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FBDE78" w14:textId="77777777" w:rsidR="00FA768B" w:rsidRPr="00FC04F9" w:rsidRDefault="00FA768B" w:rsidP="00FC04F9">
      <w:pPr>
        <w:jc w:val="both"/>
        <w:rPr>
          <w:rFonts w:ascii="Arial Narrow" w:hAnsi="Arial Narrow"/>
        </w:rPr>
      </w:pPr>
    </w:p>
    <w:p w14:paraId="75927AD5" w14:textId="77777777" w:rsidR="00FC04F9" w:rsidRPr="00FC04F9" w:rsidRDefault="00FC04F9" w:rsidP="00FC04F9">
      <w:pPr>
        <w:jc w:val="center"/>
        <w:rPr>
          <w:rFonts w:ascii="Arial Narrow" w:hAnsi="Arial Narrow" w:cs="Arial"/>
          <w:b/>
          <w:bCs/>
        </w:rPr>
      </w:pPr>
      <w:r w:rsidRPr="00FC04F9">
        <w:rPr>
          <w:rFonts w:ascii="Arial Narrow" w:hAnsi="Arial Narrow" w:cs="Arial"/>
          <w:b/>
          <w:bCs/>
        </w:rPr>
        <w:t>Opis predmetu zákazky, technické požiadavky</w:t>
      </w:r>
    </w:p>
    <w:p w14:paraId="0F7F2409" w14:textId="77777777" w:rsidR="00FC04F9" w:rsidRPr="00FC04F9" w:rsidRDefault="00FC04F9" w:rsidP="00FC04F9">
      <w:pPr>
        <w:jc w:val="both"/>
        <w:rPr>
          <w:rFonts w:ascii="Arial Narrow" w:hAnsi="Arial Narrow" w:cs="Arial"/>
        </w:rPr>
      </w:pPr>
    </w:p>
    <w:p w14:paraId="1B961B0E" w14:textId="77777777" w:rsidR="00FC04F9" w:rsidRPr="00FC04F9" w:rsidRDefault="00FC04F9" w:rsidP="00FC04F9">
      <w:pPr>
        <w:jc w:val="both"/>
        <w:rPr>
          <w:rFonts w:ascii="Arial Narrow" w:hAnsi="Arial Narrow"/>
        </w:rPr>
      </w:pPr>
      <w:r w:rsidRPr="00FC04F9">
        <w:rPr>
          <w:rFonts w:ascii="Arial Narrow" w:hAnsi="Arial Narrow" w:cs="Arial"/>
        </w:rPr>
        <w:t>Časť 1: „Diaľkovo ovládané mobilné technické zariadenia (roboty) na dezinfekciu“</w:t>
      </w:r>
    </w:p>
    <w:p w14:paraId="68989AE3" w14:textId="77777777" w:rsidR="00FC04F9" w:rsidRPr="00FC04F9" w:rsidRDefault="00FC04F9" w:rsidP="00FC04F9">
      <w:pPr>
        <w:jc w:val="both"/>
        <w:rPr>
          <w:rFonts w:ascii="Arial Narrow" w:hAnsi="Arial Narrow"/>
        </w:rPr>
      </w:pPr>
    </w:p>
    <w:p w14:paraId="417AD626" w14:textId="2A08BA62" w:rsidR="00FC04F9" w:rsidRPr="00FC04F9" w:rsidRDefault="00FC04F9" w:rsidP="00FC04F9">
      <w:pPr>
        <w:jc w:val="both"/>
        <w:rPr>
          <w:rFonts w:ascii="Arial Narrow" w:hAnsi="Arial Narrow"/>
        </w:rPr>
      </w:pPr>
      <w:r w:rsidRPr="00FC04F9">
        <w:rPr>
          <w:rFonts w:ascii="Arial Narrow" w:hAnsi="Arial Narrow"/>
        </w:rPr>
        <w:t>Predmetom zákazky v rámci časti 1 je nákup diaľkovo ovládaných mobilných technických zariadení (robotov) s elektrickým pásovým pohonom použiteľných na dezinfekciu povrchov v interiéri aj exteriéri a vzduchu aplikáciou dezinfekčného prostriedku v kvapalnom skupenstve rozprašovaním bez potreby bezprostrednej prítomnosti obslužného personálu, ktoré svojou konštrukciou, použitými materiálmi a výkonnostnými a funkčnými charakteristikami spĺňajú podmienky pre profesionálne nasadenie v podmienkach Hasičského a záchranného zboru</w:t>
      </w:r>
      <w:r w:rsidR="00D97D34">
        <w:rPr>
          <w:rFonts w:ascii="Arial Narrow" w:hAnsi="Arial Narrow"/>
        </w:rPr>
        <w:t xml:space="preserve"> (ďalej len „HaZZ“)</w:t>
      </w:r>
      <w:r w:rsidRPr="00FC04F9">
        <w:rPr>
          <w:rFonts w:ascii="Arial Narrow" w:hAnsi="Arial Narrow"/>
        </w:rPr>
        <w:t>, kde budú používané na plnenie úloh v súlade s § 3 zákona č. 315/2001 Z. z. o Hasičskom a záchrannom zbore v znení neskorších predpisov, a to v zmysle nižšie uvedených technických požiadaviek na predmet zákazky.</w:t>
      </w:r>
    </w:p>
    <w:p w14:paraId="392C3439" w14:textId="7195FF0D" w:rsidR="000D135C" w:rsidRPr="00C76FC1" w:rsidRDefault="000D135C" w:rsidP="000D135C">
      <w:pPr>
        <w:tabs>
          <w:tab w:val="left" w:pos="2160"/>
          <w:tab w:val="left" w:pos="2880"/>
          <w:tab w:val="left" w:pos="4500"/>
        </w:tabs>
        <w:jc w:val="both"/>
        <w:rPr>
          <w:rFonts w:ascii="Arial Narrow" w:eastAsia="Calibri" w:hAnsi="Arial Narrow"/>
        </w:rPr>
      </w:pPr>
      <w:r w:rsidRPr="00C76FC1">
        <w:rPr>
          <w:rFonts w:ascii="Arial Narrow" w:eastAsia="Calibri" w:hAnsi="Arial Narrow"/>
        </w:rPr>
        <w:t>Predmet zákazky má byť dodaný v</w:t>
      </w:r>
      <w:r>
        <w:rPr>
          <w:rFonts w:ascii="Arial Narrow" w:eastAsia="Calibri" w:hAnsi="Arial Narrow"/>
        </w:rPr>
        <w:t> </w:t>
      </w:r>
      <w:r w:rsidRPr="00C76FC1">
        <w:rPr>
          <w:rFonts w:ascii="Arial Narrow" w:eastAsia="Calibri" w:hAnsi="Arial Narrow"/>
        </w:rPr>
        <w:t>množstve</w:t>
      </w:r>
      <w:r>
        <w:rPr>
          <w:rFonts w:ascii="Arial Narrow" w:eastAsia="Calibri" w:hAnsi="Arial Narrow"/>
        </w:rPr>
        <w:t xml:space="preserve"> 32 ks robotov.</w:t>
      </w:r>
    </w:p>
    <w:p w14:paraId="207647EC" w14:textId="77777777" w:rsidR="00FC04F9" w:rsidRPr="00FC04F9" w:rsidRDefault="00FC04F9" w:rsidP="00FC04F9">
      <w:pPr>
        <w:jc w:val="both"/>
        <w:rPr>
          <w:rFonts w:ascii="Arial Narrow" w:hAnsi="Arial Narrow"/>
        </w:rPr>
      </w:pPr>
    </w:p>
    <w:p w14:paraId="74B1F396" w14:textId="77777777" w:rsidR="00FC04F9" w:rsidRPr="00FC04F9" w:rsidRDefault="00FC04F9" w:rsidP="00FC04F9">
      <w:pPr>
        <w:spacing w:after="0" w:line="240" w:lineRule="auto"/>
        <w:rPr>
          <w:rFonts w:ascii="Arial Narrow" w:eastAsia="Calibri" w:hAnsi="Arial Narrow"/>
          <w:b/>
        </w:rPr>
      </w:pPr>
      <w:r w:rsidRPr="00FC04F9">
        <w:rPr>
          <w:rFonts w:ascii="Arial Narrow" w:eastAsia="Calibri" w:hAnsi="Arial Narrow"/>
          <w:b/>
        </w:rPr>
        <w:t>Minimálna technická špecifikácia predmetu zákazky:</w:t>
      </w:r>
    </w:p>
    <w:p w14:paraId="69DAACF0" w14:textId="77777777" w:rsidR="00FC04F9" w:rsidRPr="00FC04F9" w:rsidRDefault="00FC04F9" w:rsidP="00FC04F9">
      <w:pPr>
        <w:rPr>
          <w:rFonts w:ascii="Arial Narrow" w:eastAsia="Calibri" w:hAnsi="Arial Narrow"/>
          <w:b/>
          <w:highlight w:val="yellow"/>
        </w:rPr>
      </w:pPr>
    </w:p>
    <w:tbl>
      <w:tblPr>
        <w:tblW w:w="1462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4"/>
        <w:gridCol w:w="6662"/>
        <w:gridCol w:w="3260"/>
        <w:gridCol w:w="3260"/>
      </w:tblGrid>
      <w:tr w:rsidR="00C64253" w:rsidRPr="00FC04F9" w14:paraId="12B74873" w14:textId="77777777" w:rsidTr="007725B6">
        <w:tc>
          <w:tcPr>
            <w:tcW w:w="14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3B3B3"/>
            <w:vAlign w:val="center"/>
            <w:hideMark/>
          </w:tcPr>
          <w:p w14:paraId="05295F50" w14:textId="77777777" w:rsidR="00C64253" w:rsidRPr="002341C0" w:rsidRDefault="00C64253" w:rsidP="00C64253">
            <w:pPr>
              <w:jc w:val="center"/>
              <w:rPr>
                <w:rFonts w:ascii="Arial Narrow" w:hAnsi="Arial Narrow"/>
                <w:b/>
              </w:rPr>
            </w:pPr>
            <w:r w:rsidRPr="002341C0">
              <w:rPr>
                <w:rFonts w:ascii="Arial Narrow" w:hAnsi="Arial Narrow"/>
                <w:b/>
              </w:rPr>
              <w:t>Položka</w:t>
            </w:r>
          </w:p>
        </w:tc>
        <w:tc>
          <w:tcPr>
            <w:tcW w:w="666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14:paraId="1F3A37A9" w14:textId="7A042FD4" w:rsidR="00C64253" w:rsidRPr="002341C0" w:rsidRDefault="00C64253" w:rsidP="00C64253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2341C0">
              <w:rPr>
                <w:rFonts w:ascii="Arial Narrow" w:hAnsi="Arial Narrow"/>
                <w:b/>
              </w:rPr>
              <w:t>Požadovaná</w:t>
            </w:r>
            <w:r w:rsidR="00967AAA" w:rsidRPr="002341C0">
              <w:rPr>
                <w:rFonts w:ascii="Arial Narrow" w:hAnsi="Arial Narrow"/>
                <w:b/>
              </w:rPr>
              <w:t xml:space="preserve"> min.</w:t>
            </w:r>
            <w:r w:rsidRPr="002341C0">
              <w:rPr>
                <w:rFonts w:ascii="Arial Narrow" w:hAnsi="Arial Narrow"/>
                <w:b/>
              </w:rPr>
              <w:t xml:space="preserve"> technická špecifikácia, parametre a funkcionality určené verejným obstarávateľom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3B3B3"/>
          </w:tcPr>
          <w:p w14:paraId="4DE83D20" w14:textId="77777777" w:rsidR="00EA3509" w:rsidRPr="002341C0" w:rsidRDefault="00EA3509" w:rsidP="00EA3509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2341C0">
              <w:rPr>
                <w:rFonts w:ascii="Arial Narrow" w:hAnsi="Arial Narrow"/>
                <w:b/>
              </w:rPr>
              <w:t>Vlastný návrh plnenia predmetu zákazky uchádzača</w:t>
            </w:r>
          </w:p>
          <w:p w14:paraId="617DDF8C" w14:textId="77777777" w:rsidR="00EA3509" w:rsidRPr="002341C0" w:rsidRDefault="00EA3509" w:rsidP="00EA3509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2341C0">
              <w:rPr>
                <w:rFonts w:ascii="Arial Narrow" w:hAnsi="Arial Narrow"/>
                <w:b/>
              </w:rPr>
              <w:t>(Ponuka predávajúceho)</w:t>
            </w:r>
          </w:p>
          <w:p w14:paraId="29AAA637" w14:textId="34F5DF6B" w:rsidR="00C64253" w:rsidRPr="002341C0" w:rsidRDefault="00EA3509" w:rsidP="00EA3509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2341C0">
              <w:rPr>
                <w:rFonts w:ascii="Arial Narrow" w:hAnsi="Arial Narrow"/>
                <w:b/>
              </w:rPr>
              <w:t>Požaduje sa uviesť skutočnú špecifikáciu ponúkaného predmetu zákazky – výrobcu, typové označenie a technické parametre.</w:t>
            </w:r>
          </w:p>
        </w:tc>
      </w:tr>
      <w:tr w:rsidR="00C64253" w:rsidRPr="00FC04F9" w14:paraId="1046E013" w14:textId="77777777" w:rsidTr="007725B6">
        <w:tc>
          <w:tcPr>
            <w:tcW w:w="14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14:paraId="50501A84" w14:textId="77777777" w:rsidR="00C64253" w:rsidRPr="002341C0" w:rsidRDefault="00C64253" w:rsidP="00C64253">
            <w:pPr>
              <w:spacing w:after="0"/>
              <w:rPr>
                <w:rFonts w:ascii="Arial Narrow" w:hAnsi="Arial Narrow"/>
                <w:b/>
              </w:rPr>
            </w:pPr>
          </w:p>
        </w:tc>
        <w:tc>
          <w:tcPr>
            <w:tcW w:w="666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3B3B3"/>
            <w:vAlign w:val="center"/>
          </w:tcPr>
          <w:p w14:paraId="2C162C98" w14:textId="77777777" w:rsidR="00C64253" w:rsidRPr="002341C0" w:rsidRDefault="00C64253" w:rsidP="00C64253">
            <w:p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</w:tcPr>
          <w:p w14:paraId="7D5456B3" w14:textId="21C6BBCF" w:rsidR="00C64253" w:rsidRPr="002341C0" w:rsidRDefault="00C64253" w:rsidP="00C64253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2341C0">
              <w:rPr>
                <w:rFonts w:ascii="Arial Narrow" w:hAnsi="Arial Narrow"/>
                <w:b/>
              </w:rPr>
              <w:t>Uchádzač uvedie presnú hodnotu, resp. údaj (číslom a/alebo slovom)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3B3B3"/>
          </w:tcPr>
          <w:p w14:paraId="28A98B0A" w14:textId="5CB03DFE" w:rsidR="00C64253" w:rsidRPr="002341C0" w:rsidRDefault="00C64253" w:rsidP="00C64253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2341C0">
              <w:rPr>
                <w:rFonts w:ascii="Arial Narrow" w:hAnsi="Arial Narrow"/>
                <w:b/>
              </w:rPr>
              <w:t>Uchádzač uvedie</w:t>
            </w:r>
          </w:p>
          <w:p w14:paraId="69B9999C" w14:textId="0B47CDD6" w:rsidR="00C64253" w:rsidRPr="002341C0" w:rsidRDefault="00C64253" w:rsidP="00C64253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2341C0">
              <w:rPr>
                <w:rFonts w:ascii="Arial Narrow" w:hAnsi="Arial Narrow"/>
                <w:b/>
              </w:rPr>
              <w:t>„Áno/Nie“</w:t>
            </w:r>
          </w:p>
        </w:tc>
      </w:tr>
      <w:tr w:rsidR="002341C0" w:rsidRPr="00FC04F9" w14:paraId="57BC120E" w14:textId="77777777" w:rsidTr="00967AAA">
        <w:tc>
          <w:tcPr>
            <w:tcW w:w="14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8A7AB6" w14:textId="77777777" w:rsidR="002341C0" w:rsidRPr="002341C0" w:rsidRDefault="002341C0" w:rsidP="00C64253">
            <w:pPr>
              <w:rPr>
                <w:rFonts w:ascii="Arial Narrow" w:hAnsi="Arial Narrow"/>
              </w:rPr>
            </w:pPr>
          </w:p>
          <w:p w14:paraId="17928DE8" w14:textId="77777777" w:rsidR="002341C0" w:rsidRPr="002341C0" w:rsidRDefault="002341C0" w:rsidP="00C64253">
            <w:pPr>
              <w:rPr>
                <w:rFonts w:ascii="Arial Narrow" w:hAnsi="Arial Narrow"/>
              </w:rPr>
            </w:pPr>
            <w:r w:rsidRPr="002341C0">
              <w:rPr>
                <w:rFonts w:ascii="Arial Narrow" w:hAnsi="Arial Narrow"/>
              </w:rPr>
              <w:t xml:space="preserve">Diaľkovo ovládané mobilné technické zariadenie </w:t>
            </w:r>
            <w:r w:rsidRPr="002341C0">
              <w:rPr>
                <w:rFonts w:ascii="Arial Narrow" w:hAnsi="Arial Narrow"/>
              </w:rPr>
              <w:lastRenderedPageBreak/>
              <w:t>(robot) na dezinfekciu</w:t>
            </w:r>
          </w:p>
          <w:p w14:paraId="330B78F8" w14:textId="77777777" w:rsidR="002341C0" w:rsidRPr="002341C0" w:rsidRDefault="002341C0" w:rsidP="00C64253">
            <w:pPr>
              <w:rPr>
                <w:rFonts w:ascii="Arial Narrow" w:hAnsi="Arial Narrow"/>
              </w:rPr>
            </w:pPr>
          </w:p>
        </w:tc>
        <w:tc>
          <w:tcPr>
            <w:tcW w:w="131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DECF1B" w14:textId="6EF5381F" w:rsidR="002341C0" w:rsidRPr="002341C0" w:rsidRDefault="002341C0" w:rsidP="00C64253">
            <w:pPr>
              <w:pStyle w:val="Odsekzoznamu"/>
              <w:numPr>
                <w:ilvl w:val="0"/>
                <w:numId w:val="5"/>
              </w:numPr>
              <w:rPr>
                <w:rFonts w:ascii="Arial Narrow" w:hAnsi="Arial Narrow"/>
                <w:b/>
                <w:sz w:val="22"/>
                <w:szCs w:val="22"/>
              </w:rPr>
            </w:pPr>
            <w:r w:rsidRPr="002341C0">
              <w:rPr>
                <w:rFonts w:ascii="Arial Narrow" w:hAnsi="Arial Narrow" w:cs="Times New Roman"/>
                <w:b/>
                <w:sz w:val="22"/>
                <w:szCs w:val="22"/>
              </w:rPr>
              <w:lastRenderedPageBreak/>
              <w:t>Požiadavky na základné vlastnosti robota:</w:t>
            </w:r>
          </w:p>
        </w:tc>
      </w:tr>
      <w:tr w:rsidR="002341C0" w:rsidRPr="00FC04F9" w14:paraId="3C45AEFE" w14:textId="77777777" w:rsidTr="002F243C">
        <w:tc>
          <w:tcPr>
            <w:tcW w:w="14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50D755B" w14:textId="77777777" w:rsidR="002341C0" w:rsidRPr="002341C0" w:rsidRDefault="002341C0" w:rsidP="002341C0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05C0ED5" w14:textId="433068CA" w:rsidR="002341C0" w:rsidRPr="002341C0" w:rsidRDefault="002341C0" w:rsidP="002341C0">
            <w:pPr>
              <w:spacing w:after="0" w:line="240" w:lineRule="auto"/>
              <w:rPr>
                <w:rFonts w:ascii="Arial Narrow" w:hAnsi="Arial Narrow"/>
              </w:rPr>
            </w:pPr>
            <w:r w:rsidRPr="002341C0">
              <w:rPr>
                <w:rFonts w:ascii="Arial Narrow" w:hAnsi="Arial Narrow"/>
              </w:rPr>
              <w:t>maximálny rozmer: 100x100x150 cm (D x Š x V)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1D4FF" w14:textId="77777777" w:rsidR="002341C0" w:rsidRPr="002341C0" w:rsidRDefault="002341C0" w:rsidP="00D87B34">
            <w:p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F452FC1" w14:textId="27A0957B" w:rsidR="002341C0" w:rsidRPr="00D87B34" w:rsidRDefault="00D87B34" w:rsidP="00D87B34">
            <w:pPr>
              <w:spacing w:after="0"/>
              <w:jc w:val="center"/>
              <w:rPr>
                <w:rFonts w:ascii="Arial Narrow" w:hAnsi="Arial Narrow"/>
              </w:rPr>
            </w:pPr>
            <w:r w:rsidRPr="00D87B34">
              <w:rPr>
                <w:rFonts w:ascii="Arial Narrow" w:hAnsi="Arial Narrow"/>
              </w:rPr>
              <w:t>N/A</w:t>
            </w:r>
          </w:p>
        </w:tc>
      </w:tr>
      <w:tr w:rsidR="00D87B34" w:rsidRPr="00FC04F9" w14:paraId="7F7EA349" w14:textId="77777777" w:rsidTr="002F243C">
        <w:tc>
          <w:tcPr>
            <w:tcW w:w="14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85722BC" w14:textId="77777777" w:rsidR="00D87B34" w:rsidRPr="002341C0" w:rsidRDefault="00D87B34" w:rsidP="00D87B34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1DC65AF" w14:textId="1241658E" w:rsidR="00D87B34" w:rsidRPr="002341C0" w:rsidRDefault="00D87B34" w:rsidP="00D87B34">
            <w:pPr>
              <w:spacing w:after="0" w:line="240" w:lineRule="auto"/>
              <w:ind w:left="1455" w:hanging="1455"/>
              <w:rPr>
                <w:rFonts w:ascii="Arial Narrow" w:hAnsi="Arial Narrow"/>
              </w:rPr>
            </w:pPr>
            <w:r w:rsidRPr="002341C0">
              <w:rPr>
                <w:rFonts w:ascii="Arial Narrow" w:hAnsi="Arial Narrow"/>
              </w:rPr>
              <w:t>maximálna hmotnosť vrátane príslušenstva bez dezinfekčnej náplne: 250 kg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5A6D2" w14:textId="77777777" w:rsidR="00D87B34" w:rsidRPr="002341C0" w:rsidRDefault="00D87B34" w:rsidP="00D87B34">
            <w:p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84D7B43" w14:textId="353814A5" w:rsidR="00D87B34" w:rsidRPr="002341C0" w:rsidRDefault="00D87B34" w:rsidP="00D87B34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D87B34">
              <w:rPr>
                <w:rFonts w:ascii="Arial Narrow" w:hAnsi="Arial Narrow"/>
              </w:rPr>
              <w:t>N/A</w:t>
            </w:r>
          </w:p>
        </w:tc>
      </w:tr>
      <w:tr w:rsidR="00D87B34" w:rsidRPr="00FC04F9" w14:paraId="62127FC0" w14:textId="77777777" w:rsidTr="002F243C">
        <w:tc>
          <w:tcPr>
            <w:tcW w:w="14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84B2194" w14:textId="77777777" w:rsidR="00D87B34" w:rsidRPr="002341C0" w:rsidRDefault="00D87B34" w:rsidP="00D87B34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554008F" w14:textId="3925F72F" w:rsidR="00D87B34" w:rsidRPr="002341C0" w:rsidRDefault="00D87B34" w:rsidP="00D87B34">
            <w:pPr>
              <w:spacing w:after="0" w:line="240" w:lineRule="auto"/>
              <w:rPr>
                <w:rFonts w:ascii="Arial Narrow" w:hAnsi="Arial Narrow"/>
              </w:rPr>
            </w:pPr>
            <w:r w:rsidRPr="002341C0">
              <w:rPr>
                <w:rFonts w:ascii="Arial Narrow" w:hAnsi="Arial Narrow"/>
              </w:rPr>
              <w:t>musí spĺňať štandardy odolnosti IP67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646F6" w14:textId="7DED0CA7" w:rsidR="00D87B34" w:rsidRPr="002341C0" w:rsidRDefault="00D87B34" w:rsidP="00D87B34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D87B34">
              <w:rPr>
                <w:rFonts w:ascii="Arial Narrow" w:hAnsi="Arial Narrow"/>
              </w:rPr>
              <w:t>N/A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FFD437A" w14:textId="77777777" w:rsidR="00D87B34" w:rsidRPr="002341C0" w:rsidRDefault="00D87B34" w:rsidP="00D87B34">
            <w:p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</w:tr>
      <w:tr w:rsidR="00D87B34" w:rsidRPr="00FC04F9" w14:paraId="42A2E6E1" w14:textId="77777777" w:rsidTr="00967AAA">
        <w:tc>
          <w:tcPr>
            <w:tcW w:w="14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ABBE042" w14:textId="77777777" w:rsidR="00D87B34" w:rsidRPr="002341C0" w:rsidRDefault="00D87B34" w:rsidP="00D87B34">
            <w:pPr>
              <w:rPr>
                <w:rFonts w:ascii="Arial Narrow" w:hAnsi="Arial Narrow"/>
              </w:rPr>
            </w:pPr>
          </w:p>
        </w:tc>
        <w:tc>
          <w:tcPr>
            <w:tcW w:w="131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64D095" w14:textId="688B6331" w:rsidR="00D87B34" w:rsidRPr="002341C0" w:rsidRDefault="00D87B34" w:rsidP="00D87B34">
            <w:pPr>
              <w:pStyle w:val="Odsekzoznamu"/>
              <w:numPr>
                <w:ilvl w:val="0"/>
                <w:numId w:val="5"/>
              </w:numPr>
              <w:rPr>
                <w:rFonts w:ascii="Arial Narrow" w:hAnsi="Arial Narrow"/>
                <w:b/>
                <w:sz w:val="22"/>
                <w:szCs w:val="22"/>
              </w:rPr>
            </w:pPr>
            <w:r w:rsidRPr="002341C0">
              <w:rPr>
                <w:rFonts w:ascii="Arial Narrow" w:hAnsi="Arial Narrow" w:cs="Times New Roman"/>
                <w:b/>
                <w:sz w:val="22"/>
                <w:szCs w:val="22"/>
              </w:rPr>
              <w:t>Požiadavky na úžitkové vlastnosti robota:</w:t>
            </w:r>
          </w:p>
        </w:tc>
      </w:tr>
      <w:tr w:rsidR="00D87B34" w:rsidRPr="00FC04F9" w14:paraId="18D37E09" w14:textId="77777777" w:rsidTr="00796D72">
        <w:tc>
          <w:tcPr>
            <w:tcW w:w="14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E801E3A" w14:textId="77777777" w:rsidR="00D87B34" w:rsidRPr="002341C0" w:rsidRDefault="00D87B34" w:rsidP="00D87B34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131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2F7D5D8" w14:textId="0E9E7895" w:rsidR="00D87B34" w:rsidRPr="002341C0" w:rsidRDefault="00D87B34" w:rsidP="00D87B34">
            <w:pPr>
              <w:pStyle w:val="Odsekzoznamu"/>
              <w:widowControl/>
              <w:numPr>
                <w:ilvl w:val="1"/>
                <w:numId w:val="6"/>
              </w:numPr>
              <w:autoSpaceDE/>
              <w:autoSpaceDN/>
              <w:adjustRightInd/>
              <w:ind w:left="604" w:hanging="567"/>
              <w:contextualSpacing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2341C0">
              <w:rPr>
                <w:rFonts w:ascii="Arial Narrow" w:hAnsi="Arial Narrow" w:cs="Times New Roman"/>
                <w:b/>
                <w:sz w:val="22"/>
                <w:szCs w:val="22"/>
              </w:rPr>
              <w:t>Požadované minimálne technické parametre podvozku a motorovej časti robota:</w:t>
            </w:r>
          </w:p>
        </w:tc>
      </w:tr>
      <w:tr w:rsidR="00D87B34" w:rsidRPr="00FC04F9" w14:paraId="0F21C534" w14:textId="77777777" w:rsidTr="002F243C">
        <w:tc>
          <w:tcPr>
            <w:tcW w:w="14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496EC73" w14:textId="77777777" w:rsidR="00D87B34" w:rsidRPr="002341C0" w:rsidRDefault="00D87B34" w:rsidP="00D87B34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CF9AEB4" w14:textId="2BF5346A" w:rsidR="00D87B34" w:rsidRPr="002341C0" w:rsidRDefault="00D87B34" w:rsidP="00D87B34">
            <w:pPr>
              <w:spacing w:after="0" w:line="240" w:lineRule="auto"/>
              <w:rPr>
                <w:rFonts w:ascii="Arial Narrow" w:hAnsi="Arial Narrow"/>
              </w:rPr>
            </w:pPr>
            <w:r w:rsidRPr="002341C0">
              <w:rPr>
                <w:rFonts w:ascii="Arial Narrow" w:hAnsi="Arial Narrow"/>
              </w:rPr>
              <w:t>elektrický pohon na batérie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FE857" w14:textId="7820444C" w:rsidR="00D87B34" w:rsidRPr="002341C0" w:rsidRDefault="00D87B34" w:rsidP="00D87B34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D87B34">
              <w:rPr>
                <w:rFonts w:ascii="Arial Narrow" w:hAnsi="Arial Narrow"/>
              </w:rPr>
              <w:t>N/A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47106E1" w14:textId="77777777" w:rsidR="00D87B34" w:rsidRPr="002341C0" w:rsidRDefault="00D87B34" w:rsidP="00D87B34">
            <w:p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</w:tr>
      <w:tr w:rsidR="00D87B34" w:rsidRPr="00FC04F9" w14:paraId="1BBAE14A" w14:textId="77777777" w:rsidTr="002F243C">
        <w:tc>
          <w:tcPr>
            <w:tcW w:w="14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D970FBE" w14:textId="77777777" w:rsidR="00D87B34" w:rsidRPr="002341C0" w:rsidRDefault="00D87B34" w:rsidP="00D87B34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743BA2C" w14:textId="45011C27" w:rsidR="00D87B34" w:rsidRPr="002341C0" w:rsidRDefault="00D87B34" w:rsidP="00D87B34">
            <w:pPr>
              <w:spacing w:after="0" w:line="240" w:lineRule="auto"/>
              <w:rPr>
                <w:rFonts w:ascii="Arial Narrow" w:hAnsi="Arial Narrow"/>
              </w:rPr>
            </w:pPr>
            <w:r w:rsidRPr="002341C0">
              <w:rPr>
                <w:rFonts w:ascii="Arial Narrow" w:hAnsi="Arial Narrow"/>
              </w:rPr>
              <w:t>musí mať vymeniteľné batérie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A1523" w14:textId="42C3AE47" w:rsidR="00D87B34" w:rsidRPr="002341C0" w:rsidRDefault="00D87B34" w:rsidP="00D87B34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D87B34">
              <w:rPr>
                <w:rFonts w:ascii="Arial Narrow" w:hAnsi="Arial Narrow"/>
              </w:rPr>
              <w:t>N/A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1198974" w14:textId="77777777" w:rsidR="00D87B34" w:rsidRPr="002341C0" w:rsidRDefault="00D87B34" w:rsidP="00D87B34">
            <w:p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</w:tr>
      <w:tr w:rsidR="00D87B34" w:rsidRPr="00FC04F9" w14:paraId="7F6277BB" w14:textId="77777777" w:rsidTr="002F243C">
        <w:tc>
          <w:tcPr>
            <w:tcW w:w="14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B61858F" w14:textId="77777777" w:rsidR="00D87B34" w:rsidRPr="002341C0" w:rsidRDefault="00D87B34" w:rsidP="00D87B34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74DA933" w14:textId="4C0C8F6F" w:rsidR="00D87B34" w:rsidRPr="002341C0" w:rsidRDefault="00D87B34" w:rsidP="00D87B34">
            <w:pPr>
              <w:spacing w:after="0" w:line="240" w:lineRule="auto"/>
              <w:rPr>
                <w:rFonts w:ascii="Arial Narrow" w:hAnsi="Arial Narrow"/>
              </w:rPr>
            </w:pPr>
            <w:r w:rsidRPr="002341C0">
              <w:rPr>
                <w:rFonts w:ascii="Arial Narrow" w:hAnsi="Arial Narrow"/>
              </w:rPr>
              <w:t>musí mať možnosť výmeny batérií bez použitia nástrojov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0D2E3" w14:textId="6B142376" w:rsidR="00D87B34" w:rsidRPr="002341C0" w:rsidRDefault="00D87B34" w:rsidP="00D87B34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D87B34">
              <w:rPr>
                <w:rFonts w:ascii="Arial Narrow" w:hAnsi="Arial Narrow"/>
              </w:rPr>
              <w:t>N/A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286FB46" w14:textId="77777777" w:rsidR="00D87B34" w:rsidRPr="002341C0" w:rsidRDefault="00D87B34" w:rsidP="00D87B34">
            <w:p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</w:tr>
      <w:tr w:rsidR="00D87B34" w:rsidRPr="00FC04F9" w14:paraId="7EDAA4EC" w14:textId="77777777" w:rsidTr="002F243C">
        <w:tc>
          <w:tcPr>
            <w:tcW w:w="14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F982FD3" w14:textId="77777777" w:rsidR="00D87B34" w:rsidRPr="002341C0" w:rsidRDefault="00D87B34" w:rsidP="00D87B34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C6FAB44" w14:textId="7F250EB8" w:rsidR="00D87B34" w:rsidRPr="002341C0" w:rsidRDefault="00D87B34" w:rsidP="00D87B34">
            <w:pPr>
              <w:spacing w:after="0" w:line="240" w:lineRule="auto"/>
              <w:rPr>
                <w:rFonts w:ascii="Arial Narrow" w:hAnsi="Arial Narrow"/>
              </w:rPr>
            </w:pPr>
            <w:r w:rsidRPr="002341C0">
              <w:rPr>
                <w:rFonts w:ascii="Arial Narrow" w:hAnsi="Arial Narrow"/>
              </w:rPr>
              <w:t>výdrž činnosti robota aj so zapnutým dezinfekčným systémom pri plne nabitých batériách minimálne 3 hodiny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9FBB0" w14:textId="452900C4" w:rsidR="00D87B34" w:rsidRPr="002341C0" w:rsidRDefault="00D87B34" w:rsidP="00D87B34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D87B34">
              <w:rPr>
                <w:rFonts w:ascii="Arial Narrow" w:hAnsi="Arial Narrow"/>
              </w:rPr>
              <w:t>N/A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1095A51" w14:textId="77777777" w:rsidR="00D87B34" w:rsidRPr="002341C0" w:rsidRDefault="00D87B34" w:rsidP="00D87B34">
            <w:p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</w:tr>
      <w:tr w:rsidR="00D87B34" w:rsidRPr="00FC04F9" w14:paraId="439E15DE" w14:textId="77777777" w:rsidTr="002F243C">
        <w:tc>
          <w:tcPr>
            <w:tcW w:w="14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4F5E739" w14:textId="77777777" w:rsidR="00D87B34" w:rsidRPr="002341C0" w:rsidRDefault="00D87B34" w:rsidP="00D87B34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8B4485B" w14:textId="15C0D253" w:rsidR="00D87B34" w:rsidRPr="002341C0" w:rsidRDefault="00D87B34" w:rsidP="00D87B34">
            <w:pPr>
              <w:spacing w:after="0" w:line="240" w:lineRule="auto"/>
              <w:rPr>
                <w:rFonts w:ascii="Arial Narrow" w:hAnsi="Arial Narrow"/>
              </w:rPr>
            </w:pPr>
            <w:r w:rsidRPr="002341C0">
              <w:rPr>
                <w:rFonts w:ascii="Arial Narrow" w:hAnsi="Arial Narrow"/>
              </w:rPr>
              <w:t>nosnosť robota musí byť dostatočná pre plnú funkčnosť dezinfekčného systému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88BF3" w14:textId="6A802D84" w:rsidR="00D87B34" w:rsidRPr="002341C0" w:rsidRDefault="00D87B34" w:rsidP="00D87B34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D87B34">
              <w:rPr>
                <w:rFonts w:ascii="Arial Narrow" w:hAnsi="Arial Narrow"/>
              </w:rPr>
              <w:t>N/A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2DA84C" w14:textId="77777777" w:rsidR="00D87B34" w:rsidRPr="002341C0" w:rsidRDefault="00D87B34" w:rsidP="00D87B34">
            <w:p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</w:tr>
      <w:tr w:rsidR="00D87B34" w:rsidRPr="00FC04F9" w14:paraId="0364BEE2" w14:textId="77777777" w:rsidTr="002F243C">
        <w:tc>
          <w:tcPr>
            <w:tcW w:w="14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2B9D093" w14:textId="77777777" w:rsidR="00D87B34" w:rsidRPr="002341C0" w:rsidRDefault="00D87B34" w:rsidP="00D87B34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D835298" w14:textId="1635D480" w:rsidR="00D87B34" w:rsidRPr="002341C0" w:rsidRDefault="00D87B34" w:rsidP="00D87B34">
            <w:pPr>
              <w:spacing w:after="0" w:line="240" w:lineRule="auto"/>
              <w:rPr>
                <w:rFonts w:ascii="Arial Narrow" w:hAnsi="Arial Narrow"/>
              </w:rPr>
            </w:pPr>
            <w:r w:rsidRPr="002341C0">
              <w:rPr>
                <w:rFonts w:ascii="Arial Narrow" w:hAnsi="Arial Narrow"/>
              </w:rPr>
              <w:t>robot musí používať na pohyb pásy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47E17" w14:textId="728ECD5B" w:rsidR="00D87B34" w:rsidRPr="002341C0" w:rsidRDefault="00D87B34" w:rsidP="00D87B34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D87B34">
              <w:rPr>
                <w:rFonts w:ascii="Arial Narrow" w:hAnsi="Arial Narrow"/>
              </w:rPr>
              <w:t>N/A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660F46" w14:textId="77777777" w:rsidR="00D87B34" w:rsidRPr="002341C0" w:rsidRDefault="00D87B34" w:rsidP="00D87B34">
            <w:p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</w:tr>
      <w:tr w:rsidR="00D87B34" w:rsidRPr="00FC04F9" w14:paraId="0964291C" w14:textId="77777777" w:rsidTr="002F243C">
        <w:tc>
          <w:tcPr>
            <w:tcW w:w="14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AFB9E65" w14:textId="77777777" w:rsidR="00D87B34" w:rsidRPr="002341C0" w:rsidRDefault="00D87B34" w:rsidP="00D87B34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1F86EAC" w14:textId="4ECD54D4" w:rsidR="00D87B34" w:rsidRPr="002341C0" w:rsidRDefault="00D87B34" w:rsidP="00D87B34">
            <w:pPr>
              <w:spacing w:after="0" w:line="240" w:lineRule="auto"/>
              <w:rPr>
                <w:rFonts w:ascii="Arial Narrow" w:hAnsi="Arial Narrow"/>
              </w:rPr>
            </w:pPr>
            <w:r w:rsidRPr="002341C0">
              <w:rPr>
                <w:rFonts w:ascii="Arial Narrow" w:hAnsi="Arial Narrow"/>
              </w:rPr>
              <w:t>robot musí byť schopný pohybu dopredu aj dozadu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A7821" w14:textId="45B93792" w:rsidR="00D87B34" w:rsidRPr="002341C0" w:rsidRDefault="00D87B34" w:rsidP="00D87B34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D87B34">
              <w:rPr>
                <w:rFonts w:ascii="Arial Narrow" w:hAnsi="Arial Narrow"/>
              </w:rPr>
              <w:t>N/A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69F53F1" w14:textId="77777777" w:rsidR="00D87B34" w:rsidRPr="002341C0" w:rsidRDefault="00D87B34" w:rsidP="00D87B34">
            <w:p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</w:tr>
      <w:tr w:rsidR="00D87B34" w:rsidRPr="00FC04F9" w14:paraId="1274E735" w14:textId="77777777" w:rsidTr="002F243C">
        <w:tc>
          <w:tcPr>
            <w:tcW w:w="14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289C181" w14:textId="77777777" w:rsidR="00D87B34" w:rsidRPr="002341C0" w:rsidRDefault="00D87B34" w:rsidP="00D87B34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9D163C1" w14:textId="3BB6015F" w:rsidR="00D87B34" w:rsidRPr="002341C0" w:rsidRDefault="00D87B34" w:rsidP="00D87B34">
            <w:pPr>
              <w:spacing w:after="0" w:line="240" w:lineRule="auto"/>
              <w:rPr>
                <w:rFonts w:ascii="Arial Narrow" w:hAnsi="Arial Narrow"/>
              </w:rPr>
            </w:pPr>
            <w:r w:rsidRPr="002341C0">
              <w:rPr>
                <w:rFonts w:ascii="Arial Narrow" w:hAnsi="Arial Narrow"/>
              </w:rPr>
              <w:t>robot musí byť schopný otáčať sa na mieste na obidve strany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CC08C" w14:textId="4516F460" w:rsidR="00D87B34" w:rsidRPr="002341C0" w:rsidRDefault="00D87B34" w:rsidP="00D87B34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D87B34">
              <w:rPr>
                <w:rFonts w:ascii="Arial Narrow" w:hAnsi="Arial Narrow"/>
              </w:rPr>
              <w:t>N/A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5A3A81B" w14:textId="77777777" w:rsidR="00D87B34" w:rsidRPr="002341C0" w:rsidRDefault="00D87B34" w:rsidP="00D87B34">
            <w:p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</w:tr>
      <w:tr w:rsidR="00D87B34" w:rsidRPr="00FC04F9" w14:paraId="2C9B65BB" w14:textId="77777777" w:rsidTr="00D87B34">
        <w:tc>
          <w:tcPr>
            <w:tcW w:w="14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9D6961A" w14:textId="77777777" w:rsidR="00D87B34" w:rsidRPr="002341C0" w:rsidRDefault="00D87B34" w:rsidP="00D87B34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8491F9D" w14:textId="1637F4B0" w:rsidR="00D87B34" w:rsidRPr="002341C0" w:rsidRDefault="00D87B34" w:rsidP="00D87B34">
            <w:pPr>
              <w:spacing w:after="0" w:line="240" w:lineRule="auto"/>
              <w:rPr>
                <w:rFonts w:ascii="Arial Narrow" w:hAnsi="Arial Narrow"/>
              </w:rPr>
            </w:pPr>
            <w:r w:rsidRPr="002341C0">
              <w:rPr>
                <w:rFonts w:ascii="Arial Narrow" w:hAnsi="Arial Narrow"/>
              </w:rPr>
              <w:t>robot musí byť schopný prekonať pevné prekážky umiestnené na zemi o výške minimálne 10 cm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4E9E68" w14:textId="77777777" w:rsidR="00D87B34" w:rsidRPr="002341C0" w:rsidRDefault="00D87B34" w:rsidP="00D87B34">
            <w:p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1FC37D" w14:textId="426543F4" w:rsidR="00D87B34" w:rsidRPr="002341C0" w:rsidRDefault="00D87B34" w:rsidP="00D87B34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D87B34">
              <w:rPr>
                <w:rFonts w:ascii="Arial Narrow" w:hAnsi="Arial Narrow"/>
              </w:rPr>
              <w:t>N/A</w:t>
            </w:r>
          </w:p>
        </w:tc>
      </w:tr>
      <w:tr w:rsidR="00D87B34" w:rsidRPr="00FC04F9" w14:paraId="057D6F66" w14:textId="77777777" w:rsidTr="00D87B34">
        <w:tc>
          <w:tcPr>
            <w:tcW w:w="14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09A902C" w14:textId="77777777" w:rsidR="00D87B34" w:rsidRPr="002341C0" w:rsidRDefault="00D87B34" w:rsidP="00D87B34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99CEA3" w14:textId="68716ADF" w:rsidR="00D87B34" w:rsidRPr="002341C0" w:rsidRDefault="00D87B34" w:rsidP="00D87B34">
            <w:pPr>
              <w:spacing w:after="0" w:line="240" w:lineRule="auto"/>
              <w:rPr>
                <w:rFonts w:ascii="Arial Narrow" w:hAnsi="Arial Narrow"/>
              </w:rPr>
            </w:pPr>
            <w:r w:rsidRPr="002341C0">
              <w:rPr>
                <w:rFonts w:ascii="Arial Narrow" w:hAnsi="Arial Narrow"/>
              </w:rPr>
              <w:t>musí byť schopný dosiahnuť rýchlosť minimálne 3 km/h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991736" w14:textId="77777777" w:rsidR="00D87B34" w:rsidRPr="002341C0" w:rsidRDefault="00D87B34" w:rsidP="00D87B34">
            <w:p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B1C3DD8" w14:textId="25A7848B" w:rsidR="00D87B34" w:rsidRPr="002341C0" w:rsidRDefault="00D87B34" w:rsidP="00D87B34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D87B34">
              <w:rPr>
                <w:rFonts w:ascii="Arial Narrow" w:hAnsi="Arial Narrow"/>
              </w:rPr>
              <w:t>N/A</w:t>
            </w:r>
          </w:p>
        </w:tc>
      </w:tr>
      <w:tr w:rsidR="00D87B34" w:rsidRPr="00FC04F9" w14:paraId="6A5108EB" w14:textId="77777777" w:rsidTr="00D87B34">
        <w:tc>
          <w:tcPr>
            <w:tcW w:w="14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8274D22" w14:textId="77777777" w:rsidR="00D87B34" w:rsidRPr="002341C0" w:rsidRDefault="00D87B34" w:rsidP="00D87B34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6C6EA37" w14:textId="34EC4548" w:rsidR="00D87B34" w:rsidRPr="002341C0" w:rsidRDefault="00D87B34" w:rsidP="00D87B34">
            <w:pPr>
              <w:spacing w:after="0" w:line="240" w:lineRule="auto"/>
              <w:rPr>
                <w:rFonts w:ascii="Arial Narrow" w:hAnsi="Arial Narrow"/>
              </w:rPr>
            </w:pPr>
            <w:r w:rsidRPr="002341C0">
              <w:rPr>
                <w:rFonts w:ascii="Arial Narrow" w:hAnsi="Arial Narrow"/>
              </w:rPr>
              <w:t>musí mať možnosť variabilného nastavenia rýchlosti pohybu v rozsahu od minimálne 3,5 km/h do minimálne 7 km/h.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142A28" w14:textId="77777777" w:rsidR="00D87B34" w:rsidRPr="002341C0" w:rsidRDefault="00D87B34" w:rsidP="00D87B34">
            <w:p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8A202C5" w14:textId="338F8360" w:rsidR="00D87B34" w:rsidRPr="002341C0" w:rsidRDefault="00D87B34" w:rsidP="00D87B34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D87B34">
              <w:rPr>
                <w:rFonts w:ascii="Arial Narrow" w:hAnsi="Arial Narrow"/>
              </w:rPr>
              <w:t>N/A</w:t>
            </w:r>
          </w:p>
        </w:tc>
      </w:tr>
      <w:tr w:rsidR="00D87B34" w:rsidRPr="00FC04F9" w14:paraId="4DE75ADE" w14:textId="77777777" w:rsidTr="006E4632">
        <w:tc>
          <w:tcPr>
            <w:tcW w:w="14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1D018E8" w14:textId="77777777" w:rsidR="00D87B34" w:rsidRPr="002341C0" w:rsidRDefault="00D87B34" w:rsidP="00D87B34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7584795" w14:textId="6D31427B" w:rsidR="00D87B34" w:rsidRPr="002341C0" w:rsidRDefault="00D87B34" w:rsidP="00D07E97">
            <w:pPr>
              <w:spacing w:after="0" w:line="240" w:lineRule="auto"/>
              <w:rPr>
                <w:rFonts w:ascii="Arial Narrow" w:hAnsi="Arial Narrow"/>
              </w:rPr>
            </w:pPr>
            <w:r w:rsidRPr="002341C0">
              <w:rPr>
                <w:rFonts w:ascii="Arial Narrow" w:hAnsi="Arial Narrow"/>
              </w:rPr>
              <w:t>musí byť vybavený osvietením okolia</w:t>
            </w:r>
            <w:r w:rsidR="00D07E97">
              <w:rPr>
                <w:rFonts w:ascii="Arial Narrow" w:hAnsi="Arial Narrow"/>
              </w:rPr>
              <w:t xml:space="preserve">, </w:t>
            </w:r>
            <w:r w:rsidR="00D07E97" w:rsidRPr="00011123">
              <w:rPr>
                <w:rFonts w:ascii="Arial Narrow" w:hAnsi="Arial Narrow"/>
              </w:rPr>
              <w:t>zabezpečujúcim minimálne osvetlenie priestoru pred robotom pri jeho pohybe vpred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F0E06" w14:textId="716B8A89" w:rsidR="00D87B34" w:rsidRPr="002341C0" w:rsidRDefault="00D87B34" w:rsidP="00D87B34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D87B34">
              <w:rPr>
                <w:rFonts w:ascii="Arial Narrow" w:hAnsi="Arial Narrow"/>
              </w:rPr>
              <w:t>N/A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C89CF6C" w14:textId="77777777" w:rsidR="00D87B34" w:rsidRPr="002341C0" w:rsidRDefault="00D87B34" w:rsidP="00D87B34">
            <w:p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</w:tr>
      <w:tr w:rsidR="00D87B34" w:rsidRPr="00FC04F9" w14:paraId="2192E114" w14:textId="77777777" w:rsidTr="00EA3509">
        <w:tc>
          <w:tcPr>
            <w:tcW w:w="14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A1BF7D1" w14:textId="77777777" w:rsidR="00D87B34" w:rsidRPr="002341C0" w:rsidRDefault="00D87B34" w:rsidP="00D87B34">
            <w:pPr>
              <w:rPr>
                <w:rFonts w:ascii="Arial Narrow" w:hAnsi="Arial Narrow"/>
              </w:rPr>
            </w:pPr>
          </w:p>
        </w:tc>
        <w:tc>
          <w:tcPr>
            <w:tcW w:w="131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33D4BD4" w14:textId="3E7F2661" w:rsidR="00D87B34" w:rsidRPr="002341C0" w:rsidRDefault="00D87B34" w:rsidP="00D87B34">
            <w:pPr>
              <w:pStyle w:val="Odsekzoznamu"/>
              <w:numPr>
                <w:ilvl w:val="1"/>
                <w:numId w:val="6"/>
              </w:numPr>
              <w:ind w:left="604" w:hanging="567"/>
              <w:rPr>
                <w:rFonts w:ascii="Arial Narrow" w:hAnsi="Arial Narrow"/>
                <w:b/>
                <w:sz w:val="22"/>
                <w:szCs w:val="22"/>
              </w:rPr>
            </w:pPr>
            <w:r w:rsidRPr="002341C0">
              <w:rPr>
                <w:rFonts w:ascii="Arial Narrow" w:hAnsi="Arial Narrow" w:cs="Times New Roman"/>
                <w:b/>
                <w:sz w:val="22"/>
                <w:szCs w:val="22"/>
              </w:rPr>
              <w:t>Požadované minimálne technické parametre dezinfekčného systému robota:</w:t>
            </w:r>
          </w:p>
        </w:tc>
      </w:tr>
      <w:tr w:rsidR="00D07E97" w:rsidRPr="00FC04F9" w14:paraId="4054A03B" w14:textId="77777777" w:rsidTr="00D87B34">
        <w:tc>
          <w:tcPr>
            <w:tcW w:w="14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A10A531" w14:textId="77777777" w:rsidR="00D07E97" w:rsidRPr="002341C0" w:rsidRDefault="00D07E97" w:rsidP="00D87B34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B9E0DBD" w14:textId="19BC7B5C" w:rsidR="00D07E97" w:rsidRPr="00011123" w:rsidRDefault="00D07E97" w:rsidP="00D87B34">
            <w:pPr>
              <w:spacing w:after="0" w:line="240" w:lineRule="auto"/>
              <w:rPr>
                <w:rFonts w:ascii="Arial Narrow" w:hAnsi="Arial Narrow"/>
              </w:rPr>
            </w:pPr>
            <w:r w:rsidRPr="00011123">
              <w:rPr>
                <w:rFonts w:ascii="Arial Narrow" w:hAnsi="Arial Narrow"/>
              </w:rPr>
              <w:t>elektrický pohon dezinfekčného systému robota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81C355" w14:textId="06806350" w:rsidR="00D07E97" w:rsidRPr="002341C0" w:rsidRDefault="002C7A88" w:rsidP="00D87B34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D87B34">
              <w:rPr>
                <w:rFonts w:ascii="Arial Narrow" w:hAnsi="Arial Narrow"/>
              </w:rPr>
              <w:t>N/A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22F6C26" w14:textId="77777777" w:rsidR="00D07E97" w:rsidRPr="00D87B34" w:rsidRDefault="00D07E97" w:rsidP="00D87B34">
            <w:pPr>
              <w:spacing w:after="0"/>
              <w:jc w:val="center"/>
              <w:rPr>
                <w:rFonts w:ascii="Arial Narrow" w:hAnsi="Arial Narrow"/>
              </w:rPr>
            </w:pPr>
          </w:p>
        </w:tc>
      </w:tr>
      <w:tr w:rsidR="00D87B34" w:rsidRPr="00FC04F9" w14:paraId="5C4A4999" w14:textId="77777777" w:rsidTr="00D87B34">
        <w:tc>
          <w:tcPr>
            <w:tcW w:w="14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AD186AC" w14:textId="77777777" w:rsidR="00D87B34" w:rsidRPr="002341C0" w:rsidRDefault="00D87B34" w:rsidP="00D87B34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328361E" w14:textId="1CA4AE9A" w:rsidR="00D87B34" w:rsidRPr="002341C0" w:rsidRDefault="00D87B34" w:rsidP="00D87B34">
            <w:pPr>
              <w:spacing w:after="0" w:line="240" w:lineRule="auto"/>
              <w:rPr>
                <w:rFonts w:ascii="Arial Narrow" w:hAnsi="Arial Narrow"/>
              </w:rPr>
            </w:pPr>
            <w:r w:rsidRPr="002341C0">
              <w:rPr>
                <w:rFonts w:ascii="Arial Narrow" w:hAnsi="Arial Narrow"/>
              </w:rPr>
              <w:t>musí obsahovať nádobu na dezinfekčný prostriedok v kvapalnom skupenstve o objeme minimálne 50 l</w:t>
            </w:r>
            <w:bookmarkStart w:id="0" w:name="_GoBack"/>
            <w:bookmarkEnd w:id="0"/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B12198" w14:textId="77777777" w:rsidR="00D87B34" w:rsidRPr="002341C0" w:rsidRDefault="00D87B34" w:rsidP="00D87B34">
            <w:p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62B86E" w14:textId="51C6EA70" w:rsidR="00D87B34" w:rsidRPr="002341C0" w:rsidRDefault="00D87B34" w:rsidP="00D87B34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D87B34">
              <w:rPr>
                <w:rFonts w:ascii="Arial Narrow" w:hAnsi="Arial Narrow"/>
              </w:rPr>
              <w:t>N/A</w:t>
            </w:r>
          </w:p>
        </w:tc>
      </w:tr>
      <w:tr w:rsidR="00D87B34" w:rsidRPr="00FC04F9" w14:paraId="6F758CD1" w14:textId="77777777" w:rsidTr="00D87B34">
        <w:tc>
          <w:tcPr>
            <w:tcW w:w="14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8F65351" w14:textId="77777777" w:rsidR="00D87B34" w:rsidRPr="002341C0" w:rsidRDefault="00D87B34" w:rsidP="00D87B34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CE71103" w14:textId="7A3705D6" w:rsidR="00D87B34" w:rsidRPr="002341C0" w:rsidRDefault="00D87B34" w:rsidP="00D87B34">
            <w:pPr>
              <w:spacing w:after="0" w:line="240" w:lineRule="auto"/>
              <w:rPr>
                <w:rFonts w:ascii="Arial Narrow" w:hAnsi="Arial Narrow"/>
              </w:rPr>
            </w:pPr>
            <w:r w:rsidRPr="002341C0">
              <w:rPr>
                <w:rFonts w:ascii="Arial Narrow" w:hAnsi="Arial Narrow"/>
              </w:rPr>
              <w:t>plnenie nádrže na dezinfekčný prostriedok musí byť umiestnené v hornej časti nádrže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84579D" w14:textId="546DED3D" w:rsidR="00D87B34" w:rsidRPr="002341C0" w:rsidRDefault="00D87B34" w:rsidP="00D87B34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D87B34">
              <w:rPr>
                <w:rFonts w:ascii="Arial Narrow" w:hAnsi="Arial Narrow"/>
              </w:rPr>
              <w:t>N/A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21EC5D" w14:textId="77777777" w:rsidR="00D87B34" w:rsidRPr="002341C0" w:rsidRDefault="00D87B34" w:rsidP="00D87B34">
            <w:p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</w:tr>
      <w:tr w:rsidR="00D87B34" w:rsidRPr="00FC04F9" w14:paraId="7AFBE18D" w14:textId="77777777" w:rsidTr="00D87B34">
        <w:tc>
          <w:tcPr>
            <w:tcW w:w="14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BA81063" w14:textId="77777777" w:rsidR="00D87B34" w:rsidRPr="002341C0" w:rsidRDefault="00D87B34" w:rsidP="00D87B34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9894D27" w14:textId="4C41ADC9" w:rsidR="00D87B34" w:rsidRPr="002341C0" w:rsidRDefault="00D87B34" w:rsidP="00D87B34">
            <w:pPr>
              <w:spacing w:after="0" w:line="240" w:lineRule="auto"/>
              <w:rPr>
                <w:rFonts w:ascii="Arial Narrow" w:hAnsi="Arial Narrow"/>
              </w:rPr>
            </w:pPr>
            <w:r w:rsidRPr="002341C0">
              <w:rPr>
                <w:rFonts w:ascii="Arial Narrow" w:hAnsi="Arial Narrow"/>
              </w:rPr>
              <w:t>musí obsahovať trysky zabezpečujúce rozptyl dezinfekčného prostriedku v uhle 360° okolo robota, minimálne do vzdialenosti 2 m od stredovej osi robota</w:t>
            </w:r>
            <w:r w:rsidR="00D07E97">
              <w:rPr>
                <w:rFonts w:ascii="Arial Narrow" w:hAnsi="Arial Narrow"/>
              </w:rPr>
              <w:t xml:space="preserve"> </w:t>
            </w:r>
            <w:r w:rsidR="00D07E97" w:rsidRPr="00011123">
              <w:rPr>
                <w:rFonts w:ascii="Arial Narrow" w:hAnsi="Arial Narrow"/>
              </w:rPr>
              <w:t>(rozptyl dezinfekčného prostriedku v požadovanom uhle musí byť zabezpečený bez nutnosti zmeny smeru pohybu robota)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61AAEF" w14:textId="77777777" w:rsidR="00D87B34" w:rsidRPr="002341C0" w:rsidRDefault="00D87B34" w:rsidP="00D87B34">
            <w:p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E75D87" w14:textId="05C57BED" w:rsidR="00D87B34" w:rsidRPr="002341C0" w:rsidRDefault="00D87B34" w:rsidP="00D87B34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D87B34">
              <w:rPr>
                <w:rFonts w:ascii="Arial Narrow" w:hAnsi="Arial Narrow"/>
              </w:rPr>
              <w:t>N/A</w:t>
            </w:r>
          </w:p>
        </w:tc>
      </w:tr>
      <w:tr w:rsidR="00D87B34" w:rsidRPr="00FC04F9" w14:paraId="3FF575DA" w14:textId="77777777" w:rsidTr="00F1364D">
        <w:tc>
          <w:tcPr>
            <w:tcW w:w="14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C08D270" w14:textId="77777777" w:rsidR="00D87B34" w:rsidRPr="002341C0" w:rsidRDefault="00D87B34" w:rsidP="00D87B34">
            <w:pPr>
              <w:rPr>
                <w:rFonts w:ascii="Arial Narrow" w:hAnsi="Arial Narrow"/>
              </w:rPr>
            </w:pPr>
          </w:p>
        </w:tc>
        <w:tc>
          <w:tcPr>
            <w:tcW w:w="131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E8A052D" w14:textId="077C57AE" w:rsidR="00D87B34" w:rsidRPr="002341C0" w:rsidRDefault="00D87B34" w:rsidP="00D87B34">
            <w:pPr>
              <w:pStyle w:val="Odsekzoznamu"/>
              <w:numPr>
                <w:ilvl w:val="1"/>
                <w:numId w:val="6"/>
              </w:numPr>
              <w:ind w:left="604" w:hanging="567"/>
              <w:rPr>
                <w:rFonts w:ascii="Arial Narrow" w:hAnsi="Arial Narrow"/>
                <w:b/>
                <w:sz w:val="22"/>
                <w:szCs w:val="22"/>
              </w:rPr>
            </w:pPr>
            <w:r w:rsidRPr="002341C0">
              <w:rPr>
                <w:rFonts w:ascii="Arial Narrow" w:hAnsi="Arial Narrow" w:cs="Times New Roman"/>
                <w:b/>
                <w:sz w:val="22"/>
                <w:szCs w:val="22"/>
              </w:rPr>
              <w:t>Požadované minimálne technické parametre ovládania robota:</w:t>
            </w:r>
          </w:p>
        </w:tc>
      </w:tr>
      <w:tr w:rsidR="00D87B34" w:rsidRPr="00FC04F9" w14:paraId="46F2A193" w14:textId="77777777" w:rsidTr="00D87B34">
        <w:tc>
          <w:tcPr>
            <w:tcW w:w="14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6B6F241" w14:textId="77777777" w:rsidR="00D87B34" w:rsidRPr="002341C0" w:rsidRDefault="00D87B34" w:rsidP="00D87B34">
            <w:pPr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3787B15" w14:textId="290175AB" w:rsidR="00D87B34" w:rsidRPr="002341C0" w:rsidRDefault="00D87B34" w:rsidP="00D87B34">
            <w:pPr>
              <w:spacing w:after="0" w:line="240" w:lineRule="auto"/>
              <w:rPr>
                <w:rFonts w:ascii="Arial Narrow" w:hAnsi="Arial Narrow"/>
              </w:rPr>
            </w:pPr>
            <w:r w:rsidRPr="002341C0">
              <w:rPr>
                <w:rFonts w:ascii="Arial Narrow" w:hAnsi="Arial Narrow"/>
              </w:rPr>
              <w:t>pohyb robota aj funkcionalita dezinfekčného systému musia byť ovládateľné na diaľku bezdrôtovo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16BBCD" w14:textId="4B78075B" w:rsidR="00D87B34" w:rsidRPr="002341C0" w:rsidRDefault="00D87B34" w:rsidP="00D87B34">
            <w:pPr>
              <w:jc w:val="center"/>
              <w:rPr>
                <w:rFonts w:ascii="Arial Narrow" w:hAnsi="Arial Narrow"/>
                <w:b/>
              </w:rPr>
            </w:pPr>
            <w:r w:rsidRPr="00D87B34">
              <w:rPr>
                <w:rFonts w:ascii="Arial Narrow" w:hAnsi="Arial Narrow"/>
              </w:rPr>
              <w:t>N/A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2FAC52" w14:textId="77777777" w:rsidR="00D87B34" w:rsidRPr="002341C0" w:rsidRDefault="00D87B34" w:rsidP="00D87B34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D87B34" w:rsidRPr="00FC04F9" w14:paraId="7404C49F" w14:textId="77777777" w:rsidTr="00B07D50">
        <w:tc>
          <w:tcPr>
            <w:tcW w:w="14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52D71CC" w14:textId="77777777" w:rsidR="00D87B34" w:rsidRPr="002341C0" w:rsidRDefault="00D87B34" w:rsidP="00D87B34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B738072" w14:textId="52A391F6" w:rsidR="00D87B34" w:rsidRPr="002341C0" w:rsidRDefault="00D87B34" w:rsidP="00D87B34">
            <w:pPr>
              <w:spacing w:after="0"/>
              <w:rPr>
                <w:rFonts w:ascii="Arial Narrow" w:hAnsi="Arial Narrow"/>
              </w:rPr>
            </w:pPr>
            <w:r w:rsidRPr="002341C0">
              <w:rPr>
                <w:rFonts w:ascii="Arial Narrow" w:hAnsi="Arial Narrow"/>
              </w:rPr>
              <w:t>efektívny dosah bezdrôtového diaľkového ovládania musí byť minimálne 250 m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34704" w14:textId="77777777" w:rsidR="00D87B34" w:rsidRPr="002341C0" w:rsidRDefault="00D87B34" w:rsidP="00D87B34">
            <w:p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39847BC" w14:textId="2ED6443C" w:rsidR="00D87B34" w:rsidRPr="002341C0" w:rsidRDefault="00D87B34" w:rsidP="00D87B34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D87B34">
              <w:rPr>
                <w:rFonts w:ascii="Arial Narrow" w:hAnsi="Arial Narrow"/>
              </w:rPr>
              <w:t>N/A</w:t>
            </w:r>
          </w:p>
        </w:tc>
      </w:tr>
      <w:tr w:rsidR="00D87B34" w:rsidRPr="00FC04F9" w14:paraId="0F0E5B21" w14:textId="77777777" w:rsidTr="00EA3509">
        <w:tc>
          <w:tcPr>
            <w:tcW w:w="14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5F7F2FB" w14:textId="77777777" w:rsidR="00D87B34" w:rsidRPr="002341C0" w:rsidRDefault="00D87B34" w:rsidP="00D87B34">
            <w:pPr>
              <w:rPr>
                <w:rFonts w:ascii="Arial Narrow" w:hAnsi="Arial Narrow"/>
              </w:rPr>
            </w:pPr>
          </w:p>
        </w:tc>
        <w:tc>
          <w:tcPr>
            <w:tcW w:w="131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A4EC69" w14:textId="34A7F488" w:rsidR="00D87B34" w:rsidRPr="002341C0" w:rsidRDefault="00D87B34" w:rsidP="00D87B34">
            <w:pPr>
              <w:pStyle w:val="Odsekzoznamu"/>
              <w:numPr>
                <w:ilvl w:val="0"/>
                <w:numId w:val="5"/>
              </w:numPr>
              <w:rPr>
                <w:rFonts w:ascii="Arial Narrow" w:hAnsi="Arial Narrow"/>
                <w:b/>
                <w:sz w:val="22"/>
                <w:szCs w:val="22"/>
              </w:rPr>
            </w:pPr>
            <w:r w:rsidRPr="002341C0">
              <w:rPr>
                <w:rFonts w:ascii="Arial Narrow" w:hAnsi="Arial Narrow" w:cs="Times New Roman"/>
                <w:b/>
                <w:sz w:val="22"/>
                <w:szCs w:val="22"/>
              </w:rPr>
              <w:t>Ďalšie požiadavky:</w:t>
            </w:r>
          </w:p>
        </w:tc>
      </w:tr>
      <w:tr w:rsidR="00D87B34" w:rsidRPr="00FC04F9" w14:paraId="07D6CDE4" w14:textId="77777777" w:rsidTr="000530D5">
        <w:tc>
          <w:tcPr>
            <w:tcW w:w="14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4CAB271" w14:textId="77777777" w:rsidR="00D87B34" w:rsidRPr="002341C0" w:rsidRDefault="00D87B34" w:rsidP="00D87B34">
            <w:pPr>
              <w:rPr>
                <w:rFonts w:ascii="Arial Narrow" w:hAnsi="Arial Narrow"/>
              </w:rPr>
            </w:pPr>
          </w:p>
        </w:tc>
        <w:tc>
          <w:tcPr>
            <w:tcW w:w="131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4284473" w14:textId="786E79AB" w:rsidR="00D87B34" w:rsidRPr="002341C0" w:rsidRDefault="00D87B34" w:rsidP="00D87B34">
            <w:pPr>
              <w:pStyle w:val="Odsekzoznamu"/>
              <w:ind w:left="604" w:hanging="567"/>
              <w:rPr>
                <w:rFonts w:ascii="Arial Narrow" w:hAnsi="Arial Narrow"/>
                <w:b/>
                <w:sz w:val="22"/>
                <w:szCs w:val="22"/>
              </w:rPr>
            </w:pPr>
            <w:r w:rsidRPr="002341C0">
              <w:rPr>
                <w:rFonts w:ascii="Arial Narrow" w:hAnsi="Arial Narrow"/>
                <w:b/>
                <w:sz w:val="22"/>
                <w:szCs w:val="22"/>
              </w:rPr>
              <w:t>3.1)</w:t>
            </w:r>
            <w:r w:rsidRPr="002341C0">
              <w:rPr>
                <w:rFonts w:ascii="Arial Narrow" w:hAnsi="Arial Narrow"/>
                <w:b/>
                <w:sz w:val="22"/>
                <w:szCs w:val="22"/>
              </w:rPr>
              <w:tab/>
              <w:t>Požadované minimálne technické parametre ovládania robota:</w:t>
            </w:r>
          </w:p>
        </w:tc>
      </w:tr>
      <w:tr w:rsidR="00D87B34" w:rsidRPr="00FC04F9" w14:paraId="216D89F3" w14:textId="77777777" w:rsidTr="00D87B34">
        <w:tc>
          <w:tcPr>
            <w:tcW w:w="14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6A55CB3" w14:textId="77777777" w:rsidR="00D87B34" w:rsidRPr="002341C0" w:rsidRDefault="00D87B34" w:rsidP="00D87B34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0E213B3" w14:textId="33F3142C" w:rsidR="00D87B34" w:rsidRPr="002341C0" w:rsidRDefault="00D87B34" w:rsidP="00D87B34">
            <w:pPr>
              <w:spacing w:after="0" w:line="240" w:lineRule="auto"/>
              <w:rPr>
                <w:rFonts w:ascii="Arial Narrow" w:hAnsi="Arial Narrow"/>
              </w:rPr>
            </w:pPr>
            <w:r w:rsidRPr="002341C0">
              <w:rPr>
                <w:rFonts w:ascii="Arial Narrow" w:hAnsi="Arial Narrow"/>
              </w:rPr>
              <w:t>návod na obsluhu s podrobnými informáciami  nevyhnutnými na bezpečné používanie v slovenskom jazyku (akceptovateľný aj český jazyk)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1A773F" w14:textId="252C926C" w:rsidR="00D87B34" w:rsidRPr="002341C0" w:rsidRDefault="00D87B34" w:rsidP="00D87B34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D87B34">
              <w:rPr>
                <w:rFonts w:ascii="Arial Narrow" w:hAnsi="Arial Narrow"/>
              </w:rPr>
              <w:t>N/A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5D6EB9" w14:textId="77777777" w:rsidR="00D87B34" w:rsidRPr="002341C0" w:rsidRDefault="00D87B34" w:rsidP="00D87B34">
            <w:p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</w:tr>
      <w:tr w:rsidR="00D87B34" w:rsidRPr="00FC04F9" w14:paraId="5ACE4049" w14:textId="77777777" w:rsidTr="00D87B34">
        <w:tc>
          <w:tcPr>
            <w:tcW w:w="14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251E17C" w14:textId="77777777" w:rsidR="00D87B34" w:rsidRPr="002341C0" w:rsidRDefault="00D87B34" w:rsidP="00D87B34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A43F9FC" w14:textId="435A26E9" w:rsidR="00D87B34" w:rsidRPr="002341C0" w:rsidRDefault="00D87B34" w:rsidP="00D87B34">
            <w:pPr>
              <w:spacing w:after="0" w:line="240" w:lineRule="auto"/>
              <w:rPr>
                <w:rFonts w:ascii="Arial Narrow" w:hAnsi="Arial Narrow"/>
              </w:rPr>
            </w:pPr>
            <w:r w:rsidRPr="002341C0">
              <w:rPr>
                <w:rFonts w:ascii="Arial Narrow" w:hAnsi="Arial Narrow"/>
              </w:rPr>
              <w:t>školenie o manipulovaní, skladovaní a údržbe v slovenskom jazyku pre obslužný personál v počte 96 osôb v rozsahu min. 4 hodín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DA0B45" w14:textId="0BFCA0BB" w:rsidR="00D87B34" w:rsidRPr="002341C0" w:rsidRDefault="00D87B34" w:rsidP="00D87B34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D87B34">
              <w:rPr>
                <w:rFonts w:ascii="Arial Narrow" w:hAnsi="Arial Narrow"/>
              </w:rPr>
              <w:t>N/A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3EF34EE" w14:textId="77777777" w:rsidR="00D87B34" w:rsidRPr="002341C0" w:rsidRDefault="00D87B34" w:rsidP="00D87B34">
            <w:p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</w:tr>
      <w:tr w:rsidR="00D87B34" w:rsidRPr="00FC04F9" w14:paraId="6F11803F" w14:textId="77777777" w:rsidTr="00D87B34">
        <w:tc>
          <w:tcPr>
            <w:tcW w:w="14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58528B5" w14:textId="77777777" w:rsidR="00D87B34" w:rsidRPr="002341C0" w:rsidRDefault="00D87B34" w:rsidP="00D87B34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07768B7" w14:textId="5DE46FBC" w:rsidR="00D87B34" w:rsidRPr="002341C0" w:rsidRDefault="00D87B34" w:rsidP="00D87B34">
            <w:pPr>
              <w:spacing w:after="0" w:line="240" w:lineRule="auto"/>
              <w:rPr>
                <w:rFonts w:ascii="Arial Narrow" w:hAnsi="Arial Narrow"/>
              </w:rPr>
            </w:pPr>
            <w:r w:rsidRPr="002341C0">
              <w:rPr>
                <w:rFonts w:ascii="Arial Narrow" w:hAnsi="Arial Narrow"/>
              </w:rPr>
              <w:t>batérie pre každého robota a sieťovú nabíjačku 230 V pre batérie robotov,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F920D4" w14:textId="768D72D0" w:rsidR="00D87B34" w:rsidRPr="002341C0" w:rsidRDefault="00D87B34" w:rsidP="00D87B34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D87B34">
              <w:rPr>
                <w:rFonts w:ascii="Arial Narrow" w:hAnsi="Arial Narrow"/>
              </w:rPr>
              <w:t>N/A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36D3184" w14:textId="77777777" w:rsidR="00D87B34" w:rsidRPr="002341C0" w:rsidRDefault="00D87B34" w:rsidP="00D87B34">
            <w:p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</w:tr>
      <w:tr w:rsidR="00D87B34" w:rsidRPr="00FC04F9" w14:paraId="3F35D06B" w14:textId="77777777" w:rsidTr="00D87B34">
        <w:tc>
          <w:tcPr>
            <w:tcW w:w="14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D71F54A" w14:textId="77777777" w:rsidR="00D87B34" w:rsidRPr="002341C0" w:rsidRDefault="00D87B34" w:rsidP="00D87B34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7DBC9DC" w14:textId="0CB90699" w:rsidR="00D87B34" w:rsidRPr="002341C0" w:rsidRDefault="00D87B34" w:rsidP="00D87B34">
            <w:pPr>
              <w:spacing w:after="0" w:line="240" w:lineRule="auto"/>
              <w:rPr>
                <w:rFonts w:ascii="Arial Narrow" w:hAnsi="Arial Narrow"/>
              </w:rPr>
            </w:pPr>
            <w:r w:rsidRPr="002341C0">
              <w:rPr>
                <w:rFonts w:ascii="Arial Narrow" w:hAnsi="Arial Narrow"/>
              </w:rPr>
              <w:t>batérie pre každé diaľkové ovládanie robota a sieťovú nabíjačku 230 V pre batérie diaľkového ovládania robotov.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DBDCAD" w14:textId="576652CD" w:rsidR="00D87B34" w:rsidRPr="002341C0" w:rsidRDefault="00D87B34" w:rsidP="00D87B34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D87B34">
              <w:rPr>
                <w:rFonts w:ascii="Arial Narrow" w:hAnsi="Arial Narrow"/>
              </w:rPr>
              <w:t>N/A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ADDE4C" w14:textId="77777777" w:rsidR="00D87B34" w:rsidRPr="002341C0" w:rsidRDefault="00D87B34" w:rsidP="00D87B34">
            <w:p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</w:tr>
      <w:tr w:rsidR="00D87B34" w:rsidRPr="00FC04F9" w14:paraId="6AFB983B" w14:textId="77777777" w:rsidTr="00EA1B84">
        <w:tc>
          <w:tcPr>
            <w:tcW w:w="14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E89654D" w14:textId="77777777" w:rsidR="00D87B34" w:rsidRPr="002341C0" w:rsidRDefault="00D87B34" w:rsidP="00D87B34">
            <w:pPr>
              <w:rPr>
                <w:rFonts w:ascii="Arial Narrow" w:hAnsi="Arial Narrow"/>
              </w:rPr>
            </w:pPr>
          </w:p>
        </w:tc>
        <w:tc>
          <w:tcPr>
            <w:tcW w:w="131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62094DC" w14:textId="59814442" w:rsidR="00D87B34" w:rsidRPr="002341C0" w:rsidRDefault="00D87B34" w:rsidP="00D87B34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2341C0">
              <w:rPr>
                <w:rFonts w:ascii="Arial Narrow" w:hAnsi="Arial Narrow"/>
                <w:b/>
              </w:rPr>
              <w:t>3.2)</w:t>
            </w:r>
            <w:r w:rsidRPr="002341C0">
              <w:rPr>
                <w:rFonts w:ascii="Arial Narrow" w:hAnsi="Arial Narrow"/>
                <w:b/>
              </w:rPr>
              <w:tab/>
              <w:t>Požadované minimálne technické parametre ovládania robota:</w:t>
            </w:r>
          </w:p>
        </w:tc>
      </w:tr>
      <w:tr w:rsidR="00D87B34" w:rsidRPr="00FC04F9" w14:paraId="5045BEB9" w14:textId="77777777" w:rsidTr="00D87B34">
        <w:tc>
          <w:tcPr>
            <w:tcW w:w="14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10C073E" w14:textId="77777777" w:rsidR="00D87B34" w:rsidRPr="002341C0" w:rsidRDefault="00D87B34" w:rsidP="00D87B34">
            <w:pPr>
              <w:rPr>
                <w:rFonts w:ascii="Arial Narrow" w:hAnsi="Arial Narrow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57EC072" w14:textId="6B8CA95F" w:rsidR="00D87B34" w:rsidRPr="002341C0" w:rsidRDefault="00D87B34" w:rsidP="00D87B34">
            <w:pPr>
              <w:spacing w:after="0" w:line="240" w:lineRule="auto"/>
              <w:rPr>
                <w:rFonts w:ascii="Arial Narrow" w:hAnsi="Arial Narrow"/>
              </w:rPr>
            </w:pPr>
            <w:r w:rsidRPr="002341C0">
              <w:rPr>
                <w:rFonts w:ascii="Arial Narrow" w:hAnsi="Arial Narrow"/>
              </w:rPr>
              <w:t>záruka za akosť dodaného tovaru po dobu 24 mesiacov.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A9B6F8" w14:textId="6D25C8CD" w:rsidR="00D87B34" w:rsidRPr="002341C0" w:rsidRDefault="00D87B34" w:rsidP="00D87B34">
            <w:pPr>
              <w:jc w:val="center"/>
              <w:rPr>
                <w:rFonts w:ascii="Arial Narrow" w:hAnsi="Arial Narrow"/>
                <w:b/>
              </w:rPr>
            </w:pPr>
            <w:r w:rsidRPr="00D87B34">
              <w:rPr>
                <w:rFonts w:ascii="Arial Narrow" w:hAnsi="Arial Narrow"/>
              </w:rPr>
              <w:t>N/A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DD34F7" w14:textId="77777777" w:rsidR="00D87B34" w:rsidRPr="002341C0" w:rsidRDefault="00D87B34" w:rsidP="00D87B34">
            <w:pPr>
              <w:jc w:val="center"/>
              <w:rPr>
                <w:rFonts w:ascii="Arial Narrow" w:hAnsi="Arial Narrow"/>
                <w:b/>
              </w:rPr>
            </w:pPr>
          </w:p>
        </w:tc>
      </w:tr>
    </w:tbl>
    <w:p w14:paraId="3FA477D5" w14:textId="77777777" w:rsidR="00FC04F9" w:rsidRPr="00FC04F9" w:rsidRDefault="00FC04F9" w:rsidP="00FC04F9">
      <w:pPr>
        <w:ind w:right="-1"/>
        <w:jc w:val="both"/>
        <w:rPr>
          <w:rFonts w:ascii="Arial Narrow" w:hAnsi="Arial Narrow"/>
          <w:lang w:eastAsia="cs-CZ"/>
        </w:rPr>
      </w:pPr>
      <w:r w:rsidRPr="00FC04F9">
        <w:rPr>
          <w:rFonts w:ascii="Arial Narrow" w:hAnsi="Arial Narrow"/>
          <w:lang w:eastAsia="cs-CZ"/>
        </w:rPr>
        <w:t>Verejný obstarávateľ z hľadiska opisu predmetu zákazky uvádza v súlade so zákonom č. 343/2015 Z. z. o verejnom obstarávaní a o zmene a doplnení niektorých zákonov v znení neskorších predpisov technické požiadavky, ktoré sa v niektorých prípadoch odvolávajú  na konkrétneho výrobcu, výrobný postup, značku, patent, typ, technické normy, technické osvedčenia, technické špecifikácie, technické referenčné systémy, krajinu, oblasť alebo miesto pôvodu alebo výroby. V prípade, že by záujemca/uchádzač sa cítil dotknutý vo svojich právach, t. j., že týmto opisom by dochádzalo k znevýhodneniu alebo k vylúčeniu určitých záujemcov/uchádzačov alebo výrobcov, alebo že tento predmet zákazky nie je opísaný dostatočne presne a zrozumiteľne, tak vo svojej ponuke môže uchádzač použiť technické riešenie ekvivalentné, ktoré spĺňa kvalitatívne, technické, funkčné požiadavky na rovnakej  a vyššej úrovni, ako je uvedené v tejto časti súťažných podkladoch, túto skutočnosť však musí preukázať uchádzač vo svojej ponuke.</w:t>
      </w:r>
    </w:p>
    <w:p w14:paraId="2395ED43" w14:textId="77777777" w:rsidR="00A07E76" w:rsidRDefault="00A07E76" w:rsidP="00FC04F9">
      <w:pPr>
        <w:rPr>
          <w:rFonts w:ascii="Arial Narrow" w:hAnsi="Arial Narrow"/>
          <w:b/>
        </w:rPr>
      </w:pPr>
    </w:p>
    <w:p w14:paraId="49BBF6BC" w14:textId="15C2C70A" w:rsidR="00FC04F9" w:rsidRDefault="00FC04F9" w:rsidP="00FC04F9">
      <w:pPr>
        <w:rPr>
          <w:rFonts w:ascii="Arial Narrow" w:hAnsi="Arial Narrow"/>
        </w:rPr>
      </w:pPr>
      <w:r w:rsidRPr="00FC04F9">
        <w:rPr>
          <w:rFonts w:ascii="Arial Narrow" w:hAnsi="Arial Narrow"/>
          <w:b/>
        </w:rPr>
        <w:t xml:space="preserve">Miesto dodania: </w:t>
      </w:r>
      <w:r w:rsidRPr="00FC04F9">
        <w:rPr>
          <w:rFonts w:ascii="Arial Narrow" w:hAnsi="Arial Narrow"/>
        </w:rPr>
        <w:t>Záchranná brigáda HaZZ v Žiline, Bánovsk</w:t>
      </w:r>
      <w:r w:rsidR="00BF28D7">
        <w:rPr>
          <w:rFonts w:ascii="Arial Narrow" w:hAnsi="Arial Narrow"/>
        </w:rPr>
        <w:t>á</w:t>
      </w:r>
      <w:r w:rsidRPr="00FC04F9">
        <w:rPr>
          <w:rFonts w:ascii="Arial Narrow" w:hAnsi="Arial Narrow"/>
        </w:rPr>
        <w:t xml:space="preserve"> cesta 8111, 010 01 Žilina</w:t>
      </w:r>
      <w:r w:rsidR="00133D80">
        <w:rPr>
          <w:rFonts w:ascii="Arial Narrow" w:hAnsi="Arial Narrow"/>
        </w:rPr>
        <w:t>.</w:t>
      </w:r>
    </w:p>
    <w:p w14:paraId="1692A27D" w14:textId="12705A59" w:rsidR="00133D80" w:rsidRPr="00FC04F9" w:rsidRDefault="00133D80" w:rsidP="00FC04F9">
      <w:pPr>
        <w:rPr>
          <w:rFonts w:ascii="Arial Narrow" w:hAnsi="Arial Narrow"/>
        </w:rPr>
      </w:pPr>
      <w:r w:rsidRPr="00185435">
        <w:rPr>
          <w:rFonts w:ascii="Arial Narrow" w:hAnsi="Arial Narrow"/>
          <w:b/>
        </w:rPr>
        <w:t>Lehota dodania:</w:t>
      </w:r>
      <w:r>
        <w:rPr>
          <w:rFonts w:ascii="Arial Narrow" w:hAnsi="Arial Narrow"/>
        </w:rPr>
        <w:t xml:space="preserve"> maximálne do 3 mesiacov od dňa nadobudnutia účinnosti zmluvy.</w:t>
      </w:r>
    </w:p>
    <w:p w14:paraId="4AF56A81" w14:textId="77777777" w:rsidR="00FC04F9" w:rsidRPr="00FC04F9" w:rsidRDefault="00FC04F9" w:rsidP="00FC04F9">
      <w:pPr>
        <w:jc w:val="both"/>
        <w:rPr>
          <w:rFonts w:ascii="Arial Narrow" w:hAnsi="Arial Narrow"/>
        </w:rPr>
      </w:pPr>
    </w:p>
    <w:sectPr w:rsidR="00FC04F9" w:rsidRPr="00FC04F9" w:rsidSect="00FC04F9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82667" w16cex:dateUtc="2020-07-26T13:57:00Z"/>
  <w16cex:commentExtensible w16cex:durableId="22C82693" w16cex:dateUtc="2020-07-26T13:58:00Z"/>
  <w16cex:commentExtensible w16cex:durableId="22C826BE" w16cex:dateUtc="2020-07-26T13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85094FD" w16cid:durableId="22C82667"/>
  <w16cid:commentId w16cid:paraId="56708B92" w16cid:durableId="22C82693"/>
  <w16cid:commentId w16cid:paraId="36A73BD4" w16cid:durableId="22C826B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BCF8E2" w14:textId="77777777" w:rsidR="00D62579" w:rsidRDefault="00D62579" w:rsidP="00FC04F9">
      <w:pPr>
        <w:spacing w:after="0" w:line="240" w:lineRule="auto"/>
      </w:pPr>
      <w:r>
        <w:separator/>
      </w:r>
    </w:p>
  </w:endnote>
  <w:endnote w:type="continuationSeparator" w:id="0">
    <w:p w14:paraId="59EE7BA1" w14:textId="77777777" w:rsidR="00D62579" w:rsidRDefault="00D62579" w:rsidP="00FC0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F30F30" w14:textId="77777777" w:rsidR="00D62579" w:rsidRDefault="00D62579" w:rsidP="00FC04F9">
      <w:pPr>
        <w:spacing w:after="0" w:line="240" w:lineRule="auto"/>
      </w:pPr>
      <w:r>
        <w:separator/>
      </w:r>
    </w:p>
  </w:footnote>
  <w:footnote w:type="continuationSeparator" w:id="0">
    <w:p w14:paraId="7974DE3C" w14:textId="77777777" w:rsidR="00D62579" w:rsidRDefault="00D62579" w:rsidP="00FC04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4D454" w14:textId="77777777" w:rsidR="00FC04F9" w:rsidRPr="007C6581" w:rsidRDefault="00FC04F9" w:rsidP="00FC04F9">
    <w:pPr>
      <w:pStyle w:val="Hlavika"/>
      <w:jc w:val="right"/>
      <w:rPr>
        <w:rFonts w:ascii="Arial Narrow" w:hAnsi="Arial Narrow"/>
        <w:sz w:val="18"/>
        <w:szCs w:val="18"/>
      </w:rPr>
    </w:pPr>
    <w:r w:rsidRPr="007C6581">
      <w:rPr>
        <w:rFonts w:ascii="Arial Narrow" w:hAnsi="Arial Narrow"/>
        <w:sz w:val="18"/>
        <w:szCs w:val="18"/>
      </w:rPr>
      <w:t xml:space="preserve">Príloha č. </w:t>
    </w:r>
    <w:r>
      <w:rPr>
        <w:rFonts w:ascii="Arial Narrow" w:hAnsi="Arial Narrow"/>
        <w:sz w:val="18"/>
        <w:szCs w:val="18"/>
      </w:rPr>
      <w:t>1</w:t>
    </w:r>
    <w:r w:rsidRPr="007C6581">
      <w:rPr>
        <w:rFonts w:ascii="Arial Narrow" w:hAnsi="Arial Narrow"/>
        <w:sz w:val="18"/>
        <w:szCs w:val="18"/>
      </w:rPr>
      <w:t xml:space="preserve"> súťažných podkladov</w:t>
    </w:r>
  </w:p>
  <w:p w14:paraId="553275C7" w14:textId="77777777" w:rsidR="00FC04F9" w:rsidRDefault="00FC04F9" w:rsidP="00FC04F9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700F09"/>
    <w:multiLevelType w:val="multilevel"/>
    <w:tmpl w:val="6B88B7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05E325B"/>
    <w:multiLevelType w:val="hybridMultilevel"/>
    <w:tmpl w:val="338A9F9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136FE5"/>
    <w:multiLevelType w:val="hybridMultilevel"/>
    <w:tmpl w:val="E950367E"/>
    <w:lvl w:ilvl="0" w:tplc="1292EB1E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sz w:val="2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76001A"/>
    <w:multiLevelType w:val="hybridMultilevel"/>
    <w:tmpl w:val="B6101B2C"/>
    <w:lvl w:ilvl="0" w:tplc="041B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86347F"/>
    <w:multiLevelType w:val="hybridMultilevel"/>
    <w:tmpl w:val="75BC30E0"/>
    <w:lvl w:ilvl="0" w:tplc="041B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C746C8"/>
    <w:multiLevelType w:val="multilevel"/>
    <w:tmpl w:val="64D4AB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986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9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598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5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21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4836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822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448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DF7"/>
    <w:rsid w:val="00011123"/>
    <w:rsid w:val="00096F8B"/>
    <w:rsid w:val="000C1ABC"/>
    <w:rsid w:val="000D135C"/>
    <w:rsid w:val="00133D80"/>
    <w:rsid w:val="00181083"/>
    <w:rsid w:val="001C6098"/>
    <w:rsid w:val="002341C0"/>
    <w:rsid w:val="002C7A88"/>
    <w:rsid w:val="00545FCC"/>
    <w:rsid w:val="00560B84"/>
    <w:rsid w:val="00967AAA"/>
    <w:rsid w:val="00A07E76"/>
    <w:rsid w:val="00BF28D7"/>
    <w:rsid w:val="00C64253"/>
    <w:rsid w:val="00CF329A"/>
    <w:rsid w:val="00D07E97"/>
    <w:rsid w:val="00D20849"/>
    <w:rsid w:val="00D62579"/>
    <w:rsid w:val="00D87B34"/>
    <w:rsid w:val="00D97D34"/>
    <w:rsid w:val="00DB7231"/>
    <w:rsid w:val="00EA3509"/>
    <w:rsid w:val="00EB6DF7"/>
    <w:rsid w:val="00F14FDB"/>
    <w:rsid w:val="00F673F6"/>
    <w:rsid w:val="00F845A8"/>
    <w:rsid w:val="00FA768B"/>
    <w:rsid w:val="00FC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AC7D0"/>
  <w15:chartTrackingRefBased/>
  <w15:docId w15:val="{336B8210-67F5-4A22-9E62-F118B4886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FC04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04F9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FC04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C04F9"/>
  </w:style>
  <w:style w:type="paragraph" w:styleId="Pta">
    <w:name w:val="footer"/>
    <w:basedOn w:val="Normlny"/>
    <w:link w:val="PtaChar"/>
    <w:uiPriority w:val="99"/>
    <w:unhideWhenUsed/>
    <w:rsid w:val="00FC04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C04F9"/>
  </w:style>
  <w:style w:type="paragraph" w:styleId="Odsekzoznamu">
    <w:name w:val="List Paragraph"/>
    <w:basedOn w:val="Normlny"/>
    <w:link w:val="OdsekzoznamuChar"/>
    <w:uiPriority w:val="34"/>
    <w:qFormat/>
    <w:rsid w:val="00FC04F9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Arial" w:eastAsia="Times New Roman" w:hAnsi="Arial" w:cs="Arial"/>
      <w:sz w:val="20"/>
      <w:szCs w:val="20"/>
      <w:lang w:eastAsia="sk-SK"/>
    </w:rPr>
  </w:style>
  <w:style w:type="character" w:customStyle="1" w:styleId="OdsekzoznamuChar">
    <w:name w:val="Odsek zoznamu Char"/>
    <w:link w:val="Odsekzoznamu"/>
    <w:uiPriority w:val="34"/>
    <w:locked/>
    <w:rsid w:val="00FC04F9"/>
    <w:rPr>
      <w:rFonts w:ascii="Arial" w:eastAsia="Times New Roman" w:hAnsi="Arial" w:cs="Arial"/>
      <w:sz w:val="20"/>
      <w:szCs w:val="2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A07E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07E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07E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07E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07E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804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Galabova</dc:creator>
  <cp:keywords/>
  <dc:description/>
  <cp:lastModifiedBy>Tomáš Kundrát</cp:lastModifiedBy>
  <cp:revision>7</cp:revision>
  <cp:lastPrinted>2020-08-03T11:13:00Z</cp:lastPrinted>
  <dcterms:created xsi:type="dcterms:W3CDTF">2020-08-04T06:15:00Z</dcterms:created>
  <dcterms:modified xsi:type="dcterms:W3CDTF">2020-11-30T09:27:00Z</dcterms:modified>
</cp:coreProperties>
</file>