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B066D" w14:textId="00C80E42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KÚPNA ZMLUVA </w:t>
      </w:r>
      <w:r w:rsidR="001769FE">
        <w:rPr>
          <w:rFonts w:ascii="Arial Narrow" w:hAnsi="Arial Narrow"/>
          <w:b/>
          <w:szCs w:val="22"/>
        </w:rPr>
        <w:t xml:space="preserve"> </w:t>
      </w:r>
    </w:p>
    <w:p w14:paraId="37827E42" w14:textId="4F1CE753" w:rsidR="00853C07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č. </w:t>
      </w:r>
      <w:r w:rsidR="00E93818" w:rsidRPr="00CA0268">
        <w:rPr>
          <w:rFonts w:ascii="Arial Narrow" w:hAnsi="Arial Narrow"/>
          <w:b/>
          <w:szCs w:val="22"/>
        </w:rPr>
        <w:t>.......................................</w:t>
      </w:r>
    </w:p>
    <w:p w14:paraId="0518249A" w14:textId="77777777" w:rsidR="001F1B55" w:rsidRPr="001F2C16" w:rsidRDefault="001F1B55" w:rsidP="001F1B55">
      <w:pPr>
        <w:pStyle w:val="Zarkazkladnhotextu2"/>
        <w:spacing w:before="120"/>
        <w:ind w:left="567"/>
        <w:jc w:val="center"/>
        <w:rPr>
          <w:rFonts w:ascii="Arial Narrow" w:hAnsi="Arial Narrow" w:cs="Arial"/>
          <w:b/>
          <w:sz w:val="22"/>
          <w:szCs w:val="22"/>
          <w:highlight w:val="yellow"/>
        </w:rPr>
      </w:pPr>
      <w:r w:rsidRPr="001F2C16">
        <w:rPr>
          <w:rFonts w:ascii="Arial Narrow" w:hAnsi="Arial Narrow" w:cs="Arial"/>
          <w:b/>
          <w:sz w:val="22"/>
          <w:szCs w:val="22"/>
          <w:highlight w:val="yellow"/>
          <w:lang w:val="sk-SK"/>
        </w:rPr>
        <w:t>Motocykle v policajnom prevedení typu A</w:t>
      </w:r>
    </w:p>
    <w:p w14:paraId="0A40E431" w14:textId="77777777" w:rsidR="001F1B55" w:rsidRPr="001F2C16" w:rsidRDefault="001F1B55" w:rsidP="001F1B55">
      <w:pPr>
        <w:pStyle w:val="Zarkazkladnhotextu2"/>
        <w:spacing w:before="120"/>
        <w:ind w:left="567"/>
        <w:jc w:val="center"/>
        <w:rPr>
          <w:rFonts w:ascii="Arial Narrow" w:hAnsi="Arial Narrow" w:cs="Arial"/>
          <w:sz w:val="22"/>
          <w:szCs w:val="22"/>
          <w:highlight w:val="yellow"/>
        </w:rPr>
      </w:pPr>
      <w:r w:rsidRPr="001F2C16">
        <w:rPr>
          <w:rFonts w:ascii="Arial Narrow" w:hAnsi="Arial Narrow" w:cs="Arial"/>
          <w:sz w:val="22"/>
          <w:szCs w:val="22"/>
          <w:highlight w:val="yellow"/>
        </w:rPr>
        <w:t>/</w:t>
      </w:r>
    </w:p>
    <w:p w14:paraId="767EE0C6" w14:textId="77777777" w:rsidR="001F1B55" w:rsidRPr="001F2C16" w:rsidRDefault="001F1B55" w:rsidP="001F1B55">
      <w:pPr>
        <w:pStyle w:val="Zarkazkladnhotextu2"/>
        <w:spacing w:before="120"/>
        <w:ind w:left="567"/>
        <w:jc w:val="center"/>
        <w:rPr>
          <w:rFonts w:ascii="Arial Narrow" w:hAnsi="Arial Narrow" w:cs="Arial"/>
          <w:b/>
          <w:sz w:val="22"/>
          <w:szCs w:val="22"/>
          <w:highlight w:val="yellow"/>
          <w:lang w:val="sk-SK"/>
        </w:rPr>
      </w:pPr>
      <w:r w:rsidRPr="001F2C16">
        <w:rPr>
          <w:rFonts w:ascii="Arial Narrow" w:hAnsi="Arial Narrow" w:cs="Arial"/>
          <w:b/>
          <w:sz w:val="22"/>
          <w:szCs w:val="22"/>
          <w:highlight w:val="yellow"/>
          <w:lang w:val="sk-SK"/>
        </w:rPr>
        <w:t xml:space="preserve">Motocykle v policajnom prevedení typu </w:t>
      </w:r>
      <w:r w:rsidRPr="001F2C16">
        <w:rPr>
          <w:rFonts w:ascii="Arial Narrow" w:hAnsi="Arial Narrow" w:cs="Arial"/>
          <w:b/>
          <w:sz w:val="22"/>
          <w:szCs w:val="22"/>
          <w:highlight w:val="yellow"/>
        </w:rPr>
        <w:t>B</w:t>
      </w:r>
    </w:p>
    <w:p w14:paraId="22E33C69" w14:textId="77777777" w:rsidR="001F1B55" w:rsidRPr="00CA0268" w:rsidRDefault="001F1B55" w:rsidP="00853C07">
      <w:pPr>
        <w:jc w:val="center"/>
        <w:rPr>
          <w:rFonts w:ascii="Arial Narrow" w:hAnsi="Arial Narrow"/>
          <w:b/>
          <w:szCs w:val="22"/>
        </w:rPr>
      </w:pPr>
    </w:p>
    <w:p w14:paraId="1AE0317E" w14:textId="77777777" w:rsidR="00E82A99" w:rsidRPr="00CA0268" w:rsidRDefault="00853C07" w:rsidP="00853C07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uzatvorená podľa ustanovení § 409 a nasl. Obchodného </w:t>
      </w:r>
      <w:r w:rsidR="00117AA0" w:rsidRPr="00CA0268">
        <w:rPr>
          <w:rFonts w:ascii="Arial Narrow" w:hAnsi="Arial Narrow"/>
          <w:szCs w:val="22"/>
        </w:rPr>
        <w:t xml:space="preserve">zákonníka v súlade s Rámcovou dohodou č. </w:t>
      </w:r>
      <w:r w:rsidR="00E93818" w:rsidRPr="00CA0268">
        <w:rPr>
          <w:rFonts w:ascii="Arial Narrow" w:hAnsi="Arial Narrow"/>
          <w:szCs w:val="22"/>
        </w:rPr>
        <w:t>............................</w:t>
      </w:r>
      <w:r w:rsidR="00117AA0" w:rsidRPr="00CA0268">
        <w:rPr>
          <w:rFonts w:ascii="Arial Narrow" w:hAnsi="Arial Narrow"/>
          <w:szCs w:val="22"/>
        </w:rPr>
        <w:t xml:space="preserve">uzatvorenou medzi Predávajúcim a Kupujúcim dňa </w:t>
      </w:r>
      <w:r w:rsidR="00E93818" w:rsidRPr="00CA0268">
        <w:rPr>
          <w:rFonts w:ascii="Arial Narrow" w:hAnsi="Arial Narrow"/>
          <w:szCs w:val="22"/>
        </w:rPr>
        <w:t>..................</w:t>
      </w:r>
    </w:p>
    <w:p w14:paraId="25D772F6" w14:textId="77777777" w:rsidR="00853C07" w:rsidRPr="00CA0268" w:rsidRDefault="00E82A99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(ďalej len „</w:t>
      </w:r>
      <w:r w:rsidR="00117AA0" w:rsidRPr="00CA0268">
        <w:rPr>
          <w:rFonts w:ascii="Arial Narrow" w:hAnsi="Arial Narrow"/>
          <w:b/>
          <w:szCs w:val="22"/>
        </w:rPr>
        <w:t xml:space="preserve">Kúpna </w:t>
      </w:r>
      <w:r w:rsidR="00853C07" w:rsidRPr="00CA0268">
        <w:rPr>
          <w:rFonts w:ascii="Arial Narrow" w:hAnsi="Arial Narrow"/>
          <w:b/>
          <w:szCs w:val="22"/>
        </w:rPr>
        <w:t>zmluva“)</w:t>
      </w:r>
    </w:p>
    <w:p w14:paraId="55620615" w14:textId="77777777" w:rsidR="00FC0658" w:rsidRPr="00CA0268" w:rsidRDefault="00FC0658">
      <w:pPr>
        <w:rPr>
          <w:rFonts w:ascii="Arial Narrow" w:hAnsi="Arial Narrow"/>
          <w:szCs w:val="22"/>
        </w:rPr>
      </w:pPr>
    </w:p>
    <w:p w14:paraId="2C902EBE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325E0411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5BCEE03C" w14:textId="77777777" w:rsidR="00853C07" w:rsidRPr="00CA0268" w:rsidRDefault="00853C07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Kupujúci:</w:t>
      </w:r>
    </w:p>
    <w:p w14:paraId="2A7D3264" w14:textId="77777777" w:rsidR="00853C07" w:rsidRPr="00CA0268" w:rsidRDefault="00117AA0" w:rsidP="00117AA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Názov:</w:t>
      </w:r>
      <w:r w:rsidRPr="00CA0268">
        <w:rPr>
          <w:rFonts w:ascii="Arial Narrow" w:hAnsi="Arial Narrow"/>
          <w:szCs w:val="22"/>
        </w:rPr>
        <w:tab/>
        <w:t xml:space="preserve">Slovenská republika zastúpená </w:t>
      </w:r>
      <w:r w:rsidR="00783594" w:rsidRPr="00CA0268">
        <w:rPr>
          <w:rFonts w:ascii="Arial Narrow" w:hAnsi="Arial Narrow"/>
          <w:szCs w:val="22"/>
        </w:rPr>
        <w:t>Ministerstvo</w:t>
      </w:r>
      <w:r w:rsidRPr="00CA0268">
        <w:rPr>
          <w:rFonts w:ascii="Arial Narrow" w:hAnsi="Arial Narrow"/>
          <w:szCs w:val="22"/>
        </w:rPr>
        <w:t>m</w:t>
      </w:r>
      <w:r w:rsidR="00783594" w:rsidRPr="00CA0268">
        <w:rPr>
          <w:rFonts w:ascii="Arial Narrow" w:hAnsi="Arial Narrow"/>
          <w:szCs w:val="22"/>
        </w:rPr>
        <w:t xml:space="preserve"> vnútra Slovenskej republiky</w:t>
      </w:r>
    </w:p>
    <w:p w14:paraId="200302F1" w14:textId="77777777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Sídlo: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Pribinova 2</w:t>
      </w:r>
    </w:p>
    <w:p w14:paraId="2E949E82" w14:textId="77777777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812 72 Bratislava</w:t>
      </w:r>
    </w:p>
    <w:p w14:paraId="1691BB98" w14:textId="3ED13ED3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IČO: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00 151</w:t>
      </w:r>
      <w:r w:rsidR="00AA48B7">
        <w:rPr>
          <w:rFonts w:ascii="Arial Narrow" w:hAnsi="Arial Narrow"/>
          <w:szCs w:val="22"/>
        </w:rPr>
        <w:t> </w:t>
      </w:r>
      <w:r w:rsidRPr="00CA0268">
        <w:rPr>
          <w:rFonts w:ascii="Arial Narrow" w:hAnsi="Arial Narrow"/>
          <w:szCs w:val="22"/>
        </w:rPr>
        <w:t>866</w:t>
      </w:r>
    </w:p>
    <w:p w14:paraId="33445C5A" w14:textId="7C63F892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IBAN: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SK788180000000700018023</w:t>
      </w:r>
    </w:p>
    <w:p w14:paraId="6031FBA3" w14:textId="4F157CB8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SWIFT: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color w:val="000000"/>
          <w:szCs w:val="22"/>
        </w:rPr>
        <w:t>SPSRSKBA</w:t>
      </w:r>
    </w:p>
    <w:p w14:paraId="788F94B2" w14:textId="7173C14E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IČO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>00151866</w:t>
      </w:r>
    </w:p>
    <w:p w14:paraId="7FAE7CAC" w14:textId="56D6C20E" w:rsidR="00AA48B7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/>
          <w:szCs w:val="22"/>
        </w:rPr>
      </w:pPr>
      <w:r w:rsidRPr="00B100DD">
        <w:rPr>
          <w:rFonts w:ascii="Arial Narrow" w:hAnsi="Arial Narrow"/>
          <w:szCs w:val="22"/>
        </w:rPr>
        <w:t xml:space="preserve">Zastúpený: </w:t>
      </w:r>
    </w:p>
    <w:p w14:paraId="07DF73F9" w14:textId="77777777" w:rsidR="00173347" w:rsidRPr="00406AC8" w:rsidRDefault="0017334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</w:p>
    <w:p w14:paraId="6097C228" w14:textId="77777777" w:rsidR="00783594" w:rsidRPr="00CA0268" w:rsidRDefault="00783594">
      <w:pPr>
        <w:rPr>
          <w:rFonts w:ascii="Arial Narrow" w:hAnsi="Arial Narrow"/>
          <w:szCs w:val="22"/>
        </w:rPr>
      </w:pPr>
    </w:p>
    <w:p w14:paraId="7B8C7F42" w14:textId="374873DD" w:rsidR="00783594" w:rsidRPr="00CA0268" w:rsidRDefault="00121450" w:rsidP="0012145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 </w:t>
      </w:r>
    </w:p>
    <w:p w14:paraId="3629DCD0" w14:textId="354B4DB4" w:rsidR="00783594" w:rsidRPr="00CA0268" w:rsidRDefault="00783594" w:rsidP="00567211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„Kupujúci“)</w:t>
      </w:r>
    </w:p>
    <w:p w14:paraId="7F08D7FF" w14:textId="77777777" w:rsidR="00783594" w:rsidRPr="00CA0268" w:rsidRDefault="00783594" w:rsidP="00783594">
      <w:pPr>
        <w:jc w:val="center"/>
        <w:rPr>
          <w:rFonts w:ascii="Arial Narrow" w:hAnsi="Arial Narrow"/>
          <w:szCs w:val="22"/>
        </w:rPr>
      </w:pPr>
    </w:p>
    <w:p w14:paraId="115359EF" w14:textId="77777777" w:rsidR="00783594" w:rsidRPr="00CA0268" w:rsidRDefault="00783594" w:rsidP="00783594">
      <w:pPr>
        <w:rPr>
          <w:rFonts w:ascii="Arial Narrow" w:hAnsi="Arial Narrow"/>
          <w:szCs w:val="22"/>
        </w:rPr>
      </w:pPr>
    </w:p>
    <w:p w14:paraId="45ADE8E3" w14:textId="4FB00102" w:rsidR="00783594" w:rsidRPr="00CA0268" w:rsidRDefault="00783594" w:rsidP="00783594">
      <w:pPr>
        <w:rPr>
          <w:rFonts w:ascii="Arial Narrow" w:hAnsi="Arial Narrow"/>
          <w:b/>
          <w:szCs w:val="22"/>
        </w:rPr>
      </w:pPr>
    </w:p>
    <w:p w14:paraId="12D68763" w14:textId="591F1E78" w:rsidR="00567211" w:rsidRPr="00C16DBF" w:rsidRDefault="00AA48B7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  <w:b/>
          <w:szCs w:val="22"/>
        </w:rPr>
        <w:t>Predávajúci:</w:t>
      </w:r>
      <w:r w:rsidRPr="00C16DBF">
        <w:rPr>
          <w:rFonts w:ascii="Arial Narrow" w:hAnsi="Arial Narrow"/>
          <w:szCs w:val="22"/>
        </w:rPr>
        <w:tab/>
      </w:r>
      <w:r w:rsidRPr="00C16DBF">
        <w:rPr>
          <w:rFonts w:ascii="Arial Narrow" w:hAnsi="Arial Narrow"/>
          <w:szCs w:val="22"/>
        </w:rPr>
        <w:tab/>
      </w:r>
    </w:p>
    <w:p w14:paraId="4FAE812B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Názov: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49E3DB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 xml:space="preserve">Sídlo: 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5B363C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Štatutárny zástupca: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E08E89E" w14:textId="16E9AA3E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D0EF4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Splnomocnený k podpisu:</w:t>
      </w:r>
      <w:r w:rsidRPr="00C16DBF">
        <w:rPr>
          <w:rFonts w:ascii="Arial Narrow" w:hAnsi="Arial Narrow"/>
        </w:rPr>
        <w:tab/>
      </w:r>
    </w:p>
    <w:p w14:paraId="0879718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0635D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IČO: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74C707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DIČ: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A836CA2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 DPH: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5EEB4FC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Bankové spojenie: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4615A3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Číslo účtu: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5CEDBA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IBAN: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BCD702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SWIFT:</w:t>
      </w:r>
      <w:r w:rsidRPr="00C16DBF">
        <w:rPr>
          <w:rFonts w:ascii="Arial Narrow" w:hAnsi="Arial Narrow"/>
        </w:rPr>
        <w:tab/>
      </w:r>
    </w:p>
    <w:p w14:paraId="63557EBC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Tel.: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61EBCCF5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e-mail: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19E0D56F" w14:textId="2E22CAF7" w:rsidR="00A74B09" w:rsidRPr="00C16DBF" w:rsidRDefault="00A74B09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</w:rPr>
        <w:t>registrácia:</w:t>
      </w:r>
    </w:p>
    <w:p w14:paraId="4C301FBB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  <w:t xml:space="preserve"> </w:t>
      </w:r>
    </w:p>
    <w:p w14:paraId="6D3E1848" w14:textId="77777777" w:rsidR="00783594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</w:p>
    <w:p w14:paraId="2C2582DD" w14:textId="77777777" w:rsidR="00FE5CF5" w:rsidRPr="00CA0268" w:rsidRDefault="00FE5CF5" w:rsidP="00783594">
      <w:pPr>
        <w:ind w:left="2832" w:hanging="2832"/>
        <w:rPr>
          <w:rFonts w:ascii="Arial Narrow" w:hAnsi="Arial Narrow"/>
          <w:szCs w:val="22"/>
        </w:rPr>
      </w:pPr>
    </w:p>
    <w:p w14:paraId="023669B6" w14:textId="77777777" w:rsidR="000130AD" w:rsidRPr="00CA0268" w:rsidRDefault="000130AD" w:rsidP="00783594">
      <w:pPr>
        <w:ind w:left="2832" w:hanging="2832"/>
        <w:rPr>
          <w:rFonts w:ascii="Arial Narrow" w:hAnsi="Arial Narrow"/>
          <w:szCs w:val="22"/>
        </w:rPr>
      </w:pPr>
    </w:p>
    <w:p w14:paraId="7C821FCA" w14:textId="2A5EA9A2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„Predávajúci“)</w:t>
      </w:r>
    </w:p>
    <w:p w14:paraId="270A7CD3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</w:p>
    <w:p w14:paraId="7C20EFFA" w14:textId="344B400D" w:rsidR="000130AD" w:rsidRPr="00CA0268" w:rsidRDefault="000130AD" w:rsidP="009D461D">
      <w:pPr>
        <w:ind w:left="2832" w:hanging="2832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(Kupujúci a Predávajúci Ďalej spolu len „Zmluvné strany“ alebo každý samostatne aj ako „Zmluvná strana)</w:t>
      </w:r>
    </w:p>
    <w:p w14:paraId="16A34D06" w14:textId="77777777" w:rsidR="00A86143" w:rsidRPr="00CA0268" w:rsidRDefault="00A86143" w:rsidP="0063022C">
      <w:pPr>
        <w:ind w:left="2832" w:hanging="2832"/>
        <w:rPr>
          <w:rFonts w:ascii="Arial Narrow" w:hAnsi="Arial Narrow"/>
          <w:szCs w:val="22"/>
        </w:rPr>
      </w:pPr>
    </w:p>
    <w:p w14:paraId="11CE94C2" w14:textId="09CBC927" w:rsidR="000130AD" w:rsidRPr="00CA0268" w:rsidRDefault="00173347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lastRenderedPageBreak/>
        <w:t xml:space="preserve"> Článok </w:t>
      </w:r>
      <w:r w:rsidR="000130AD" w:rsidRPr="00CA0268">
        <w:rPr>
          <w:rFonts w:ascii="Arial Narrow" w:hAnsi="Arial Narrow"/>
          <w:b/>
          <w:szCs w:val="22"/>
        </w:rPr>
        <w:t>I.</w:t>
      </w:r>
    </w:p>
    <w:p w14:paraId="3D2D8515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ÚVODNÉ USTANOVENIA</w:t>
      </w:r>
    </w:p>
    <w:p w14:paraId="16574FB9" w14:textId="77777777" w:rsidR="000130AD" w:rsidRPr="00CA0268" w:rsidRDefault="000130AD" w:rsidP="000130AD">
      <w:pPr>
        <w:ind w:left="2832" w:hanging="2832"/>
        <w:jc w:val="both"/>
        <w:rPr>
          <w:rFonts w:ascii="Arial Narrow" w:hAnsi="Arial Narrow"/>
          <w:b/>
          <w:szCs w:val="22"/>
        </w:rPr>
      </w:pPr>
    </w:p>
    <w:p w14:paraId="2E9A1E8F" w14:textId="4715D780" w:rsidR="000130AD" w:rsidRPr="001F2C16" w:rsidRDefault="000130AD" w:rsidP="001F2C16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  <w:highlight w:val="yellow"/>
        </w:rPr>
      </w:pPr>
      <w:r w:rsidRPr="0050509A">
        <w:rPr>
          <w:rFonts w:ascii="Arial Narrow" w:hAnsi="Arial Narrow"/>
          <w:szCs w:val="22"/>
        </w:rPr>
        <w:t>Predávajúci sa ako uchádzač zúčastnil verejného obstarávania. Na základe predloženej Ponuky bol Predávajúci označ</w:t>
      </w:r>
      <w:r w:rsidR="00D72355" w:rsidRPr="0050509A">
        <w:rPr>
          <w:rFonts w:ascii="Arial Narrow" w:hAnsi="Arial Narrow"/>
          <w:szCs w:val="22"/>
        </w:rPr>
        <w:t>e</w:t>
      </w:r>
      <w:r w:rsidRPr="0050509A">
        <w:rPr>
          <w:rFonts w:ascii="Arial Narrow" w:hAnsi="Arial Narrow"/>
          <w:szCs w:val="22"/>
        </w:rPr>
        <w:t>ný za úspešného uchádzača</w:t>
      </w:r>
      <w:r w:rsidR="00D24928" w:rsidRPr="0050509A">
        <w:rPr>
          <w:rFonts w:ascii="Arial Narrow" w:hAnsi="Arial Narrow"/>
          <w:szCs w:val="22"/>
        </w:rPr>
        <w:t xml:space="preserve"> a Kupujúci s ním dňa </w:t>
      </w:r>
      <w:r w:rsidR="00567211" w:rsidRPr="0050509A">
        <w:rPr>
          <w:rFonts w:ascii="Arial Narrow" w:hAnsi="Arial Narrow"/>
          <w:szCs w:val="22"/>
          <w:highlight w:val="yellow"/>
        </w:rPr>
        <w:t>DD.MM.RRRR</w:t>
      </w:r>
      <w:r w:rsidRPr="0050509A">
        <w:rPr>
          <w:rFonts w:ascii="Arial Narrow" w:hAnsi="Arial Narrow"/>
          <w:szCs w:val="22"/>
        </w:rPr>
        <w:t xml:space="preserve"> uzatv</w:t>
      </w:r>
      <w:r w:rsidR="00D24928" w:rsidRPr="0050509A">
        <w:rPr>
          <w:rFonts w:ascii="Arial Narrow" w:hAnsi="Arial Narrow"/>
          <w:szCs w:val="22"/>
        </w:rPr>
        <w:t xml:space="preserve">oril Rámcovú dohodu č. </w:t>
      </w:r>
      <w:r w:rsidR="00E93818" w:rsidRPr="0050509A">
        <w:rPr>
          <w:rFonts w:ascii="Arial Narrow" w:hAnsi="Arial Narrow"/>
          <w:szCs w:val="22"/>
          <w:highlight w:val="yellow"/>
        </w:rPr>
        <w:t>................</w:t>
      </w:r>
      <w:r w:rsidR="00D24928" w:rsidRPr="0050509A">
        <w:rPr>
          <w:rFonts w:ascii="Arial Narrow" w:hAnsi="Arial Narrow"/>
          <w:szCs w:val="22"/>
        </w:rPr>
        <w:t xml:space="preserve"> (ďalej len „Dohoda“) ohľadne</w:t>
      </w:r>
      <w:r w:rsidRPr="0050509A">
        <w:rPr>
          <w:rFonts w:ascii="Arial Narrow" w:hAnsi="Arial Narrow"/>
          <w:szCs w:val="22"/>
        </w:rPr>
        <w:t xml:space="preserve"> podmienok predaja a </w:t>
      </w:r>
      <w:r w:rsidR="00D24928" w:rsidRPr="0050509A">
        <w:rPr>
          <w:rFonts w:ascii="Arial Narrow" w:hAnsi="Arial Narrow"/>
          <w:szCs w:val="22"/>
        </w:rPr>
        <w:t xml:space="preserve">kúpy </w:t>
      </w:r>
      <w:r w:rsidR="001F2C16" w:rsidRPr="001F2C16">
        <w:rPr>
          <w:rFonts w:ascii="Arial Narrow" w:hAnsi="Arial Narrow" w:cs="Arial"/>
          <w:b/>
          <w:szCs w:val="22"/>
          <w:highlight w:val="yellow"/>
        </w:rPr>
        <w:t>Motocykl</w:t>
      </w:r>
      <w:r w:rsidR="001F2C16">
        <w:rPr>
          <w:rFonts w:ascii="Arial Narrow" w:hAnsi="Arial Narrow" w:cs="Arial"/>
          <w:b/>
          <w:szCs w:val="22"/>
          <w:highlight w:val="yellow"/>
        </w:rPr>
        <w:t>ov</w:t>
      </w:r>
      <w:r w:rsidR="001F2C16" w:rsidRPr="001F2C16">
        <w:rPr>
          <w:rFonts w:ascii="Arial Narrow" w:hAnsi="Arial Narrow" w:cs="Arial"/>
          <w:b/>
          <w:szCs w:val="22"/>
          <w:highlight w:val="yellow"/>
        </w:rPr>
        <w:t xml:space="preserve"> v policajnom prevedení typu A</w:t>
      </w:r>
      <w:r w:rsidR="001F2C16">
        <w:rPr>
          <w:rFonts w:ascii="Arial Narrow" w:hAnsi="Arial Narrow" w:cs="Arial"/>
          <w:b/>
          <w:szCs w:val="22"/>
        </w:rPr>
        <w:t>/</w:t>
      </w:r>
      <w:r w:rsidR="001F2C16" w:rsidRPr="001F2C16">
        <w:rPr>
          <w:rFonts w:ascii="Arial Narrow" w:hAnsi="Arial Narrow" w:cs="Arial"/>
          <w:b/>
          <w:szCs w:val="22"/>
          <w:highlight w:val="yellow"/>
        </w:rPr>
        <w:t>Motocyklov v policajnom prevedení typu B</w:t>
      </w:r>
      <w:r w:rsidR="001F2C16">
        <w:rPr>
          <w:rFonts w:ascii="Arial Narrow" w:hAnsi="Arial Narrow" w:cs="Arial"/>
          <w:b/>
          <w:szCs w:val="22"/>
        </w:rPr>
        <w:t xml:space="preserve"> </w:t>
      </w:r>
      <w:r w:rsidRPr="001F2C16">
        <w:rPr>
          <w:rFonts w:ascii="Arial Narrow" w:hAnsi="Arial Narrow"/>
          <w:szCs w:val="22"/>
        </w:rPr>
        <w:t>pod</w:t>
      </w:r>
      <w:r w:rsidR="00D72355" w:rsidRPr="001F2C16">
        <w:rPr>
          <w:rFonts w:ascii="Arial Narrow" w:hAnsi="Arial Narrow"/>
          <w:szCs w:val="22"/>
        </w:rPr>
        <w:t>ľa Prílohy č. 1 tejto Kúpnej zml</w:t>
      </w:r>
      <w:r w:rsidRPr="001F2C16">
        <w:rPr>
          <w:rFonts w:ascii="Arial Narrow" w:hAnsi="Arial Narrow"/>
          <w:szCs w:val="22"/>
        </w:rPr>
        <w:t>uvy (ďalej len „Tovar“).</w:t>
      </w:r>
    </w:p>
    <w:p w14:paraId="3CF64EC6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6993302F" w14:textId="7FE7AB50" w:rsidR="000130AD" w:rsidRDefault="00D72355" w:rsidP="006875B4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Ak nie je uvedené inak, majú pojmy používané v tejto Kúpnej zmluve význam, tak ako</w:t>
      </w:r>
      <w:r w:rsidR="00D24928" w:rsidRPr="00CA0268">
        <w:rPr>
          <w:rFonts w:ascii="Arial Narrow" w:hAnsi="Arial Narrow"/>
          <w:szCs w:val="22"/>
        </w:rPr>
        <w:t xml:space="preserve"> je tento definovaný v D</w:t>
      </w:r>
      <w:r w:rsidRPr="00CA0268">
        <w:rPr>
          <w:rFonts w:ascii="Arial Narrow" w:hAnsi="Arial Narrow"/>
          <w:szCs w:val="22"/>
        </w:rPr>
        <w:t>ohode.</w:t>
      </w:r>
    </w:p>
    <w:p w14:paraId="34BD645D" w14:textId="77777777" w:rsidR="002F461D" w:rsidRPr="002F461D" w:rsidRDefault="002F461D" w:rsidP="002F461D">
      <w:pPr>
        <w:pStyle w:val="Odsekzoznamu"/>
        <w:rPr>
          <w:rFonts w:ascii="Arial Narrow" w:hAnsi="Arial Narrow"/>
          <w:szCs w:val="22"/>
        </w:rPr>
      </w:pPr>
    </w:p>
    <w:p w14:paraId="26E76D89" w14:textId="3F5BD773" w:rsidR="001F2C16" w:rsidRPr="002F461D" w:rsidRDefault="00D72355" w:rsidP="002F461D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2F461D">
        <w:rPr>
          <w:rFonts w:ascii="Arial Narrow" w:hAnsi="Arial Narrow"/>
          <w:szCs w:val="22"/>
        </w:rPr>
        <w:t>Ak nie je v tejto Kúpnej zmluve dohodnuté inak, práva a povinnosti Zml</w:t>
      </w:r>
      <w:r w:rsidR="00D24928" w:rsidRPr="002F461D">
        <w:rPr>
          <w:rFonts w:ascii="Arial Narrow" w:hAnsi="Arial Narrow"/>
          <w:szCs w:val="22"/>
        </w:rPr>
        <w:t>uvných strán v zmysle D</w:t>
      </w:r>
      <w:r w:rsidRPr="002F461D">
        <w:rPr>
          <w:rFonts w:ascii="Arial Narrow" w:hAnsi="Arial Narrow"/>
          <w:szCs w:val="22"/>
        </w:rPr>
        <w:t>ohody sú právami a povinnosťami Zmluvných strán podľa tejto Kúpnej zmluvy.</w:t>
      </w:r>
      <w:r w:rsidR="001F2C16" w:rsidRPr="002F461D">
        <w:rPr>
          <w:rFonts w:ascii="Arial Narrow" w:hAnsi="Arial Narrow"/>
          <w:szCs w:val="22"/>
        </w:rPr>
        <w:t xml:space="preserve"> Pre vylúčenie pochybností, v prípade rozporov medzi ustanoveniami tejto </w:t>
      </w:r>
      <w:r w:rsidR="000331A3">
        <w:rPr>
          <w:rFonts w:ascii="Arial Narrow" w:hAnsi="Arial Narrow"/>
          <w:szCs w:val="22"/>
        </w:rPr>
        <w:t xml:space="preserve">Kúpnej </w:t>
      </w:r>
      <w:r w:rsidR="001F2C16" w:rsidRPr="002F461D">
        <w:rPr>
          <w:rFonts w:ascii="Arial Narrow" w:hAnsi="Arial Narrow"/>
          <w:szCs w:val="22"/>
        </w:rPr>
        <w:t xml:space="preserve">zmluvy a Dohody, platia prednostne ustanovenia tejto </w:t>
      </w:r>
      <w:r w:rsidR="000331A3">
        <w:rPr>
          <w:rFonts w:ascii="Arial Narrow" w:hAnsi="Arial Narrow"/>
          <w:szCs w:val="22"/>
        </w:rPr>
        <w:t xml:space="preserve">Kúpnej </w:t>
      </w:r>
      <w:r w:rsidR="001F2C16" w:rsidRPr="002F461D">
        <w:rPr>
          <w:rFonts w:ascii="Arial Narrow" w:hAnsi="Arial Narrow"/>
          <w:szCs w:val="22"/>
        </w:rPr>
        <w:t>zmluvy.</w:t>
      </w:r>
    </w:p>
    <w:p w14:paraId="4EAC6BEA" w14:textId="1206B8AD" w:rsidR="00D72355" w:rsidRPr="00CA0268" w:rsidRDefault="00D72355" w:rsidP="001F2C16">
      <w:pPr>
        <w:pStyle w:val="Odsekzoznamu"/>
        <w:ind w:left="567"/>
        <w:jc w:val="both"/>
        <w:rPr>
          <w:rFonts w:ascii="Arial Narrow" w:hAnsi="Arial Narrow"/>
          <w:szCs w:val="22"/>
        </w:rPr>
      </w:pPr>
    </w:p>
    <w:p w14:paraId="47B4DEFA" w14:textId="77777777" w:rsidR="00D72355" w:rsidRPr="00CA0268" w:rsidRDefault="00D72355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6B43E26B" w14:textId="69F081A8" w:rsidR="00D72355" w:rsidRPr="00CA0268" w:rsidRDefault="00173347" w:rsidP="00D72355">
      <w:pPr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 xml:space="preserve">Článok </w:t>
      </w:r>
      <w:r w:rsidR="00D72355" w:rsidRPr="00CA0268">
        <w:rPr>
          <w:rFonts w:ascii="Arial Narrow" w:hAnsi="Arial Narrow"/>
          <w:b/>
          <w:szCs w:val="22"/>
        </w:rPr>
        <w:t>II.</w:t>
      </w:r>
    </w:p>
    <w:p w14:paraId="26520E06" w14:textId="57684943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P</w:t>
      </w:r>
      <w:r w:rsidR="00FE5CF5">
        <w:rPr>
          <w:rFonts w:ascii="Arial Narrow" w:hAnsi="Arial Narrow"/>
          <w:b/>
          <w:szCs w:val="22"/>
        </w:rPr>
        <w:t>R</w:t>
      </w:r>
      <w:r w:rsidRPr="00CA0268">
        <w:rPr>
          <w:rFonts w:ascii="Arial Narrow" w:hAnsi="Arial Narrow"/>
          <w:b/>
          <w:szCs w:val="22"/>
        </w:rPr>
        <w:t xml:space="preserve">EDMET </w:t>
      </w:r>
      <w:r w:rsidR="00FE5CF5">
        <w:rPr>
          <w:rFonts w:ascii="Arial Narrow" w:hAnsi="Arial Narrow"/>
          <w:b/>
          <w:szCs w:val="22"/>
        </w:rPr>
        <w:t xml:space="preserve">KÚPNEJ </w:t>
      </w:r>
      <w:r w:rsidRPr="00CA0268">
        <w:rPr>
          <w:rFonts w:ascii="Arial Narrow" w:hAnsi="Arial Narrow"/>
          <w:b/>
          <w:szCs w:val="22"/>
        </w:rPr>
        <w:t>ZMLUVY</w:t>
      </w:r>
    </w:p>
    <w:p w14:paraId="34F0B174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</w:p>
    <w:p w14:paraId="10D48E9A" w14:textId="3296C728" w:rsidR="00D72355" w:rsidRPr="00CA0268" w:rsidRDefault="007C7C61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2.1.</w:t>
      </w:r>
      <w:r>
        <w:rPr>
          <w:rFonts w:ascii="Arial Narrow" w:hAnsi="Arial Narrow"/>
          <w:szCs w:val="22"/>
        </w:rPr>
        <w:tab/>
      </w:r>
      <w:r w:rsidR="00CC0D6A" w:rsidRPr="00CA0268">
        <w:rPr>
          <w:rFonts w:ascii="Arial Narrow" w:hAnsi="Arial Narrow"/>
          <w:szCs w:val="22"/>
        </w:rPr>
        <w:t>Predmetom tejto Kúpnej zmluvy je záväzok Predávajúceho dodať Tovar v súlade s t</w:t>
      </w:r>
      <w:r w:rsidR="00D24928" w:rsidRPr="00CA0268">
        <w:rPr>
          <w:rFonts w:ascii="Arial Narrow" w:hAnsi="Arial Narrow"/>
          <w:szCs w:val="22"/>
        </w:rPr>
        <w:t>outo Kúpnou zmluvou a D</w:t>
      </w:r>
      <w:r w:rsidR="00CC0D6A" w:rsidRPr="00CA0268">
        <w:rPr>
          <w:rFonts w:ascii="Arial Narrow" w:hAnsi="Arial Narrow"/>
          <w:szCs w:val="22"/>
        </w:rPr>
        <w:t xml:space="preserve">ohodou Kupujúcemu a záväzok Kupujúceho prevziať Tovar podľa Prílohy č. 1 </w:t>
      </w:r>
      <w:r w:rsidR="002F461D">
        <w:rPr>
          <w:rFonts w:ascii="Arial Narrow" w:hAnsi="Arial Narrow"/>
          <w:szCs w:val="22"/>
        </w:rPr>
        <w:t xml:space="preserve">tejto Kúpnej zmluvy </w:t>
      </w:r>
      <w:r w:rsidR="00CC0D6A" w:rsidRPr="00CA0268">
        <w:rPr>
          <w:rFonts w:ascii="Arial Narrow" w:hAnsi="Arial Narrow"/>
          <w:szCs w:val="22"/>
        </w:rPr>
        <w:t>a zaplatiť kúpnu cenu podľa čl. III. tejto Kúpnej zmluvy a Prílohy č. 1 tejto Kúpnej zmluvy.</w:t>
      </w:r>
    </w:p>
    <w:p w14:paraId="5EBB6EBF" w14:textId="77777777" w:rsidR="00CC0D6A" w:rsidRDefault="00CC0D6A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3C2D2D6D" w14:textId="77777777" w:rsidR="00FE5CF5" w:rsidRPr="00CA0268" w:rsidRDefault="00FE5CF5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57947FB5" w14:textId="408CC478" w:rsidR="00CC0D6A" w:rsidRPr="00CA0268" w:rsidRDefault="00173347" w:rsidP="00CC0D6A">
      <w:pPr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 xml:space="preserve">Článok </w:t>
      </w:r>
      <w:r w:rsidR="00CC0D6A" w:rsidRPr="00CA0268">
        <w:rPr>
          <w:rFonts w:ascii="Arial Narrow" w:hAnsi="Arial Narrow"/>
          <w:b/>
          <w:szCs w:val="22"/>
        </w:rPr>
        <w:t>III.</w:t>
      </w:r>
    </w:p>
    <w:p w14:paraId="76F4394A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KÚPNA CENA</w:t>
      </w:r>
    </w:p>
    <w:p w14:paraId="1246B35D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</w:p>
    <w:p w14:paraId="3D5BA46B" w14:textId="2C5E56F8" w:rsidR="00CC0D6A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Kúpna c</w:t>
      </w:r>
      <w:r w:rsidR="00D24928" w:rsidRPr="00CA0268">
        <w:rPr>
          <w:rFonts w:ascii="Arial Narrow" w:hAnsi="Arial Narrow"/>
          <w:szCs w:val="22"/>
        </w:rPr>
        <w:t xml:space="preserve">ena za Tovar </w:t>
      </w:r>
      <w:r w:rsidR="00D00C00">
        <w:rPr>
          <w:rFonts w:ascii="Arial Narrow" w:hAnsi="Arial Narrow"/>
          <w:szCs w:val="22"/>
        </w:rPr>
        <w:t>je</w:t>
      </w:r>
      <w:r w:rsidR="00D24928" w:rsidRPr="00CA0268">
        <w:rPr>
          <w:rFonts w:ascii="Arial Narrow" w:hAnsi="Arial Narrow"/>
          <w:szCs w:val="22"/>
        </w:rPr>
        <w:t xml:space="preserve"> určená v súlade s D</w:t>
      </w:r>
      <w:r w:rsidRPr="00CA0268">
        <w:rPr>
          <w:rFonts w:ascii="Arial Narrow" w:hAnsi="Arial Narrow"/>
          <w:szCs w:val="22"/>
        </w:rPr>
        <w:t>ohodou podľa zákona</w:t>
      </w:r>
      <w:r w:rsidR="00D24928" w:rsidRPr="00CA0268">
        <w:rPr>
          <w:rFonts w:ascii="Arial Narrow" w:hAnsi="Arial Narrow"/>
          <w:szCs w:val="22"/>
        </w:rPr>
        <w:t xml:space="preserve"> NR SR</w:t>
      </w:r>
      <w:r w:rsidRPr="00CA0268">
        <w:rPr>
          <w:rFonts w:ascii="Arial Narrow" w:hAnsi="Arial Narrow"/>
          <w:szCs w:val="22"/>
        </w:rPr>
        <w:t xml:space="preserve"> č. 18/1996 Z.z. o cenách v znení neskorších predpisov a</w:t>
      </w:r>
      <w:r w:rsidR="001F1688">
        <w:rPr>
          <w:rFonts w:ascii="Arial Narrow" w:hAnsi="Arial Narrow"/>
          <w:szCs w:val="22"/>
        </w:rPr>
        <w:t> </w:t>
      </w:r>
      <w:r w:rsidRPr="00CA0268">
        <w:rPr>
          <w:rFonts w:ascii="Arial Narrow" w:hAnsi="Arial Narrow"/>
          <w:szCs w:val="22"/>
        </w:rPr>
        <w:t>vyhlášky</w:t>
      </w:r>
      <w:r w:rsidR="001F1688">
        <w:rPr>
          <w:rFonts w:ascii="Arial Narrow" w:hAnsi="Arial Narrow"/>
          <w:szCs w:val="22"/>
        </w:rPr>
        <w:t xml:space="preserve"> MF SR</w:t>
      </w:r>
      <w:r w:rsidRPr="00CA0268">
        <w:rPr>
          <w:rFonts w:ascii="Arial Narrow" w:hAnsi="Arial Narrow"/>
          <w:szCs w:val="22"/>
        </w:rPr>
        <w:t xml:space="preserve"> č. 87/1996 Z.z.</w:t>
      </w:r>
      <w:r w:rsidR="001F1688">
        <w:rPr>
          <w:rFonts w:ascii="Arial Narrow" w:hAnsi="Arial Narrow"/>
          <w:szCs w:val="22"/>
        </w:rPr>
        <w:t xml:space="preserve">, ktorou sa vykonáva zákon NR SR č. 18/1996 Z. z. o cenách </w:t>
      </w:r>
      <w:r w:rsidR="001F1688" w:rsidRPr="00CA0268">
        <w:rPr>
          <w:rFonts w:ascii="Arial Narrow" w:hAnsi="Arial Narrow"/>
          <w:szCs w:val="22"/>
        </w:rPr>
        <w:t xml:space="preserve"> </w:t>
      </w:r>
      <w:r w:rsidR="00D24928" w:rsidRPr="00CA0268">
        <w:rPr>
          <w:rFonts w:ascii="Arial Narrow" w:hAnsi="Arial Narrow"/>
          <w:szCs w:val="22"/>
        </w:rPr>
        <w:t>a je stanovená ako konečná vrátane DPH (ďalej len „Cena“).</w:t>
      </w:r>
    </w:p>
    <w:p w14:paraId="69A54A3E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7FBF6818" w14:textId="0F01CC02" w:rsidR="00CC0D6A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Cena je určená ako súčin jednotkových cien </w:t>
      </w:r>
      <w:r w:rsidR="0033489B" w:rsidRPr="00CA0268">
        <w:rPr>
          <w:rFonts w:ascii="Arial Narrow" w:hAnsi="Arial Narrow"/>
          <w:szCs w:val="22"/>
        </w:rPr>
        <w:t>Tovaru definovaných v Prílohe č. 1 a množstva Tovaru dodávaného Kupujúcemu v súlade s Prílohou č. 1 podľa tejto Kúpnej zmluvy.</w:t>
      </w:r>
    </w:p>
    <w:p w14:paraId="2D00C67F" w14:textId="77777777" w:rsidR="00D22216" w:rsidRPr="00D22216" w:rsidRDefault="00D22216" w:rsidP="00D22216">
      <w:pPr>
        <w:pStyle w:val="Odsekzoznamu"/>
        <w:rPr>
          <w:rFonts w:ascii="Arial Narrow" w:hAnsi="Arial Narrow"/>
          <w:szCs w:val="22"/>
        </w:rPr>
      </w:pPr>
    </w:p>
    <w:p w14:paraId="6D096F01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468C8590" w14:textId="735A1977" w:rsidR="0033489B" w:rsidRPr="00CA0268" w:rsidRDefault="00173347" w:rsidP="0033489B">
      <w:pPr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 xml:space="preserve">Článok </w:t>
      </w:r>
      <w:r w:rsidR="0033489B" w:rsidRPr="00CA0268">
        <w:rPr>
          <w:rFonts w:ascii="Arial Narrow" w:hAnsi="Arial Narrow"/>
          <w:b/>
          <w:szCs w:val="22"/>
        </w:rPr>
        <w:t>IV.</w:t>
      </w:r>
    </w:p>
    <w:p w14:paraId="17ECB018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DODACIE PODMIENKY</w:t>
      </w:r>
    </w:p>
    <w:p w14:paraId="6E2C46D5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</w:p>
    <w:p w14:paraId="0CB19EBF" w14:textId="4CCBA95D" w:rsidR="00B54E05" w:rsidRPr="00F579E5" w:rsidRDefault="00B54E05" w:rsidP="007C7C61">
      <w:pPr>
        <w:pStyle w:val="Default"/>
        <w:numPr>
          <w:ilvl w:val="1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Zmluvné strany sa dohodli na čiastkovom plnení </w:t>
      </w:r>
      <w:r w:rsidR="00FE5CF5">
        <w:rPr>
          <w:rFonts w:ascii="Arial Narrow" w:hAnsi="Arial Narrow"/>
          <w:sz w:val="22"/>
          <w:szCs w:val="22"/>
        </w:rPr>
        <w:t>tejto Kúpnej</w:t>
      </w:r>
      <w:r w:rsidRPr="00F579E5">
        <w:rPr>
          <w:rFonts w:ascii="Arial Narrow" w:hAnsi="Arial Narrow"/>
          <w:sz w:val="22"/>
          <w:szCs w:val="22"/>
        </w:rPr>
        <w:t xml:space="preserve"> zmluvy, podľa možností predávajúceho a potrieb kupujúceho. </w:t>
      </w:r>
    </w:p>
    <w:p w14:paraId="1523C049" w14:textId="77777777" w:rsidR="00B54E05" w:rsidRPr="00F579E5" w:rsidRDefault="00B54E05" w:rsidP="00D272D2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33A64979" w14:textId="187A3938" w:rsidR="0033489B" w:rsidRDefault="0033489B" w:rsidP="007C7C61">
      <w:pPr>
        <w:pStyle w:val="Odsekzoznamu"/>
        <w:numPr>
          <w:ilvl w:val="1"/>
          <w:numId w:val="25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Predávajúci sa zaväzuje, že dodá Tovar najneskôr do </w:t>
      </w:r>
      <w:r w:rsidR="00E93818" w:rsidRPr="00BD17EB">
        <w:rPr>
          <w:rFonts w:ascii="Arial Narrow" w:hAnsi="Arial Narrow"/>
          <w:b/>
          <w:szCs w:val="22"/>
          <w:highlight w:val="yellow"/>
        </w:rPr>
        <w:t>..............</w:t>
      </w:r>
      <w:r w:rsidRPr="00CA0268">
        <w:rPr>
          <w:rFonts w:ascii="Arial Narrow" w:hAnsi="Arial Narrow"/>
          <w:szCs w:val="22"/>
        </w:rPr>
        <w:t>.</w:t>
      </w:r>
    </w:p>
    <w:p w14:paraId="20EEEA38" w14:textId="77777777" w:rsidR="00D272D2" w:rsidRPr="00D272D2" w:rsidRDefault="00D272D2" w:rsidP="00D272D2">
      <w:pPr>
        <w:pStyle w:val="Odsekzoznamu"/>
        <w:rPr>
          <w:rFonts w:ascii="Arial Narrow" w:hAnsi="Arial Narrow"/>
          <w:szCs w:val="22"/>
        </w:rPr>
      </w:pPr>
    </w:p>
    <w:p w14:paraId="0BE38B4B" w14:textId="72DDB2E1" w:rsidR="00D272D2" w:rsidRDefault="00D272D2" w:rsidP="007C7C61">
      <w:pPr>
        <w:pStyle w:val="Default"/>
        <w:numPr>
          <w:ilvl w:val="1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Odovzdanie a prevzatie bude vykonané poverenými zástupcami </w:t>
      </w:r>
      <w:r>
        <w:rPr>
          <w:rFonts w:ascii="Arial Narrow" w:hAnsi="Arial Narrow"/>
          <w:sz w:val="22"/>
          <w:szCs w:val="22"/>
        </w:rPr>
        <w:t>K</w:t>
      </w:r>
      <w:r w:rsidRPr="00F579E5">
        <w:rPr>
          <w:rFonts w:ascii="Arial Narrow" w:hAnsi="Arial Narrow"/>
          <w:sz w:val="22"/>
          <w:szCs w:val="22"/>
        </w:rPr>
        <w:t xml:space="preserve">upujúceho a </w:t>
      </w:r>
      <w:r>
        <w:rPr>
          <w:rFonts w:ascii="Arial Narrow" w:hAnsi="Arial Narrow"/>
          <w:sz w:val="22"/>
          <w:szCs w:val="22"/>
        </w:rPr>
        <w:t>P</w:t>
      </w:r>
      <w:r w:rsidRPr="00F579E5">
        <w:rPr>
          <w:rFonts w:ascii="Arial Narrow" w:hAnsi="Arial Narrow"/>
          <w:sz w:val="22"/>
          <w:szCs w:val="22"/>
        </w:rPr>
        <w:t xml:space="preserve">redávajúceho v mieste </w:t>
      </w:r>
      <w:r>
        <w:rPr>
          <w:rFonts w:ascii="Arial Narrow" w:hAnsi="Arial Narrow"/>
          <w:sz w:val="22"/>
          <w:szCs w:val="22"/>
        </w:rPr>
        <w:t>dodania predmetu</w:t>
      </w:r>
      <w:r w:rsidR="00A336B8">
        <w:rPr>
          <w:rFonts w:ascii="Arial Narrow" w:hAnsi="Arial Narrow"/>
          <w:sz w:val="22"/>
          <w:szCs w:val="22"/>
        </w:rPr>
        <w:t xml:space="preserve"> Kúpnej</w:t>
      </w:r>
      <w:r>
        <w:rPr>
          <w:rFonts w:ascii="Arial Narrow" w:hAnsi="Arial Narrow"/>
          <w:sz w:val="22"/>
          <w:szCs w:val="22"/>
        </w:rPr>
        <w:t xml:space="preserve"> zmluvy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14:paraId="04753E97" w14:textId="77777777" w:rsidR="00D272D2" w:rsidRDefault="00D272D2" w:rsidP="00D272D2">
      <w:pPr>
        <w:pStyle w:val="Odsekzoznamu"/>
        <w:ind w:left="567"/>
        <w:jc w:val="both"/>
        <w:rPr>
          <w:rFonts w:ascii="Arial Narrow" w:hAnsi="Arial Narrow"/>
          <w:szCs w:val="22"/>
        </w:rPr>
      </w:pPr>
    </w:p>
    <w:p w14:paraId="5B2107EA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1D398403" w14:textId="628FDD52" w:rsidR="0033489B" w:rsidRPr="00CA0268" w:rsidRDefault="00173347" w:rsidP="0033489B">
      <w:pPr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 xml:space="preserve">Článok </w:t>
      </w:r>
      <w:r w:rsidR="0033489B" w:rsidRPr="00CA0268">
        <w:rPr>
          <w:rFonts w:ascii="Arial Narrow" w:hAnsi="Arial Narrow"/>
          <w:b/>
          <w:szCs w:val="22"/>
        </w:rPr>
        <w:t>V.</w:t>
      </w:r>
    </w:p>
    <w:p w14:paraId="428A1F10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b/>
          <w:szCs w:val="22"/>
        </w:rPr>
        <w:t>MIESTO PLNENIA</w:t>
      </w:r>
    </w:p>
    <w:p w14:paraId="47D67697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</w:p>
    <w:p w14:paraId="0990472A" w14:textId="21028835" w:rsidR="0033489B" w:rsidRPr="00CA0268" w:rsidRDefault="0033489B" w:rsidP="006875B4">
      <w:pPr>
        <w:pStyle w:val="Odsekzoznamu"/>
        <w:numPr>
          <w:ilvl w:val="1"/>
          <w:numId w:val="18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Predávajúci sa zaväzuje, že dodá Tovar </w:t>
      </w:r>
      <w:r w:rsidR="00AB74FA">
        <w:rPr>
          <w:rFonts w:ascii="Arial Narrow" w:hAnsi="Arial Narrow"/>
          <w:szCs w:val="22"/>
        </w:rPr>
        <w:t>na adresu</w:t>
      </w:r>
      <w:r w:rsidRPr="00CA0268">
        <w:rPr>
          <w:rFonts w:ascii="Arial Narrow" w:hAnsi="Arial Narrow"/>
          <w:szCs w:val="22"/>
        </w:rPr>
        <w:t xml:space="preserve"> Kupujúceho</w:t>
      </w:r>
      <w:r w:rsidR="00AB74FA">
        <w:rPr>
          <w:rFonts w:ascii="Arial Narrow" w:hAnsi="Arial Narrow"/>
          <w:szCs w:val="22"/>
        </w:rPr>
        <w:t>:</w:t>
      </w:r>
    </w:p>
    <w:p w14:paraId="131A598C" w14:textId="0A2CAFF3" w:rsidR="00740F88" w:rsidRPr="00CA0268" w:rsidRDefault="0081342C" w:rsidP="006875B4">
      <w:pPr>
        <w:pStyle w:val="Odsekzoznamu"/>
        <w:ind w:left="567"/>
        <w:jc w:val="both"/>
        <w:rPr>
          <w:rFonts w:ascii="Arial Narrow" w:hAnsi="Arial Narrow"/>
          <w:b/>
          <w:szCs w:val="22"/>
        </w:rPr>
      </w:pPr>
      <w:r w:rsidRPr="000E7224">
        <w:rPr>
          <w:rFonts w:ascii="Arial Narrow" w:hAnsi="Arial Narrow"/>
          <w:b/>
          <w:szCs w:val="22"/>
          <w:highlight w:val="yellow"/>
        </w:rPr>
        <w:t>.............................</w:t>
      </w:r>
    </w:p>
    <w:p w14:paraId="74EA0B93" w14:textId="77777777" w:rsidR="00740F88" w:rsidRPr="00CA0268" w:rsidRDefault="00740F88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51CAFDB0" w14:textId="442A6CA1" w:rsidR="00740F88" w:rsidRPr="00CA0268" w:rsidRDefault="00173347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lastRenderedPageBreak/>
        <w:t xml:space="preserve">Článok </w:t>
      </w:r>
      <w:r w:rsidR="00740F88" w:rsidRPr="00CA0268">
        <w:rPr>
          <w:rFonts w:ascii="Arial Narrow" w:hAnsi="Arial Narrow"/>
          <w:b/>
          <w:szCs w:val="22"/>
        </w:rPr>
        <w:t>VI.</w:t>
      </w:r>
      <w:bookmarkStart w:id="0" w:name="_GoBack"/>
      <w:bookmarkEnd w:id="0"/>
    </w:p>
    <w:p w14:paraId="7373295E" w14:textId="5A303E15" w:rsidR="00740F88" w:rsidRPr="00CA0268" w:rsidRDefault="000E667C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SKONČENIE</w:t>
      </w:r>
      <w:r w:rsidR="00740F88" w:rsidRPr="00CA0268">
        <w:rPr>
          <w:rFonts w:ascii="Arial Narrow" w:hAnsi="Arial Narrow"/>
          <w:b/>
          <w:szCs w:val="22"/>
        </w:rPr>
        <w:t xml:space="preserve"> KÚPNEJ ZMLUVY</w:t>
      </w:r>
    </w:p>
    <w:p w14:paraId="2406F296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</w:p>
    <w:p w14:paraId="39952CA6" w14:textId="47CB9744" w:rsidR="00740F88" w:rsidRPr="00CA0268" w:rsidRDefault="0005219D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6.1</w:t>
      </w:r>
      <w:r w:rsidR="0054650F">
        <w:rPr>
          <w:rFonts w:ascii="Arial Narrow" w:hAnsi="Arial Narrow"/>
          <w:szCs w:val="22"/>
        </w:rPr>
        <w:t>.</w:t>
      </w:r>
      <w:r w:rsidR="0054650F">
        <w:rPr>
          <w:rFonts w:ascii="Arial Narrow" w:hAnsi="Arial Narrow"/>
          <w:szCs w:val="22"/>
        </w:rPr>
        <w:tab/>
      </w:r>
      <w:r w:rsidR="00740F88" w:rsidRPr="00CA0268">
        <w:rPr>
          <w:rFonts w:ascii="Arial Narrow" w:hAnsi="Arial Narrow"/>
          <w:szCs w:val="22"/>
        </w:rPr>
        <w:t xml:space="preserve">Pre </w:t>
      </w:r>
      <w:r w:rsidR="000E667C">
        <w:rPr>
          <w:rFonts w:ascii="Arial Narrow" w:hAnsi="Arial Narrow"/>
          <w:szCs w:val="22"/>
        </w:rPr>
        <w:t>skončenie</w:t>
      </w:r>
      <w:r w:rsidR="00740F88" w:rsidRPr="00CA0268">
        <w:rPr>
          <w:rFonts w:ascii="Arial Narrow" w:hAnsi="Arial Narrow"/>
          <w:szCs w:val="22"/>
        </w:rPr>
        <w:t xml:space="preserve"> Kúpnej zmluvy sa primeran</w:t>
      </w:r>
      <w:r w:rsidR="00DF5BF6" w:rsidRPr="00CA0268">
        <w:rPr>
          <w:rFonts w:ascii="Arial Narrow" w:hAnsi="Arial Narrow"/>
          <w:szCs w:val="22"/>
        </w:rPr>
        <w:t>e použijú ustanovenia čl. X</w:t>
      </w:r>
      <w:r w:rsidR="0081342C">
        <w:rPr>
          <w:rFonts w:ascii="Arial Narrow" w:hAnsi="Arial Narrow"/>
          <w:szCs w:val="22"/>
        </w:rPr>
        <w:t>I</w:t>
      </w:r>
      <w:r w:rsidR="004B3DCC">
        <w:rPr>
          <w:rFonts w:ascii="Arial Narrow" w:hAnsi="Arial Narrow"/>
          <w:szCs w:val="22"/>
        </w:rPr>
        <w:t>.</w:t>
      </w:r>
      <w:r w:rsidR="00DF5BF6" w:rsidRPr="00CA0268">
        <w:rPr>
          <w:rFonts w:ascii="Arial Narrow" w:hAnsi="Arial Narrow"/>
          <w:szCs w:val="22"/>
        </w:rPr>
        <w:t xml:space="preserve"> D</w:t>
      </w:r>
      <w:r w:rsidR="00740F88" w:rsidRPr="00CA0268">
        <w:rPr>
          <w:rFonts w:ascii="Arial Narrow" w:hAnsi="Arial Narrow"/>
          <w:szCs w:val="22"/>
        </w:rPr>
        <w:t xml:space="preserve">ohody </w:t>
      </w:r>
    </w:p>
    <w:p w14:paraId="2ADEB313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3C88A06B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607EEB68" w14:textId="2A962E29" w:rsidR="00740F88" w:rsidRPr="00CA0268" w:rsidRDefault="00173347" w:rsidP="00740F88">
      <w:pPr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 xml:space="preserve">Článok </w:t>
      </w:r>
      <w:r w:rsidR="00740F88" w:rsidRPr="00CA0268">
        <w:rPr>
          <w:rFonts w:ascii="Arial Narrow" w:hAnsi="Arial Narrow"/>
          <w:b/>
          <w:szCs w:val="22"/>
        </w:rPr>
        <w:t>VII.</w:t>
      </w:r>
    </w:p>
    <w:p w14:paraId="0019DA03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46250">
        <w:rPr>
          <w:rFonts w:ascii="Arial Narrow" w:hAnsi="Arial Narrow"/>
          <w:b/>
          <w:szCs w:val="22"/>
        </w:rPr>
        <w:t>ZÁVEREČNÉ USTANOVENIA</w:t>
      </w:r>
    </w:p>
    <w:p w14:paraId="7ACD67C6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</w:p>
    <w:p w14:paraId="35130A19" w14:textId="0AF62482" w:rsidR="00740F88" w:rsidRPr="00C46250" w:rsidRDefault="000E667C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Právne v</w:t>
      </w:r>
      <w:r w:rsidR="00740F88" w:rsidRPr="00C46250">
        <w:rPr>
          <w:rFonts w:ascii="Arial Narrow" w:hAnsi="Arial Narrow"/>
          <w:szCs w:val="22"/>
        </w:rPr>
        <w:t>zťah</w:t>
      </w:r>
      <w:r w:rsidRPr="00C46250">
        <w:rPr>
          <w:rFonts w:ascii="Arial Narrow" w:hAnsi="Arial Narrow"/>
          <w:szCs w:val="22"/>
        </w:rPr>
        <w:t>y,</w:t>
      </w:r>
      <w:r w:rsidR="00740F88" w:rsidRPr="00C46250">
        <w:rPr>
          <w:rFonts w:ascii="Arial Narrow" w:hAnsi="Arial Narrow"/>
          <w:szCs w:val="22"/>
        </w:rPr>
        <w:t xml:space="preserve"> </w:t>
      </w:r>
      <w:r w:rsidRPr="00C46250">
        <w:rPr>
          <w:rFonts w:ascii="Arial Narrow" w:hAnsi="Arial Narrow"/>
          <w:szCs w:val="22"/>
        </w:rPr>
        <w:t xml:space="preserve">vrátane právnych vzťahov výslovne touto Kúpnou zmluvou neupravených </w:t>
      </w:r>
      <w:r w:rsidR="00DF5BF6" w:rsidRPr="00C46250">
        <w:rPr>
          <w:rFonts w:ascii="Arial Narrow" w:hAnsi="Arial Narrow"/>
          <w:szCs w:val="22"/>
        </w:rPr>
        <w:t>sa riadi</w:t>
      </w:r>
      <w:r w:rsidR="00995AFA" w:rsidRPr="00C46250">
        <w:rPr>
          <w:rFonts w:ascii="Arial Narrow" w:hAnsi="Arial Narrow"/>
          <w:szCs w:val="22"/>
        </w:rPr>
        <w:t>a</w:t>
      </w:r>
      <w:r w:rsidR="00DF5BF6" w:rsidRPr="00C46250">
        <w:rPr>
          <w:rFonts w:ascii="Arial Narrow" w:hAnsi="Arial Narrow"/>
          <w:szCs w:val="22"/>
        </w:rPr>
        <w:t xml:space="preserve"> D</w:t>
      </w:r>
      <w:r w:rsidR="00740F88" w:rsidRPr="00C46250">
        <w:rPr>
          <w:rFonts w:ascii="Arial Narrow" w:hAnsi="Arial Narrow"/>
          <w:szCs w:val="22"/>
        </w:rPr>
        <w:t>ohodou</w:t>
      </w:r>
      <w:r w:rsidR="00712C00" w:rsidRPr="00C46250">
        <w:rPr>
          <w:rFonts w:ascii="Arial Narrow" w:hAnsi="Arial Narrow"/>
          <w:szCs w:val="22"/>
        </w:rPr>
        <w:t>,</w:t>
      </w:r>
      <w:r w:rsidR="00740F88" w:rsidRPr="00C46250">
        <w:rPr>
          <w:rFonts w:ascii="Arial Narrow" w:hAnsi="Arial Narrow"/>
          <w:szCs w:val="22"/>
        </w:rPr>
        <w:t xml:space="preserve"> ustanoveniami Obchodného zákonníka a</w:t>
      </w:r>
      <w:r w:rsidR="00712C00" w:rsidRPr="00C46250">
        <w:rPr>
          <w:rFonts w:ascii="Arial Narrow" w:hAnsi="Arial Narrow"/>
          <w:szCs w:val="22"/>
        </w:rPr>
        <w:t xml:space="preserve"> ostatných </w:t>
      </w:r>
      <w:r w:rsidR="00740F88" w:rsidRPr="00C46250">
        <w:rPr>
          <w:rFonts w:ascii="Arial Narrow" w:hAnsi="Arial Narrow"/>
          <w:szCs w:val="22"/>
        </w:rPr>
        <w:t>všeobecne záväzný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právny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predpis</w:t>
      </w:r>
      <w:r w:rsidR="00712C00" w:rsidRPr="00C46250">
        <w:rPr>
          <w:rFonts w:ascii="Arial Narrow" w:hAnsi="Arial Narrow"/>
          <w:szCs w:val="22"/>
        </w:rPr>
        <w:t>ov</w:t>
      </w:r>
      <w:r w:rsidR="00DF5BF6" w:rsidRPr="00C46250">
        <w:rPr>
          <w:rFonts w:ascii="Arial Narrow" w:hAnsi="Arial Narrow"/>
          <w:szCs w:val="22"/>
        </w:rPr>
        <w:t xml:space="preserve"> platný</w:t>
      </w:r>
      <w:r w:rsidR="00712C00" w:rsidRPr="00C46250">
        <w:rPr>
          <w:rFonts w:ascii="Arial Narrow" w:hAnsi="Arial Narrow"/>
          <w:szCs w:val="22"/>
        </w:rPr>
        <w:t>ch</w:t>
      </w:r>
      <w:r w:rsidR="00DF5BF6" w:rsidRPr="00C46250">
        <w:rPr>
          <w:rFonts w:ascii="Arial Narrow" w:hAnsi="Arial Narrow"/>
          <w:szCs w:val="22"/>
        </w:rPr>
        <w:t xml:space="preserve"> na území Slovenskej republiky</w:t>
      </w:r>
      <w:r w:rsidR="00740F88" w:rsidRPr="00C46250">
        <w:rPr>
          <w:rFonts w:ascii="Arial Narrow" w:hAnsi="Arial Narrow"/>
          <w:szCs w:val="22"/>
        </w:rPr>
        <w:t>.</w:t>
      </w:r>
    </w:p>
    <w:p w14:paraId="20CB24C1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3677293D" w14:textId="0D951AAC" w:rsidR="00740F88" w:rsidRPr="00C46250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môže byť menená alebo doplnená len písomne, formou číslovaných dodatkov, ktorú budú obojstranne podpísané Zmluvnými stranami a budú tvoriť neoddeliteľnú súčasť tejto Kúpnej zmluvy.</w:t>
      </w:r>
      <w:r w:rsidR="004B3DCC" w:rsidRPr="00C46250">
        <w:rPr>
          <w:rFonts w:ascii="Arial Narrow" w:hAnsi="Arial Narrow"/>
          <w:szCs w:val="22"/>
        </w:rPr>
        <w:t xml:space="preserve"> </w:t>
      </w:r>
    </w:p>
    <w:p w14:paraId="689E24F6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1475DFEE" w14:textId="30429BE0" w:rsidR="00740F88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nadobúda platnosť dňom jej podpisu obidvoma zmluvnými stranami a účinnosť dňom nasledujúcim po dni jej zverejnenia v</w:t>
      </w:r>
      <w:r w:rsidRPr="00CA0268">
        <w:rPr>
          <w:rFonts w:ascii="Arial Narrow" w:hAnsi="Arial Narrow"/>
          <w:szCs w:val="22"/>
        </w:rPr>
        <w:t> Centrálnom registri zmlúv, ktorý vedie Úrad vlády SR</w:t>
      </w:r>
      <w:r w:rsidR="004B3DCC">
        <w:rPr>
          <w:rFonts w:ascii="Arial Narrow" w:hAnsi="Arial Narrow"/>
          <w:szCs w:val="22"/>
        </w:rPr>
        <w:t xml:space="preserve">, </w:t>
      </w:r>
      <w:r w:rsidR="004B3DCC" w:rsidRPr="001D39C1">
        <w:rPr>
          <w:rFonts w:ascii="Arial Narrow" w:hAnsi="Arial Narrow"/>
          <w:szCs w:val="22"/>
        </w:rPr>
        <w:t>a to v zmysle zákona</w:t>
      </w:r>
      <w:r w:rsidR="004B3DCC">
        <w:rPr>
          <w:rFonts w:ascii="Arial Narrow" w:hAnsi="Arial Narrow"/>
          <w:szCs w:val="22"/>
        </w:rPr>
        <w:t xml:space="preserve"> § 47 a </w:t>
      </w:r>
      <w:r w:rsidR="004B3DCC" w:rsidRPr="001D39C1">
        <w:rPr>
          <w:rFonts w:ascii="Arial Narrow" w:hAnsi="Arial Narrow"/>
          <w:szCs w:val="22"/>
        </w:rPr>
        <w:t>zákon</w:t>
      </w:r>
      <w:r w:rsidR="004B3DCC">
        <w:rPr>
          <w:rFonts w:ascii="Arial Narrow" w:hAnsi="Arial Narrow"/>
          <w:szCs w:val="22"/>
        </w:rPr>
        <w:t>a</w:t>
      </w:r>
      <w:r w:rsidR="004B3DCC" w:rsidRPr="001D39C1">
        <w:rPr>
          <w:rFonts w:ascii="Arial Narrow" w:hAnsi="Arial Narrow"/>
          <w:szCs w:val="22"/>
        </w:rPr>
        <w:t xml:space="preserve"> č. 40/1964 Zb. Občiansky zákonník v znení neskorších predpisov</w:t>
      </w:r>
      <w:r w:rsidR="00E4661F" w:rsidRPr="00CA0268">
        <w:rPr>
          <w:rFonts w:ascii="Arial Narrow" w:hAnsi="Arial Narrow"/>
          <w:szCs w:val="22"/>
        </w:rPr>
        <w:t>. Kúpnu zmluvu zverejní Kupujúci.</w:t>
      </w:r>
    </w:p>
    <w:p w14:paraId="4849030C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091C6DFA" w14:textId="49F29366" w:rsidR="00E4661F" w:rsidRDefault="00FE5CF5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Kúpna z</w:t>
      </w:r>
      <w:r w:rsidR="00E4661F" w:rsidRPr="00CA0268">
        <w:rPr>
          <w:rFonts w:ascii="Arial Narrow" w:hAnsi="Arial Narrow"/>
          <w:szCs w:val="22"/>
        </w:rPr>
        <w:t>mluva je vyhotovená v piat</w:t>
      </w:r>
      <w:r w:rsidR="00DF5BF6" w:rsidRPr="00CA0268">
        <w:rPr>
          <w:rFonts w:ascii="Arial Narrow" w:hAnsi="Arial Narrow"/>
          <w:szCs w:val="22"/>
        </w:rPr>
        <w:t>i</w:t>
      </w:r>
      <w:r w:rsidR="00E4661F" w:rsidRPr="00CA0268">
        <w:rPr>
          <w:rFonts w:ascii="Arial Narrow" w:hAnsi="Arial Narrow"/>
          <w:szCs w:val="22"/>
        </w:rPr>
        <w:t xml:space="preserve">ch </w:t>
      </w:r>
      <w:r w:rsidR="00995AFA">
        <w:rPr>
          <w:rFonts w:ascii="Arial Narrow" w:hAnsi="Arial Narrow"/>
          <w:szCs w:val="22"/>
        </w:rPr>
        <w:t xml:space="preserve">(5) </w:t>
      </w:r>
      <w:r w:rsidR="00E4661F" w:rsidRPr="00CA0268">
        <w:rPr>
          <w:rFonts w:ascii="Arial Narrow" w:hAnsi="Arial Narrow"/>
          <w:szCs w:val="22"/>
        </w:rPr>
        <w:t xml:space="preserve">rovnopisoch s platnosťou originálu, pričom dva </w:t>
      </w:r>
      <w:r w:rsidR="00995AFA">
        <w:rPr>
          <w:rFonts w:ascii="Arial Narrow" w:hAnsi="Arial Narrow"/>
          <w:szCs w:val="22"/>
        </w:rPr>
        <w:t xml:space="preserve">(2) </w:t>
      </w:r>
      <w:r w:rsidR="00E4661F" w:rsidRPr="00CA0268">
        <w:rPr>
          <w:rFonts w:ascii="Arial Narrow" w:hAnsi="Arial Narrow"/>
          <w:szCs w:val="22"/>
        </w:rPr>
        <w:t xml:space="preserve">rovnopisy zostanú Predávajúcemu a tri </w:t>
      </w:r>
      <w:r w:rsidR="00995AFA">
        <w:rPr>
          <w:rFonts w:ascii="Arial Narrow" w:hAnsi="Arial Narrow"/>
          <w:szCs w:val="22"/>
        </w:rPr>
        <w:t xml:space="preserve">(3) </w:t>
      </w:r>
      <w:r w:rsidR="00E4661F" w:rsidRPr="00CA0268">
        <w:rPr>
          <w:rFonts w:ascii="Arial Narrow" w:hAnsi="Arial Narrow"/>
          <w:szCs w:val="22"/>
        </w:rPr>
        <w:t>rovnopisy zostanú Kupujúcemu.</w:t>
      </w:r>
    </w:p>
    <w:p w14:paraId="51D725B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22B3D25C" w14:textId="6B0B49CE" w:rsidR="00E4661F" w:rsidRPr="004B3DCC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sa dohodli, že v rozsahu tejto Kúpnej zmluvy splnomocnený pre vecné konanie za stranu Kupujúceho </w:t>
      </w:r>
      <w:r w:rsidRPr="00E110F4">
        <w:rPr>
          <w:rFonts w:ascii="Arial Narrow" w:hAnsi="Arial Narrow"/>
          <w:szCs w:val="22"/>
        </w:rPr>
        <w:t xml:space="preserve">je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...............................</w:t>
      </w:r>
      <w:r w:rsidRPr="00E110F4">
        <w:rPr>
          <w:rFonts w:ascii="Arial Narrow" w:hAnsi="Arial Narrow"/>
          <w:szCs w:val="22"/>
          <w:highlight w:val="yellow"/>
        </w:rPr>
        <w:t xml:space="preserve"> (tel.:</w:t>
      </w:r>
      <w:r w:rsidR="00E110F4" w:rsidRPr="00E110F4">
        <w:rPr>
          <w:rFonts w:ascii="Arial Narrow" w:hAnsi="Arial Narrow"/>
          <w:szCs w:val="22"/>
          <w:highlight w:val="yellow"/>
        </w:rPr>
        <w:t>.................</w:t>
      </w:r>
      <w:r w:rsidRPr="00E110F4">
        <w:rPr>
          <w:rFonts w:ascii="Arial Narrow" w:hAnsi="Arial Narrow"/>
          <w:szCs w:val="22"/>
          <w:highlight w:val="yellow"/>
        </w:rPr>
        <w:t xml:space="preserve">), za stranu Predávajúceho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 xml:space="preserve"> (tel.: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>)</w:t>
      </w:r>
      <w:r w:rsidRPr="00E110F4">
        <w:rPr>
          <w:rFonts w:ascii="Arial Narrow" w:hAnsi="Arial Narrow"/>
          <w:szCs w:val="22"/>
          <w:highlight w:val="yellow"/>
        </w:rPr>
        <w:t>.</w:t>
      </w:r>
    </w:p>
    <w:p w14:paraId="543EEF4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6799D249" w14:textId="13FBB122" w:rsidR="00E4661F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prehlasujú, že táto Kúpna zmluva vyjadruje ich vážnu a slobodnú vôľu, že zmluvné prejavy sú dostatočne určité a zrozumiteľné a že </w:t>
      </w:r>
      <w:r w:rsidR="000331A3">
        <w:rPr>
          <w:rFonts w:ascii="Arial Narrow" w:hAnsi="Arial Narrow"/>
          <w:szCs w:val="22"/>
        </w:rPr>
        <w:t xml:space="preserve">Kúpna </w:t>
      </w:r>
      <w:r w:rsidRPr="00CA0268">
        <w:rPr>
          <w:rFonts w:ascii="Arial Narrow" w:hAnsi="Arial Narrow"/>
          <w:szCs w:val="22"/>
        </w:rPr>
        <w:t xml:space="preserve">zmluva nebola uzatvorená v tiesni, prípadne za </w:t>
      </w:r>
      <w:r w:rsidR="005911EF" w:rsidRPr="00CA0268">
        <w:rPr>
          <w:rFonts w:ascii="Arial Narrow" w:hAnsi="Arial Narrow"/>
          <w:szCs w:val="22"/>
        </w:rPr>
        <w:t>nápadne nevýhodných podmienok. Na znak súhlasu s celým obsahom ju oprávnení zástupcovia obidvoch Zmluvných strán podpisujú.</w:t>
      </w:r>
    </w:p>
    <w:p w14:paraId="2664050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13252392" w14:textId="408B6A36" w:rsidR="00DF5BF6" w:rsidRPr="00CA0268" w:rsidRDefault="00DF5BF6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Neoddeliteľnú súčasť tejto Kúpnej zmluvy tvorí Príloha č. 1</w:t>
      </w:r>
      <w:r w:rsidR="00F00791">
        <w:rPr>
          <w:rFonts w:ascii="Arial Narrow" w:hAnsi="Arial Narrow"/>
          <w:szCs w:val="22"/>
        </w:rPr>
        <w:t xml:space="preserve"> Technická špecifikácia a</w:t>
      </w:r>
      <w:r w:rsidR="00D1590B">
        <w:rPr>
          <w:rFonts w:ascii="Arial Narrow" w:hAnsi="Arial Narrow"/>
          <w:szCs w:val="22"/>
        </w:rPr>
        <w:t> kúpna cena</w:t>
      </w:r>
      <w:r w:rsidRPr="00CA0268">
        <w:rPr>
          <w:rFonts w:ascii="Arial Narrow" w:hAnsi="Arial Narrow"/>
          <w:szCs w:val="22"/>
        </w:rPr>
        <w:t>.</w:t>
      </w:r>
    </w:p>
    <w:p w14:paraId="12D264D8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2C736CEA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63261A8F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47D5B9B7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6D426C2E" w14:textId="77777777" w:rsidR="005911E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Za Kupujúceho:</w:t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  <w:t xml:space="preserve">  Za Predávajúceho:</w:t>
      </w:r>
    </w:p>
    <w:p w14:paraId="283D2496" w14:textId="77777777" w:rsidR="002E233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</w:p>
    <w:p w14:paraId="2C3483DE" w14:textId="77777777" w:rsidR="00FE5CF5" w:rsidRDefault="00FE5CF5" w:rsidP="005911EF">
      <w:pPr>
        <w:jc w:val="both"/>
        <w:rPr>
          <w:rFonts w:ascii="Arial Narrow" w:hAnsi="Arial Narrow"/>
          <w:szCs w:val="22"/>
        </w:rPr>
      </w:pPr>
    </w:p>
    <w:p w14:paraId="4CB15C58" w14:textId="0B5D7471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V </w:t>
      </w:r>
      <w:r w:rsidR="00E35270">
        <w:rPr>
          <w:rFonts w:ascii="Arial Narrow" w:hAnsi="Arial Narrow"/>
          <w:szCs w:val="22"/>
        </w:rPr>
        <w:t>..............................</w:t>
      </w:r>
      <w:r w:rsidRPr="00CA0268">
        <w:rPr>
          <w:rFonts w:ascii="Arial Narrow" w:hAnsi="Arial Narrow"/>
          <w:szCs w:val="22"/>
        </w:rPr>
        <w:t xml:space="preserve"> dňa ................................                                    V ...................... dňa ....................</w:t>
      </w:r>
    </w:p>
    <w:p w14:paraId="4B306B3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1B8F0A1C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59838CD1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26BE140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651426AA" w14:textId="0897217C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–––––––––––––––––––––––––––-                                      </w:t>
      </w:r>
      <w:r w:rsidR="00FE5CF5">
        <w:rPr>
          <w:rFonts w:ascii="Arial Narrow" w:hAnsi="Arial Narrow"/>
          <w:szCs w:val="22"/>
        </w:rPr>
        <w:tab/>
      </w:r>
      <w:r w:rsidR="00FE5CF5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 xml:space="preserve">  –––––––––––––––––––––––––––-</w:t>
      </w:r>
    </w:p>
    <w:p w14:paraId="30227A3B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35B7F21D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6CD023B7" w14:textId="77777777" w:rsidR="00DF5BF6" w:rsidRPr="00CA0268" w:rsidRDefault="007B26B0" w:rsidP="00E93818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="002E233F" w:rsidRPr="00CA0268">
        <w:rPr>
          <w:rFonts w:ascii="Arial Narrow" w:hAnsi="Arial Narrow"/>
          <w:b/>
          <w:szCs w:val="22"/>
        </w:rPr>
        <w:t xml:space="preserve">                       </w:t>
      </w:r>
      <w:r w:rsidR="00121450" w:rsidRPr="00CA0268">
        <w:rPr>
          <w:rFonts w:ascii="Arial Narrow" w:hAnsi="Arial Narrow"/>
          <w:b/>
          <w:szCs w:val="22"/>
        </w:rPr>
        <w:t xml:space="preserve">               </w:t>
      </w:r>
      <w:r w:rsidR="00BA44C8" w:rsidRPr="00CA0268">
        <w:rPr>
          <w:rFonts w:ascii="Arial Narrow" w:hAnsi="Arial Narrow"/>
          <w:b/>
          <w:szCs w:val="22"/>
        </w:rPr>
        <w:t xml:space="preserve">         </w:t>
      </w:r>
    </w:p>
    <w:p w14:paraId="193B21CA" w14:textId="77777777" w:rsidR="00CA0268" w:rsidRP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5E75B448" w14:textId="77777777" w:rsidR="00173347" w:rsidRDefault="002E233F" w:rsidP="00CA0268">
      <w:pPr>
        <w:jc w:val="right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ab/>
      </w:r>
    </w:p>
    <w:p w14:paraId="554BC523" w14:textId="77777777" w:rsidR="00173347" w:rsidRDefault="00173347" w:rsidP="00CA0268">
      <w:pPr>
        <w:jc w:val="right"/>
        <w:rPr>
          <w:rFonts w:ascii="Arial Narrow" w:hAnsi="Arial Narrow"/>
          <w:b/>
          <w:szCs w:val="22"/>
        </w:rPr>
      </w:pPr>
    </w:p>
    <w:p w14:paraId="5F896987" w14:textId="649222BE" w:rsidR="004669A3" w:rsidRDefault="002E233F" w:rsidP="00CA0268">
      <w:pPr>
        <w:jc w:val="right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</w:p>
    <w:p w14:paraId="2CBB7774" w14:textId="77777777" w:rsidR="004669A3" w:rsidRDefault="004669A3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</w:p>
    <w:p w14:paraId="7AD97623" w14:textId="35A2419A" w:rsidR="002E233F" w:rsidRPr="007329D1" w:rsidRDefault="002E233F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  <w:r w:rsidRPr="007329D1">
        <w:rPr>
          <w:rFonts w:ascii="Arial Narrow" w:hAnsi="Arial Narrow"/>
          <w:color w:val="808080" w:themeColor="background1" w:themeShade="80"/>
          <w:sz w:val="20"/>
          <w:szCs w:val="20"/>
        </w:rPr>
        <w:lastRenderedPageBreak/>
        <w:t>Príloha č. 1</w:t>
      </w:r>
      <w:r w:rsidR="00CA0268" w:rsidRPr="007329D1">
        <w:rPr>
          <w:rFonts w:ascii="Arial Narrow" w:hAnsi="Arial Narrow"/>
          <w:color w:val="808080" w:themeColor="background1" w:themeShade="80"/>
          <w:sz w:val="20"/>
          <w:szCs w:val="20"/>
        </w:rPr>
        <w:t>Kúpnej zmluvy</w:t>
      </w:r>
    </w:p>
    <w:p w14:paraId="0E24DB3B" w14:textId="77777777" w:rsidR="009D461D" w:rsidRDefault="009D461D" w:rsidP="009D461D">
      <w:pPr>
        <w:rPr>
          <w:rFonts w:ascii="Arial Narrow" w:hAnsi="Arial Narrow"/>
          <w:b/>
          <w:sz w:val="20"/>
          <w:szCs w:val="20"/>
        </w:rPr>
      </w:pPr>
    </w:p>
    <w:p w14:paraId="389B6AAD" w14:textId="7BBFF4F2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  <w:r w:rsidRPr="009D461D">
        <w:rPr>
          <w:rFonts w:ascii="Arial Narrow" w:hAnsi="Arial Narrow"/>
          <w:b/>
          <w:sz w:val="20"/>
          <w:szCs w:val="20"/>
        </w:rPr>
        <w:t>Kúpna cena</w:t>
      </w:r>
    </w:p>
    <w:p w14:paraId="37CE240D" w14:textId="7A49E5E1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23"/>
        <w:gridCol w:w="847"/>
        <w:gridCol w:w="894"/>
        <w:gridCol w:w="1080"/>
        <w:gridCol w:w="836"/>
        <w:gridCol w:w="791"/>
        <w:gridCol w:w="1169"/>
        <w:gridCol w:w="1240"/>
      </w:tblGrid>
      <w:tr w:rsidR="00304041" w14:paraId="488F4761" w14:textId="77777777" w:rsidTr="00304041">
        <w:trPr>
          <w:trHeight w:val="469"/>
        </w:trPr>
        <w:tc>
          <w:tcPr>
            <w:tcW w:w="2223" w:type="dxa"/>
            <w:shd w:val="clear" w:color="auto" w:fill="95B3D7" w:themeFill="accent1" w:themeFillTint="99"/>
          </w:tcPr>
          <w:p w14:paraId="4A0215D7" w14:textId="6E7AA7BE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N Á Z O V</w:t>
            </w:r>
          </w:p>
        </w:tc>
        <w:tc>
          <w:tcPr>
            <w:tcW w:w="847" w:type="dxa"/>
            <w:shd w:val="clear" w:color="auto" w:fill="95B3D7" w:themeFill="accent1" w:themeFillTint="99"/>
          </w:tcPr>
          <w:p w14:paraId="4D0CB09F" w14:textId="509BBCB1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POČET</w:t>
            </w:r>
          </w:p>
        </w:tc>
        <w:tc>
          <w:tcPr>
            <w:tcW w:w="894" w:type="dxa"/>
            <w:shd w:val="clear" w:color="auto" w:fill="95B3D7" w:themeFill="accent1" w:themeFillTint="99"/>
          </w:tcPr>
          <w:p w14:paraId="7AE0A397" w14:textId="1C73A98F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Merná jednotka</w:t>
            </w:r>
          </w:p>
        </w:tc>
        <w:tc>
          <w:tcPr>
            <w:tcW w:w="1080" w:type="dxa"/>
            <w:shd w:val="clear" w:color="auto" w:fill="95B3D7" w:themeFill="accent1" w:themeFillTint="99"/>
          </w:tcPr>
          <w:p w14:paraId="74F235EB" w14:textId="0904A178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za mernú jednotku v EUR bez DPH</w:t>
            </w:r>
          </w:p>
        </w:tc>
        <w:tc>
          <w:tcPr>
            <w:tcW w:w="791" w:type="dxa"/>
            <w:shd w:val="clear" w:color="auto" w:fill="95B3D7" w:themeFill="accent1" w:themeFillTint="99"/>
          </w:tcPr>
          <w:p w14:paraId="0B0B720F" w14:textId="64164D59" w:rsidR="00D1590B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Cena celkom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>v EUR bez DPH</w:t>
            </w:r>
          </w:p>
        </w:tc>
        <w:tc>
          <w:tcPr>
            <w:tcW w:w="772" w:type="dxa"/>
            <w:shd w:val="clear" w:color="auto" w:fill="95B3D7" w:themeFill="accent1" w:themeFillTint="99"/>
          </w:tcPr>
          <w:p w14:paraId="420FB848" w14:textId="77777777" w:rsidR="00D1590B" w:rsidRPr="001F3B5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Sadzba</w:t>
            </w:r>
          </w:p>
          <w:p w14:paraId="701D8A87" w14:textId="77777777" w:rsidR="00D1590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 %</w:t>
            </w:r>
          </w:p>
          <w:p w14:paraId="51235C53" w14:textId="002D93E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95B3D7" w:themeFill="accent1" w:themeFillTint="99"/>
          </w:tcPr>
          <w:p w14:paraId="5499C2CE" w14:textId="728C01CA" w:rsidR="00F4223A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Výška DPH v EUR</w:t>
            </w:r>
          </w:p>
        </w:tc>
        <w:tc>
          <w:tcPr>
            <w:tcW w:w="1240" w:type="dxa"/>
            <w:shd w:val="clear" w:color="auto" w:fill="95B3D7" w:themeFill="accent1" w:themeFillTint="99"/>
          </w:tcPr>
          <w:p w14:paraId="72447D7E" w14:textId="2F05B2EF" w:rsidR="00F4223A" w:rsidRPr="001F3B5B" w:rsidRDefault="001F3B5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celkom</w:t>
            </w:r>
            <w:r w:rsidR="00A1728C">
              <w:rPr>
                <w:rFonts w:ascii="Arial Narrow" w:hAnsi="Arial Narrow"/>
                <w:b/>
                <w:sz w:val="20"/>
                <w:szCs w:val="20"/>
              </w:rPr>
              <w:t xml:space="preserve"> 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 v EUR s DPH</w:t>
            </w:r>
          </w:p>
        </w:tc>
      </w:tr>
      <w:tr w:rsidR="00304041" w14:paraId="2DFEEFBA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3BB230C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3E060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079262A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5DF094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2874425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0F20B62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74F8CDC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7FA7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63E68286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283F758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258DB143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47D627A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DBC73C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41B397E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21D657E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36F6DF2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37DAE74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55EF6B4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1D2A4DB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7AF307D7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5880B81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5D2252D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08D10D2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56F32F9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A76AA0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45666C8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0C8AB0E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272B019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37E8485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652CB0B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E8508C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0AF2E2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6B8BA43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672744A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8813B3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DDD0AC8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6D57134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408B407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39340AF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C9660E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00F70D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7B684DB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6B7ADB2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336F189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2758CE41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05F6C15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66643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2CAFF3A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523DBDB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7BB6609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1EA52AD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169892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8BF2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B5DE2C4" w14:textId="77777777" w:rsidTr="00304041">
        <w:tc>
          <w:tcPr>
            <w:tcW w:w="6607" w:type="dxa"/>
            <w:gridSpan w:val="6"/>
            <w:shd w:val="clear" w:color="auto" w:fill="DBE5F1" w:themeFill="accent1" w:themeFillTint="33"/>
          </w:tcPr>
          <w:p w14:paraId="2AE0F6DC" w14:textId="5E90217A" w:rsidR="00304041" w:rsidRPr="00304041" w:rsidRDefault="00304041" w:rsidP="00304041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Cena za predmet zmluvy čl. III. ods. 1. CELKOM v EUR </w:t>
            </w:r>
          </w:p>
        </w:tc>
        <w:tc>
          <w:tcPr>
            <w:tcW w:w="1169" w:type="dxa"/>
            <w:shd w:val="clear" w:color="auto" w:fill="DBE5F1" w:themeFill="accent1" w:themeFillTint="33"/>
          </w:tcPr>
          <w:p w14:paraId="136B1564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E20620A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004DCCE" w14:textId="77777777" w:rsidR="0042186C" w:rsidRPr="0042186C" w:rsidRDefault="0042186C" w:rsidP="0042186C">
      <w:pPr>
        <w:jc w:val="both"/>
        <w:rPr>
          <w:rFonts w:ascii="Arial Narrow" w:hAnsi="Arial Narrow"/>
          <w:sz w:val="20"/>
          <w:szCs w:val="20"/>
        </w:rPr>
      </w:pPr>
    </w:p>
    <w:p w14:paraId="3B0D2F7A" w14:textId="77777777" w:rsidR="00C93B4E" w:rsidRPr="00CA0268" w:rsidRDefault="00C93B4E" w:rsidP="002E233F">
      <w:pPr>
        <w:jc w:val="both"/>
        <w:rPr>
          <w:rFonts w:ascii="Arial Narrow" w:hAnsi="Arial Narrow"/>
          <w:b/>
          <w:szCs w:val="22"/>
          <w:u w:val="single"/>
        </w:rPr>
      </w:pPr>
    </w:p>
    <w:p w14:paraId="03E322BB" w14:textId="7BF9524A" w:rsidR="00593594" w:rsidRDefault="001C024E" w:rsidP="00593594">
      <w:pPr>
        <w:ind w:firstLine="708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Slovom</w:t>
      </w:r>
      <w:r w:rsidR="00E93818" w:rsidRPr="00CA0268">
        <w:rPr>
          <w:rFonts w:ascii="Arial Narrow" w:hAnsi="Arial Narrow"/>
          <w:szCs w:val="22"/>
        </w:rPr>
        <w:t>:</w:t>
      </w:r>
      <w:r w:rsidR="005F1F44" w:rsidRPr="00CA0268">
        <w:rPr>
          <w:rFonts w:ascii="Arial Narrow" w:hAnsi="Arial Narrow"/>
          <w:szCs w:val="22"/>
        </w:rPr>
        <w:t xml:space="preserve"> </w:t>
      </w:r>
      <w:r w:rsidR="0042186C">
        <w:rPr>
          <w:rFonts w:ascii="Arial Narrow" w:hAnsi="Arial Narrow"/>
          <w:szCs w:val="22"/>
        </w:rPr>
        <w:t xml:space="preserve">                               EUR</w:t>
      </w:r>
    </w:p>
    <w:p w14:paraId="26D6E3A2" w14:textId="1CE79658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B7F754C" w14:textId="63C3E1D0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6CBAD67B" w14:textId="56C3186E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158D1598" w14:textId="608235B1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E52C075" w14:textId="564325B5" w:rsidR="00BD04AC" w:rsidRPr="00BD04AC" w:rsidRDefault="00BD04AC" w:rsidP="00BD04AC">
      <w:pPr>
        <w:jc w:val="both"/>
        <w:rPr>
          <w:rFonts w:ascii="Arial Narrow" w:hAnsi="Arial Narrow"/>
          <w:b/>
          <w:szCs w:val="22"/>
        </w:rPr>
      </w:pPr>
      <w:r w:rsidRPr="00BD04AC">
        <w:rPr>
          <w:rFonts w:ascii="Arial Narrow" w:hAnsi="Arial Narrow"/>
          <w:b/>
          <w:szCs w:val="22"/>
        </w:rPr>
        <w:t>Špecifikácia predmetu zmluvy</w:t>
      </w:r>
    </w:p>
    <w:sectPr w:rsidR="00BD04AC" w:rsidRPr="00BD04AC" w:rsidSect="00FE5CF5"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4B9010" w14:textId="77777777" w:rsidR="000F3872" w:rsidRDefault="000F3872" w:rsidP="00906ACF">
      <w:r>
        <w:separator/>
      </w:r>
    </w:p>
  </w:endnote>
  <w:endnote w:type="continuationSeparator" w:id="0">
    <w:p w14:paraId="3F512183" w14:textId="77777777" w:rsidR="000F3872" w:rsidRDefault="000F3872" w:rsidP="0090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1323453"/>
      <w:docPartObj>
        <w:docPartGallery w:val="Page Numbers (Bottom of Page)"/>
        <w:docPartUnique/>
      </w:docPartObj>
    </w:sdtPr>
    <w:sdtEndPr/>
    <w:sdtContent>
      <w:p w14:paraId="0201F742" w14:textId="19EB5D1D" w:rsidR="00906ACF" w:rsidRDefault="00906AC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347">
          <w:rPr>
            <w:noProof/>
          </w:rPr>
          <w:t>2</w:t>
        </w:r>
        <w:r>
          <w:fldChar w:fldCharType="end"/>
        </w:r>
      </w:p>
    </w:sdtContent>
  </w:sdt>
  <w:p w14:paraId="63A439C4" w14:textId="77777777" w:rsidR="00906ACF" w:rsidRDefault="00906AC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ABC04" w14:textId="77777777" w:rsidR="000F3872" w:rsidRDefault="000F3872" w:rsidP="00906ACF">
      <w:r>
        <w:separator/>
      </w:r>
    </w:p>
  </w:footnote>
  <w:footnote w:type="continuationSeparator" w:id="0">
    <w:p w14:paraId="625671EB" w14:textId="77777777" w:rsidR="000F3872" w:rsidRDefault="000F3872" w:rsidP="00906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C00C3" w14:textId="622FF792" w:rsidR="00FE5CF5" w:rsidRPr="00173347" w:rsidRDefault="00FE5CF5" w:rsidP="00173347">
    <w:pPr>
      <w:jc w:val="right"/>
      <w:rPr>
        <w:rFonts w:ascii="Arial Narrow" w:hAnsi="Arial Narrow"/>
        <w:sz w:val="18"/>
        <w:szCs w:val="18"/>
      </w:rPr>
    </w:pPr>
    <w:r w:rsidRPr="00173347">
      <w:rPr>
        <w:rFonts w:ascii="Arial Narrow" w:hAnsi="Arial Narrow"/>
        <w:sz w:val="18"/>
        <w:szCs w:val="18"/>
      </w:rPr>
      <w:t>Príloha č. 7 súťažných podkladov</w:t>
    </w:r>
    <w:r w:rsidR="00173347">
      <w:rPr>
        <w:rFonts w:ascii="Arial Narrow" w:hAnsi="Arial Narrow"/>
        <w:sz w:val="18"/>
        <w:szCs w:val="18"/>
      </w:rPr>
      <w:t xml:space="preserve"> - </w:t>
    </w:r>
    <w:r w:rsidRPr="00173347">
      <w:rPr>
        <w:rFonts w:ascii="Arial Narrow" w:hAnsi="Arial Narrow"/>
        <w:sz w:val="18"/>
        <w:szCs w:val="18"/>
      </w:rPr>
      <w:t>Návrh Kúpnej zmluvy</w:t>
    </w:r>
  </w:p>
  <w:p w14:paraId="1FA64030" w14:textId="77777777" w:rsidR="00FE5CF5" w:rsidRDefault="00FE5CF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7679"/>
    <w:multiLevelType w:val="multilevel"/>
    <w:tmpl w:val="A27AC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10251D58"/>
    <w:multiLevelType w:val="hybridMultilevel"/>
    <w:tmpl w:val="2E500B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A35EA"/>
    <w:multiLevelType w:val="multilevel"/>
    <w:tmpl w:val="3CA618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660F04"/>
    <w:multiLevelType w:val="hybridMultilevel"/>
    <w:tmpl w:val="8988BC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67D659F"/>
    <w:multiLevelType w:val="hybridMultilevel"/>
    <w:tmpl w:val="DB4227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22CE66F1"/>
    <w:multiLevelType w:val="multilevel"/>
    <w:tmpl w:val="FB524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6717097"/>
    <w:multiLevelType w:val="hybridMultilevel"/>
    <w:tmpl w:val="AD46CC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D7A9D"/>
    <w:multiLevelType w:val="multilevel"/>
    <w:tmpl w:val="F6388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33D4596"/>
    <w:multiLevelType w:val="multilevel"/>
    <w:tmpl w:val="BC36D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47D3294E"/>
    <w:multiLevelType w:val="multilevel"/>
    <w:tmpl w:val="7A6CF7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>
    <w:nsid w:val="49D06D9B"/>
    <w:multiLevelType w:val="multilevel"/>
    <w:tmpl w:val="2E54DC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34A7941"/>
    <w:multiLevelType w:val="hybridMultilevel"/>
    <w:tmpl w:val="70E6AC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C076AF"/>
    <w:multiLevelType w:val="multilevel"/>
    <w:tmpl w:val="E61A0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>
    <w:nsid w:val="5B215117"/>
    <w:multiLevelType w:val="hybridMultilevel"/>
    <w:tmpl w:val="BF2687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490C65"/>
    <w:multiLevelType w:val="multilevel"/>
    <w:tmpl w:val="60B46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0637BBD"/>
    <w:multiLevelType w:val="hybridMultilevel"/>
    <w:tmpl w:val="E7A68D3A"/>
    <w:lvl w:ilvl="0" w:tplc="FB1E5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2B16B9"/>
    <w:multiLevelType w:val="multilevel"/>
    <w:tmpl w:val="E0CEF9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6D0A6B76"/>
    <w:multiLevelType w:val="hybridMultilevel"/>
    <w:tmpl w:val="D6FAE4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5E038C"/>
    <w:multiLevelType w:val="multilevel"/>
    <w:tmpl w:val="631A49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7A4038A2"/>
    <w:multiLevelType w:val="multilevel"/>
    <w:tmpl w:val="BF406A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A560391"/>
    <w:multiLevelType w:val="hybridMultilevel"/>
    <w:tmpl w:val="B860DE6E"/>
    <w:lvl w:ilvl="0" w:tplc="73BA067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21"/>
  </w:num>
  <w:num w:numId="5">
    <w:abstractNumId w:val="5"/>
  </w:num>
  <w:num w:numId="6">
    <w:abstractNumId w:val="1"/>
  </w:num>
  <w:num w:numId="7">
    <w:abstractNumId w:val="19"/>
  </w:num>
  <w:num w:numId="8">
    <w:abstractNumId w:val="17"/>
  </w:num>
  <w:num w:numId="9">
    <w:abstractNumId w:val="3"/>
  </w:num>
  <w:num w:numId="10">
    <w:abstractNumId w:val="13"/>
  </w:num>
  <w:num w:numId="11">
    <w:abstractNumId w:val="4"/>
  </w:num>
  <w:num w:numId="12">
    <w:abstractNumId w:val="8"/>
  </w:num>
  <w:num w:numId="13">
    <w:abstractNumId w:val="22"/>
  </w:num>
  <w:num w:numId="14">
    <w:abstractNumId w:val="18"/>
  </w:num>
  <w:num w:numId="15">
    <w:abstractNumId w:val="20"/>
  </w:num>
  <w:num w:numId="16">
    <w:abstractNumId w:val="11"/>
  </w:num>
  <w:num w:numId="17">
    <w:abstractNumId w:val="2"/>
  </w:num>
  <w:num w:numId="18">
    <w:abstractNumId w:val="7"/>
  </w:num>
  <w:num w:numId="19">
    <w:abstractNumId w:val="23"/>
  </w:num>
  <w:num w:numId="20">
    <w:abstractNumId w:val="6"/>
  </w:num>
  <w:num w:numId="21">
    <w:abstractNumId w:val="15"/>
  </w:num>
  <w:num w:numId="22">
    <w:abstractNumId w:val="16"/>
    <w:lvlOverride w:ilvl="0">
      <w:startOverride w:val="1"/>
    </w:lvlOverride>
  </w:num>
  <w:num w:numId="23">
    <w:abstractNumId w:val="24"/>
  </w:num>
  <w:num w:numId="24">
    <w:abstractNumId w:val="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5"/>
    <w:rsid w:val="000130AD"/>
    <w:rsid w:val="00014067"/>
    <w:rsid w:val="000331A3"/>
    <w:rsid w:val="0005219D"/>
    <w:rsid w:val="000C7573"/>
    <w:rsid w:val="000E667C"/>
    <w:rsid w:val="000E7224"/>
    <w:rsid w:val="000F3872"/>
    <w:rsid w:val="00117AA0"/>
    <w:rsid w:val="00121450"/>
    <w:rsid w:val="00173347"/>
    <w:rsid w:val="001769FE"/>
    <w:rsid w:val="0019217C"/>
    <w:rsid w:val="00193539"/>
    <w:rsid w:val="001C024E"/>
    <w:rsid w:val="001F1688"/>
    <w:rsid w:val="001F1B55"/>
    <w:rsid w:val="001F2C16"/>
    <w:rsid w:val="001F3B5B"/>
    <w:rsid w:val="00205678"/>
    <w:rsid w:val="002A3A3F"/>
    <w:rsid w:val="002C7F01"/>
    <w:rsid w:val="002E233F"/>
    <w:rsid w:val="002F461D"/>
    <w:rsid w:val="00304041"/>
    <w:rsid w:val="0033489B"/>
    <w:rsid w:val="00362BA6"/>
    <w:rsid w:val="00370D18"/>
    <w:rsid w:val="003E32A1"/>
    <w:rsid w:val="003F56B0"/>
    <w:rsid w:val="003F5764"/>
    <w:rsid w:val="003F79DE"/>
    <w:rsid w:val="0042186C"/>
    <w:rsid w:val="00427368"/>
    <w:rsid w:val="00455C73"/>
    <w:rsid w:val="004669A3"/>
    <w:rsid w:val="00467BAE"/>
    <w:rsid w:val="004B3DCC"/>
    <w:rsid w:val="004C2EC1"/>
    <w:rsid w:val="004D6FF6"/>
    <w:rsid w:val="0050509A"/>
    <w:rsid w:val="005357EA"/>
    <w:rsid w:val="0054650F"/>
    <w:rsid w:val="00560C3B"/>
    <w:rsid w:val="00567211"/>
    <w:rsid w:val="005911EF"/>
    <w:rsid w:val="00593594"/>
    <w:rsid w:val="00595D9E"/>
    <w:rsid w:val="005D03BB"/>
    <w:rsid w:val="005F1F44"/>
    <w:rsid w:val="0063022C"/>
    <w:rsid w:val="0063205F"/>
    <w:rsid w:val="00653401"/>
    <w:rsid w:val="006875B4"/>
    <w:rsid w:val="006D606D"/>
    <w:rsid w:val="00706351"/>
    <w:rsid w:val="00712C00"/>
    <w:rsid w:val="007176BD"/>
    <w:rsid w:val="007329D1"/>
    <w:rsid w:val="00740F88"/>
    <w:rsid w:val="0074491C"/>
    <w:rsid w:val="00783594"/>
    <w:rsid w:val="007B26B0"/>
    <w:rsid w:val="007C2CC2"/>
    <w:rsid w:val="007C7C61"/>
    <w:rsid w:val="007D7933"/>
    <w:rsid w:val="0081342C"/>
    <w:rsid w:val="00817C3C"/>
    <w:rsid w:val="00844EF8"/>
    <w:rsid w:val="00853C07"/>
    <w:rsid w:val="008D2774"/>
    <w:rsid w:val="008D798D"/>
    <w:rsid w:val="00906ACF"/>
    <w:rsid w:val="00964A39"/>
    <w:rsid w:val="00995AFA"/>
    <w:rsid w:val="009C6C31"/>
    <w:rsid w:val="009D461D"/>
    <w:rsid w:val="00A1728C"/>
    <w:rsid w:val="00A336B8"/>
    <w:rsid w:val="00A74B09"/>
    <w:rsid w:val="00A82AC3"/>
    <w:rsid w:val="00A86143"/>
    <w:rsid w:val="00AA48B7"/>
    <w:rsid w:val="00AB74FA"/>
    <w:rsid w:val="00B100DD"/>
    <w:rsid w:val="00B54E05"/>
    <w:rsid w:val="00B81684"/>
    <w:rsid w:val="00BA44C8"/>
    <w:rsid w:val="00BC51F5"/>
    <w:rsid w:val="00BD04AC"/>
    <w:rsid w:val="00BD17EB"/>
    <w:rsid w:val="00C16DBF"/>
    <w:rsid w:val="00C27FCD"/>
    <w:rsid w:val="00C46250"/>
    <w:rsid w:val="00C56C9E"/>
    <w:rsid w:val="00C93B4E"/>
    <w:rsid w:val="00CA0268"/>
    <w:rsid w:val="00CC0D6A"/>
    <w:rsid w:val="00CD148A"/>
    <w:rsid w:val="00CD42CE"/>
    <w:rsid w:val="00D00C00"/>
    <w:rsid w:val="00D01AC6"/>
    <w:rsid w:val="00D1590B"/>
    <w:rsid w:val="00D22216"/>
    <w:rsid w:val="00D24928"/>
    <w:rsid w:val="00D272D2"/>
    <w:rsid w:val="00D63731"/>
    <w:rsid w:val="00D72355"/>
    <w:rsid w:val="00D9664B"/>
    <w:rsid w:val="00DB1AF1"/>
    <w:rsid w:val="00DF5BF6"/>
    <w:rsid w:val="00E110F4"/>
    <w:rsid w:val="00E33EEE"/>
    <w:rsid w:val="00E35270"/>
    <w:rsid w:val="00E407E8"/>
    <w:rsid w:val="00E4661F"/>
    <w:rsid w:val="00E56152"/>
    <w:rsid w:val="00E82A99"/>
    <w:rsid w:val="00E93818"/>
    <w:rsid w:val="00F00791"/>
    <w:rsid w:val="00F4223A"/>
    <w:rsid w:val="00F949E5"/>
    <w:rsid w:val="00FC0658"/>
    <w:rsid w:val="00FC4817"/>
    <w:rsid w:val="00FC6B41"/>
    <w:rsid w:val="00FE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8A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1F1B55"/>
    <w:pPr>
      <w:ind w:left="360"/>
      <w:jc w:val="both"/>
    </w:pPr>
    <w:rPr>
      <w:noProof/>
      <w:sz w:val="20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F1B55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06ACF"/>
    <w:rPr>
      <w:rFonts w:ascii="Arial" w:eastAsia="Times New Roman" w:hAnsi="Arial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06ACF"/>
    <w:rPr>
      <w:rFonts w:ascii="Arial" w:eastAsia="Times New Roman" w:hAnsi="Arial" w:cs="Times New Roman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1F1B55"/>
    <w:pPr>
      <w:ind w:left="360"/>
      <w:jc w:val="both"/>
    </w:pPr>
    <w:rPr>
      <w:noProof/>
      <w:sz w:val="20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F1B55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06ACF"/>
    <w:rPr>
      <w:rFonts w:ascii="Arial" w:eastAsia="Times New Roman" w:hAnsi="Arial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06ACF"/>
    <w:rPr>
      <w:rFonts w:ascii="Arial" w:eastAsia="Times New Roman" w:hAnsi="Arial" w:cs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Šikulová</dc:creator>
  <cp:lastModifiedBy>Janka Kytošová</cp:lastModifiedBy>
  <cp:revision>9</cp:revision>
  <cp:lastPrinted>2017-06-26T12:54:00Z</cp:lastPrinted>
  <dcterms:created xsi:type="dcterms:W3CDTF">2019-01-06T14:12:00Z</dcterms:created>
  <dcterms:modified xsi:type="dcterms:W3CDTF">2020-09-04T09:21:00Z</dcterms:modified>
</cp:coreProperties>
</file>