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1CB0A" w14:textId="5CC4931B" w:rsidR="00DF525D" w:rsidRPr="00F57E99" w:rsidRDefault="00DF525D" w:rsidP="00DF525D">
      <w:pPr>
        <w:jc w:val="center"/>
        <w:rPr>
          <w:rFonts w:ascii="Arial Narrow" w:hAnsi="Arial Narrow"/>
          <w:sz w:val="18"/>
        </w:rPr>
      </w:pPr>
      <w:r w:rsidRPr="00F57E99">
        <w:rPr>
          <w:rFonts w:ascii="Arial Narrow" w:hAnsi="Arial Narrow"/>
          <w:sz w:val="28"/>
          <w:szCs w:val="30"/>
        </w:rPr>
        <w:t>JEDNOTNÝ EURÓPSKY DOKUMENT – FORMULÁR v.1.00</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105B35EA" w:rsidR="00A97C63" w:rsidRPr="000856B5" w:rsidRDefault="00A97C63" w:rsidP="00A97C63">
            <w:pPr>
              <w:jc w:val="both"/>
              <w:rPr>
                <w:rFonts w:ascii="Arial Narrow" w:hAnsi="Arial Narrow"/>
              </w:rPr>
            </w:pPr>
            <w:r w:rsidRPr="00F57E99">
              <w:rPr>
                <w:rFonts w:ascii="Arial Narrow" w:hAnsi="Arial Narrow"/>
              </w:rPr>
              <w:t xml:space="preserve">Ú. v. EÚ S číslo </w:t>
            </w:r>
            <w:r w:rsidRPr="000856B5">
              <w:rPr>
                <w:rFonts w:ascii="Arial Narrow" w:hAnsi="Arial Narrow"/>
              </w:rPr>
              <w:t>[</w:t>
            </w:r>
            <w:r w:rsidR="009D1613">
              <w:rPr>
                <w:rFonts w:ascii="Arial Narrow" w:hAnsi="Arial Narrow"/>
              </w:rPr>
              <w:t>062</w:t>
            </w:r>
            <w:r w:rsidR="000C45E8">
              <w:t xml:space="preserve"> </w:t>
            </w:r>
            <w:r w:rsidRPr="000856B5">
              <w:rPr>
                <w:rFonts w:ascii="Arial Narrow" w:hAnsi="Arial Narrow"/>
              </w:rPr>
              <w:t>], dátum [</w:t>
            </w:r>
            <w:r w:rsidR="000C45E8">
              <w:rPr>
                <w:rFonts w:ascii="Arial Narrow" w:hAnsi="Arial Narrow"/>
              </w:rPr>
              <w:t xml:space="preserve"> </w:t>
            </w:r>
            <w:r w:rsidR="009D1613">
              <w:rPr>
                <w:rFonts w:ascii="Arial Narrow" w:hAnsi="Arial Narrow"/>
              </w:rPr>
              <w:t>30.03.2021</w:t>
            </w:r>
            <w:r w:rsidRPr="000856B5">
              <w:rPr>
                <w:rFonts w:ascii="Arial Narrow" w:hAnsi="Arial Narrow"/>
              </w:rPr>
              <w:t>]</w:t>
            </w:r>
          </w:p>
          <w:p w14:paraId="3001DE1F" w14:textId="620E06E3" w:rsidR="00A97C63" w:rsidRPr="000856B5" w:rsidRDefault="00A97C63" w:rsidP="00A97C63">
            <w:pPr>
              <w:jc w:val="both"/>
              <w:rPr>
                <w:rFonts w:ascii="Arial Narrow" w:hAnsi="Arial Narrow"/>
              </w:rPr>
            </w:pPr>
            <w:r w:rsidRPr="000856B5">
              <w:rPr>
                <w:rFonts w:ascii="Arial Narrow" w:hAnsi="Arial Narrow"/>
              </w:rPr>
              <w:t>Číslo oznámenia v Ú. v. EÚ S : [</w:t>
            </w:r>
            <w:r w:rsidR="00E32236">
              <w:rPr>
                <w:rFonts w:ascii="Arial Narrow" w:hAnsi="Arial Narrow"/>
              </w:rPr>
              <w:t>2</w:t>
            </w:r>
            <w:r w:rsidRPr="000856B5">
              <w:rPr>
                <w:rFonts w:ascii="Arial Narrow" w:hAnsi="Arial Narrow"/>
              </w:rPr>
              <w:t>][</w:t>
            </w:r>
            <w:r w:rsidR="00E32236">
              <w:rPr>
                <w:rFonts w:ascii="Arial Narrow" w:hAnsi="Arial Narrow"/>
              </w:rPr>
              <w:t>0</w:t>
            </w:r>
            <w:r w:rsidRPr="000856B5">
              <w:rPr>
                <w:rFonts w:ascii="Arial Narrow" w:hAnsi="Arial Narrow"/>
              </w:rPr>
              <w:t>][</w:t>
            </w:r>
            <w:r w:rsidR="00E32236">
              <w:rPr>
                <w:rFonts w:ascii="Arial Narrow" w:hAnsi="Arial Narrow"/>
              </w:rPr>
              <w:t>2</w:t>
            </w:r>
            <w:r w:rsidRPr="000856B5">
              <w:rPr>
                <w:rFonts w:ascii="Arial Narrow" w:hAnsi="Arial Narrow"/>
              </w:rPr>
              <w:t>]</w:t>
            </w:r>
            <w:r w:rsidR="006E12D9" w:rsidRPr="000856B5">
              <w:rPr>
                <w:rFonts w:ascii="Arial Narrow" w:hAnsi="Arial Narrow"/>
              </w:rPr>
              <w:t>[</w:t>
            </w:r>
            <w:r w:rsidR="00E32236">
              <w:rPr>
                <w:rFonts w:ascii="Arial Narrow" w:hAnsi="Arial Narrow"/>
              </w:rPr>
              <w:t>1</w:t>
            </w:r>
            <w:r w:rsidR="006E12D9" w:rsidRPr="000856B5">
              <w:rPr>
                <w:rFonts w:ascii="Arial Narrow" w:hAnsi="Arial Narrow"/>
              </w:rPr>
              <w:t>]</w:t>
            </w:r>
            <w:r w:rsidRPr="000856B5">
              <w:rPr>
                <w:rFonts w:ascii="Arial Narrow" w:hAnsi="Arial Narrow"/>
              </w:rPr>
              <w:t>/</w:t>
            </w:r>
            <w:r w:rsidR="00E32236">
              <w:rPr>
                <w:rFonts w:ascii="Arial Narrow" w:hAnsi="Arial Narrow"/>
              </w:rPr>
              <w:t>S</w:t>
            </w:r>
            <w:r w:rsidRPr="000856B5">
              <w:rPr>
                <w:rFonts w:ascii="Arial Narrow" w:hAnsi="Arial Narrow"/>
              </w:rPr>
              <w:t>[</w:t>
            </w:r>
            <w:r w:rsidR="00E32236">
              <w:rPr>
                <w:rFonts w:ascii="Arial Narrow" w:hAnsi="Arial Narrow"/>
              </w:rPr>
              <w:t>0</w:t>
            </w:r>
            <w:r w:rsidRPr="000856B5">
              <w:rPr>
                <w:rFonts w:ascii="Arial Narrow" w:hAnsi="Arial Narrow"/>
              </w:rPr>
              <w:t>][</w:t>
            </w:r>
            <w:r w:rsidR="00E32236">
              <w:rPr>
                <w:rFonts w:ascii="Arial Narrow" w:hAnsi="Arial Narrow"/>
              </w:rPr>
              <w:t>6</w:t>
            </w:r>
            <w:r w:rsidRPr="000856B5">
              <w:rPr>
                <w:rFonts w:ascii="Arial Narrow" w:hAnsi="Arial Narrow"/>
              </w:rPr>
              <w:t>][</w:t>
            </w:r>
            <w:r w:rsidR="00E32236">
              <w:rPr>
                <w:rFonts w:ascii="Arial Narrow" w:hAnsi="Arial Narrow"/>
              </w:rPr>
              <w:t>2</w:t>
            </w:r>
            <w:r w:rsidRPr="000856B5">
              <w:rPr>
                <w:rFonts w:ascii="Arial Narrow" w:hAnsi="Arial Narrow"/>
              </w:rPr>
              <w:t>]-[</w:t>
            </w:r>
            <w:r w:rsidR="00E32236">
              <w:rPr>
                <w:rFonts w:ascii="Arial Narrow" w:hAnsi="Arial Narrow"/>
              </w:rPr>
              <w:t>1</w:t>
            </w:r>
            <w:r w:rsidRPr="000856B5">
              <w:rPr>
                <w:rFonts w:ascii="Arial Narrow" w:hAnsi="Arial Narrow"/>
              </w:rPr>
              <w:t>][</w:t>
            </w:r>
            <w:r w:rsidR="00E32236">
              <w:rPr>
                <w:rFonts w:ascii="Arial Narrow" w:hAnsi="Arial Narrow"/>
              </w:rPr>
              <w:t>5</w:t>
            </w:r>
            <w:r w:rsidRPr="000856B5">
              <w:rPr>
                <w:rFonts w:ascii="Arial Narrow" w:hAnsi="Arial Narrow"/>
              </w:rPr>
              <w:t>][</w:t>
            </w:r>
            <w:r w:rsidR="00E32236">
              <w:rPr>
                <w:rFonts w:ascii="Arial Narrow" w:hAnsi="Arial Narrow"/>
              </w:rPr>
              <w:t>7</w:t>
            </w:r>
            <w:r w:rsidRPr="000856B5">
              <w:rPr>
                <w:rFonts w:ascii="Arial Narrow" w:hAnsi="Arial Narrow"/>
              </w:rPr>
              <w:t>][</w:t>
            </w:r>
            <w:r w:rsidR="00E32236">
              <w:rPr>
                <w:rFonts w:ascii="Arial Narrow" w:hAnsi="Arial Narrow"/>
              </w:rPr>
              <w:t>6</w:t>
            </w:r>
            <w:r w:rsidRPr="000856B5">
              <w:rPr>
                <w:rFonts w:ascii="Arial Narrow" w:hAnsi="Arial Narrow"/>
              </w:rPr>
              <w:t>][</w:t>
            </w:r>
            <w:r w:rsidR="00E32236">
              <w:rPr>
                <w:rFonts w:ascii="Arial Narrow" w:hAnsi="Arial Narrow"/>
              </w:rPr>
              <w:t>2</w:t>
            </w:r>
            <w:r w:rsidRPr="000856B5">
              <w:rPr>
                <w:rFonts w:ascii="Arial Narrow" w:hAnsi="Arial Narrow"/>
              </w:rPr>
              <w:t>][</w:t>
            </w:r>
            <w:r w:rsidR="00E32236">
              <w:rPr>
                <w:rFonts w:ascii="Arial Narrow" w:hAnsi="Arial Narrow"/>
              </w:rPr>
              <w:t>5</w:t>
            </w:r>
            <w:r w:rsidRPr="000856B5">
              <w:rPr>
                <w:rFonts w:ascii="Arial Narrow" w:hAnsi="Arial Narrow"/>
              </w:rPr>
              <w:t>]</w:t>
            </w:r>
          </w:p>
          <w:p w14:paraId="52B31969" w14:textId="77777777" w:rsidR="00A97C63" w:rsidRPr="00F57E99" w:rsidRDefault="00A97C63" w:rsidP="00A97C63">
            <w:pPr>
              <w:jc w:val="both"/>
              <w:rPr>
                <w:rFonts w:ascii="Arial Narrow" w:hAnsi="Arial Narrow"/>
              </w:rPr>
            </w:pPr>
            <w:r w:rsidRPr="000856B5">
              <w:rPr>
                <w:rFonts w:ascii="Arial Narrow" w:hAnsi="Arial Narrow"/>
              </w:rPr>
              <w:t>Ak v </w:t>
            </w:r>
            <w:r w:rsidRPr="000856B5">
              <w:rPr>
                <w:rFonts w:ascii="Arial Narrow" w:hAnsi="Arial Narrow"/>
                <w:i/>
              </w:rPr>
              <w:t>Úradnom vestníku Európskej únie</w:t>
            </w:r>
            <w:r w:rsidRPr="000856B5">
              <w:rPr>
                <w:rFonts w:ascii="Arial Narrow" w:hAnsi="Arial Narrow"/>
              </w:rPr>
              <w:t xml:space="preserve"> nebola uverejnená žiadna výzva na súťaž</w:t>
            </w:r>
            <w:r w:rsidRPr="00F57E99">
              <w:rPr>
                <w:rFonts w:ascii="Arial Narrow" w:hAnsi="Arial Narrow"/>
              </w:rPr>
              <w:t>,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6320A247" w:rsidR="00A97C63" w:rsidRPr="00F57E99" w:rsidRDefault="00A97C63" w:rsidP="00A97C63">
            <w:pPr>
              <w:jc w:val="both"/>
              <w:rPr>
                <w:rFonts w:ascii="Arial Narrow" w:hAnsi="Arial Narrow"/>
              </w:rPr>
            </w:pPr>
            <w:r w:rsidRPr="00F9601A">
              <w:rPr>
                <w:rFonts w:ascii="Arial Narrow" w:hAnsi="Arial Narrow"/>
              </w:rPr>
              <w:t>V prípade, keď nie je potrebné uverejnenie oznámenia v </w:t>
            </w:r>
            <w:r w:rsidRPr="00F9601A">
              <w:rPr>
                <w:rFonts w:ascii="Arial Narrow" w:hAnsi="Arial Narrow"/>
                <w:i/>
              </w:rPr>
              <w:t>Úradnom vestníku Európskej únie</w:t>
            </w:r>
            <w:r w:rsidRPr="00F9601A">
              <w:rPr>
                <w:rFonts w:ascii="Arial Narrow" w:hAnsi="Arial Narrow"/>
              </w:rPr>
              <w:t xml:space="preserve">, uveďte ďalšie informácie umožňujúce jednoznačnú identifikáciu postupu verejného obstarávania (napr. odkaz </w:t>
            </w:r>
            <w:r w:rsidRPr="00F9601A">
              <w:rPr>
                <w:rFonts w:ascii="Arial Narrow" w:hAnsi="Arial Narrow"/>
                <w:sz w:val="22"/>
              </w:rPr>
              <w:br/>
            </w:r>
            <w:r w:rsidRPr="00F9601A">
              <w:rPr>
                <w:rFonts w:ascii="Arial Narrow" w:hAnsi="Arial Narrow"/>
              </w:rPr>
              <w:t>na uverejnenie na vnútroštátnej úrovni).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10060" w:type="dxa"/>
        <w:tblLook w:val="04A0" w:firstRow="1" w:lastRow="0" w:firstColumn="1" w:lastColumn="0" w:noHBand="0" w:noVBand="1"/>
      </w:tblPr>
      <w:tblGrid>
        <w:gridCol w:w="4531"/>
        <w:gridCol w:w="5529"/>
      </w:tblGrid>
      <w:tr w:rsidR="00A97C63" w:rsidRPr="00F57E99" w14:paraId="66649E0F" w14:textId="77777777" w:rsidTr="005A14D0">
        <w:trPr>
          <w:trHeight w:val="292"/>
        </w:trPr>
        <w:tc>
          <w:tcPr>
            <w:tcW w:w="4531"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5529"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F57E99" w14:paraId="0E00AFB0" w14:textId="77777777" w:rsidTr="005A14D0">
        <w:trPr>
          <w:trHeight w:val="3406"/>
        </w:trPr>
        <w:tc>
          <w:tcPr>
            <w:tcW w:w="4531"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5529" w:type="dxa"/>
          </w:tcPr>
          <w:p w14:paraId="10E1FD0B" w14:textId="65A0EE5C" w:rsidR="00036987" w:rsidRPr="005A14D0" w:rsidRDefault="00273F5E" w:rsidP="00347DE1">
            <w:pPr>
              <w:pStyle w:val="Nzov"/>
              <w:jc w:val="left"/>
              <w:rPr>
                <w:rFonts w:ascii="Times New Roman" w:hAnsi="Times New Roman"/>
                <w:smallCaps w:val="0"/>
              </w:rPr>
            </w:pPr>
            <w:r w:rsidRPr="005A14D0">
              <w:rPr>
                <w:rFonts w:ascii="Times New Roman" w:hAnsi="Times New Roman"/>
                <w:bCs/>
                <w:smallCaps w:val="0"/>
              </w:rPr>
              <w:t xml:space="preserve">DataCentrum elektronizácie územnej samosprávy Slovenska, </w:t>
            </w:r>
            <w:r w:rsidRPr="005A14D0">
              <w:rPr>
                <w:rFonts w:ascii="Times New Roman" w:hAnsi="Times New Roman"/>
                <w:smallCaps w:val="0"/>
              </w:rPr>
              <w:t xml:space="preserve">Námestie Mateja Korvína 1, </w:t>
            </w:r>
            <w:r w:rsidRPr="005A14D0">
              <w:rPr>
                <w:rFonts w:ascii="Times New Roman" w:eastAsiaTheme="minorHAnsi" w:hAnsi="Times New Roman"/>
                <w:smallCaps w:val="0"/>
              </w:rPr>
              <w:t>811 07 Bratislava</w:t>
            </w:r>
            <w:r w:rsidR="00347DE1" w:rsidRPr="005A14D0">
              <w:rPr>
                <w:rFonts w:ascii="Times New Roman" w:hAnsi="Times New Roman"/>
                <w:bCs/>
                <w:smallCaps w:val="0"/>
                <w:noProof w:val="0"/>
                <w:lang w:eastAsia="cs-CZ"/>
              </w:rPr>
              <w:t>,</w:t>
            </w:r>
            <w:r w:rsidR="00036987" w:rsidRPr="005A14D0">
              <w:rPr>
                <w:rFonts w:ascii="Times New Roman" w:hAnsi="Times New Roman"/>
                <w:smallCaps w:val="0"/>
              </w:rPr>
              <w:t xml:space="preserve"> Slovenská republika, IČO:</w:t>
            </w:r>
            <w:r w:rsidR="00036987" w:rsidRPr="005A14D0">
              <w:rPr>
                <w:rFonts w:ascii="Times New Roman" w:hAnsi="Times New Roman"/>
                <w:smallCaps w:val="0"/>
                <w:color w:val="000000"/>
              </w:rPr>
              <w:t xml:space="preserve"> </w:t>
            </w:r>
            <w:r w:rsidR="00347DE1" w:rsidRPr="005A14D0">
              <w:rPr>
                <w:rFonts w:ascii="Times New Roman" w:hAnsi="Times New Roman"/>
                <w:smallCaps w:val="0"/>
              </w:rPr>
              <w:t>45736359</w:t>
            </w:r>
            <w:r w:rsidR="00036987" w:rsidRPr="005A14D0">
              <w:rPr>
                <w:rFonts w:ascii="Times New Roman" w:hAnsi="Times New Roman"/>
                <w:smallCaps w:val="0"/>
              </w:rPr>
              <w:t>,</w:t>
            </w:r>
            <w:r w:rsidR="00036987" w:rsidRPr="005A14D0">
              <w:rPr>
                <w:rFonts w:ascii="Times New Roman" w:hAnsi="Times New Roman"/>
                <w:smallCaps w:val="0"/>
              </w:rPr>
              <w:br/>
              <w:t xml:space="preserve">Kontaktná osoba: </w:t>
            </w:r>
            <w:r w:rsidR="00347DE1" w:rsidRPr="005A14D0">
              <w:rPr>
                <w:rFonts w:ascii="Times New Roman" w:hAnsi="Times New Roman"/>
                <w:smallCaps w:val="0"/>
              </w:rPr>
              <w:t>JUDr. Ľubomír Púček</w:t>
            </w:r>
            <w:r w:rsidR="00036987" w:rsidRPr="005A14D0">
              <w:rPr>
                <w:rFonts w:ascii="Times New Roman" w:hAnsi="Times New Roman"/>
                <w:smallCaps w:val="0"/>
              </w:rPr>
              <w:br/>
              <w:t>Telefón: +421</w:t>
            </w:r>
            <w:r w:rsidR="00347DE1" w:rsidRPr="005A14D0">
              <w:rPr>
                <w:rFonts w:ascii="Times New Roman" w:hAnsi="Times New Roman"/>
                <w:smallCaps w:val="0"/>
              </w:rPr>
              <w:t xml:space="preserve"> 2 3231 0521</w:t>
            </w:r>
            <w:r w:rsidR="00036987" w:rsidRPr="005A14D0">
              <w:rPr>
                <w:rFonts w:ascii="Times New Roman" w:hAnsi="Times New Roman"/>
                <w:smallCaps w:val="0"/>
              </w:rPr>
              <w:br/>
              <w:t xml:space="preserve">Email: </w:t>
            </w:r>
            <w:r w:rsidR="00347DE1" w:rsidRPr="005A14D0">
              <w:rPr>
                <w:rFonts w:ascii="Times New Roman" w:hAnsi="Times New Roman"/>
                <w:smallCaps w:val="0"/>
              </w:rPr>
              <w:t>office@</w:t>
            </w:r>
            <w:r w:rsidR="00995B63" w:rsidRPr="005A14D0">
              <w:rPr>
                <w:rFonts w:ascii="Times New Roman" w:hAnsi="Times New Roman"/>
                <w:smallCaps w:val="0"/>
              </w:rPr>
              <w:t>pangen.sk</w:t>
            </w:r>
            <w:r w:rsidR="00036987" w:rsidRPr="005A14D0">
              <w:rPr>
                <w:rFonts w:ascii="Times New Roman" w:hAnsi="Times New Roman"/>
                <w:smallCaps w:val="0"/>
              </w:rPr>
              <w:br/>
            </w:r>
            <w:r w:rsidR="00036987" w:rsidRPr="005A14D0">
              <w:rPr>
                <w:rFonts w:ascii="Times New Roman" w:hAnsi="Times New Roman"/>
                <w:b/>
                <w:bCs/>
                <w:smallCaps w:val="0"/>
              </w:rPr>
              <w:t xml:space="preserve">Hlavná adresa(URL): </w:t>
            </w:r>
            <w:r w:rsidR="00995B63" w:rsidRPr="005A14D0">
              <w:rPr>
                <w:rFonts w:ascii="Times New Roman" w:hAnsi="Times New Roman"/>
                <w:b/>
                <w:smallCaps w:val="0"/>
              </w:rPr>
              <w:t>):</w:t>
            </w:r>
            <w:r w:rsidR="00995B63" w:rsidRPr="005A14D0">
              <w:rPr>
                <w:rFonts w:ascii="Times New Roman" w:hAnsi="Times New Roman"/>
                <w:b/>
                <w:smallCaps w:val="0"/>
                <w:spacing w:val="-16"/>
              </w:rPr>
              <w:t xml:space="preserve"> </w:t>
            </w:r>
            <w:hyperlink r:id="rId8" w:history="1">
              <w:r w:rsidR="00995B63" w:rsidRPr="005A14D0">
                <w:rPr>
                  <w:rStyle w:val="Hypertextovprepojenie"/>
                  <w:rFonts w:ascii="Times New Roman" w:hAnsi="Times New Roman"/>
                  <w:smallCaps w:val="0"/>
                  <w:lang w:val="de-DE"/>
                </w:rPr>
                <w:t>http://www.zdruzeniedeus.sk/</w:t>
              </w:r>
            </w:hyperlink>
          </w:p>
          <w:p w14:paraId="48B5441F" w14:textId="3319D298" w:rsidR="00036987" w:rsidRPr="005A14D0" w:rsidRDefault="00036987" w:rsidP="00036987">
            <w:pPr>
              <w:rPr>
                <w:rStyle w:val="Hypertextovprepojenie"/>
                <w:rFonts w:ascii="Times New Roman" w:eastAsiaTheme="minorEastAsia" w:hAnsi="Times New Roman"/>
              </w:rPr>
            </w:pPr>
            <w:r w:rsidRPr="005A14D0">
              <w:rPr>
                <w:rFonts w:ascii="Times New Roman" w:hAnsi="Times New Roman"/>
                <w:b/>
                <w:bCs/>
              </w:rPr>
              <w:t xml:space="preserve">Adresa stránky profilu kupujúceho (URL): </w:t>
            </w:r>
            <w:hyperlink r:id="rId9" w:history="1">
              <w:r w:rsidR="00995B63" w:rsidRPr="005A14D0">
                <w:rPr>
                  <w:rStyle w:val="Hypertextovprepojenie"/>
                  <w:rFonts w:ascii="Times New Roman" w:eastAsia="Tahoma" w:hAnsi="Times New Roman"/>
                </w:rPr>
                <w:t>https://www.uvo.gov.sk/vyhladavanie-profilov/zakazky/12208</w:t>
              </w:r>
            </w:hyperlink>
          </w:p>
          <w:p w14:paraId="67C12D06" w14:textId="7DD65082" w:rsidR="00036987" w:rsidRPr="005A14D0" w:rsidRDefault="00036987" w:rsidP="00036987">
            <w:pPr>
              <w:autoSpaceDE w:val="0"/>
              <w:autoSpaceDN w:val="0"/>
              <w:rPr>
                <w:rStyle w:val="Hypertextovprepojenie"/>
                <w:rFonts w:ascii="Times New Roman" w:eastAsiaTheme="minorEastAsia" w:hAnsi="Times New Roman"/>
                <w:shd w:val="clear" w:color="auto" w:fill="FFFFFF" w:themeFill="background1"/>
              </w:rPr>
            </w:pPr>
            <w:r w:rsidRPr="005A14D0">
              <w:rPr>
                <w:rFonts w:ascii="Times New Roman" w:hAnsi="Times New Roman"/>
              </w:rPr>
              <w:t>Adresa na ktorej sú dostupné súťažné podklady:</w:t>
            </w:r>
            <w:r w:rsidRPr="005A14D0">
              <w:rPr>
                <w:rFonts w:ascii="Times New Roman" w:hAnsi="Times New Roman"/>
                <w:color w:val="FF0000"/>
                <w:highlight w:val="green"/>
              </w:rPr>
              <w:t xml:space="preserve"> </w:t>
            </w:r>
          </w:p>
          <w:p w14:paraId="4BCDB24E" w14:textId="77777777" w:rsidR="00995B63" w:rsidRPr="005A14D0" w:rsidRDefault="009D1613" w:rsidP="00995B63">
            <w:pPr>
              <w:pStyle w:val="Zkladntext"/>
              <w:spacing w:line="265" w:lineRule="auto"/>
              <w:ind w:left="80"/>
              <w:rPr>
                <w:rFonts w:ascii="Times New Roman" w:hAnsi="Times New Roman"/>
                <w:szCs w:val="20"/>
              </w:rPr>
            </w:pPr>
            <w:hyperlink r:id="rId10" w:history="1">
              <w:r w:rsidR="00995B63" w:rsidRPr="005A14D0">
                <w:rPr>
                  <w:rStyle w:val="Hypertextovprepojenie"/>
                  <w:rFonts w:ascii="Times New Roman" w:hAnsi="Times New Roman"/>
                  <w:szCs w:val="20"/>
                </w:rPr>
                <w:t>https://eo.eks.sk/ElektronickaTabula/Detail/1745</w:t>
              </w:r>
            </w:hyperlink>
            <w:r w:rsidR="00995B63" w:rsidRPr="005A14D0">
              <w:rPr>
                <w:rFonts w:ascii="Times New Roman" w:hAnsi="Times New Roman"/>
                <w:szCs w:val="20"/>
              </w:rPr>
              <w:t xml:space="preserve"> </w:t>
            </w:r>
          </w:p>
          <w:p w14:paraId="10AD73D0" w14:textId="277A7AEF" w:rsidR="00F66785" w:rsidRDefault="00F66785" w:rsidP="005A14D0">
            <w:pPr>
              <w:pStyle w:val="Zkladntext"/>
              <w:spacing w:line="265" w:lineRule="auto"/>
              <w:ind w:left="33" w:right="2010"/>
              <w:rPr>
                <w:rFonts w:ascii="Times New Roman" w:hAnsi="Times New Roman"/>
                <w:szCs w:val="20"/>
              </w:rPr>
            </w:pPr>
            <w:r>
              <w:rPr>
                <w:rFonts w:ascii="Times New Roman" w:hAnsi="Times New Roman"/>
                <w:szCs w:val="20"/>
              </w:rPr>
              <w:t>Link na súť</w:t>
            </w:r>
            <w:r w:rsidR="00A044FD">
              <w:rPr>
                <w:rFonts w:ascii="Times New Roman" w:hAnsi="Times New Roman"/>
                <w:szCs w:val="20"/>
              </w:rPr>
              <w:t>ažné podklady:</w:t>
            </w:r>
          </w:p>
          <w:p w14:paraId="7F417A60" w14:textId="4A66FC2C" w:rsidR="00CC2EA2" w:rsidRPr="00CA5051" w:rsidRDefault="009D1613" w:rsidP="005A14D0">
            <w:pPr>
              <w:pStyle w:val="Zkladntext"/>
              <w:spacing w:line="265" w:lineRule="auto"/>
              <w:ind w:left="33" w:right="2010"/>
              <w:rPr>
                <w:rFonts w:ascii="Times New Roman" w:hAnsi="Times New Roman"/>
                <w:sz w:val="22"/>
                <w:szCs w:val="22"/>
              </w:rPr>
            </w:pPr>
            <w:hyperlink r:id="rId11" w:history="1">
              <w:r w:rsidR="00CA5051" w:rsidRPr="00CA5051">
                <w:rPr>
                  <w:rStyle w:val="Hypertextovprepojenie"/>
                  <w:rFonts w:ascii="Times New Roman" w:hAnsi="Times New Roman"/>
                  <w:sz w:val="18"/>
                  <w:szCs w:val="18"/>
                </w:rPr>
                <w:t>http://www.uvo.gov.sk/vyhladavanie-zakaziek/detail/dokumenty/430485</w:t>
              </w:r>
            </w:hyperlink>
            <w:r w:rsidR="00CA5051" w:rsidRPr="00CA5051">
              <w:rPr>
                <w:rFonts w:ascii="Times New Roman" w:hAnsi="Times New Roman"/>
                <w:sz w:val="18"/>
                <w:szCs w:val="18"/>
              </w:rPr>
              <w:t xml:space="preserve"> </w:t>
            </w:r>
          </w:p>
        </w:tc>
      </w:tr>
      <w:tr w:rsidR="00036987" w:rsidRPr="00F57E99" w14:paraId="59F44048" w14:textId="77777777" w:rsidTr="005A14D0">
        <w:trPr>
          <w:trHeight w:val="292"/>
        </w:trPr>
        <w:tc>
          <w:tcPr>
            <w:tcW w:w="4531"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5529" w:type="dxa"/>
            <w:vAlign w:val="center"/>
          </w:tcPr>
          <w:p w14:paraId="54339552" w14:textId="37D8F02C" w:rsidR="00036987" w:rsidRPr="00F57E99" w:rsidRDefault="00036987" w:rsidP="00036987">
            <w:pPr>
              <w:rPr>
                <w:rFonts w:ascii="Arial Narrow" w:hAnsi="Arial Narrow"/>
                <w:b/>
              </w:rPr>
            </w:pPr>
            <w:r w:rsidRPr="00F57E99">
              <w:rPr>
                <w:rFonts w:ascii="Arial Narrow" w:hAnsi="Arial Narrow"/>
                <w:b/>
              </w:rPr>
              <w:t xml:space="preserve">Odpoveď: </w:t>
            </w:r>
            <w:r w:rsidR="005A14D0">
              <w:rPr>
                <w:rFonts w:ascii="Arial Narrow" w:hAnsi="Arial Narrow"/>
                <w:b/>
              </w:rPr>
              <w:t>služby</w:t>
            </w:r>
          </w:p>
        </w:tc>
      </w:tr>
      <w:tr w:rsidR="00036987" w:rsidRPr="00F57E99" w14:paraId="4AF92EFC" w14:textId="77777777" w:rsidTr="005A14D0">
        <w:trPr>
          <w:trHeight w:val="569"/>
        </w:trPr>
        <w:tc>
          <w:tcPr>
            <w:tcW w:w="4531"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5529" w:type="dxa"/>
            <w:vAlign w:val="center"/>
          </w:tcPr>
          <w:p w14:paraId="2A744EA1" w14:textId="76280F9B" w:rsidR="00036987" w:rsidRPr="005A14D0" w:rsidRDefault="005A14D0" w:rsidP="005A14D0">
            <w:pPr>
              <w:pStyle w:val="Zkladntext"/>
              <w:spacing w:after="120" w:line="265" w:lineRule="auto"/>
              <w:ind w:right="372"/>
              <w:rPr>
                <w:rFonts w:ascii="Times New Roman" w:hAnsi="Times New Roman"/>
                <w:b/>
              </w:rPr>
            </w:pPr>
            <w:r w:rsidRPr="005A14D0">
              <w:rPr>
                <w:rFonts w:ascii="Times New Roman" w:hAnsi="Times New Roman"/>
              </w:rPr>
              <w:t xml:space="preserve">Dodávka služieb pre Národný projekt „Migrácia IS obcí do vládneho cloudu - plošné rozšírenie IS DCOM – 2. etapa“ </w:t>
            </w:r>
          </w:p>
        </w:tc>
      </w:tr>
      <w:tr w:rsidR="00036987" w:rsidRPr="00F57E99" w14:paraId="7D620302" w14:textId="77777777" w:rsidTr="005A14D0">
        <w:trPr>
          <w:trHeight w:val="535"/>
        </w:trPr>
        <w:tc>
          <w:tcPr>
            <w:tcW w:w="4531"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5529" w:type="dxa"/>
            <w:vAlign w:val="center"/>
          </w:tcPr>
          <w:p w14:paraId="2628917C" w14:textId="73B00A19" w:rsidR="00036987" w:rsidRPr="005A14D0" w:rsidRDefault="00CC2EA2" w:rsidP="00036987">
            <w:pPr>
              <w:rPr>
                <w:rFonts w:ascii="Times New Roman" w:hAnsi="Times New Roman"/>
              </w:rPr>
            </w:pPr>
            <w:r w:rsidRPr="005A14D0">
              <w:rPr>
                <w:rFonts w:ascii="Times New Roman" w:hAnsi="Times New Roman"/>
                <w:lang w:eastAsia="sk-SK"/>
              </w:rPr>
              <w:t>V20</w:t>
            </w:r>
            <w:r w:rsidR="005A14D0" w:rsidRPr="005A14D0">
              <w:rPr>
                <w:rFonts w:ascii="Times New Roman" w:hAnsi="Times New Roman"/>
                <w:lang w:eastAsia="sk-SK"/>
              </w:rPr>
              <w:t>20456</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9D1613"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15pt">
                  <v:imagedata r:id="rId12" o:title=""/>
                </v:shape>
              </w:pict>
            </w:r>
            <w:r w:rsidR="00A97C63" w:rsidRPr="00F57E99">
              <w:rPr>
                <w:rFonts w:ascii="Arial Narrow" w:hAnsi="Arial Narrow"/>
              </w:rPr>
              <w:t xml:space="preserve">   </w:t>
            </w:r>
            <w:r>
              <w:rPr>
                <w:rFonts w:ascii="Arial Narrow" w:hAnsi="Arial Narrow"/>
              </w:rPr>
              <w:pict w14:anchorId="2FCAE79A">
                <v:shape id="_x0000_i1026" type="#_x0000_t75" style="width:45pt;height:20.15pt">
                  <v:imagedata r:id="rId13"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9D1613" w:rsidP="00A97C63">
            <w:pPr>
              <w:jc w:val="both"/>
              <w:rPr>
                <w:rFonts w:ascii="Arial Narrow" w:hAnsi="Arial Narrow"/>
              </w:rPr>
            </w:pPr>
            <w:r>
              <w:rPr>
                <w:rFonts w:ascii="Arial Narrow" w:hAnsi="Arial Narrow"/>
              </w:rPr>
              <w:pict w14:anchorId="45FE084F">
                <v:shape id="_x0000_i1027" type="#_x0000_t75" style="width:42pt;height:20.15pt">
                  <v:imagedata r:id="rId14" o:title=""/>
                </v:shape>
              </w:pict>
            </w:r>
            <w:r w:rsidR="00A97C63" w:rsidRPr="00F57E99">
              <w:rPr>
                <w:rFonts w:ascii="Arial Narrow" w:hAnsi="Arial Narrow"/>
              </w:rPr>
              <w:t xml:space="preserve">   </w:t>
            </w:r>
            <w:r>
              <w:rPr>
                <w:rFonts w:ascii="Arial Narrow" w:hAnsi="Arial Narrow"/>
              </w:rPr>
              <w:pict w14:anchorId="66D3732F">
                <v:shape id="_x0000_i1028" type="#_x0000_t75" style="width:45pt;height:20.15pt">
                  <v:imagedata r:id="rId15"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9D1613" w:rsidP="00A97C63">
            <w:pPr>
              <w:jc w:val="both"/>
              <w:rPr>
                <w:rFonts w:ascii="Arial Narrow" w:hAnsi="Arial Narrow"/>
              </w:rPr>
            </w:pPr>
            <w:r>
              <w:rPr>
                <w:rFonts w:ascii="Arial Narrow" w:hAnsi="Arial Narrow"/>
              </w:rPr>
              <w:pict w14:anchorId="0F7FD517">
                <v:shape id="_x0000_i1029" type="#_x0000_t75" style="width:42pt;height:20.15pt">
                  <v:imagedata r:id="rId16" o:title=""/>
                </v:shape>
              </w:pict>
            </w:r>
            <w:r w:rsidR="00A97C63" w:rsidRPr="00F57E99">
              <w:rPr>
                <w:rFonts w:ascii="Arial Narrow" w:hAnsi="Arial Narrow"/>
              </w:rPr>
              <w:t xml:space="preserve">   </w:t>
            </w:r>
            <w:r>
              <w:rPr>
                <w:rFonts w:ascii="Arial Narrow" w:hAnsi="Arial Narrow"/>
              </w:rPr>
              <w:pict w14:anchorId="390FE3A6">
                <v:shape id="_x0000_i1030" type="#_x0000_t75" style="width:45pt;height:20.15pt">
                  <v:imagedata r:id="rId17" o:title=""/>
                </v:shape>
              </w:pict>
            </w:r>
            <w:r w:rsidR="00A97C63" w:rsidRPr="00F57E99">
              <w:rPr>
                <w:rFonts w:ascii="Arial Narrow" w:hAnsi="Arial Narrow"/>
              </w:rPr>
              <w:t xml:space="preserve"> </w:t>
            </w:r>
            <w:r>
              <w:rPr>
                <w:rFonts w:ascii="Arial Narrow" w:hAnsi="Arial Narrow"/>
              </w:rPr>
              <w:pict w14:anchorId="4E6E7622">
                <v:shape id="_x0000_i1031" type="#_x0000_t75" style="width:90.85pt;height:20.15pt">
                  <v:imagedata r:id="rId18"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9D1613">
              <w:rPr>
                <w:rFonts w:ascii="Arial Narrow" w:hAnsi="Arial Narrow"/>
              </w:rPr>
              <w:pict w14:anchorId="3583B56A">
                <v:shape id="_x0000_i1032" type="#_x0000_t75" style="width:42pt;height:20.15pt">
                  <v:imagedata r:id="rId19" o:title=""/>
                </v:shape>
              </w:pict>
            </w:r>
            <w:r w:rsidRPr="00F57E99">
              <w:rPr>
                <w:rFonts w:ascii="Arial Narrow" w:hAnsi="Arial Narrow"/>
              </w:rPr>
              <w:t xml:space="preserve">   </w:t>
            </w:r>
            <w:r w:rsidR="009D1613">
              <w:rPr>
                <w:rFonts w:ascii="Arial Narrow" w:hAnsi="Arial Narrow"/>
              </w:rPr>
              <w:pict w14:anchorId="0010174C">
                <v:shape id="_x0000_i1033" type="#_x0000_t75" style="width:45pt;height:20.15pt">
                  <v:imagedata r:id="rId20"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9D1613">
              <w:rPr>
                <w:rFonts w:ascii="Arial Narrow" w:hAnsi="Arial Narrow"/>
              </w:rPr>
              <w:pict w14:anchorId="60E4685D">
                <v:shape id="_x0000_i1034" type="#_x0000_t75" style="width:42pt;height:20.15pt">
                  <v:imagedata r:id="rId21" o:title=""/>
                </v:shape>
              </w:pict>
            </w:r>
            <w:r w:rsidRPr="00F57E99">
              <w:rPr>
                <w:rFonts w:ascii="Arial Narrow" w:hAnsi="Arial Narrow"/>
              </w:rPr>
              <w:t xml:space="preserve">   </w:t>
            </w:r>
            <w:r w:rsidR="009D1613">
              <w:rPr>
                <w:rFonts w:ascii="Arial Narrow" w:hAnsi="Arial Narrow"/>
              </w:rPr>
              <w:pict w14:anchorId="3148E80E">
                <v:shape id="_x0000_i1035" type="#_x0000_t75" style="width:45pt;height:20.15pt">
                  <v:imagedata r:id="rId22"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9D1613" w:rsidP="007043FA">
            <w:pPr>
              <w:jc w:val="both"/>
              <w:rPr>
                <w:rFonts w:ascii="Arial Narrow" w:hAnsi="Arial Narrow"/>
              </w:rPr>
            </w:pPr>
            <w:r>
              <w:rPr>
                <w:rFonts w:ascii="Arial Narrow" w:hAnsi="Arial Narrow"/>
              </w:rPr>
              <w:pict w14:anchorId="0A88BFFC">
                <v:shape id="_x0000_i1036" type="#_x0000_t75" style="width:42pt;height:20.15pt">
                  <v:imagedata r:id="rId23" o:title=""/>
                </v:shape>
              </w:pict>
            </w:r>
            <w:r w:rsidR="00A97C63" w:rsidRPr="00F57E99">
              <w:rPr>
                <w:rFonts w:ascii="Arial Narrow" w:hAnsi="Arial Narrow"/>
              </w:rPr>
              <w:t xml:space="preserve">   </w:t>
            </w:r>
            <w:r>
              <w:rPr>
                <w:rFonts w:ascii="Arial Narrow" w:hAnsi="Arial Narrow"/>
              </w:rPr>
              <w:pict w14:anchorId="1EBACF95">
                <v:shape id="_x0000_i1037" type="#_x0000_t75" style="width:45pt;height:20.15pt">
                  <v:imagedata r:id="rId24"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9D1613" w:rsidP="00A97C63">
            <w:pPr>
              <w:jc w:val="both"/>
              <w:rPr>
                <w:rFonts w:ascii="Arial Narrow" w:hAnsi="Arial Narrow"/>
              </w:rPr>
            </w:pPr>
            <w:r>
              <w:rPr>
                <w:rFonts w:ascii="Arial Narrow" w:hAnsi="Arial Narrow"/>
              </w:rPr>
              <w:pict w14:anchorId="18B11466">
                <v:shape id="_x0000_i1038" type="#_x0000_t75" style="width:42pt;height:20.15pt">
                  <v:imagedata r:id="rId25" o:title=""/>
                </v:shape>
              </w:pict>
            </w:r>
            <w:r w:rsidR="00A97C63" w:rsidRPr="00F57E99">
              <w:rPr>
                <w:rFonts w:ascii="Arial Narrow" w:hAnsi="Arial Narrow"/>
              </w:rPr>
              <w:t xml:space="preserve">   </w:t>
            </w:r>
            <w:r>
              <w:rPr>
                <w:rFonts w:ascii="Arial Narrow" w:hAnsi="Arial Narrow"/>
              </w:rPr>
              <w:pict w14:anchorId="5CA5577B">
                <v:shape id="_x0000_i1039" type="#_x0000_t75" style="width:45pt;height:20.15pt">
                  <v:imagedata r:id="rId26"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lastRenderedPageBreak/>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9D1613" w:rsidP="00A97C63">
            <w:pPr>
              <w:jc w:val="both"/>
              <w:rPr>
                <w:rFonts w:ascii="Arial Narrow" w:hAnsi="Arial Narrow"/>
              </w:rPr>
            </w:pPr>
            <w:r>
              <w:rPr>
                <w:rFonts w:ascii="Arial Narrow" w:hAnsi="Arial Narrow"/>
              </w:rPr>
              <w:pict w14:anchorId="335D6152">
                <v:shape id="_x0000_i1040" type="#_x0000_t75" style="width:42pt;height:20.15pt">
                  <v:imagedata r:id="rId27" o:title=""/>
                </v:shape>
              </w:pict>
            </w:r>
            <w:r w:rsidR="00A97C63" w:rsidRPr="00F57E99">
              <w:rPr>
                <w:rFonts w:ascii="Arial Narrow" w:hAnsi="Arial Narrow"/>
              </w:rPr>
              <w:t xml:space="preserve">   </w:t>
            </w:r>
            <w:r>
              <w:rPr>
                <w:rFonts w:ascii="Arial Narrow" w:hAnsi="Arial Narrow"/>
              </w:rPr>
              <w:pict w14:anchorId="267E8530">
                <v:shape id="_x0000_i1041" type="#_x0000_t75" style="width:45pt;height:20.15pt">
                  <v:imagedata r:id="rId28"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9D1613" w:rsidP="00A97C63">
            <w:pPr>
              <w:jc w:val="both"/>
              <w:rPr>
                <w:rFonts w:ascii="Arial Narrow" w:hAnsi="Arial Narrow"/>
              </w:rPr>
            </w:pPr>
            <w:r>
              <w:rPr>
                <w:rFonts w:ascii="Arial Narrow" w:hAnsi="Arial Narrow"/>
              </w:rPr>
              <w:pict w14:anchorId="13B4ACAD">
                <v:shape id="_x0000_i1042" type="#_x0000_t75" style="width:42pt;height:20.15pt">
                  <v:imagedata r:id="rId29" o:title=""/>
                </v:shape>
              </w:pict>
            </w:r>
            <w:r w:rsidR="00A97C63" w:rsidRPr="00F57E99">
              <w:rPr>
                <w:rFonts w:ascii="Arial Narrow" w:hAnsi="Arial Narrow"/>
              </w:rPr>
              <w:t xml:space="preserve">   </w:t>
            </w:r>
            <w:r>
              <w:rPr>
                <w:rFonts w:ascii="Arial Narrow" w:hAnsi="Arial Narrow"/>
              </w:rPr>
              <w:pict w14:anchorId="14B72808">
                <v:shape id="_x0000_i1043" type="#_x0000_t75" style="width:45pt;height:20.15pt">
                  <v:imagedata r:id="rId30"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9D1613" w:rsidP="00A97C63">
            <w:pPr>
              <w:jc w:val="both"/>
              <w:rPr>
                <w:rFonts w:ascii="Arial Narrow" w:hAnsi="Arial Narrow"/>
              </w:rPr>
            </w:pPr>
            <w:r>
              <w:rPr>
                <w:rFonts w:ascii="Arial Narrow" w:hAnsi="Arial Narrow"/>
              </w:rPr>
              <w:pict w14:anchorId="4776F57A">
                <v:shape id="_x0000_i1044" type="#_x0000_t75" style="width:42pt;height:20.15pt">
                  <v:imagedata r:id="rId31" o:title=""/>
                </v:shape>
              </w:pict>
            </w:r>
            <w:r w:rsidR="00A97C63" w:rsidRPr="00F57E99">
              <w:rPr>
                <w:rFonts w:ascii="Arial Narrow" w:hAnsi="Arial Narrow"/>
              </w:rPr>
              <w:t xml:space="preserve">   </w:t>
            </w:r>
            <w:r>
              <w:rPr>
                <w:rFonts w:ascii="Arial Narrow" w:hAnsi="Arial Narrow"/>
              </w:rPr>
              <w:pict w14:anchorId="27E66C91">
                <v:shape id="_x0000_i1045" type="#_x0000_t75" style="width:45pt;height:20.15pt">
                  <v:imagedata r:id="rId32"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9D1613" w:rsidP="00A97C63">
            <w:pPr>
              <w:jc w:val="both"/>
              <w:rPr>
                <w:rFonts w:ascii="Arial Narrow" w:hAnsi="Arial Narrow"/>
              </w:rPr>
            </w:pPr>
            <w:r>
              <w:rPr>
                <w:rFonts w:ascii="Arial Narrow" w:hAnsi="Arial Narrow"/>
              </w:rPr>
              <w:pict w14:anchorId="0CAA7E89">
                <v:shape id="_x0000_i1046" type="#_x0000_t75" style="width:42pt;height:20.15pt">
                  <v:imagedata r:id="rId33" o:title=""/>
                </v:shape>
              </w:pict>
            </w:r>
            <w:r w:rsidR="00A97C63" w:rsidRPr="00F57E99">
              <w:rPr>
                <w:rFonts w:ascii="Arial Narrow" w:hAnsi="Arial Narrow"/>
              </w:rPr>
              <w:t xml:space="preserve">   </w:t>
            </w:r>
            <w:r>
              <w:rPr>
                <w:rFonts w:ascii="Arial Narrow" w:hAnsi="Arial Narrow"/>
              </w:rPr>
              <w:pict w14:anchorId="5B74A232">
                <v:shape id="_x0000_i1047" type="#_x0000_t75" style="width:45pt;height:20.15pt">
                  <v:imagedata r:id="rId34"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9D1613">
              <w:rPr>
                <w:rFonts w:ascii="Arial Narrow" w:hAnsi="Arial Narrow"/>
              </w:rPr>
              <w:pict w14:anchorId="712FD79E">
                <v:shape id="_x0000_i1048" type="#_x0000_t75" style="width:42pt;height:20.15pt">
                  <v:imagedata r:id="rId35" o:title=""/>
                </v:shape>
              </w:pict>
            </w:r>
            <w:r w:rsidRPr="00F57E99">
              <w:rPr>
                <w:rFonts w:ascii="Arial Narrow" w:hAnsi="Arial Narrow"/>
              </w:rPr>
              <w:t xml:space="preserve">   </w:t>
            </w:r>
            <w:r w:rsidR="009D1613">
              <w:rPr>
                <w:rFonts w:ascii="Arial Narrow" w:hAnsi="Arial Narrow"/>
              </w:rPr>
              <w:pict w14:anchorId="3F0C1DA6">
                <v:shape id="_x0000_i1049" type="#_x0000_t75" style="width:45pt;height:20.15pt">
                  <v:imagedata r:id="rId36"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9D1613" w:rsidP="00A97C63">
            <w:pPr>
              <w:jc w:val="both"/>
              <w:rPr>
                <w:rFonts w:ascii="Arial Narrow" w:hAnsi="Arial Narrow"/>
                <w:sz w:val="24"/>
              </w:rPr>
            </w:pPr>
            <w:r>
              <w:rPr>
                <w:rFonts w:ascii="Arial Narrow" w:hAnsi="Arial Narrow"/>
              </w:rPr>
              <w:pict w14:anchorId="021DE411">
                <v:shape id="_x0000_i1050" type="#_x0000_t75" style="width:42pt;height:20.15pt">
                  <v:imagedata r:id="rId37" o:title=""/>
                </v:shape>
              </w:pict>
            </w:r>
            <w:r w:rsidR="00A97C63" w:rsidRPr="00F57E99">
              <w:rPr>
                <w:rFonts w:ascii="Arial Narrow" w:hAnsi="Arial Narrow"/>
              </w:rPr>
              <w:t xml:space="preserve">   </w:t>
            </w:r>
            <w:r>
              <w:rPr>
                <w:rFonts w:ascii="Arial Narrow" w:hAnsi="Arial Narrow"/>
              </w:rPr>
              <w:pict w14:anchorId="772B10B7">
                <v:shape id="_x0000_i1051" type="#_x0000_t75" style="width:45pt;height:20.15pt">
                  <v:imagedata r:id="rId38"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9D1613" w:rsidP="00A97C63">
            <w:pPr>
              <w:jc w:val="both"/>
              <w:rPr>
                <w:rFonts w:ascii="Arial Narrow" w:hAnsi="Arial Narrow"/>
                <w:sz w:val="24"/>
              </w:rPr>
            </w:pPr>
            <w:r>
              <w:rPr>
                <w:rFonts w:ascii="Arial Narrow" w:hAnsi="Arial Narrow"/>
              </w:rPr>
              <w:pict w14:anchorId="60D73BB7">
                <v:shape id="_x0000_i1052" type="#_x0000_t75" style="width:42pt;height:20.15pt">
                  <v:imagedata r:id="rId39" o:title=""/>
                </v:shape>
              </w:pict>
            </w:r>
            <w:r w:rsidR="00A97C63" w:rsidRPr="00F57E99">
              <w:rPr>
                <w:rFonts w:ascii="Arial Narrow" w:hAnsi="Arial Narrow"/>
              </w:rPr>
              <w:t xml:space="preserve">   </w:t>
            </w:r>
            <w:r>
              <w:rPr>
                <w:rFonts w:ascii="Arial Narrow" w:hAnsi="Arial Narrow"/>
              </w:rPr>
              <w:pict w14:anchorId="69A14844">
                <v:shape id="_x0000_i1053" type="#_x0000_t75" style="width:45pt;height:20.15pt">
                  <v:imagedata r:id="rId40"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9D1613">
              <w:rPr>
                <w:rFonts w:ascii="Arial Narrow" w:hAnsi="Arial Narrow"/>
              </w:rPr>
              <w:pict w14:anchorId="4CFE10B4">
                <v:shape id="_x0000_i1054" type="#_x0000_t75" style="width:42pt;height:20.15pt">
                  <v:imagedata r:id="rId41" o:title=""/>
                </v:shape>
              </w:pict>
            </w:r>
            <w:r w:rsidRPr="00F57E99">
              <w:rPr>
                <w:rFonts w:ascii="Arial Narrow" w:hAnsi="Arial Narrow"/>
              </w:rPr>
              <w:t xml:space="preserve">   </w:t>
            </w:r>
            <w:r w:rsidR="009D1613">
              <w:rPr>
                <w:rFonts w:ascii="Arial Narrow" w:hAnsi="Arial Narrow"/>
              </w:rPr>
              <w:pict w14:anchorId="743AD3CC">
                <v:shape id="_x0000_i1055" type="#_x0000_t75" style="width:45pt;height:20.15pt">
                  <v:imagedata r:id="rId42"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9D1613" w:rsidP="00A97C63">
            <w:pPr>
              <w:jc w:val="both"/>
              <w:rPr>
                <w:rFonts w:ascii="Arial Narrow" w:hAnsi="Arial Narrow"/>
                <w:sz w:val="24"/>
              </w:rPr>
            </w:pPr>
            <w:r>
              <w:rPr>
                <w:rFonts w:ascii="Arial Narrow" w:hAnsi="Arial Narrow"/>
              </w:rPr>
              <w:pict w14:anchorId="2308A17B">
                <v:shape id="_x0000_i1056" type="#_x0000_t75" style="width:42pt;height:20.15pt">
                  <v:imagedata r:id="rId43" o:title=""/>
                </v:shape>
              </w:pict>
            </w:r>
            <w:r w:rsidR="00A97C63" w:rsidRPr="00F57E99">
              <w:rPr>
                <w:rFonts w:ascii="Arial Narrow" w:hAnsi="Arial Narrow"/>
              </w:rPr>
              <w:t xml:space="preserve">   </w:t>
            </w:r>
            <w:r>
              <w:rPr>
                <w:rFonts w:ascii="Arial Narrow" w:hAnsi="Arial Narrow"/>
              </w:rPr>
              <w:pict w14:anchorId="39D6ECE5">
                <v:shape id="_x0000_i1057" type="#_x0000_t75" style="width:45pt;height:20.15pt">
                  <v:imagedata r:id="rId44"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9D1613" w:rsidP="00A97C63">
            <w:pPr>
              <w:jc w:val="both"/>
              <w:rPr>
                <w:rFonts w:ascii="Arial Narrow" w:hAnsi="Arial Narrow"/>
                <w:sz w:val="24"/>
              </w:rPr>
            </w:pPr>
            <w:r>
              <w:rPr>
                <w:rFonts w:ascii="Arial Narrow" w:hAnsi="Arial Narrow"/>
              </w:rPr>
              <w:pict w14:anchorId="13A80F37">
                <v:shape id="_x0000_i1058" type="#_x0000_t75" style="width:42pt;height:20.15pt">
                  <v:imagedata r:id="rId45" o:title=""/>
                </v:shape>
              </w:pict>
            </w:r>
            <w:r w:rsidR="00A97C63" w:rsidRPr="00F57E99">
              <w:rPr>
                <w:rFonts w:ascii="Arial Narrow" w:hAnsi="Arial Narrow"/>
              </w:rPr>
              <w:t xml:space="preserve">   </w:t>
            </w:r>
            <w:r>
              <w:rPr>
                <w:rFonts w:ascii="Arial Narrow" w:hAnsi="Arial Narrow"/>
              </w:rPr>
              <w:pict w14:anchorId="115D4F98">
                <v:shape id="_x0000_i1059" type="#_x0000_t75" style="width:45pt;height:20.15pt">
                  <v:imagedata r:id="rId46"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9D1613" w:rsidP="00A97C63">
            <w:pPr>
              <w:jc w:val="both"/>
              <w:rPr>
                <w:rFonts w:ascii="Arial Narrow" w:hAnsi="Arial Narrow"/>
              </w:rPr>
            </w:pPr>
            <w:r>
              <w:rPr>
                <w:rFonts w:ascii="Arial Narrow" w:hAnsi="Arial Narrow"/>
              </w:rPr>
              <w:pict w14:anchorId="5F5382FB">
                <v:shape id="_x0000_i1060" type="#_x0000_t75" style="width:42pt;height:20.15pt">
                  <v:imagedata r:id="rId47" o:title=""/>
                </v:shape>
              </w:pict>
            </w:r>
            <w:r w:rsidR="00A97C63" w:rsidRPr="00F57E99">
              <w:rPr>
                <w:rFonts w:ascii="Arial Narrow" w:hAnsi="Arial Narrow"/>
              </w:rPr>
              <w:t xml:space="preserve">   </w:t>
            </w:r>
            <w:r>
              <w:rPr>
                <w:rFonts w:ascii="Arial Narrow" w:hAnsi="Arial Narrow"/>
              </w:rPr>
              <w:pict w14:anchorId="20EDEA4D">
                <v:shape id="_x0000_i1061" type="#_x0000_t75" style="width:45pt;height:20.15pt">
                  <v:imagedata r:id="rId48"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9D1613" w:rsidP="00A97C63">
            <w:pPr>
              <w:jc w:val="both"/>
              <w:rPr>
                <w:rFonts w:ascii="Arial Narrow" w:hAnsi="Arial Narrow"/>
              </w:rPr>
            </w:pPr>
            <w:r>
              <w:rPr>
                <w:rFonts w:ascii="Arial Narrow" w:hAnsi="Arial Narrow"/>
              </w:rPr>
              <w:pict w14:anchorId="5EB74CDD">
                <v:shape id="_x0000_i1062" type="#_x0000_t75" style="width:42pt;height:20.15pt">
                  <v:imagedata r:id="rId49" o:title=""/>
                </v:shape>
              </w:pict>
            </w:r>
            <w:r w:rsidR="00A97C63" w:rsidRPr="00F57E99">
              <w:rPr>
                <w:rFonts w:ascii="Arial Narrow" w:hAnsi="Arial Narrow"/>
              </w:rPr>
              <w:t xml:space="preserve">   </w:t>
            </w:r>
            <w:r>
              <w:rPr>
                <w:rFonts w:ascii="Arial Narrow" w:hAnsi="Arial Narrow"/>
              </w:rPr>
              <w:pict w14:anchorId="760BF621">
                <v:shape id="_x0000_i1063" type="#_x0000_t75" style="width:45pt;height:20.15pt">
                  <v:imagedata r:id="rId50"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lastRenderedPageBreak/>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9D1613" w:rsidP="00A97C63">
            <w:pPr>
              <w:jc w:val="both"/>
              <w:rPr>
                <w:rFonts w:ascii="Arial Narrow" w:hAnsi="Arial Narrow"/>
              </w:rPr>
            </w:pPr>
            <w:r>
              <w:rPr>
                <w:rFonts w:ascii="Arial Narrow" w:hAnsi="Arial Narrow"/>
              </w:rPr>
              <w:pict w14:anchorId="736B8C6E">
                <v:shape id="_x0000_i1064" type="#_x0000_t75" style="width:42pt;height:20.15pt">
                  <v:imagedata r:id="rId51" o:title=""/>
                </v:shape>
              </w:pict>
            </w:r>
            <w:r w:rsidR="00A97C63" w:rsidRPr="00F57E99">
              <w:rPr>
                <w:rFonts w:ascii="Arial Narrow" w:hAnsi="Arial Narrow"/>
              </w:rPr>
              <w:t xml:space="preserve">   </w:t>
            </w:r>
            <w:r>
              <w:rPr>
                <w:rFonts w:ascii="Arial Narrow" w:hAnsi="Arial Narrow"/>
              </w:rPr>
              <w:pict w14:anchorId="6C46F41A">
                <v:shape id="_x0000_i1065" type="#_x0000_t75" style="width:45pt;height:20.15pt">
                  <v:imagedata r:id="rId52"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9D1613" w:rsidP="00A97C63">
            <w:pPr>
              <w:jc w:val="both"/>
              <w:rPr>
                <w:rFonts w:ascii="Arial Narrow" w:hAnsi="Arial Narrow"/>
              </w:rPr>
            </w:pPr>
            <w:r>
              <w:rPr>
                <w:rFonts w:ascii="Arial Narrow" w:hAnsi="Arial Narrow"/>
              </w:rPr>
              <w:pict w14:anchorId="0911C973">
                <v:shape id="_x0000_i1066" type="#_x0000_t75" style="width:42pt;height:20.15pt">
                  <v:imagedata r:id="rId53" o:title=""/>
                </v:shape>
              </w:pict>
            </w:r>
            <w:r w:rsidR="00A97C63" w:rsidRPr="00F57E99">
              <w:rPr>
                <w:rFonts w:ascii="Arial Narrow" w:hAnsi="Arial Narrow"/>
              </w:rPr>
              <w:t xml:space="preserve">   </w:t>
            </w:r>
            <w:r>
              <w:rPr>
                <w:rFonts w:ascii="Arial Narrow" w:hAnsi="Arial Narrow"/>
              </w:rPr>
              <w:pict w14:anchorId="382D2662">
                <v:shape id="_x0000_i1067" type="#_x0000_t75" style="width:45pt;height:20.15pt">
                  <v:imagedata r:id="rId54"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9D1613" w:rsidP="00A97C63">
            <w:pPr>
              <w:jc w:val="both"/>
              <w:rPr>
                <w:rFonts w:ascii="Arial Narrow" w:hAnsi="Arial Narrow"/>
              </w:rPr>
            </w:pPr>
            <w:r>
              <w:rPr>
                <w:rFonts w:ascii="Arial Narrow" w:hAnsi="Arial Narrow"/>
              </w:rPr>
              <w:pict w14:anchorId="6F33101B">
                <v:shape id="_x0000_i1068" type="#_x0000_t75" style="width:42pt;height:20.15pt">
                  <v:imagedata r:id="rId55" o:title=""/>
                </v:shape>
              </w:pict>
            </w:r>
            <w:r w:rsidR="00A97C63" w:rsidRPr="00F57E99">
              <w:rPr>
                <w:rFonts w:ascii="Arial Narrow" w:hAnsi="Arial Narrow"/>
              </w:rPr>
              <w:t xml:space="preserve">   </w:t>
            </w:r>
            <w:r>
              <w:rPr>
                <w:rFonts w:ascii="Arial Narrow" w:hAnsi="Arial Narrow"/>
              </w:rPr>
              <w:pict w14:anchorId="42E0D44D">
                <v:shape id="_x0000_i1069" type="#_x0000_t75" style="width:45pt;height:20.15pt">
                  <v:imagedata r:id="rId56"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9D1613" w:rsidP="00A97C63">
            <w:pPr>
              <w:jc w:val="both"/>
              <w:rPr>
                <w:rFonts w:ascii="Arial Narrow" w:hAnsi="Arial Narrow"/>
              </w:rPr>
            </w:pPr>
            <w:r>
              <w:rPr>
                <w:rFonts w:ascii="Arial Narrow" w:hAnsi="Arial Narrow"/>
              </w:rPr>
              <w:pict w14:anchorId="7C318F1E">
                <v:shape id="_x0000_i1070" type="#_x0000_t75" style="width:42pt;height:20.15pt">
                  <v:imagedata r:id="rId57" o:title=""/>
                </v:shape>
              </w:pict>
            </w:r>
            <w:r w:rsidR="00A97C63" w:rsidRPr="00F57E99">
              <w:rPr>
                <w:rFonts w:ascii="Arial Narrow" w:hAnsi="Arial Narrow"/>
              </w:rPr>
              <w:t xml:space="preserve">   </w:t>
            </w:r>
            <w:r>
              <w:rPr>
                <w:rFonts w:ascii="Arial Narrow" w:hAnsi="Arial Narrow"/>
              </w:rPr>
              <w:pict w14:anchorId="0220D3D3">
                <v:shape id="_x0000_i1071" type="#_x0000_t75" style="width:45pt;height:20.15pt">
                  <v:imagedata r:id="rId58"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9D1613" w:rsidP="00A97C63">
            <w:pPr>
              <w:jc w:val="both"/>
              <w:rPr>
                <w:rFonts w:ascii="Arial Narrow" w:hAnsi="Arial Narrow"/>
              </w:rPr>
            </w:pPr>
            <w:r>
              <w:rPr>
                <w:rFonts w:ascii="Arial Narrow" w:hAnsi="Arial Narrow"/>
              </w:rPr>
              <w:pict w14:anchorId="1ACA6D41">
                <v:shape id="_x0000_i1072" type="#_x0000_t75" style="width:42pt;height:20.15pt">
                  <v:imagedata r:id="rId59" o:title=""/>
                </v:shape>
              </w:pict>
            </w:r>
            <w:r w:rsidR="00A97C63" w:rsidRPr="00F57E99">
              <w:rPr>
                <w:rFonts w:ascii="Arial Narrow" w:hAnsi="Arial Narrow"/>
              </w:rPr>
              <w:t xml:space="preserve">   </w:t>
            </w:r>
            <w:r>
              <w:rPr>
                <w:rFonts w:ascii="Arial Narrow" w:hAnsi="Arial Narrow"/>
              </w:rPr>
              <w:pict w14:anchorId="560637EB">
                <v:shape id="_x0000_i1073" type="#_x0000_t75" style="width:45pt;height:20.15pt">
                  <v:imagedata r:id="rId60"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9D1613" w:rsidP="00A97C63">
            <w:pPr>
              <w:jc w:val="both"/>
              <w:rPr>
                <w:rFonts w:ascii="Arial Narrow" w:hAnsi="Arial Narrow"/>
              </w:rPr>
            </w:pPr>
            <w:r>
              <w:rPr>
                <w:rFonts w:ascii="Arial Narrow" w:hAnsi="Arial Narrow"/>
              </w:rPr>
              <w:pict w14:anchorId="764F935E">
                <v:shape id="_x0000_i1074" type="#_x0000_t75" style="width:42pt;height:20.15pt">
                  <v:imagedata r:id="rId61" o:title=""/>
                </v:shape>
              </w:pict>
            </w:r>
            <w:r w:rsidR="00A97C63" w:rsidRPr="00F57E99">
              <w:rPr>
                <w:rFonts w:ascii="Arial Narrow" w:hAnsi="Arial Narrow"/>
              </w:rPr>
              <w:t xml:space="preserve">   </w:t>
            </w:r>
            <w:r>
              <w:rPr>
                <w:rFonts w:ascii="Arial Narrow" w:hAnsi="Arial Narrow"/>
              </w:rPr>
              <w:pict w14:anchorId="1C9A7E5B">
                <v:shape id="_x0000_i1075" type="#_x0000_t75" style="width:45pt;height:20.15pt">
                  <v:imagedata r:id="rId62"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9D1613" w:rsidP="00A97C63">
            <w:pPr>
              <w:jc w:val="both"/>
              <w:rPr>
                <w:rFonts w:ascii="Arial Narrow" w:hAnsi="Arial Narrow"/>
              </w:rPr>
            </w:pPr>
            <w:r>
              <w:rPr>
                <w:rFonts w:ascii="Arial Narrow" w:hAnsi="Arial Narrow"/>
              </w:rPr>
              <w:pict w14:anchorId="7CD19810">
                <v:shape id="_x0000_i1076" type="#_x0000_t75" style="width:42pt;height:20.15pt">
                  <v:imagedata r:id="rId63" o:title=""/>
                </v:shape>
              </w:pict>
            </w:r>
            <w:r w:rsidR="00A97C63" w:rsidRPr="00F57E99">
              <w:rPr>
                <w:rFonts w:ascii="Arial Narrow" w:hAnsi="Arial Narrow"/>
              </w:rPr>
              <w:t xml:space="preserve">   </w:t>
            </w:r>
            <w:r>
              <w:rPr>
                <w:rFonts w:ascii="Arial Narrow" w:hAnsi="Arial Narrow"/>
              </w:rPr>
              <w:pict w14:anchorId="50415634">
                <v:shape id="_x0000_i1077" type="#_x0000_t75" style="width:45pt;height:20.15pt">
                  <v:imagedata r:id="rId64"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9D1613" w:rsidP="00A97C63">
            <w:pPr>
              <w:jc w:val="both"/>
              <w:rPr>
                <w:rFonts w:ascii="Arial Narrow" w:hAnsi="Arial Narrow"/>
              </w:rPr>
            </w:pPr>
            <w:r>
              <w:rPr>
                <w:rFonts w:ascii="Arial Narrow" w:hAnsi="Arial Narrow"/>
              </w:rPr>
              <w:pict w14:anchorId="677D1ED5">
                <v:shape id="_x0000_i1078" type="#_x0000_t75" style="width:42pt;height:20.15pt">
                  <v:imagedata r:id="rId65" o:title=""/>
                </v:shape>
              </w:pict>
            </w:r>
            <w:r w:rsidR="00A97C63" w:rsidRPr="00F57E99">
              <w:rPr>
                <w:rFonts w:ascii="Arial Narrow" w:hAnsi="Arial Narrow"/>
              </w:rPr>
              <w:t xml:space="preserve">   </w:t>
            </w:r>
            <w:r>
              <w:rPr>
                <w:rFonts w:ascii="Arial Narrow" w:hAnsi="Arial Narrow"/>
              </w:rPr>
              <w:pict w14:anchorId="4B666B36">
                <v:shape id="_x0000_i1079" type="#_x0000_t75" style="width:45pt;height:20.15pt">
                  <v:imagedata r:id="rId66"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9D1613" w:rsidP="00A97C63">
            <w:pPr>
              <w:jc w:val="both"/>
              <w:rPr>
                <w:rFonts w:ascii="Arial Narrow" w:hAnsi="Arial Narrow"/>
              </w:rPr>
            </w:pPr>
            <w:r>
              <w:rPr>
                <w:rFonts w:ascii="Arial Narrow" w:hAnsi="Arial Narrow"/>
              </w:rPr>
              <w:pict w14:anchorId="1F93DA19">
                <v:shape id="_x0000_i1080" type="#_x0000_t75" style="width:42pt;height:20.15pt">
                  <v:imagedata r:id="rId67" o:title=""/>
                </v:shape>
              </w:pict>
            </w:r>
            <w:r w:rsidR="00A97C63" w:rsidRPr="00F57E99">
              <w:rPr>
                <w:rFonts w:ascii="Arial Narrow" w:hAnsi="Arial Narrow"/>
              </w:rPr>
              <w:t xml:space="preserve">   </w:t>
            </w:r>
            <w:r>
              <w:rPr>
                <w:rFonts w:ascii="Arial Narrow" w:hAnsi="Arial Narrow"/>
              </w:rPr>
              <w:pict w14:anchorId="24EE9ED8">
                <v:shape id="_x0000_i1081" type="#_x0000_t75" style="width:45pt;height:20.15pt">
                  <v:imagedata r:id="rId68"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9D1613" w:rsidP="00A97C63">
            <w:pPr>
              <w:jc w:val="both"/>
              <w:rPr>
                <w:rFonts w:ascii="Arial Narrow" w:hAnsi="Arial Narrow"/>
              </w:rPr>
            </w:pPr>
            <w:r>
              <w:rPr>
                <w:rFonts w:ascii="Arial Narrow" w:hAnsi="Arial Narrow"/>
              </w:rPr>
              <w:pict w14:anchorId="04B03B9F">
                <v:shape id="_x0000_i1082" type="#_x0000_t75" style="width:42pt;height:20.15pt">
                  <v:imagedata r:id="rId69" o:title=""/>
                </v:shape>
              </w:pict>
            </w:r>
            <w:r w:rsidR="00A97C63" w:rsidRPr="00F57E99">
              <w:rPr>
                <w:rFonts w:ascii="Arial Narrow" w:hAnsi="Arial Narrow"/>
              </w:rPr>
              <w:t xml:space="preserve">   </w:t>
            </w:r>
            <w:r>
              <w:rPr>
                <w:rFonts w:ascii="Arial Narrow" w:hAnsi="Arial Narrow"/>
              </w:rPr>
              <w:pict w14:anchorId="07A37C3E">
                <v:shape id="_x0000_i1083" type="#_x0000_t75" style="width:45pt;height:20.15pt">
                  <v:imagedata r:id="rId70"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3659EF7B" w:rsidR="00A97C63" w:rsidRPr="00F57E99" w:rsidRDefault="009D1613" w:rsidP="00A97C63">
            <w:pPr>
              <w:jc w:val="both"/>
              <w:rPr>
                <w:rFonts w:ascii="Arial Narrow" w:hAnsi="Arial Narrow"/>
              </w:rPr>
            </w:pPr>
            <w:r>
              <w:rPr>
                <w:rFonts w:ascii="Arial Narrow" w:hAnsi="Arial Narrow"/>
              </w:rPr>
              <w:pict w14:anchorId="60E0D037">
                <v:shape id="_x0000_i1084" type="#_x0000_t75" style="width:42pt;height:20.15pt">
                  <v:imagedata r:id="rId71" o:title=""/>
                </v:shape>
              </w:pict>
            </w:r>
            <w:r w:rsidR="00A97C63" w:rsidRPr="00F57E99">
              <w:rPr>
                <w:rFonts w:ascii="Arial Narrow" w:hAnsi="Arial Narrow"/>
              </w:rPr>
              <w:t xml:space="preserve">   </w:t>
            </w:r>
            <w:r w:rsidR="005171B4">
              <w:rPr>
                <w:rFonts w:ascii="Arial Narrow" w:hAnsi="Arial Narrow"/>
                <w:noProof/>
              </w:rPr>
              <w:drawing>
                <wp:inline distT="0" distB="0" distL="0" distR="0" wp14:anchorId="1CFDBFC8" wp14:editId="3FDA5775">
                  <wp:extent cx="571500" cy="25590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1500" cy="255905"/>
                          </a:xfrm>
                          <a:prstGeom prst="rect">
                            <a:avLst/>
                          </a:prstGeom>
                          <a:noFill/>
                          <a:ln>
                            <a:noFill/>
                          </a:ln>
                        </pic:spPr>
                      </pic:pic>
                    </a:graphicData>
                  </a:graphic>
                </wp:inline>
              </w:drawing>
            </w:r>
            <w:r w:rsidR="00A97C63" w:rsidRPr="00F57E99">
              <w:rPr>
                <w:rFonts w:ascii="Arial Narrow" w:hAnsi="Arial Narrow"/>
              </w:rPr>
              <w:t xml:space="preserve">  </w:t>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lastRenderedPageBreak/>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9D1613" w:rsidP="00A97C63">
            <w:pPr>
              <w:jc w:val="both"/>
              <w:rPr>
                <w:rFonts w:ascii="Arial Narrow" w:hAnsi="Arial Narrow"/>
              </w:rPr>
            </w:pPr>
            <w:r>
              <w:rPr>
                <w:rFonts w:ascii="Arial Narrow" w:hAnsi="Arial Narrow"/>
              </w:rPr>
              <w:lastRenderedPageBreak/>
              <w:pict w14:anchorId="135C671A">
                <v:shape id="_x0000_i1085" type="#_x0000_t75" style="width:42pt;height:20.15pt">
                  <v:imagedata r:id="rId73" o:title=""/>
                </v:shape>
              </w:pict>
            </w:r>
            <w:r w:rsidR="00A97C63" w:rsidRPr="00F57E99">
              <w:rPr>
                <w:rFonts w:ascii="Arial Narrow" w:hAnsi="Arial Narrow"/>
              </w:rPr>
              <w:t xml:space="preserve">   </w:t>
            </w:r>
            <w:r>
              <w:rPr>
                <w:rFonts w:ascii="Arial Narrow" w:hAnsi="Arial Narrow"/>
              </w:rPr>
              <w:pict w14:anchorId="1FBD210F">
                <v:shape id="_x0000_i1086" type="#_x0000_t75" style="width:45pt;height:20.15pt">
                  <v:imagedata r:id="rId74"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9D1613" w:rsidP="00A97C63">
            <w:pPr>
              <w:jc w:val="both"/>
              <w:rPr>
                <w:rFonts w:ascii="Arial Narrow" w:hAnsi="Arial Narrow"/>
              </w:rPr>
            </w:pPr>
            <w:r>
              <w:rPr>
                <w:rFonts w:ascii="Arial Narrow" w:hAnsi="Arial Narrow"/>
              </w:rPr>
              <w:pict w14:anchorId="2583D6FD">
                <v:shape id="_x0000_i1087" type="#_x0000_t75" style="width:42pt;height:20.15pt">
                  <v:imagedata r:id="rId75" o:title=""/>
                </v:shape>
              </w:pict>
            </w:r>
            <w:r w:rsidR="00A97C63" w:rsidRPr="00F57E99">
              <w:rPr>
                <w:rFonts w:ascii="Arial Narrow" w:hAnsi="Arial Narrow"/>
              </w:rPr>
              <w:t xml:space="preserve">   </w:t>
            </w:r>
            <w:r>
              <w:rPr>
                <w:rFonts w:ascii="Arial Narrow" w:hAnsi="Arial Narrow"/>
              </w:rPr>
              <w:pict w14:anchorId="19B069AB">
                <v:shape id="_x0000_i1088" type="#_x0000_t75" style="width:45pt;height:20.15pt">
                  <v:imagedata r:id="rId76"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9D1613" w:rsidP="00A97C63">
            <w:pPr>
              <w:jc w:val="both"/>
              <w:rPr>
                <w:rFonts w:ascii="Arial Narrow" w:hAnsi="Arial Narrow"/>
              </w:rPr>
            </w:pPr>
            <w:r>
              <w:rPr>
                <w:rFonts w:ascii="Arial Narrow" w:hAnsi="Arial Narrow"/>
              </w:rPr>
              <w:pict w14:anchorId="3A339D21">
                <v:shape id="_x0000_i1089" type="#_x0000_t75" style="width:42pt;height:20.15pt">
                  <v:imagedata r:id="rId77" o:title=""/>
                </v:shape>
              </w:pict>
            </w:r>
            <w:r w:rsidR="00A97C63" w:rsidRPr="00F57E99">
              <w:rPr>
                <w:rFonts w:ascii="Arial Narrow" w:hAnsi="Arial Narrow"/>
              </w:rPr>
              <w:t xml:space="preserve">   </w:t>
            </w:r>
            <w:r>
              <w:rPr>
                <w:rFonts w:ascii="Arial Narrow" w:hAnsi="Arial Narrow"/>
              </w:rPr>
              <w:pict w14:anchorId="3DD3B129">
                <v:shape id="_x0000_i1090" type="#_x0000_t75" style="width:45pt;height:20.15pt">
                  <v:imagedata r:id="rId78"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9D1613" w:rsidP="00A97C63">
            <w:pPr>
              <w:jc w:val="both"/>
              <w:rPr>
                <w:rFonts w:ascii="Arial Narrow" w:hAnsi="Arial Narrow"/>
              </w:rPr>
            </w:pPr>
            <w:r>
              <w:rPr>
                <w:rFonts w:ascii="Arial Narrow" w:hAnsi="Arial Narrow"/>
              </w:rPr>
              <w:pict w14:anchorId="49B68A07">
                <v:shape id="_x0000_i1091" type="#_x0000_t75" style="width:42pt;height:20.15pt">
                  <v:imagedata r:id="rId79" o:title=""/>
                </v:shape>
              </w:pict>
            </w:r>
            <w:r w:rsidR="00A97C63" w:rsidRPr="00F57E99">
              <w:rPr>
                <w:rFonts w:ascii="Arial Narrow" w:hAnsi="Arial Narrow"/>
              </w:rPr>
              <w:t xml:space="preserve">   </w:t>
            </w:r>
            <w:r>
              <w:rPr>
                <w:rFonts w:ascii="Arial Narrow" w:hAnsi="Arial Narrow"/>
              </w:rPr>
              <w:pict w14:anchorId="3FB3445C">
                <v:shape id="_x0000_i1092" type="#_x0000_t75" style="width:45pt;height:20.15pt">
                  <v:imagedata r:id="rId80"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9D1613" w:rsidP="00A97C63">
            <w:pPr>
              <w:jc w:val="both"/>
              <w:rPr>
                <w:rFonts w:ascii="Arial Narrow" w:hAnsi="Arial Narrow"/>
              </w:rPr>
            </w:pPr>
            <w:r>
              <w:rPr>
                <w:rFonts w:ascii="Arial Narrow" w:hAnsi="Arial Narrow"/>
              </w:rPr>
              <w:pict w14:anchorId="2927E0FD">
                <v:shape id="_x0000_i1093" type="#_x0000_t75" style="width:42pt;height:20.15pt">
                  <v:imagedata r:id="rId81" o:title=""/>
                </v:shape>
              </w:pict>
            </w:r>
            <w:r w:rsidR="00A97C63" w:rsidRPr="00F57E99">
              <w:rPr>
                <w:rFonts w:ascii="Arial Narrow" w:hAnsi="Arial Narrow"/>
              </w:rPr>
              <w:t xml:space="preserve">   </w:t>
            </w:r>
            <w:r>
              <w:rPr>
                <w:rFonts w:ascii="Arial Narrow" w:hAnsi="Arial Narrow"/>
              </w:rPr>
              <w:pict w14:anchorId="694E4405">
                <v:shape id="_x0000_i1094" type="#_x0000_t75" style="width:45pt;height:20.15pt">
                  <v:imagedata r:id="rId82"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9D1613" w:rsidP="00A97C63">
            <w:pPr>
              <w:jc w:val="both"/>
              <w:rPr>
                <w:rFonts w:ascii="Arial Narrow" w:hAnsi="Arial Narrow"/>
              </w:rPr>
            </w:pPr>
            <w:r>
              <w:rPr>
                <w:rFonts w:ascii="Arial Narrow" w:hAnsi="Arial Narrow"/>
              </w:rPr>
              <w:pict w14:anchorId="0C86AF9E">
                <v:shape id="_x0000_i1095" type="#_x0000_t75" style="width:42pt;height:20.15pt">
                  <v:imagedata r:id="rId83" o:title=""/>
                </v:shape>
              </w:pict>
            </w:r>
            <w:r w:rsidR="00A97C63" w:rsidRPr="00F57E99">
              <w:rPr>
                <w:rFonts w:ascii="Arial Narrow" w:hAnsi="Arial Narrow"/>
              </w:rPr>
              <w:t xml:space="preserve">   </w:t>
            </w:r>
            <w:r>
              <w:rPr>
                <w:rFonts w:ascii="Arial Narrow" w:hAnsi="Arial Narrow"/>
              </w:rPr>
              <w:pict w14:anchorId="183F8993">
                <v:shape id="_x0000_i1096" type="#_x0000_t75" style="width:45pt;height:20.15pt">
                  <v:imagedata r:id="rId84"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9D1613" w:rsidP="00A97C63">
            <w:pPr>
              <w:jc w:val="both"/>
              <w:rPr>
                <w:rFonts w:ascii="Arial Narrow" w:hAnsi="Arial Narrow"/>
              </w:rPr>
            </w:pPr>
            <w:r>
              <w:rPr>
                <w:rFonts w:ascii="Arial Narrow" w:hAnsi="Arial Narrow"/>
              </w:rPr>
              <w:pict w14:anchorId="17C91E2F">
                <v:shape id="_x0000_i1097" type="#_x0000_t75" style="width:42pt;height:20.15pt">
                  <v:imagedata r:id="rId85" o:title=""/>
                </v:shape>
              </w:pict>
            </w:r>
            <w:r w:rsidR="00A97C63" w:rsidRPr="00F57E99">
              <w:rPr>
                <w:rFonts w:ascii="Arial Narrow" w:hAnsi="Arial Narrow"/>
              </w:rPr>
              <w:t xml:space="preserve">   </w:t>
            </w:r>
            <w:r>
              <w:rPr>
                <w:rFonts w:ascii="Arial Narrow" w:hAnsi="Arial Narrow"/>
              </w:rPr>
              <w:pict w14:anchorId="19375AE2">
                <v:shape id="_x0000_i1098" type="#_x0000_t75" style="width:45pt;height:20.15pt">
                  <v:imagedata r:id="rId86"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lastRenderedPageBreak/>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9D1613" w:rsidP="00A97C63">
            <w:pPr>
              <w:jc w:val="both"/>
              <w:rPr>
                <w:rFonts w:ascii="Arial Narrow" w:hAnsi="Arial Narrow"/>
              </w:rPr>
            </w:pPr>
            <w:r>
              <w:rPr>
                <w:rFonts w:ascii="Arial Narrow" w:hAnsi="Arial Narrow"/>
              </w:rPr>
              <w:pict w14:anchorId="4AA0601A">
                <v:shape id="_x0000_i1099" type="#_x0000_t75" style="width:42pt;height:20.15pt">
                  <v:imagedata r:id="rId87" o:title=""/>
                </v:shape>
              </w:pict>
            </w:r>
            <w:r w:rsidR="00A97C63" w:rsidRPr="00F57E99">
              <w:rPr>
                <w:rFonts w:ascii="Arial Narrow" w:hAnsi="Arial Narrow"/>
              </w:rPr>
              <w:t xml:space="preserve">   </w:t>
            </w:r>
            <w:r>
              <w:rPr>
                <w:rFonts w:ascii="Arial Narrow" w:hAnsi="Arial Narrow"/>
              </w:rPr>
              <w:pict w14:anchorId="39ED6877">
                <v:shape id="_x0000_i1100" type="#_x0000_t75" style="width:45pt;height:20.15pt">
                  <v:imagedata r:id="rId88"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9D1613" w:rsidP="00A97C63">
            <w:pPr>
              <w:jc w:val="both"/>
              <w:rPr>
                <w:rFonts w:ascii="Arial Narrow" w:eastAsia="MS Gothic" w:hAnsi="Arial Narrow"/>
                <w:color w:val="404040" w:themeColor="text1" w:themeTint="BF"/>
              </w:rPr>
            </w:pPr>
            <w:r>
              <w:rPr>
                <w:rFonts w:ascii="Arial Narrow" w:hAnsi="Arial Narrow"/>
              </w:rPr>
              <w:pict w14:anchorId="4315BDA0">
                <v:shape id="_x0000_i1101" type="#_x0000_t75" style="width:42pt;height:20.15pt">
                  <v:imagedata r:id="rId89" o:title=""/>
                </v:shape>
              </w:pict>
            </w:r>
            <w:r w:rsidR="00A97C63" w:rsidRPr="00F57E99">
              <w:rPr>
                <w:rFonts w:ascii="Arial Narrow" w:hAnsi="Arial Narrow"/>
              </w:rPr>
              <w:t xml:space="preserve">   </w:t>
            </w:r>
            <w:r>
              <w:rPr>
                <w:rFonts w:ascii="Arial Narrow" w:hAnsi="Arial Narrow"/>
              </w:rPr>
              <w:pict w14:anchorId="14CE68B9">
                <v:shape id="_x0000_i1102" type="#_x0000_t75" style="width:45pt;height:20.15pt">
                  <v:imagedata r:id="rId90"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443BC7E9" w:rsidR="004C0E98" w:rsidRDefault="002C67A5" w:rsidP="00CA39B3">
      <w:pPr>
        <w:tabs>
          <w:tab w:val="num" w:pos="1080"/>
          <w:tab w:val="left" w:leader="dot" w:pos="10034"/>
        </w:tabs>
        <w:spacing w:before="120"/>
        <w:jc w:val="right"/>
        <w:rPr>
          <w:rFonts w:ascii="Arial Narrow" w:hAnsi="Arial Narrow" w:cs="Arial"/>
          <w:sz w:val="22"/>
          <w:szCs w:val="22"/>
        </w:rPr>
      </w:pPr>
      <w:r w:rsidRPr="00F57E99">
        <w:rPr>
          <w:rFonts w:ascii="Arial Narrow" w:hAnsi="Arial Narrow" w:cs="Arial"/>
          <w:sz w:val="22"/>
          <w:szCs w:val="22"/>
        </w:rPr>
        <w:lastRenderedPageBreak/>
        <w:tab/>
      </w:r>
    </w:p>
    <w:p w14:paraId="44710C69" w14:textId="3FF5FF05" w:rsidR="00471CA4" w:rsidRPr="00471CA4" w:rsidRDefault="00471CA4" w:rsidP="00471CA4">
      <w:pPr>
        <w:rPr>
          <w:rFonts w:ascii="Arial Narrow" w:hAnsi="Arial Narrow" w:cs="Arial"/>
          <w:sz w:val="22"/>
          <w:szCs w:val="22"/>
          <w:lang w:eastAsia="sk-SK"/>
        </w:rPr>
      </w:pPr>
    </w:p>
    <w:p w14:paraId="5B454BB7" w14:textId="0C7690B6" w:rsidR="00471CA4" w:rsidRPr="00471CA4" w:rsidRDefault="00471CA4" w:rsidP="00471CA4">
      <w:pPr>
        <w:rPr>
          <w:rFonts w:ascii="Arial Narrow" w:hAnsi="Arial Narrow" w:cs="Arial"/>
          <w:sz w:val="22"/>
          <w:szCs w:val="22"/>
          <w:lang w:eastAsia="sk-SK"/>
        </w:rPr>
      </w:pPr>
    </w:p>
    <w:p w14:paraId="3B9A58CE" w14:textId="2B4DA3A4" w:rsidR="00471CA4" w:rsidRPr="00471CA4" w:rsidRDefault="00471CA4" w:rsidP="00471CA4">
      <w:pPr>
        <w:rPr>
          <w:rFonts w:ascii="Arial Narrow" w:hAnsi="Arial Narrow" w:cs="Arial"/>
          <w:sz w:val="22"/>
          <w:szCs w:val="22"/>
          <w:lang w:eastAsia="sk-SK"/>
        </w:rPr>
      </w:pPr>
    </w:p>
    <w:p w14:paraId="5C8B8505" w14:textId="6F7B04BA" w:rsidR="00471CA4" w:rsidRPr="00471CA4" w:rsidRDefault="00471CA4" w:rsidP="00471CA4">
      <w:pPr>
        <w:rPr>
          <w:rFonts w:ascii="Arial Narrow" w:hAnsi="Arial Narrow" w:cs="Arial"/>
          <w:sz w:val="22"/>
          <w:szCs w:val="22"/>
          <w:lang w:eastAsia="sk-SK"/>
        </w:rPr>
      </w:pPr>
    </w:p>
    <w:p w14:paraId="5D7153B2" w14:textId="5FA4C4E1" w:rsidR="00471CA4" w:rsidRPr="00471CA4" w:rsidRDefault="00471CA4" w:rsidP="00471CA4">
      <w:pPr>
        <w:rPr>
          <w:rFonts w:ascii="Arial Narrow" w:hAnsi="Arial Narrow" w:cs="Arial"/>
          <w:sz w:val="22"/>
          <w:szCs w:val="22"/>
          <w:lang w:eastAsia="sk-SK"/>
        </w:rPr>
      </w:pPr>
    </w:p>
    <w:p w14:paraId="4F21D72F" w14:textId="6049120B" w:rsidR="00471CA4" w:rsidRPr="00471CA4" w:rsidRDefault="00471CA4" w:rsidP="00471CA4">
      <w:pPr>
        <w:rPr>
          <w:rFonts w:ascii="Arial Narrow" w:hAnsi="Arial Narrow" w:cs="Arial"/>
          <w:sz w:val="22"/>
          <w:szCs w:val="22"/>
          <w:lang w:eastAsia="sk-SK"/>
        </w:rPr>
      </w:pPr>
    </w:p>
    <w:p w14:paraId="6E462661" w14:textId="143B5725" w:rsidR="00471CA4" w:rsidRPr="00471CA4" w:rsidRDefault="00471CA4" w:rsidP="00471CA4">
      <w:pPr>
        <w:rPr>
          <w:rFonts w:ascii="Arial Narrow" w:hAnsi="Arial Narrow" w:cs="Arial"/>
          <w:sz w:val="22"/>
          <w:szCs w:val="22"/>
          <w:lang w:eastAsia="sk-SK"/>
        </w:rPr>
      </w:pPr>
    </w:p>
    <w:p w14:paraId="438ADC51" w14:textId="4132D9E8" w:rsidR="00471CA4" w:rsidRPr="00471CA4" w:rsidRDefault="00471CA4" w:rsidP="00471CA4">
      <w:pPr>
        <w:rPr>
          <w:rFonts w:ascii="Arial Narrow" w:hAnsi="Arial Narrow" w:cs="Arial"/>
          <w:sz w:val="22"/>
          <w:szCs w:val="22"/>
          <w:lang w:eastAsia="sk-SK"/>
        </w:rPr>
      </w:pPr>
    </w:p>
    <w:p w14:paraId="56DE61E3" w14:textId="2C5E1BAE" w:rsidR="00471CA4" w:rsidRPr="00471CA4" w:rsidRDefault="00471CA4" w:rsidP="00471CA4">
      <w:pPr>
        <w:rPr>
          <w:rFonts w:ascii="Arial Narrow" w:hAnsi="Arial Narrow" w:cs="Arial"/>
          <w:sz w:val="22"/>
          <w:szCs w:val="22"/>
          <w:lang w:eastAsia="sk-SK"/>
        </w:rPr>
      </w:pPr>
    </w:p>
    <w:p w14:paraId="3158B05D" w14:textId="3272A492" w:rsidR="00471CA4" w:rsidRPr="00471CA4" w:rsidRDefault="00471CA4" w:rsidP="00471CA4">
      <w:pPr>
        <w:rPr>
          <w:rFonts w:ascii="Arial Narrow" w:hAnsi="Arial Narrow" w:cs="Arial"/>
          <w:sz w:val="22"/>
          <w:szCs w:val="22"/>
          <w:lang w:eastAsia="sk-SK"/>
        </w:rPr>
      </w:pPr>
    </w:p>
    <w:p w14:paraId="73204522" w14:textId="38093039" w:rsidR="00471CA4" w:rsidRPr="00471CA4" w:rsidRDefault="00471CA4" w:rsidP="00471CA4">
      <w:pPr>
        <w:rPr>
          <w:rFonts w:ascii="Arial Narrow" w:hAnsi="Arial Narrow" w:cs="Arial"/>
          <w:sz w:val="22"/>
          <w:szCs w:val="22"/>
          <w:lang w:eastAsia="sk-SK"/>
        </w:rPr>
      </w:pPr>
    </w:p>
    <w:p w14:paraId="538BD2BF" w14:textId="3620D3A3" w:rsidR="00471CA4" w:rsidRPr="00471CA4" w:rsidRDefault="00471CA4" w:rsidP="00471CA4">
      <w:pPr>
        <w:rPr>
          <w:rFonts w:ascii="Arial Narrow" w:hAnsi="Arial Narrow" w:cs="Arial"/>
          <w:sz w:val="22"/>
          <w:szCs w:val="22"/>
          <w:lang w:eastAsia="sk-SK"/>
        </w:rPr>
      </w:pPr>
    </w:p>
    <w:p w14:paraId="2463DD6C" w14:textId="26323D78" w:rsidR="00471CA4" w:rsidRPr="00471CA4" w:rsidRDefault="00471CA4" w:rsidP="00471CA4">
      <w:pPr>
        <w:rPr>
          <w:rFonts w:ascii="Arial Narrow" w:hAnsi="Arial Narrow" w:cs="Arial"/>
          <w:sz w:val="22"/>
          <w:szCs w:val="22"/>
          <w:lang w:eastAsia="sk-SK"/>
        </w:rPr>
      </w:pPr>
    </w:p>
    <w:p w14:paraId="706CF823" w14:textId="1F7844DD" w:rsidR="00471CA4" w:rsidRPr="00471CA4" w:rsidRDefault="00471CA4" w:rsidP="00471CA4">
      <w:pPr>
        <w:rPr>
          <w:rFonts w:ascii="Arial Narrow" w:hAnsi="Arial Narrow" w:cs="Arial"/>
          <w:sz w:val="22"/>
          <w:szCs w:val="22"/>
          <w:lang w:eastAsia="sk-SK"/>
        </w:rPr>
      </w:pPr>
    </w:p>
    <w:p w14:paraId="63F6865C" w14:textId="038D5A7B" w:rsidR="00471CA4" w:rsidRPr="00471CA4" w:rsidRDefault="00471CA4" w:rsidP="00471CA4">
      <w:pPr>
        <w:rPr>
          <w:rFonts w:ascii="Arial Narrow" w:hAnsi="Arial Narrow" w:cs="Arial"/>
          <w:sz w:val="22"/>
          <w:szCs w:val="22"/>
          <w:lang w:eastAsia="sk-SK"/>
        </w:rPr>
      </w:pPr>
    </w:p>
    <w:p w14:paraId="60D4D91A" w14:textId="6099B207" w:rsidR="00471CA4" w:rsidRPr="00471CA4" w:rsidRDefault="00471CA4" w:rsidP="00471CA4">
      <w:pPr>
        <w:rPr>
          <w:rFonts w:ascii="Arial Narrow" w:hAnsi="Arial Narrow" w:cs="Arial"/>
          <w:sz w:val="22"/>
          <w:szCs w:val="22"/>
          <w:lang w:eastAsia="sk-SK"/>
        </w:rPr>
      </w:pPr>
    </w:p>
    <w:p w14:paraId="034FB2DA" w14:textId="238D15C9" w:rsidR="00471CA4" w:rsidRPr="00471CA4" w:rsidRDefault="00471CA4" w:rsidP="00471CA4">
      <w:pPr>
        <w:rPr>
          <w:rFonts w:ascii="Arial Narrow" w:hAnsi="Arial Narrow" w:cs="Arial"/>
          <w:sz w:val="22"/>
          <w:szCs w:val="22"/>
          <w:lang w:eastAsia="sk-SK"/>
        </w:rPr>
      </w:pPr>
    </w:p>
    <w:p w14:paraId="76898986" w14:textId="156DD1CB" w:rsidR="00471CA4" w:rsidRPr="00471CA4" w:rsidRDefault="00471CA4" w:rsidP="00471CA4">
      <w:pPr>
        <w:rPr>
          <w:rFonts w:ascii="Arial Narrow" w:hAnsi="Arial Narrow" w:cs="Arial"/>
          <w:sz w:val="22"/>
          <w:szCs w:val="22"/>
          <w:lang w:eastAsia="sk-SK"/>
        </w:rPr>
      </w:pPr>
    </w:p>
    <w:p w14:paraId="311612D1" w14:textId="36DCAD00" w:rsidR="00471CA4" w:rsidRPr="00471CA4" w:rsidRDefault="00471CA4" w:rsidP="00471CA4">
      <w:pPr>
        <w:rPr>
          <w:rFonts w:ascii="Arial Narrow" w:hAnsi="Arial Narrow" w:cs="Arial"/>
          <w:sz w:val="22"/>
          <w:szCs w:val="22"/>
          <w:lang w:eastAsia="sk-SK"/>
        </w:rPr>
      </w:pPr>
    </w:p>
    <w:p w14:paraId="4AE5A101" w14:textId="665E928E" w:rsidR="00471CA4" w:rsidRPr="00471CA4" w:rsidRDefault="00471CA4" w:rsidP="00471CA4">
      <w:pPr>
        <w:rPr>
          <w:rFonts w:ascii="Arial Narrow" w:hAnsi="Arial Narrow" w:cs="Arial"/>
          <w:sz w:val="22"/>
          <w:szCs w:val="22"/>
          <w:lang w:eastAsia="sk-SK"/>
        </w:rPr>
      </w:pPr>
    </w:p>
    <w:p w14:paraId="552940B4" w14:textId="2AA4218B" w:rsidR="00471CA4" w:rsidRPr="00471CA4" w:rsidRDefault="00471CA4" w:rsidP="00471CA4">
      <w:pPr>
        <w:rPr>
          <w:rFonts w:ascii="Arial Narrow" w:hAnsi="Arial Narrow" w:cs="Arial"/>
          <w:sz w:val="22"/>
          <w:szCs w:val="22"/>
          <w:lang w:eastAsia="sk-SK"/>
        </w:rPr>
      </w:pPr>
    </w:p>
    <w:p w14:paraId="75A79767" w14:textId="39683651" w:rsidR="00471CA4" w:rsidRPr="00471CA4" w:rsidRDefault="00471CA4" w:rsidP="00471CA4">
      <w:pPr>
        <w:rPr>
          <w:rFonts w:ascii="Arial Narrow" w:hAnsi="Arial Narrow" w:cs="Arial"/>
          <w:sz w:val="22"/>
          <w:szCs w:val="22"/>
          <w:lang w:eastAsia="sk-SK"/>
        </w:rPr>
      </w:pPr>
    </w:p>
    <w:p w14:paraId="6DF88A7A" w14:textId="72E56E57" w:rsidR="00471CA4" w:rsidRPr="00471CA4" w:rsidRDefault="00471CA4" w:rsidP="00471CA4">
      <w:pPr>
        <w:rPr>
          <w:rFonts w:ascii="Arial Narrow" w:hAnsi="Arial Narrow" w:cs="Arial"/>
          <w:sz w:val="22"/>
          <w:szCs w:val="22"/>
          <w:lang w:eastAsia="sk-SK"/>
        </w:rPr>
      </w:pPr>
    </w:p>
    <w:p w14:paraId="66C701E7" w14:textId="7BA0F652" w:rsidR="00471CA4" w:rsidRPr="00471CA4" w:rsidRDefault="00471CA4" w:rsidP="00471CA4">
      <w:pPr>
        <w:rPr>
          <w:rFonts w:ascii="Arial Narrow" w:hAnsi="Arial Narrow" w:cs="Arial"/>
          <w:sz w:val="22"/>
          <w:szCs w:val="22"/>
          <w:lang w:eastAsia="sk-SK"/>
        </w:rPr>
      </w:pPr>
    </w:p>
    <w:p w14:paraId="6916AE35" w14:textId="2626225D" w:rsidR="00471CA4" w:rsidRPr="00471CA4" w:rsidRDefault="00471CA4" w:rsidP="00471CA4">
      <w:pPr>
        <w:rPr>
          <w:rFonts w:ascii="Arial Narrow" w:hAnsi="Arial Narrow" w:cs="Arial"/>
          <w:sz w:val="22"/>
          <w:szCs w:val="22"/>
          <w:lang w:eastAsia="sk-SK"/>
        </w:rPr>
      </w:pPr>
    </w:p>
    <w:p w14:paraId="20010DF9" w14:textId="6381C82C" w:rsidR="00471CA4" w:rsidRPr="00471CA4" w:rsidRDefault="00471CA4" w:rsidP="00471CA4">
      <w:pPr>
        <w:rPr>
          <w:rFonts w:ascii="Arial Narrow" w:hAnsi="Arial Narrow" w:cs="Arial"/>
          <w:sz w:val="22"/>
          <w:szCs w:val="22"/>
          <w:lang w:eastAsia="sk-SK"/>
        </w:rPr>
      </w:pPr>
    </w:p>
    <w:p w14:paraId="04E91B1A" w14:textId="7DC1631F" w:rsidR="00471CA4" w:rsidRPr="00471CA4" w:rsidRDefault="00471CA4" w:rsidP="00471CA4">
      <w:pPr>
        <w:rPr>
          <w:rFonts w:ascii="Arial Narrow" w:hAnsi="Arial Narrow" w:cs="Arial"/>
          <w:sz w:val="22"/>
          <w:szCs w:val="22"/>
          <w:lang w:eastAsia="sk-SK"/>
        </w:rPr>
      </w:pPr>
    </w:p>
    <w:p w14:paraId="7F04A2AE" w14:textId="6FE1E851" w:rsidR="00471CA4" w:rsidRPr="00471CA4" w:rsidRDefault="00471CA4" w:rsidP="00471CA4">
      <w:pPr>
        <w:rPr>
          <w:rFonts w:ascii="Arial Narrow" w:hAnsi="Arial Narrow" w:cs="Arial"/>
          <w:sz w:val="22"/>
          <w:szCs w:val="22"/>
          <w:lang w:eastAsia="sk-SK"/>
        </w:rPr>
      </w:pPr>
    </w:p>
    <w:p w14:paraId="489A560C" w14:textId="63E3F67B" w:rsidR="00471CA4" w:rsidRPr="00471CA4" w:rsidRDefault="00471CA4" w:rsidP="00471CA4">
      <w:pPr>
        <w:rPr>
          <w:rFonts w:ascii="Arial Narrow" w:hAnsi="Arial Narrow" w:cs="Arial"/>
          <w:sz w:val="22"/>
          <w:szCs w:val="22"/>
          <w:lang w:eastAsia="sk-SK"/>
        </w:rPr>
      </w:pPr>
    </w:p>
    <w:p w14:paraId="3B73AAA5" w14:textId="5F664D3D" w:rsidR="00471CA4" w:rsidRPr="00471CA4" w:rsidRDefault="00471CA4" w:rsidP="00471CA4">
      <w:pPr>
        <w:rPr>
          <w:rFonts w:ascii="Arial Narrow" w:hAnsi="Arial Narrow" w:cs="Arial"/>
          <w:sz w:val="22"/>
          <w:szCs w:val="22"/>
          <w:lang w:eastAsia="sk-SK"/>
        </w:rPr>
      </w:pPr>
    </w:p>
    <w:p w14:paraId="72ADFA12" w14:textId="175F675F" w:rsidR="00471CA4" w:rsidRPr="00471CA4" w:rsidRDefault="00471CA4" w:rsidP="00471CA4">
      <w:pPr>
        <w:rPr>
          <w:rFonts w:ascii="Arial Narrow" w:hAnsi="Arial Narrow" w:cs="Arial"/>
          <w:sz w:val="22"/>
          <w:szCs w:val="22"/>
          <w:lang w:eastAsia="sk-SK"/>
        </w:rPr>
      </w:pPr>
    </w:p>
    <w:p w14:paraId="420D7177" w14:textId="18C6C6C9" w:rsidR="00471CA4" w:rsidRPr="00471CA4" w:rsidRDefault="00471CA4" w:rsidP="00471CA4">
      <w:pPr>
        <w:rPr>
          <w:rFonts w:ascii="Arial Narrow" w:hAnsi="Arial Narrow" w:cs="Arial"/>
          <w:sz w:val="22"/>
          <w:szCs w:val="22"/>
          <w:lang w:eastAsia="sk-SK"/>
        </w:rPr>
      </w:pPr>
    </w:p>
    <w:p w14:paraId="1CC4DDB8" w14:textId="477AA75F" w:rsidR="00471CA4" w:rsidRPr="00471CA4" w:rsidRDefault="00471CA4" w:rsidP="00471CA4">
      <w:pPr>
        <w:rPr>
          <w:rFonts w:ascii="Arial Narrow" w:hAnsi="Arial Narrow" w:cs="Arial"/>
          <w:sz w:val="22"/>
          <w:szCs w:val="22"/>
          <w:lang w:eastAsia="sk-SK"/>
        </w:rPr>
      </w:pPr>
    </w:p>
    <w:p w14:paraId="4773C4F2" w14:textId="3F576529" w:rsidR="00471CA4" w:rsidRPr="00471CA4" w:rsidRDefault="00471CA4" w:rsidP="00471CA4">
      <w:pPr>
        <w:rPr>
          <w:rFonts w:ascii="Arial Narrow" w:hAnsi="Arial Narrow" w:cs="Arial"/>
          <w:sz w:val="22"/>
          <w:szCs w:val="22"/>
          <w:lang w:eastAsia="sk-SK"/>
        </w:rPr>
      </w:pPr>
    </w:p>
    <w:p w14:paraId="16D0A94B" w14:textId="5DFB5C17" w:rsidR="00471CA4" w:rsidRPr="00471CA4" w:rsidRDefault="00471CA4" w:rsidP="00471CA4">
      <w:pPr>
        <w:rPr>
          <w:rFonts w:ascii="Arial Narrow" w:hAnsi="Arial Narrow" w:cs="Arial"/>
          <w:sz w:val="22"/>
          <w:szCs w:val="22"/>
          <w:lang w:eastAsia="sk-SK"/>
        </w:rPr>
      </w:pPr>
    </w:p>
    <w:p w14:paraId="0F08C0E4" w14:textId="5DDC98D5" w:rsidR="00471CA4" w:rsidRPr="00471CA4" w:rsidRDefault="00471CA4" w:rsidP="00471CA4">
      <w:pPr>
        <w:rPr>
          <w:rFonts w:ascii="Arial Narrow" w:hAnsi="Arial Narrow" w:cs="Arial"/>
          <w:sz w:val="22"/>
          <w:szCs w:val="22"/>
          <w:lang w:eastAsia="sk-SK"/>
        </w:rPr>
      </w:pPr>
    </w:p>
    <w:p w14:paraId="72E01172" w14:textId="190A3C1A" w:rsidR="00471CA4" w:rsidRPr="00471CA4" w:rsidRDefault="00471CA4" w:rsidP="00471CA4">
      <w:pPr>
        <w:rPr>
          <w:rFonts w:ascii="Arial Narrow" w:hAnsi="Arial Narrow" w:cs="Arial"/>
          <w:sz w:val="22"/>
          <w:szCs w:val="22"/>
          <w:lang w:eastAsia="sk-SK"/>
        </w:rPr>
      </w:pPr>
    </w:p>
    <w:p w14:paraId="38B06453" w14:textId="62058470" w:rsidR="00471CA4" w:rsidRPr="00471CA4" w:rsidRDefault="00471CA4" w:rsidP="00471CA4">
      <w:pPr>
        <w:rPr>
          <w:rFonts w:ascii="Arial Narrow" w:hAnsi="Arial Narrow" w:cs="Arial"/>
          <w:sz w:val="22"/>
          <w:szCs w:val="22"/>
          <w:lang w:eastAsia="sk-SK"/>
        </w:rPr>
      </w:pPr>
    </w:p>
    <w:p w14:paraId="08B6B70D" w14:textId="64991296" w:rsidR="00471CA4" w:rsidRPr="00471CA4" w:rsidRDefault="00471CA4" w:rsidP="00471CA4">
      <w:pPr>
        <w:rPr>
          <w:rFonts w:ascii="Arial Narrow" w:hAnsi="Arial Narrow" w:cs="Arial"/>
          <w:sz w:val="22"/>
          <w:szCs w:val="22"/>
          <w:lang w:eastAsia="sk-SK"/>
        </w:rPr>
      </w:pPr>
    </w:p>
    <w:p w14:paraId="5F6AEC6B" w14:textId="23FC9C3D" w:rsidR="00471CA4" w:rsidRPr="00471CA4" w:rsidRDefault="00471CA4" w:rsidP="00471CA4">
      <w:pPr>
        <w:rPr>
          <w:rFonts w:ascii="Arial Narrow" w:hAnsi="Arial Narrow" w:cs="Arial"/>
          <w:sz w:val="22"/>
          <w:szCs w:val="22"/>
          <w:lang w:eastAsia="sk-SK"/>
        </w:rPr>
      </w:pPr>
    </w:p>
    <w:p w14:paraId="2D02A20F" w14:textId="590FE161" w:rsidR="00471CA4" w:rsidRPr="00471CA4" w:rsidRDefault="00471CA4" w:rsidP="00471CA4">
      <w:pPr>
        <w:rPr>
          <w:rFonts w:ascii="Arial Narrow" w:hAnsi="Arial Narrow" w:cs="Arial"/>
          <w:sz w:val="22"/>
          <w:szCs w:val="22"/>
          <w:lang w:eastAsia="sk-SK"/>
        </w:rPr>
      </w:pPr>
    </w:p>
    <w:p w14:paraId="51462E76" w14:textId="0C71581C" w:rsidR="00471CA4" w:rsidRPr="00471CA4" w:rsidRDefault="00471CA4" w:rsidP="00471CA4">
      <w:pPr>
        <w:rPr>
          <w:rFonts w:ascii="Arial Narrow" w:hAnsi="Arial Narrow" w:cs="Arial"/>
          <w:sz w:val="22"/>
          <w:szCs w:val="22"/>
          <w:lang w:eastAsia="sk-SK"/>
        </w:rPr>
      </w:pPr>
    </w:p>
    <w:p w14:paraId="734DEB95" w14:textId="0F53A2ED" w:rsidR="00471CA4" w:rsidRPr="00471CA4" w:rsidRDefault="00471CA4" w:rsidP="00471CA4">
      <w:pPr>
        <w:rPr>
          <w:rFonts w:ascii="Arial Narrow" w:hAnsi="Arial Narrow" w:cs="Arial"/>
          <w:sz w:val="22"/>
          <w:szCs w:val="22"/>
          <w:lang w:eastAsia="sk-SK"/>
        </w:rPr>
      </w:pPr>
    </w:p>
    <w:p w14:paraId="169E11E0" w14:textId="4920858F" w:rsidR="00471CA4" w:rsidRPr="00471CA4" w:rsidRDefault="00471CA4" w:rsidP="00471CA4">
      <w:pPr>
        <w:rPr>
          <w:rFonts w:ascii="Arial Narrow" w:hAnsi="Arial Narrow" w:cs="Arial"/>
          <w:sz w:val="22"/>
          <w:szCs w:val="22"/>
          <w:lang w:eastAsia="sk-SK"/>
        </w:rPr>
      </w:pPr>
    </w:p>
    <w:p w14:paraId="7FB087DA" w14:textId="3258AC49" w:rsidR="00471CA4" w:rsidRPr="00471CA4" w:rsidRDefault="00471CA4" w:rsidP="00471CA4">
      <w:pPr>
        <w:rPr>
          <w:rFonts w:ascii="Arial Narrow" w:hAnsi="Arial Narrow" w:cs="Arial"/>
          <w:sz w:val="22"/>
          <w:szCs w:val="22"/>
          <w:lang w:eastAsia="sk-SK"/>
        </w:rPr>
      </w:pPr>
    </w:p>
    <w:p w14:paraId="0ED62A30" w14:textId="491D39B8" w:rsidR="00471CA4" w:rsidRPr="00471CA4" w:rsidRDefault="00471CA4" w:rsidP="00471CA4">
      <w:pPr>
        <w:rPr>
          <w:rFonts w:ascii="Arial Narrow" w:hAnsi="Arial Narrow" w:cs="Arial"/>
          <w:sz w:val="22"/>
          <w:szCs w:val="22"/>
          <w:lang w:eastAsia="sk-SK"/>
        </w:rPr>
      </w:pPr>
    </w:p>
    <w:p w14:paraId="013C3039" w14:textId="7D12AF27" w:rsidR="00471CA4" w:rsidRPr="00471CA4" w:rsidRDefault="00471CA4" w:rsidP="00471CA4">
      <w:pPr>
        <w:rPr>
          <w:rFonts w:ascii="Arial Narrow" w:hAnsi="Arial Narrow" w:cs="Arial"/>
          <w:sz w:val="22"/>
          <w:szCs w:val="22"/>
          <w:lang w:eastAsia="sk-SK"/>
        </w:rPr>
      </w:pPr>
    </w:p>
    <w:p w14:paraId="50D67111" w14:textId="4DBC6EF8" w:rsidR="00471CA4" w:rsidRPr="00471CA4" w:rsidRDefault="00471CA4" w:rsidP="00471CA4">
      <w:pPr>
        <w:rPr>
          <w:rFonts w:ascii="Arial Narrow" w:hAnsi="Arial Narrow" w:cs="Arial"/>
          <w:sz w:val="22"/>
          <w:szCs w:val="22"/>
          <w:lang w:eastAsia="sk-SK"/>
        </w:rPr>
      </w:pPr>
    </w:p>
    <w:p w14:paraId="50F9F91C" w14:textId="20D678EC" w:rsidR="00471CA4" w:rsidRPr="00471CA4" w:rsidRDefault="00471CA4" w:rsidP="00471CA4">
      <w:pPr>
        <w:rPr>
          <w:rFonts w:ascii="Arial Narrow" w:hAnsi="Arial Narrow" w:cs="Arial"/>
          <w:sz w:val="22"/>
          <w:szCs w:val="22"/>
          <w:lang w:eastAsia="sk-SK"/>
        </w:rPr>
      </w:pPr>
    </w:p>
    <w:p w14:paraId="5EE9AFBA" w14:textId="4607630A" w:rsidR="00471CA4" w:rsidRPr="00471CA4" w:rsidRDefault="00471CA4" w:rsidP="00471CA4">
      <w:pPr>
        <w:rPr>
          <w:rFonts w:ascii="Arial Narrow" w:hAnsi="Arial Narrow" w:cs="Arial"/>
          <w:sz w:val="22"/>
          <w:szCs w:val="22"/>
          <w:lang w:eastAsia="sk-SK"/>
        </w:rPr>
      </w:pPr>
    </w:p>
    <w:p w14:paraId="246F42C3" w14:textId="5B60FB4B" w:rsidR="00471CA4" w:rsidRPr="00471CA4" w:rsidRDefault="00471CA4" w:rsidP="00471CA4">
      <w:pPr>
        <w:rPr>
          <w:rFonts w:ascii="Arial Narrow" w:hAnsi="Arial Narrow" w:cs="Arial"/>
          <w:sz w:val="22"/>
          <w:szCs w:val="22"/>
          <w:lang w:eastAsia="sk-SK"/>
        </w:rPr>
      </w:pPr>
    </w:p>
    <w:p w14:paraId="32955EE3" w14:textId="276600DC" w:rsidR="00471CA4" w:rsidRPr="00471CA4" w:rsidRDefault="00471CA4" w:rsidP="00471CA4">
      <w:pPr>
        <w:rPr>
          <w:rFonts w:ascii="Arial Narrow" w:hAnsi="Arial Narrow" w:cs="Arial"/>
          <w:sz w:val="22"/>
          <w:szCs w:val="22"/>
          <w:lang w:eastAsia="sk-SK"/>
        </w:rPr>
      </w:pPr>
    </w:p>
    <w:p w14:paraId="0F3BBBF6" w14:textId="01A67D26" w:rsidR="00471CA4" w:rsidRPr="00471CA4" w:rsidRDefault="00471CA4" w:rsidP="00471CA4">
      <w:pPr>
        <w:rPr>
          <w:rFonts w:ascii="Arial Narrow" w:hAnsi="Arial Narrow" w:cs="Arial"/>
          <w:sz w:val="22"/>
          <w:szCs w:val="22"/>
          <w:lang w:eastAsia="sk-SK"/>
        </w:rPr>
      </w:pPr>
    </w:p>
    <w:p w14:paraId="6B1BD7CB" w14:textId="26328168" w:rsidR="00471CA4" w:rsidRPr="00471CA4" w:rsidRDefault="00471CA4" w:rsidP="00471CA4">
      <w:pPr>
        <w:rPr>
          <w:rFonts w:ascii="Arial Narrow" w:hAnsi="Arial Narrow" w:cs="Arial"/>
          <w:sz w:val="22"/>
          <w:szCs w:val="22"/>
          <w:lang w:eastAsia="sk-SK"/>
        </w:rPr>
      </w:pPr>
    </w:p>
    <w:p w14:paraId="7A9B3F21" w14:textId="30D1D8B7" w:rsidR="00471CA4" w:rsidRDefault="00471CA4" w:rsidP="00471CA4">
      <w:pPr>
        <w:rPr>
          <w:rFonts w:ascii="Arial Narrow" w:hAnsi="Arial Narrow" w:cs="Arial"/>
          <w:sz w:val="22"/>
          <w:szCs w:val="22"/>
        </w:rPr>
      </w:pPr>
    </w:p>
    <w:p w14:paraId="7D73A48A" w14:textId="587C4DF3" w:rsidR="00471CA4" w:rsidRPr="00471CA4" w:rsidRDefault="00471CA4" w:rsidP="00471CA4">
      <w:pPr>
        <w:tabs>
          <w:tab w:val="clear" w:pos="2880"/>
          <w:tab w:val="clear" w:pos="4500"/>
        </w:tabs>
        <w:rPr>
          <w:rFonts w:ascii="Arial Narrow" w:hAnsi="Arial Narrow" w:cs="Arial"/>
          <w:sz w:val="22"/>
          <w:szCs w:val="22"/>
          <w:lang w:eastAsia="sk-SK"/>
        </w:rPr>
      </w:pPr>
      <w:r>
        <w:rPr>
          <w:rFonts w:ascii="Arial Narrow" w:hAnsi="Arial Narrow" w:cs="Arial"/>
          <w:sz w:val="22"/>
          <w:szCs w:val="22"/>
          <w:lang w:eastAsia="sk-SK"/>
        </w:rPr>
        <w:lastRenderedPageBreak/>
        <w:tab/>
      </w:r>
    </w:p>
    <w:sectPr w:rsidR="00471CA4" w:rsidRPr="00471CA4" w:rsidSect="00BA1673">
      <w:headerReference w:type="even" r:id="rId91"/>
      <w:headerReference w:type="default" r:id="rId92"/>
      <w:footerReference w:type="default" r:id="rId93"/>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5FD044" w14:textId="77777777" w:rsidR="00FA2712" w:rsidRDefault="00FA2712">
      <w:r>
        <w:separator/>
      </w:r>
    </w:p>
  </w:endnote>
  <w:endnote w:type="continuationSeparator" w:id="0">
    <w:p w14:paraId="419A7533" w14:textId="77777777" w:rsidR="00FA2712" w:rsidRDefault="00FA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AD0D4" w14:textId="1A4871F7" w:rsidR="009D1613" w:rsidRPr="00B0383D" w:rsidRDefault="009D1613" w:rsidP="00B0383D">
    <w:pPr>
      <w:pStyle w:val="Zkladntext"/>
      <w:spacing w:after="120" w:line="265" w:lineRule="auto"/>
      <w:ind w:right="372"/>
      <w:rPr>
        <w:rFonts w:ascii="Times New Roman" w:hAnsi="Times New Roman"/>
        <w:i/>
        <w:iCs/>
        <w:sz w:val="16"/>
        <w:szCs w:val="16"/>
      </w:rPr>
    </w:pPr>
    <w:r w:rsidRPr="00B0383D">
      <w:rPr>
        <w:rFonts w:ascii="Times New Roman" w:hAnsi="Times New Roman"/>
        <w:i/>
        <w:sz w:val="16"/>
        <w:szCs w:val="16"/>
      </w:rPr>
      <w:t>Súťažné podklady pre</w:t>
    </w:r>
    <w:r>
      <w:rPr>
        <w:rFonts w:ascii="Arial Narrow" w:hAnsi="Arial Narrow" w:cs="Arial"/>
        <w:i/>
        <w:sz w:val="16"/>
        <w:szCs w:val="16"/>
      </w:rPr>
      <w:t xml:space="preserve"> </w:t>
    </w:r>
    <w:r w:rsidRPr="000F453D">
      <w:rPr>
        <w:rFonts w:ascii="Arial Narrow" w:hAnsi="Arial Narrow" w:cs="Arial"/>
        <w:i/>
        <w:sz w:val="16"/>
        <w:szCs w:val="16"/>
      </w:rPr>
      <w:t xml:space="preserve"> </w:t>
    </w:r>
    <w:r w:rsidRPr="00B0383D">
      <w:rPr>
        <w:rFonts w:ascii="Times New Roman" w:hAnsi="Times New Roman"/>
        <w:i/>
        <w:iCs/>
        <w:sz w:val="16"/>
        <w:szCs w:val="16"/>
      </w:rPr>
      <w:t xml:space="preserve">Dodávka služieb pre Národný projekt „Migrácia IS obcí do vládneho cloudu - plošné rozšírenie IS DCOM – 2. etapa“ </w:t>
    </w:r>
  </w:p>
  <w:p w14:paraId="3A5A263D" w14:textId="77777777" w:rsidR="009D1613" w:rsidRDefault="009D1613" w:rsidP="004C0E98">
    <w:pPr>
      <w:pStyle w:val="Pta"/>
      <w:tabs>
        <w:tab w:val="clear" w:pos="4536"/>
        <w:tab w:val="clear" w:pos="9072"/>
        <w:tab w:val="left" w:pos="3720"/>
      </w:tabs>
      <w:rPr>
        <w:rFonts w:ascii="Arial Narrow" w:hAnsi="Arial Narrow" w:cs="Arial"/>
        <w:i/>
        <w:color w:val="706656"/>
        <w:sz w:val="18"/>
        <w:szCs w:val="18"/>
      </w:rPr>
    </w:pPr>
    <w:r>
      <w:rPr>
        <w:rFonts w:ascii="Arial Narrow" w:hAnsi="Arial Narrow" w:cs="Arial"/>
        <w:i/>
        <w:color w:val="70665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A3D65" w14:textId="77777777" w:rsidR="00FA2712" w:rsidRDefault="00FA2712">
      <w:r>
        <w:separator/>
      </w:r>
    </w:p>
  </w:footnote>
  <w:footnote w:type="continuationSeparator" w:id="0">
    <w:p w14:paraId="0E357B90" w14:textId="77777777" w:rsidR="00FA2712" w:rsidRDefault="00FA2712">
      <w:r>
        <w:continuationSeparator/>
      </w:r>
    </w:p>
  </w:footnote>
  <w:footnote w:id="1">
    <w:p w14:paraId="55C4368F" w14:textId="77777777" w:rsidR="009D1613" w:rsidRDefault="009D1613"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9D1613" w:rsidRDefault="009D1613"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9D1613" w:rsidRDefault="009D1613"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9D1613" w:rsidRDefault="009D1613"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9D1613" w:rsidRDefault="009D1613" w:rsidP="00A97C63">
      <w:pPr>
        <w:pStyle w:val="Textpoznmkypodiarou"/>
        <w:jc w:val="both"/>
      </w:pPr>
      <w:r>
        <w:rPr>
          <w:rStyle w:val="Odkaznapoznmkupodiarou"/>
        </w:rPr>
        <w:footnoteRef/>
      </w:r>
      <w:r>
        <w:t xml:space="preserve"> Pozri bod II.1.1 príslušného oznámenia.</w:t>
      </w:r>
    </w:p>
  </w:footnote>
  <w:footnote w:id="6">
    <w:p w14:paraId="1C53A0C7" w14:textId="77777777" w:rsidR="009D1613" w:rsidRDefault="009D1613"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9D1613" w:rsidRPr="00A53F3D" w:rsidRDefault="009D1613"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9D1613" w:rsidRPr="00A53F3D" w:rsidRDefault="009D1613"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9D1613" w:rsidRDefault="009D1613"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9D1613" w:rsidRDefault="009D1613" w:rsidP="00A97C63">
      <w:pPr>
        <w:jc w:val="both"/>
        <w:rPr>
          <w:b/>
        </w:rPr>
      </w:pPr>
    </w:p>
    <w:p w14:paraId="6689BEE6" w14:textId="77777777" w:rsidR="009D1613" w:rsidRDefault="009D1613" w:rsidP="00A97C63">
      <w:pPr>
        <w:jc w:val="both"/>
      </w:pPr>
    </w:p>
  </w:footnote>
  <w:footnote w:id="8">
    <w:p w14:paraId="4D6D5B4A" w14:textId="77777777" w:rsidR="009D1613" w:rsidRDefault="009D1613"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9D1613" w:rsidRDefault="009D1613"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9D1613" w:rsidRDefault="009D1613"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9D1613" w:rsidRDefault="009D1613"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9D1613" w:rsidRDefault="009D1613" w:rsidP="00A97C63">
      <w:pPr>
        <w:pStyle w:val="Textpoznmkypodiarou"/>
        <w:jc w:val="both"/>
      </w:pPr>
    </w:p>
  </w:footnote>
  <w:footnote w:id="12">
    <w:p w14:paraId="0678EA69" w14:textId="77777777" w:rsidR="009D1613" w:rsidRDefault="009D1613"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9D1613" w:rsidRDefault="009D1613" w:rsidP="00A97C63">
      <w:pPr>
        <w:pStyle w:val="Textpoznmkypodiarou"/>
      </w:pPr>
    </w:p>
  </w:footnote>
  <w:footnote w:id="13">
    <w:p w14:paraId="1A7CCB44" w14:textId="77777777" w:rsidR="009D1613" w:rsidRDefault="009D1613"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9D1613" w:rsidRDefault="009D1613"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9D1613" w:rsidRDefault="009D1613"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9D1613" w:rsidRDefault="009D1613"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9D1613" w:rsidRDefault="009D1613"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9D1613" w:rsidRDefault="009D1613"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9D1613" w:rsidRDefault="009D1613" w:rsidP="00A97C63">
      <w:pPr>
        <w:jc w:val="both"/>
      </w:pPr>
    </w:p>
  </w:footnote>
  <w:footnote w:id="19">
    <w:p w14:paraId="44B0083D" w14:textId="77777777" w:rsidR="009D1613" w:rsidRDefault="009D1613"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9D1613" w:rsidRDefault="009D1613"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9D1613" w:rsidRDefault="009D1613"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9D1613" w:rsidRDefault="009D1613"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9D1613" w:rsidRPr="00A53F3D" w:rsidRDefault="009D1613"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9D1613" w:rsidRDefault="009D1613" w:rsidP="00A97C63">
      <w:pPr>
        <w:jc w:val="both"/>
      </w:pPr>
    </w:p>
  </w:footnote>
  <w:footnote w:id="24">
    <w:p w14:paraId="01D02074" w14:textId="77777777" w:rsidR="009D1613" w:rsidRDefault="009D1613"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9D1613" w:rsidRDefault="009D1613"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9D1613" w:rsidRDefault="009D1613"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9D1613" w:rsidRDefault="009D1613"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9D1613" w:rsidRDefault="009D1613"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9D1613" w:rsidRDefault="009D1613" w:rsidP="00A97C63">
      <w:pPr>
        <w:jc w:val="both"/>
      </w:pPr>
    </w:p>
  </w:footnote>
  <w:footnote w:id="29">
    <w:p w14:paraId="43CDC067" w14:textId="77777777" w:rsidR="009D1613" w:rsidRDefault="009D1613"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9D1613" w:rsidRDefault="009D1613"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9D1613" w:rsidRDefault="009D1613" w:rsidP="00A97C63">
      <w:pPr>
        <w:pStyle w:val="Textpoznmkypodiarou"/>
      </w:pPr>
    </w:p>
  </w:footnote>
  <w:footnote w:id="31">
    <w:p w14:paraId="51F1025B" w14:textId="77777777" w:rsidR="009D1613" w:rsidRDefault="009D1613" w:rsidP="00A97C63">
      <w:pPr>
        <w:pStyle w:val="Textpoznmkypodiarou"/>
      </w:pPr>
      <w:r>
        <w:rPr>
          <w:rStyle w:val="Odkaznapoznmkupodiarou"/>
        </w:rPr>
        <w:footnoteRef/>
      </w:r>
      <w:r>
        <w:t xml:space="preserve"> Zopakujte toľkokrát, koľkokrát je to potrebné.</w:t>
      </w:r>
    </w:p>
    <w:p w14:paraId="25F432A1" w14:textId="77777777" w:rsidR="009D1613" w:rsidRDefault="009D1613" w:rsidP="00A97C63">
      <w:pPr>
        <w:pStyle w:val="Textpoznmkypodiarou"/>
      </w:pPr>
    </w:p>
  </w:footnote>
  <w:footnote w:id="32">
    <w:p w14:paraId="24470E9A" w14:textId="77777777" w:rsidR="009D1613" w:rsidRPr="002D4442" w:rsidRDefault="009D1613"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9D1613" w:rsidRDefault="009D1613" w:rsidP="00A97C63">
      <w:pPr>
        <w:pStyle w:val="Textpoznmkypodiarou"/>
        <w:jc w:val="both"/>
      </w:pPr>
    </w:p>
  </w:footnote>
  <w:footnote w:id="33">
    <w:p w14:paraId="2A6A2289" w14:textId="77777777" w:rsidR="009D1613" w:rsidRDefault="009D1613"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9D1613" w:rsidRDefault="009D1613"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9D1613" w:rsidRDefault="009D1613" w:rsidP="00A97C63">
      <w:pPr>
        <w:pStyle w:val="Textpoznmkypodiarou"/>
      </w:pPr>
    </w:p>
  </w:footnote>
  <w:footnote w:id="35">
    <w:p w14:paraId="33267BE7" w14:textId="77777777" w:rsidR="009D1613" w:rsidRDefault="009D1613" w:rsidP="00A97C63">
      <w:pPr>
        <w:pStyle w:val="Textpoznmkypodiarou"/>
      </w:pPr>
      <w:r>
        <w:rPr>
          <w:rStyle w:val="Odkaznapoznmkupodiarou"/>
        </w:rPr>
        <w:footnoteRef/>
      </w:r>
      <w:r>
        <w:t xml:space="preserve"> Napr. pomer medzi aktívami a pasívami.</w:t>
      </w:r>
    </w:p>
  </w:footnote>
  <w:footnote w:id="36">
    <w:p w14:paraId="666C27A7" w14:textId="77777777" w:rsidR="009D1613" w:rsidRDefault="009D1613" w:rsidP="00A97C63">
      <w:pPr>
        <w:pStyle w:val="Textpoznmkypodiarou"/>
      </w:pPr>
      <w:r>
        <w:rPr>
          <w:rStyle w:val="Odkaznapoznmkupodiarou"/>
        </w:rPr>
        <w:footnoteRef/>
      </w:r>
      <w:r>
        <w:t xml:space="preserve"> Napr. pomer medzi aktívami a pasívami.</w:t>
      </w:r>
    </w:p>
  </w:footnote>
  <w:footnote w:id="37">
    <w:p w14:paraId="5E3A3098" w14:textId="77777777" w:rsidR="009D1613" w:rsidRDefault="009D1613" w:rsidP="00A97C63">
      <w:pPr>
        <w:pStyle w:val="Textpoznmkypodiarou"/>
      </w:pPr>
      <w:r>
        <w:rPr>
          <w:rStyle w:val="Odkaznapoznmkupodiarou"/>
        </w:rPr>
        <w:footnoteRef/>
      </w:r>
      <w:r>
        <w:t xml:space="preserve"> Zopakujte toľkokrát, koľkokrát je to potrebné.</w:t>
      </w:r>
    </w:p>
  </w:footnote>
  <w:footnote w:id="38">
    <w:p w14:paraId="79672BE1" w14:textId="77777777" w:rsidR="009D1613" w:rsidRDefault="009D1613"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9D1613" w:rsidRDefault="009D1613" w:rsidP="00A97C63">
      <w:pPr>
        <w:pStyle w:val="Textpoznmkypodiarou"/>
      </w:pPr>
    </w:p>
    <w:p w14:paraId="7B021981" w14:textId="77777777" w:rsidR="009D1613" w:rsidRDefault="009D1613" w:rsidP="00A97C63">
      <w:pPr>
        <w:pStyle w:val="Textpoznmkypodiarou"/>
      </w:pPr>
    </w:p>
  </w:footnote>
  <w:footnote w:id="39">
    <w:p w14:paraId="1A99717C" w14:textId="77777777" w:rsidR="009D1613" w:rsidRDefault="009D1613"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9D1613" w:rsidRDefault="009D1613"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9D1613" w:rsidRDefault="009D1613"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9D1613" w:rsidRDefault="009D1613"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9D1613" w:rsidRDefault="009D1613" w:rsidP="00A97C63">
      <w:pPr>
        <w:pStyle w:val="Textpoznmkypodiarou"/>
        <w:jc w:val="both"/>
      </w:pPr>
    </w:p>
    <w:p w14:paraId="1CA33139" w14:textId="77777777" w:rsidR="009D1613" w:rsidRDefault="009D1613" w:rsidP="00A97C63">
      <w:pPr>
        <w:pStyle w:val="Textpoznmkypodiarou"/>
        <w:jc w:val="both"/>
      </w:pPr>
    </w:p>
  </w:footnote>
  <w:footnote w:id="43">
    <w:p w14:paraId="3BA40903" w14:textId="77777777" w:rsidR="009D1613" w:rsidRDefault="009D1613"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9D1613" w:rsidRDefault="009D1613" w:rsidP="00A97C63">
      <w:pPr>
        <w:pStyle w:val="Textpoznmkypodiarou"/>
        <w:jc w:val="both"/>
      </w:pPr>
    </w:p>
  </w:footnote>
  <w:footnote w:id="44">
    <w:p w14:paraId="0AFA08F3" w14:textId="77777777" w:rsidR="009D1613" w:rsidRDefault="009D1613"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9D1613" w:rsidRDefault="009D1613"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9D1613" w:rsidRDefault="009D1613"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9D1613" w:rsidRDefault="009D1613"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9D1613" w:rsidRDefault="009D1613"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9D1613" w:rsidRDefault="009D1613" w:rsidP="00A97C63">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50056" w14:textId="77777777" w:rsidR="009D1613" w:rsidRDefault="009D1613"/>
  <w:p w14:paraId="028A9200" w14:textId="77777777" w:rsidR="009D1613" w:rsidRDefault="009D1613"/>
  <w:p w14:paraId="190FCAAA" w14:textId="77777777" w:rsidR="009D1613" w:rsidRDefault="009D1613"/>
  <w:p w14:paraId="0DDEAC3D" w14:textId="77777777" w:rsidR="009D1613" w:rsidRDefault="009D1613"/>
  <w:p w14:paraId="3282476C" w14:textId="77777777" w:rsidR="009D1613" w:rsidRDefault="009D1613"/>
  <w:p w14:paraId="4AFADAF7" w14:textId="77777777" w:rsidR="009D1613" w:rsidRDefault="009D1613"/>
  <w:p w14:paraId="14AF22AE" w14:textId="77777777" w:rsidR="009D1613" w:rsidRDefault="009D1613"/>
  <w:p w14:paraId="1DD224BC" w14:textId="77777777" w:rsidR="009D1613" w:rsidRDefault="009D1613"/>
  <w:p w14:paraId="21D80AA1" w14:textId="77777777" w:rsidR="009D1613" w:rsidRDefault="009D1613"/>
  <w:p w14:paraId="781C7D27" w14:textId="77777777" w:rsidR="009D1613" w:rsidRDefault="009D1613"/>
  <w:p w14:paraId="77FA49FC" w14:textId="77777777" w:rsidR="009D1613" w:rsidRDefault="009D1613"/>
  <w:p w14:paraId="57F53C76" w14:textId="77777777" w:rsidR="009D1613" w:rsidRDefault="009D1613"/>
  <w:p w14:paraId="761D54B4" w14:textId="77777777" w:rsidR="009D1613" w:rsidRDefault="009D1613"/>
  <w:p w14:paraId="5E47756D" w14:textId="77777777" w:rsidR="009D1613" w:rsidRDefault="009D1613"/>
  <w:p w14:paraId="7670B022" w14:textId="77777777" w:rsidR="009D1613" w:rsidRDefault="009D1613"/>
  <w:p w14:paraId="5C220AE0" w14:textId="77777777" w:rsidR="009D1613" w:rsidRDefault="009D1613"/>
  <w:p w14:paraId="21081D67" w14:textId="77777777" w:rsidR="009D1613" w:rsidRDefault="009D1613"/>
  <w:p w14:paraId="4F5CACB8" w14:textId="77777777" w:rsidR="009D1613" w:rsidRDefault="009D1613"/>
  <w:p w14:paraId="315AE071" w14:textId="77777777" w:rsidR="009D1613" w:rsidRDefault="009D1613"/>
  <w:p w14:paraId="0661217A" w14:textId="77777777" w:rsidR="009D1613" w:rsidRDefault="009D1613"/>
  <w:p w14:paraId="574DF14D" w14:textId="77777777" w:rsidR="009D1613" w:rsidRDefault="009D1613"/>
  <w:p w14:paraId="642F08B6" w14:textId="77777777" w:rsidR="009D1613" w:rsidRDefault="009D1613"/>
  <w:p w14:paraId="7B6E23FA" w14:textId="77777777" w:rsidR="009D1613" w:rsidRDefault="009D1613"/>
  <w:p w14:paraId="4B67234F" w14:textId="77777777" w:rsidR="009D1613" w:rsidRDefault="009D1613"/>
  <w:p w14:paraId="4EC26058" w14:textId="77777777" w:rsidR="009D1613" w:rsidRDefault="009D1613"/>
  <w:p w14:paraId="11F6F739" w14:textId="77777777" w:rsidR="009D1613" w:rsidRDefault="009D1613"/>
  <w:p w14:paraId="4A7704B9" w14:textId="77777777" w:rsidR="009D1613" w:rsidRDefault="009D1613"/>
  <w:p w14:paraId="52FCFDD4" w14:textId="77777777" w:rsidR="009D1613" w:rsidRDefault="009D1613"/>
  <w:p w14:paraId="4EA298F0" w14:textId="77777777" w:rsidR="009D1613" w:rsidRDefault="009D1613"/>
  <w:p w14:paraId="4ED210BE" w14:textId="77777777" w:rsidR="009D1613" w:rsidRDefault="009D1613"/>
  <w:p w14:paraId="6BD935E4" w14:textId="77777777" w:rsidR="009D1613" w:rsidRDefault="009D1613"/>
  <w:p w14:paraId="06F5691D" w14:textId="77777777" w:rsidR="009D1613" w:rsidRDefault="009D1613"/>
  <w:p w14:paraId="0FCE25A0" w14:textId="77777777" w:rsidR="009D1613" w:rsidRDefault="009D1613"/>
  <w:p w14:paraId="7286256B" w14:textId="77777777" w:rsidR="009D1613" w:rsidRDefault="009D1613"/>
  <w:p w14:paraId="1F565FDA" w14:textId="77777777" w:rsidR="009D1613" w:rsidRDefault="009D1613"/>
  <w:p w14:paraId="4FA7E9EA" w14:textId="77777777" w:rsidR="009D1613" w:rsidRDefault="009D1613"/>
  <w:p w14:paraId="77C586ED" w14:textId="77777777" w:rsidR="009D1613" w:rsidRDefault="009D1613"/>
  <w:p w14:paraId="6FD638E4" w14:textId="77777777" w:rsidR="009D1613" w:rsidRDefault="009D1613">
    <w:pPr>
      <w:numPr>
        <w:ins w:id="0" w:author="m1409" w:date="2005-03-03T15:40:00Z"/>
      </w:numPr>
    </w:pPr>
  </w:p>
  <w:p w14:paraId="08517A58" w14:textId="77777777" w:rsidR="009D1613" w:rsidRDefault="009D1613">
    <w:pPr>
      <w:numPr>
        <w:ins w:id="1" w:author="m1409" w:date="2005-03-03T15:40:00Z"/>
      </w:numPr>
    </w:pPr>
  </w:p>
  <w:p w14:paraId="38CF2AA8" w14:textId="77777777" w:rsidR="009D1613" w:rsidRDefault="009D1613">
    <w:pPr>
      <w:numPr>
        <w:ins w:id="2" w:author="m1409" w:date="2005-03-03T15:40:00Z"/>
      </w:numPr>
    </w:pPr>
  </w:p>
  <w:p w14:paraId="7EA43AB5" w14:textId="77777777" w:rsidR="009D1613" w:rsidRDefault="009D1613">
    <w:pPr>
      <w:numPr>
        <w:ins w:id="3" w:author="m1409" w:date="2005-03-03T15:40:00Z"/>
      </w:numPr>
    </w:pPr>
  </w:p>
  <w:p w14:paraId="7D6D1D1F" w14:textId="77777777" w:rsidR="009D1613" w:rsidRDefault="009D1613">
    <w:pPr>
      <w:numPr>
        <w:ins w:id="4" w:author="m1409" w:date="2005-03-03T15:40:00Z"/>
      </w:numPr>
    </w:pPr>
  </w:p>
  <w:p w14:paraId="5E0339B4" w14:textId="77777777" w:rsidR="009D1613" w:rsidRDefault="009D1613">
    <w:pPr>
      <w:numPr>
        <w:ins w:id="5" w:author="m1409" w:date="2005-03-03T15:40:00Z"/>
      </w:numPr>
    </w:pPr>
  </w:p>
  <w:p w14:paraId="3CC98994" w14:textId="77777777" w:rsidR="009D1613" w:rsidRDefault="009D1613">
    <w:pPr>
      <w:numPr>
        <w:ins w:id="6" w:author="m1409" w:date="2005-03-03T15:40:00Z"/>
      </w:numPr>
    </w:pPr>
  </w:p>
  <w:p w14:paraId="1AAFCEC8" w14:textId="77777777" w:rsidR="009D1613" w:rsidRDefault="009D1613">
    <w:pPr>
      <w:numPr>
        <w:ins w:id="7" w:author="m1409" w:date="2005-03-03T15:40:00Z"/>
      </w:numPr>
    </w:pPr>
  </w:p>
  <w:p w14:paraId="659C843A" w14:textId="77777777" w:rsidR="009D1613" w:rsidRDefault="009D1613">
    <w:pPr>
      <w:numPr>
        <w:ins w:id="8" w:author="m1409" w:date="2005-03-03T15:40:00Z"/>
      </w:numPr>
    </w:pPr>
  </w:p>
  <w:p w14:paraId="4089A067" w14:textId="77777777" w:rsidR="009D1613" w:rsidRDefault="009D1613">
    <w:pPr>
      <w:numPr>
        <w:ins w:id="9" w:author="m1409" w:date="2005-03-03T15:40:00Z"/>
      </w:numPr>
    </w:pPr>
  </w:p>
  <w:p w14:paraId="7ADB6881" w14:textId="77777777" w:rsidR="009D1613" w:rsidRDefault="009D1613">
    <w:pPr>
      <w:numPr>
        <w:ins w:id="10" w:author="m1409" w:date="2005-03-03T15:40:00Z"/>
      </w:numPr>
    </w:pPr>
  </w:p>
  <w:p w14:paraId="4E451BF1" w14:textId="77777777" w:rsidR="009D1613" w:rsidRDefault="009D1613">
    <w:pPr>
      <w:numPr>
        <w:ins w:id="11" w:author="m1409" w:date="2005-03-03T15:40:00Z"/>
      </w:numPr>
    </w:pPr>
  </w:p>
  <w:p w14:paraId="4C4DC8C9" w14:textId="77777777" w:rsidR="009D1613" w:rsidRDefault="009D1613">
    <w:pPr>
      <w:numPr>
        <w:ins w:id="12" w:author="m1409" w:date="2005-03-03T15:40:00Z"/>
      </w:numPr>
    </w:pPr>
  </w:p>
  <w:p w14:paraId="5F1CB7DC" w14:textId="77777777" w:rsidR="009D1613" w:rsidRDefault="009D1613">
    <w:pPr>
      <w:numPr>
        <w:ins w:id="13" w:author="m1409" w:date="2005-03-03T15:40:00Z"/>
      </w:numPr>
    </w:pPr>
  </w:p>
  <w:p w14:paraId="6BC661E3" w14:textId="77777777" w:rsidR="009D1613" w:rsidRDefault="009D1613">
    <w:pPr>
      <w:numPr>
        <w:ins w:id="14" w:author="m1409" w:date="2005-03-03T15:40:00Z"/>
      </w:numPr>
    </w:pPr>
  </w:p>
  <w:p w14:paraId="34A6420B" w14:textId="77777777" w:rsidR="009D1613" w:rsidRDefault="009D1613">
    <w:pPr>
      <w:numPr>
        <w:ins w:id="15" w:author="m1409" w:date="2005-03-03T15:40:00Z"/>
      </w:numPr>
    </w:pPr>
  </w:p>
  <w:p w14:paraId="69406E25" w14:textId="77777777" w:rsidR="009D1613" w:rsidRDefault="009D1613">
    <w:pPr>
      <w:numPr>
        <w:ins w:id="16" w:author="m1409" w:date="2005-03-03T15:40:00Z"/>
      </w:numPr>
    </w:pPr>
  </w:p>
  <w:p w14:paraId="67CE6C96" w14:textId="77777777" w:rsidR="009D1613" w:rsidRDefault="009D1613">
    <w:pPr>
      <w:numPr>
        <w:ins w:id="17" w:author="m1409" w:date="2005-03-03T15:40:00Z"/>
      </w:numPr>
    </w:pPr>
  </w:p>
  <w:p w14:paraId="7528ACF3" w14:textId="77777777" w:rsidR="009D1613" w:rsidRDefault="009D1613">
    <w:pPr>
      <w:numPr>
        <w:ins w:id="18" w:author="m1409" w:date="2005-03-03T15:40:00Z"/>
      </w:numPr>
    </w:pPr>
  </w:p>
  <w:p w14:paraId="347FED26" w14:textId="77777777" w:rsidR="009D1613" w:rsidRDefault="009D1613">
    <w:pPr>
      <w:numPr>
        <w:ins w:id="19" w:author="m1409" w:date="2005-03-03T15:40:00Z"/>
      </w:numPr>
    </w:pPr>
  </w:p>
  <w:p w14:paraId="2AB9A2D9" w14:textId="77777777" w:rsidR="009D1613" w:rsidRDefault="009D1613">
    <w:pPr>
      <w:numPr>
        <w:ins w:id="20" w:author="m1409" w:date="2005-03-03T15:40:00Z"/>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5B60D" w14:textId="77777777" w:rsidR="009D1613" w:rsidRPr="002C61C7" w:rsidRDefault="009D1613">
    <w:pPr>
      <w:pStyle w:val="Pta"/>
      <w:tabs>
        <w:tab w:val="clear" w:pos="9072"/>
        <w:tab w:val="right" w:pos="10080"/>
      </w:tabs>
      <w:ind w:right="-82"/>
      <w:jc w:val="both"/>
      <w:rPr>
        <w:rFonts w:cs="Arial"/>
        <w:sz w:val="2"/>
        <w:szCs w:val="2"/>
        <w:highlight w:val="lightGray"/>
      </w:rPr>
    </w:pPr>
  </w:p>
  <w:p w14:paraId="5545D5F5" w14:textId="1825722B" w:rsidR="009D1613" w:rsidRDefault="009D1613"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9D1613" w:rsidRDefault="009D1613" w:rsidP="00A301E3">
    <w:pPr>
      <w:pStyle w:val="Zkladntext3"/>
      <w:pBdr>
        <w:bottom w:val="single" w:sz="12" w:space="0" w:color="auto"/>
      </w:pBdr>
      <w:rPr>
        <w:rFonts w:ascii="Arial Narrow" w:hAnsi="Arial Narrow" w:cs="Arial"/>
        <w:noProof w:val="0"/>
        <w:color w:val="BAB596"/>
        <w:sz w:val="18"/>
        <w:szCs w:val="18"/>
      </w:rPr>
    </w:pPr>
  </w:p>
  <w:p w14:paraId="298128CE" w14:textId="77777777" w:rsidR="009D1613" w:rsidRPr="00C46F0D" w:rsidRDefault="009D1613"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7"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5"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2"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3"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4"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7"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7377E17"/>
    <w:multiLevelType w:val="multilevel"/>
    <w:tmpl w:val="D83E3F36"/>
    <w:numStyleLink w:val="tl5"/>
  </w:abstractNum>
  <w:abstractNum w:abstractNumId="82"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4"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6"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0"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3"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4"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5"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7"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8"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9"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1"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5"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7"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8"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0"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3"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5"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6"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7"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9"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1"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2"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4"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7"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8"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4"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7"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8"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3"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4"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5"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7"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0"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1"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2"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4"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5"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6"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7"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9"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0"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1"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2"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6"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7"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0"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4"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6"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7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4"/>
  </w:num>
  <w:num w:numId="2">
    <w:abstractNumId w:val="149"/>
  </w:num>
  <w:num w:numId="3">
    <w:abstractNumId w:val="33"/>
  </w:num>
  <w:num w:numId="4">
    <w:abstractNumId w:val="115"/>
  </w:num>
  <w:num w:numId="5">
    <w:abstractNumId w:val="99"/>
  </w:num>
  <w:num w:numId="6">
    <w:abstractNumId w:val="155"/>
  </w:num>
  <w:num w:numId="7">
    <w:abstractNumId w:val="12"/>
  </w:num>
  <w:num w:numId="8">
    <w:abstractNumId w:val="173"/>
  </w:num>
  <w:num w:numId="9">
    <w:abstractNumId w:val="143"/>
  </w:num>
  <w:num w:numId="10">
    <w:abstractNumId w:val="98"/>
  </w:num>
  <w:num w:numId="11">
    <w:abstractNumId w:val="179"/>
  </w:num>
  <w:num w:numId="12">
    <w:abstractNumId w:val="104"/>
  </w:num>
  <w:num w:numId="13">
    <w:abstractNumId w:val="6"/>
  </w:num>
  <w:num w:numId="14">
    <w:abstractNumId w:val="45"/>
  </w:num>
  <w:num w:numId="15">
    <w:abstractNumId w:val="165"/>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5"/>
  </w:num>
  <w:num w:numId="21">
    <w:abstractNumId w:val="55"/>
  </w:num>
  <w:num w:numId="22">
    <w:abstractNumId w:val="126"/>
  </w:num>
  <w:num w:numId="23">
    <w:abstractNumId w:val="70"/>
  </w:num>
  <w:num w:numId="24">
    <w:abstractNumId w:val="48"/>
  </w:num>
  <w:num w:numId="25">
    <w:abstractNumId w:val="44"/>
  </w:num>
  <w:num w:numId="26">
    <w:abstractNumId w:val="87"/>
  </w:num>
  <w:num w:numId="27">
    <w:abstractNumId w:val="18"/>
  </w:num>
  <w:num w:numId="28">
    <w:abstractNumId w:val="172"/>
  </w:num>
  <w:num w:numId="29">
    <w:abstractNumId w:val="141"/>
  </w:num>
  <w:num w:numId="30">
    <w:abstractNumId w:val="46"/>
  </w:num>
  <w:num w:numId="31">
    <w:abstractNumId w:val="88"/>
  </w:num>
  <w:num w:numId="32">
    <w:abstractNumId w:val="51"/>
  </w:num>
  <w:num w:numId="33">
    <w:abstractNumId w:val="14"/>
  </w:num>
  <w:num w:numId="34">
    <w:abstractNumId w:val="153"/>
  </w:num>
  <w:num w:numId="35">
    <w:abstractNumId w:val="136"/>
  </w:num>
  <w:num w:numId="36">
    <w:abstractNumId w:val="96"/>
  </w:num>
  <w:num w:numId="37">
    <w:abstractNumId w:val="42"/>
  </w:num>
  <w:num w:numId="3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9"/>
  </w:num>
  <w:num w:numId="40">
    <w:abstractNumId w:val="29"/>
  </w:num>
  <w:num w:numId="41">
    <w:abstractNumId w:val="62"/>
  </w:num>
  <w:num w:numId="42">
    <w:abstractNumId w:val="23"/>
  </w:num>
  <w:num w:numId="43">
    <w:abstractNumId w:val="68"/>
  </w:num>
  <w:num w:numId="44">
    <w:abstractNumId w:val="8"/>
  </w:num>
  <w:num w:numId="45">
    <w:abstractNumId w:val="111"/>
  </w:num>
  <w:num w:numId="46">
    <w:abstractNumId w:val="34"/>
  </w:num>
  <w:num w:numId="47">
    <w:abstractNumId w:val="47"/>
  </w:num>
  <w:num w:numId="48">
    <w:abstractNumId w:val="105"/>
  </w:num>
  <w:num w:numId="49">
    <w:abstractNumId w:val="134"/>
  </w:num>
  <w:num w:numId="50">
    <w:abstractNumId w:val="108"/>
  </w:num>
  <w:num w:numId="51">
    <w:abstractNumId w:val="72"/>
  </w:num>
  <w:num w:numId="52">
    <w:abstractNumId w:val="19"/>
  </w:num>
  <w:num w:numId="53">
    <w:abstractNumId w:val="142"/>
  </w:num>
  <w:num w:numId="54">
    <w:abstractNumId w:val="110"/>
  </w:num>
  <w:num w:numId="55">
    <w:abstractNumId w:val="109"/>
  </w:num>
  <w:num w:numId="56">
    <w:abstractNumId w:val="69"/>
  </w:num>
  <w:num w:numId="57">
    <w:abstractNumId w:val="113"/>
  </w:num>
  <w:num w:numId="58">
    <w:abstractNumId w:val="158"/>
  </w:num>
  <w:num w:numId="59">
    <w:abstractNumId w:val="168"/>
  </w:num>
  <w:num w:numId="60">
    <w:abstractNumId w:val="61"/>
  </w:num>
  <w:num w:numId="61">
    <w:abstractNumId w:val="174"/>
  </w:num>
  <w:num w:numId="62">
    <w:abstractNumId w:val="119"/>
  </w:num>
  <w:num w:numId="63">
    <w:abstractNumId w:val="82"/>
  </w:num>
  <w:num w:numId="64">
    <w:abstractNumId w:val="150"/>
  </w:num>
  <w:num w:numId="65">
    <w:abstractNumId w:val="43"/>
  </w:num>
  <w:num w:numId="66">
    <w:abstractNumId w:val="125"/>
  </w:num>
  <w:num w:numId="67">
    <w:abstractNumId w:val="178"/>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6"/>
  </w:num>
  <w:num w:numId="71">
    <w:abstractNumId w:val="30"/>
  </w:num>
  <w:num w:numId="72">
    <w:abstractNumId w:val="103"/>
  </w:num>
  <w:num w:numId="73">
    <w:abstractNumId w:val="49"/>
  </w:num>
  <w:num w:numId="74">
    <w:abstractNumId w:val="21"/>
  </w:num>
  <w:num w:numId="75">
    <w:abstractNumId w:val="159"/>
  </w:num>
  <w:num w:numId="76">
    <w:abstractNumId w:val="66"/>
  </w:num>
  <w:num w:numId="77">
    <w:abstractNumId w:val="59"/>
  </w:num>
  <w:num w:numId="78">
    <w:abstractNumId w:val="169"/>
  </w:num>
  <w:num w:numId="79">
    <w:abstractNumId w:val="175"/>
  </w:num>
  <w:num w:numId="80">
    <w:abstractNumId w:val="128"/>
  </w:num>
  <w:num w:numId="81">
    <w:abstractNumId w:val="148"/>
  </w:num>
  <w:num w:numId="82">
    <w:abstractNumId w:val="40"/>
  </w:num>
  <w:num w:numId="83">
    <w:abstractNumId w:val="171"/>
  </w:num>
  <w:num w:numId="84">
    <w:abstractNumId w:val="57"/>
  </w:num>
  <w:num w:numId="85">
    <w:abstractNumId w:val="107"/>
  </w:num>
  <w:num w:numId="86">
    <w:abstractNumId w:val="10"/>
  </w:num>
  <w:num w:numId="87">
    <w:abstractNumId w:val="60"/>
  </w:num>
  <w:num w:numId="88">
    <w:abstractNumId w:val="137"/>
  </w:num>
  <w:num w:numId="89">
    <w:abstractNumId w:val="163"/>
  </w:num>
  <w:num w:numId="90">
    <w:abstractNumId w:val="167"/>
  </w:num>
  <w:num w:numId="91">
    <w:abstractNumId w:val="118"/>
  </w:num>
  <w:num w:numId="92">
    <w:abstractNumId w:val="28"/>
  </w:num>
  <w:num w:numId="93">
    <w:abstractNumId w:val="15"/>
  </w:num>
  <w:num w:numId="94">
    <w:abstractNumId w:val="138"/>
  </w:num>
  <w:num w:numId="95">
    <w:abstractNumId w:val="101"/>
  </w:num>
  <w:num w:numId="96">
    <w:abstractNumId w:val="78"/>
  </w:num>
  <w:num w:numId="97">
    <w:abstractNumId w:val="97"/>
  </w:num>
  <w:num w:numId="98">
    <w:abstractNumId w:val="91"/>
  </w:num>
  <w:num w:numId="99">
    <w:abstractNumId w:val="161"/>
  </w:num>
  <w:num w:numId="100">
    <w:abstractNumId w:val="85"/>
  </w:num>
  <w:num w:numId="101">
    <w:abstractNumId w:val="140"/>
  </w:num>
  <w:num w:numId="102">
    <w:abstractNumId w:val="112"/>
  </w:num>
  <w:num w:numId="103">
    <w:abstractNumId w:val="36"/>
  </w:num>
  <w:num w:numId="104">
    <w:abstractNumId w:val="13"/>
  </w:num>
  <w:num w:numId="105">
    <w:abstractNumId w:val="41"/>
  </w:num>
  <w:num w:numId="106">
    <w:abstractNumId w:val="86"/>
  </w:num>
  <w:num w:numId="107">
    <w:abstractNumId w:val="154"/>
  </w:num>
  <w:num w:numId="108">
    <w:abstractNumId w:val="65"/>
  </w:num>
  <w:num w:numId="109">
    <w:abstractNumId w:val="146"/>
  </w:num>
  <w:num w:numId="110">
    <w:abstractNumId w:val="71"/>
  </w:num>
  <w:num w:numId="111">
    <w:abstractNumId w:val="93"/>
  </w:num>
  <w:num w:numId="112">
    <w:abstractNumId w:val="32"/>
  </w:num>
  <w:num w:numId="113">
    <w:abstractNumId w:val="80"/>
  </w:num>
  <w:num w:numId="114">
    <w:abstractNumId w:val="100"/>
  </w:num>
  <w:num w:numId="115">
    <w:abstractNumId w:val="131"/>
  </w:num>
  <w:num w:numId="116">
    <w:abstractNumId w:val="74"/>
  </w:num>
  <w:num w:numId="117">
    <w:abstractNumId w:val="127"/>
  </w:num>
  <w:num w:numId="118">
    <w:abstractNumId w:val="157"/>
  </w:num>
  <w:num w:numId="119">
    <w:abstractNumId w:val="56"/>
  </w:num>
  <w:num w:numId="120">
    <w:abstractNumId w:val="27"/>
  </w:num>
  <w:num w:numId="121">
    <w:abstractNumId w:val="35"/>
  </w:num>
  <w:num w:numId="122">
    <w:abstractNumId w:val="73"/>
  </w:num>
  <w:num w:numId="123">
    <w:abstractNumId w:val="37"/>
  </w:num>
  <w:num w:numId="124">
    <w:abstractNumId w:val="0"/>
  </w:num>
  <w:num w:numId="125">
    <w:abstractNumId w:val="129"/>
  </w:num>
  <w:num w:numId="126">
    <w:abstractNumId w:val="31"/>
  </w:num>
  <w:num w:numId="127">
    <w:abstractNumId w:val="147"/>
  </w:num>
  <w:num w:numId="128">
    <w:abstractNumId w:val="139"/>
  </w:num>
  <w:num w:numId="129">
    <w:abstractNumId w:val="144"/>
  </w:num>
  <w:num w:numId="130">
    <w:abstractNumId w:val="76"/>
  </w:num>
  <w:num w:numId="131">
    <w:abstractNumId w:val="121"/>
  </w:num>
  <w:num w:numId="132">
    <w:abstractNumId w:val="58"/>
  </w:num>
  <w:num w:numId="133">
    <w:abstractNumId w:val="3"/>
  </w:num>
  <w:num w:numId="134">
    <w:abstractNumId w:val="102"/>
  </w:num>
  <w:num w:numId="135">
    <w:abstractNumId w:val="114"/>
  </w:num>
  <w:num w:numId="136">
    <w:abstractNumId w:val="64"/>
  </w:num>
  <w:num w:numId="137">
    <w:abstractNumId w:val="116"/>
  </w:num>
  <w:num w:numId="138">
    <w:abstractNumId w:val="164"/>
  </w:num>
  <w:num w:numId="139">
    <w:abstractNumId w:val="17"/>
  </w:num>
  <w:num w:numId="140">
    <w:abstractNumId w:val="130"/>
  </w:num>
  <w:num w:numId="141">
    <w:abstractNumId w:val="1"/>
  </w:num>
  <w:num w:numId="142">
    <w:abstractNumId w:val="7"/>
  </w:num>
  <w:num w:numId="143">
    <w:abstractNumId w:val="151"/>
  </w:num>
  <w:num w:numId="144">
    <w:abstractNumId w:val="79"/>
  </w:num>
  <w:num w:numId="145">
    <w:abstractNumId w:val="22"/>
  </w:num>
  <w:num w:numId="146">
    <w:abstractNumId w:val="162"/>
  </w:num>
  <w:num w:numId="147">
    <w:abstractNumId w:val="170"/>
  </w:num>
  <w:num w:numId="148">
    <w:abstractNumId w:val="83"/>
  </w:num>
  <w:num w:numId="149">
    <w:abstractNumId w:val="122"/>
  </w:num>
  <w:num w:numId="150">
    <w:abstractNumId w:val="5"/>
  </w:num>
  <w:num w:numId="151">
    <w:abstractNumId w:val="117"/>
  </w:num>
  <w:num w:numId="152">
    <w:abstractNumId w:val="133"/>
  </w:num>
  <w:num w:numId="153">
    <w:abstractNumId w:val="4"/>
  </w:num>
  <w:num w:numId="154">
    <w:abstractNumId w:val="26"/>
  </w:num>
  <w:num w:numId="155">
    <w:abstractNumId w:val="120"/>
  </w:num>
  <w:num w:numId="156">
    <w:abstractNumId w:val="63"/>
  </w:num>
  <w:num w:numId="157">
    <w:abstractNumId w:val="145"/>
  </w:num>
  <w:num w:numId="158">
    <w:abstractNumId w:val="160"/>
  </w:num>
  <w:num w:numId="159">
    <w:abstractNumId w:val="9"/>
  </w:num>
  <w:num w:numId="160">
    <w:abstractNumId w:val="52"/>
  </w:num>
  <w:num w:numId="161">
    <w:abstractNumId w:val="39"/>
  </w:num>
  <w:num w:numId="162">
    <w:abstractNumId w:val="50"/>
  </w:num>
  <w:num w:numId="163">
    <w:abstractNumId w:val="54"/>
  </w:num>
  <w:num w:numId="164">
    <w:abstractNumId w:val="94"/>
  </w:num>
  <w:num w:numId="165">
    <w:abstractNumId w:val="53"/>
  </w:num>
  <w:num w:numId="166">
    <w:abstractNumId w:val="81"/>
  </w:num>
  <w:num w:numId="167">
    <w:abstractNumId w:val="106"/>
  </w:num>
  <w:num w:numId="168">
    <w:abstractNumId w:val="95"/>
  </w:num>
  <w:num w:numId="169">
    <w:abstractNumId w:val="176"/>
  </w:num>
  <w:num w:numId="170">
    <w:abstractNumId w:val="77"/>
  </w:num>
  <w:num w:numId="171">
    <w:abstractNumId w:val="67"/>
  </w:num>
  <w:num w:numId="172">
    <w:abstractNumId w:val="166"/>
  </w:num>
  <w:num w:numId="173">
    <w:abstractNumId w:val="177"/>
  </w:num>
  <w:num w:numId="174">
    <w:abstractNumId w:val="25"/>
  </w:num>
  <w:num w:numId="175">
    <w:abstractNumId w:val="123"/>
  </w:num>
  <w:num w:numId="176">
    <w:abstractNumId w:val="135"/>
  </w:num>
  <w:num w:numId="177">
    <w:abstractNumId w:val="124"/>
  </w:num>
  <w:num w:numId="178">
    <w:abstractNumId w:val="152"/>
  </w:num>
  <w:num w:numId="179">
    <w:abstractNumId w:val="24"/>
  </w:num>
  <w:num w:numId="180">
    <w:abstractNumId w:val="2"/>
  </w:num>
  <w:numIdMacAtCleanup w:val="1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1409">
    <w15:presenceInfo w15:providerId="AD" w15:userId="S::m1409@auto365vip.com::08adea1b-a1ae-4ce4-a551-558cdf169e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7523"/>
    <w:rsid w:val="00080327"/>
    <w:rsid w:val="00082199"/>
    <w:rsid w:val="00082992"/>
    <w:rsid w:val="00085137"/>
    <w:rsid w:val="000856B5"/>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45E8"/>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7336"/>
    <w:rsid w:val="00187F6B"/>
    <w:rsid w:val="00192147"/>
    <w:rsid w:val="00193FC7"/>
    <w:rsid w:val="00194ABF"/>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C81"/>
    <w:rsid w:val="002731B1"/>
    <w:rsid w:val="0027399A"/>
    <w:rsid w:val="00273F5E"/>
    <w:rsid w:val="0027540B"/>
    <w:rsid w:val="00277C70"/>
    <w:rsid w:val="00277D64"/>
    <w:rsid w:val="00277DFB"/>
    <w:rsid w:val="00277F46"/>
    <w:rsid w:val="002804B8"/>
    <w:rsid w:val="002810C6"/>
    <w:rsid w:val="00282FAE"/>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47DE1"/>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CA4"/>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171B4"/>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51CD"/>
    <w:rsid w:val="00536CEF"/>
    <w:rsid w:val="0053794F"/>
    <w:rsid w:val="005401B9"/>
    <w:rsid w:val="005407AA"/>
    <w:rsid w:val="00540CAC"/>
    <w:rsid w:val="00541AD4"/>
    <w:rsid w:val="00541B07"/>
    <w:rsid w:val="00541C05"/>
    <w:rsid w:val="005430B4"/>
    <w:rsid w:val="00543E05"/>
    <w:rsid w:val="005459D4"/>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4D0"/>
    <w:rsid w:val="005A1CA5"/>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52DA"/>
    <w:rsid w:val="006464DB"/>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1865"/>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34C"/>
    <w:rsid w:val="006E1719"/>
    <w:rsid w:val="006E2240"/>
    <w:rsid w:val="006E2AE4"/>
    <w:rsid w:val="006E3A99"/>
    <w:rsid w:val="006E3B03"/>
    <w:rsid w:val="006E4572"/>
    <w:rsid w:val="006E50BB"/>
    <w:rsid w:val="006E54D8"/>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2FF4"/>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2F43"/>
    <w:rsid w:val="008E4A23"/>
    <w:rsid w:val="008E4B0E"/>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5B63"/>
    <w:rsid w:val="009974E5"/>
    <w:rsid w:val="009A11E6"/>
    <w:rsid w:val="009A13B3"/>
    <w:rsid w:val="009A1971"/>
    <w:rsid w:val="009A4AFD"/>
    <w:rsid w:val="009A5602"/>
    <w:rsid w:val="009A56C6"/>
    <w:rsid w:val="009A5BDA"/>
    <w:rsid w:val="009A6EB6"/>
    <w:rsid w:val="009B1FE0"/>
    <w:rsid w:val="009B2B0E"/>
    <w:rsid w:val="009B2E96"/>
    <w:rsid w:val="009B46A1"/>
    <w:rsid w:val="009B483C"/>
    <w:rsid w:val="009B57C5"/>
    <w:rsid w:val="009B6081"/>
    <w:rsid w:val="009B60D2"/>
    <w:rsid w:val="009B6F82"/>
    <w:rsid w:val="009C06DF"/>
    <w:rsid w:val="009C0961"/>
    <w:rsid w:val="009C20C1"/>
    <w:rsid w:val="009C3FEC"/>
    <w:rsid w:val="009C5003"/>
    <w:rsid w:val="009C645D"/>
    <w:rsid w:val="009D1523"/>
    <w:rsid w:val="009D161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840"/>
    <w:rsid w:val="009F5AFF"/>
    <w:rsid w:val="009F5B50"/>
    <w:rsid w:val="009F79A6"/>
    <w:rsid w:val="009F7D09"/>
    <w:rsid w:val="00A00CA3"/>
    <w:rsid w:val="00A00F4A"/>
    <w:rsid w:val="00A01EB9"/>
    <w:rsid w:val="00A044FD"/>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7183"/>
    <w:rsid w:val="00A61438"/>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383D"/>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E7DD8"/>
    <w:rsid w:val="00BF0E1B"/>
    <w:rsid w:val="00BF15D3"/>
    <w:rsid w:val="00BF3BC1"/>
    <w:rsid w:val="00BF4636"/>
    <w:rsid w:val="00BF5A40"/>
    <w:rsid w:val="00BF68CB"/>
    <w:rsid w:val="00BF6C2F"/>
    <w:rsid w:val="00C00156"/>
    <w:rsid w:val="00C002A6"/>
    <w:rsid w:val="00C01291"/>
    <w:rsid w:val="00C012F5"/>
    <w:rsid w:val="00C0294B"/>
    <w:rsid w:val="00C02C88"/>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5051"/>
    <w:rsid w:val="00CA7D56"/>
    <w:rsid w:val="00CB041C"/>
    <w:rsid w:val="00CB1B7C"/>
    <w:rsid w:val="00CB27D1"/>
    <w:rsid w:val="00CB33D4"/>
    <w:rsid w:val="00CB35EA"/>
    <w:rsid w:val="00CB49A2"/>
    <w:rsid w:val="00CB7B04"/>
    <w:rsid w:val="00CB7CE1"/>
    <w:rsid w:val="00CC1D0B"/>
    <w:rsid w:val="00CC1D16"/>
    <w:rsid w:val="00CC20C2"/>
    <w:rsid w:val="00CC2EA2"/>
    <w:rsid w:val="00CC3AC7"/>
    <w:rsid w:val="00CC5376"/>
    <w:rsid w:val="00CC58EF"/>
    <w:rsid w:val="00CC6523"/>
    <w:rsid w:val="00CC66B6"/>
    <w:rsid w:val="00CC6F72"/>
    <w:rsid w:val="00CC705E"/>
    <w:rsid w:val="00CC7733"/>
    <w:rsid w:val="00CD1BCB"/>
    <w:rsid w:val="00CE432D"/>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3BB1"/>
    <w:rsid w:val="00DF4081"/>
    <w:rsid w:val="00DF4915"/>
    <w:rsid w:val="00DF4DBB"/>
    <w:rsid w:val="00DF525D"/>
    <w:rsid w:val="00E02D26"/>
    <w:rsid w:val="00E031AA"/>
    <w:rsid w:val="00E03974"/>
    <w:rsid w:val="00E04D4F"/>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236"/>
    <w:rsid w:val="00E32751"/>
    <w:rsid w:val="00E32FD4"/>
    <w:rsid w:val="00E33581"/>
    <w:rsid w:val="00E34732"/>
    <w:rsid w:val="00E34D75"/>
    <w:rsid w:val="00E35057"/>
    <w:rsid w:val="00E404DC"/>
    <w:rsid w:val="00E4085F"/>
    <w:rsid w:val="00E421FA"/>
    <w:rsid w:val="00E47633"/>
    <w:rsid w:val="00E47D06"/>
    <w:rsid w:val="00E50965"/>
    <w:rsid w:val="00E50AA7"/>
    <w:rsid w:val="00E5115C"/>
    <w:rsid w:val="00E522C7"/>
    <w:rsid w:val="00E53297"/>
    <w:rsid w:val="00E546BE"/>
    <w:rsid w:val="00E57408"/>
    <w:rsid w:val="00E57E0F"/>
    <w:rsid w:val="00E603F4"/>
    <w:rsid w:val="00E60896"/>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651E"/>
    <w:rsid w:val="00EF67F9"/>
    <w:rsid w:val="00EF682A"/>
    <w:rsid w:val="00F02FD4"/>
    <w:rsid w:val="00F04787"/>
    <w:rsid w:val="00F07BEF"/>
    <w:rsid w:val="00F10BDD"/>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785"/>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1A"/>
    <w:rsid w:val="00F960F7"/>
    <w:rsid w:val="00F96185"/>
    <w:rsid w:val="00FA061D"/>
    <w:rsid w:val="00FA2712"/>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aliases w:val="bežný text"/>
    <w:basedOn w:val="Normlny"/>
    <w:link w:val="NzovChar"/>
    <w:uiPriority w:val="10"/>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aliases w:val="bežný text Char"/>
    <w:basedOn w:val="Predvolenpsmoodseku"/>
    <w:link w:val="Nzov"/>
    <w:uiPriority w:val="10"/>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styleId="Nevyrieenzmienka">
    <w:name w:val="Unresolved Mention"/>
    <w:basedOn w:val="Predvolenpsmoodseku"/>
    <w:uiPriority w:val="99"/>
    <w:semiHidden/>
    <w:unhideWhenUsed/>
    <w:rsid w:val="006B18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8.wmf"/><Relationship Id="rId21" Type="http://schemas.openxmlformats.org/officeDocument/2006/relationships/image" Target="media/image10.wmf"/><Relationship Id="rId34" Type="http://schemas.openxmlformats.org/officeDocument/2006/relationships/image" Target="media/image23.wmf"/><Relationship Id="rId42" Type="http://schemas.openxmlformats.org/officeDocument/2006/relationships/image" Target="media/image31.wmf"/><Relationship Id="rId47" Type="http://schemas.openxmlformats.org/officeDocument/2006/relationships/image" Target="media/image36.wmf"/><Relationship Id="rId50" Type="http://schemas.openxmlformats.org/officeDocument/2006/relationships/image" Target="media/image39.wmf"/><Relationship Id="rId55" Type="http://schemas.openxmlformats.org/officeDocument/2006/relationships/image" Target="media/image44.wmf"/><Relationship Id="rId63" Type="http://schemas.openxmlformats.org/officeDocument/2006/relationships/image" Target="media/image52.wmf"/><Relationship Id="rId68" Type="http://schemas.openxmlformats.org/officeDocument/2006/relationships/image" Target="media/image57.wmf"/><Relationship Id="rId76" Type="http://schemas.openxmlformats.org/officeDocument/2006/relationships/image" Target="media/image65.wmf"/><Relationship Id="rId84" Type="http://schemas.openxmlformats.org/officeDocument/2006/relationships/image" Target="media/image73.wmf"/><Relationship Id="rId89" Type="http://schemas.openxmlformats.org/officeDocument/2006/relationships/image" Target="media/image78.wmf"/><Relationship Id="rId7" Type="http://schemas.openxmlformats.org/officeDocument/2006/relationships/endnotes" Target="endnotes.xml"/><Relationship Id="rId71" Type="http://schemas.openxmlformats.org/officeDocument/2006/relationships/image" Target="media/image60.wmf"/><Relationship Id="rId9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8.wmf"/><Relationship Id="rId11" Type="http://schemas.openxmlformats.org/officeDocument/2006/relationships/hyperlink" Target="http://www.uvo.gov.sk/vyhladavanie-zakaziek/detail/dokumenty/430485" TargetMode="External"/><Relationship Id="rId24" Type="http://schemas.openxmlformats.org/officeDocument/2006/relationships/image" Target="media/image13.wmf"/><Relationship Id="rId32" Type="http://schemas.openxmlformats.org/officeDocument/2006/relationships/image" Target="media/image21.wmf"/><Relationship Id="rId37" Type="http://schemas.openxmlformats.org/officeDocument/2006/relationships/image" Target="media/image26.wmf"/><Relationship Id="rId40" Type="http://schemas.openxmlformats.org/officeDocument/2006/relationships/image" Target="media/image29.wmf"/><Relationship Id="rId45" Type="http://schemas.openxmlformats.org/officeDocument/2006/relationships/image" Target="media/image34.wmf"/><Relationship Id="rId53" Type="http://schemas.openxmlformats.org/officeDocument/2006/relationships/image" Target="media/image42.wmf"/><Relationship Id="rId58" Type="http://schemas.openxmlformats.org/officeDocument/2006/relationships/image" Target="media/image47.wmf"/><Relationship Id="rId66" Type="http://schemas.openxmlformats.org/officeDocument/2006/relationships/image" Target="media/image55.wmf"/><Relationship Id="rId74" Type="http://schemas.openxmlformats.org/officeDocument/2006/relationships/image" Target="media/image63.wmf"/><Relationship Id="rId79" Type="http://schemas.openxmlformats.org/officeDocument/2006/relationships/image" Target="media/image68.wmf"/><Relationship Id="rId87" Type="http://schemas.openxmlformats.org/officeDocument/2006/relationships/image" Target="media/image76.wmf"/><Relationship Id="rId5" Type="http://schemas.openxmlformats.org/officeDocument/2006/relationships/webSettings" Target="webSettings.xml"/><Relationship Id="rId61" Type="http://schemas.openxmlformats.org/officeDocument/2006/relationships/image" Target="media/image50.wmf"/><Relationship Id="rId82" Type="http://schemas.openxmlformats.org/officeDocument/2006/relationships/image" Target="media/image71.wmf"/><Relationship Id="rId90" Type="http://schemas.openxmlformats.org/officeDocument/2006/relationships/image" Target="media/image79.wmf"/><Relationship Id="rId95" Type="http://schemas.microsoft.com/office/2011/relationships/people" Target="people.xml"/><Relationship Id="rId19" Type="http://schemas.openxmlformats.org/officeDocument/2006/relationships/image" Target="media/image8.wmf"/><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image" Target="media/image24.wmf"/><Relationship Id="rId43" Type="http://schemas.openxmlformats.org/officeDocument/2006/relationships/image" Target="media/image32.wmf"/><Relationship Id="rId48" Type="http://schemas.openxmlformats.org/officeDocument/2006/relationships/image" Target="media/image37.wmf"/><Relationship Id="rId56" Type="http://schemas.openxmlformats.org/officeDocument/2006/relationships/image" Target="media/image45.wmf"/><Relationship Id="rId64" Type="http://schemas.openxmlformats.org/officeDocument/2006/relationships/image" Target="media/image53.wmf"/><Relationship Id="rId69" Type="http://schemas.openxmlformats.org/officeDocument/2006/relationships/image" Target="media/image58.wmf"/><Relationship Id="rId77" Type="http://schemas.openxmlformats.org/officeDocument/2006/relationships/image" Target="media/image66.wmf"/><Relationship Id="rId8" Type="http://schemas.openxmlformats.org/officeDocument/2006/relationships/hyperlink" Target="http://www.zdruzeniedeus.sk/" TargetMode="External"/><Relationship Id="rId51" Type="http://schemas.openxmlformats.org/officeDocument/2006/relationships/image" Target="media/image40.wmf"/><Relationship Id="rId72" Type="http://schemas.openxmlformats.org/officeDocument/2006/relationships/image" Target="media/image61.wmf"/><Relationship Id="rId80" Type="http://schemas.openxmlformats.org/officeDocument/2006/relationships/image" Target="media/image69.wmf"/><Relationship Id="rId85" Type="http://schemas.openxmlformats.org/officeDocument/2006/relationships/image" Target="media/image74.wmf"/><Relationship Id="rId93"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image" Target="media/image27.wmf"/><Relationship Id="rId46" Type="http://schemas.openxmlformats.org/officeDocument/2006/relationships/image" Target="media/image35.wmf"/><Relationship Id="rId59" Type="http://schemas.openxmlformats.org/officeDocument/2006/relationships/image" Target="media/image48.wmf"/><Relationship Id="rId67" Type="http://schemas.openxmlformats.org/officeDocument/2006/relationships/image" Target="media/image56.wmf"/><Relationship Id="rId20" Type="http://schemas.openxmlformats.org/officeDocument/2006/relationships/image" Target="media/image9.wmf"/><Relationship Id="rId41" Type="http://schemas.openxmlformats.org/officeDocument/2006/relationships/image" Target="media/image30.wmf"/><Relationship Id="rId54" Type="http://schemas.openxmlformats.org/officeDocument/2006/relationships/image" Target="media/image43.wmf"/><Relationship Id="rId62" Type="http://schemas.openxmlformats.org/officeDocument/2006/relationships/image" Target="media/image51.wmf"/><Relationship Id="rId70" Type="http://schemas.openxmlformats.org/officeDocument/2006/relationships/image" Target="media/image59.wmf"/><Relationship Id="rId75" Type="http://schemas.openxmlformats.org/officeDocument/2006/relationships/image" Target="media/image64.wmf"/><Relationship Id="rId83" Type="http://schemas.openxmlformats.org/officeDocument/2006/relationships/image" Target="media/image72.wmf"/><Relationship Id="rId88" Type="http://schemas.openxmlformats.org/officeDocument/2006/relationships/image" Target="media/image77.wmf"/><Relationship Id="rId91" Type="http://schemas.openxmlformats.org/officeDocument/2006/relationships/header" Target="head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image" Target="media/image25.wmf"/><Relationship Id="rId49" Type="http://schemas.openxmlformats.org/officeDocument/2006/relationships/image" Target="media/image38.wmf"/><Relationship Id="rId57" Type="http://schemas.openxmlformats.org/officeDocument/2006/relationships/image" Target="media/image46.wmf"/><Relationship Id="rId10" Type="http://schemas.openxmlformats.org/officeDocument/2006/relationships/hyperlink" Target="https://eo.eks.sk/ElektronickaTabula/Detail/1745" TargetMode="External"/><Relationship Id="rId31" Type="http://schemas.openxmlformats.org/officeDocument/2006/relationships/image" Target="media/image20.wmf"/><Relationship Id="rId44" Type="http://schemas.openxmlformats.org/officeDocument/2006/relationships/image" Target="media/image33.wmf"/><Relationship Id="rId52" Type="http://schemas.openxmlformats.org/officeDocument/2006/relationships/image" Target="media/image41.wmf"/><Relationship Id="rId60" Type="http://schemas.openxmlformats.org/officeDocument/2006/relationships/image" Target="media/image49.wmf"/><Relationship Id="rId65" Type="http://schemas.openxmlformats.org/officeDocument/2006/relationships/image" Target="media/image54.wmf"/><Relationship Id="rId73" Type="http://schemas.openxmlformats.org/officeDocument/2006/relationships/image" Target="media/image62.wmf"/><Relationship Id="rId78" Type="http://schemas.openxmlformats.org/officeDocument/2006/relationships/image" Target="media/image67.wmf"/><Relationship Id="rId81" Type="http://schemas.openxmlformats.org/officeDocument/2006/relationships/image" Target="media/image70.wmf"/><Relationship Id="rId86" Type="http://schemas.openxmlformats.org/officeDocument/2006/relationships/image" Target="media/image75.wmf"/><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1220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E0E4D-AD63-441A-8822-003C5A86A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4581</Words>
  <Characters>26116</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Tomáš Barbírik</dc:creator>
  <cp:keywords>OVO;VS;reverz</cp:keywords>
  <dc:description/>
  <cp:lastModifiedBy>m1409</cp:lastModifiedBy>
  <cp:revision>7</cp:revision>
  <cp:lastPrinted>2018-03-22T14:43:00Z</cp:lastPrinted>
  <dcterms:created xsi:type="dcterms:W3CDTF">2020-10-22T13:14:00Z</dcterms:created>
  <dcterms:modified xsi:type="dcterms:W3CDTF">2021-03-30T07:39:00Z</dcterms:modified>
</cp:coreProperties>
</file>