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40EE0" w14:textId="77777777" w:rsidR="005A093B" w:rsidRPr="005A093B" w:rsidRDefault="005A093B" w:rsidP="005A093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sz w:val="24"/>
          <w:szCs w:val="24"/>
        </w:rPr>
      </w:pPr>
      <w:r w:rsidRPr="005A093B">
        <w:rPr>
          <w:rFonts w:ascii="Arial Narrow" w:hAnsi="Arial Narrow" w:cs="Arial Narrow"/>
          <w:b/>
          <w:sz w:val="24"/>
          <w:szCs w:val="24"/>
        </w:rPr>
        <w:t>Príloha č. 3 Kritérium na vyhodnotenie ponúk, pravidlá jeho</w:t>
      </w:r>
    </w:p>
    <w:p w14:paraId="531B639E" w14:textId="77777777" w:rsidR="005A093B" w:rsidRPr="005A093B" w:rsidRDefault="005A093B" w:rsidP="005A093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sz w:val="24"/>
          <w:szCs w:val="24"/>
        </w:rPr>
      </w:pPr>
      <w:r w:rsidRPr="005A093B">
        <w:rPr>
          <w:rFonts w:ascii="Arial Narrow" w:hAnsi="Arial Narrow" w:cs="Arial Narrow"/>
          <w:b/>
          <w:sz w:val="24"/>
          <w:szCs w:val="24"/>
        </w:rPr>
        <w:t>uplatnenia a pravidlá elektronickej aukcie</w:t>
      </w:r>
    </w:p>
    <w:p w14:paraId="5CC97FBC" w14:textId="77777777" w:rsidR="005A093B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936393F" w14:textId="77777777" w:rsidR="005A093B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5A093B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  <w:r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</w:p>
    <w:p w14:paraId="703EF994" w14:textId="77777777" w:rsidR="005A093B" w:rsidRPr="005A093B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5A093B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</w:p>
    <w:p w14:paraId="3AF99ED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154FBCE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zriadená verejným obstarávateľom v súlade so zákonom vyhodnotí ponuky uchádzačov predložených v rámci zadávania konkrétnej zákazky v rámci dynamického nákupného systému, ktoré neboli vylúčené, na základe objektívneho/objektívnych kritéria/kritérií na vyhodnotenie ponúk, ktoré súvisí/súvisia s predmetom zákazky a ktoré je/sú nediskriminačné a podporuje/podporujú hospodársku súťaž s cieľom určiť ponuku s najnižšou cenou alebo ekonomicky najvýhodnejšiu ponuku, určeného/určených v prílohe č. 3 Kritérium/kritériá na vyhodnotenie ponúk. Komisia vyhodnotí vyššie uvedené ponuky podľa pravidiel uplatnenia kritéria na vyhodnotenie ponúk a pravidlá elektronickej aukcie uvedených v týchto súťažných podkladov, v oznámení o vyhlásení verejného obstarávania, prípadne spresnených vo výzve na predkladanie ponúk.</w:t>
      </w:r>
    </w:p>
    <w:p w14:paraId="2F0DD99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Italic"/>
          <w:i/>
          <w:iCs/>
          <w:sz w:val="24"/>
          <w:szCs w:val="24"/>
        </w:rPr>
      </w:pPr>
    </w:p>
    <w:p w14:paraId="4161EF4B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Italic"/>
          <w:i/>
          <w:iCs/>
          <w:sz w:val="24"/>
          <w:szCs w:val="24"/>
        </w:rPr>
      </w:pPr>
      <w:r w:rsidRPr="00F665BC">
        <w:rPr>
          <w:rFonts w:ascii="Arial Narrow" w:hAnsi="Arial Narrow" w:cs="Arial Narrow,Italic"/>
          <w:i/>
          <w:iCs/>
          <w:sz w:val="24"/>
          <w:szCs w:val="24"/>
        </w:rPr>
        <w:t>Alternatíva s jediným kritériom – cenou bez použitia elektronickej aukcie (Príklad č. 1).</w:t>
      </w:r>
    </w:p>
    <w:p w14:paraId="6525DDDF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78BD94BE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</w:p>
    <w:p w14:paraId="1C0029F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</w:p>
    <w:p w14:paraId="4D56ED21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1AD3E34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Ponuky sa vyhodnocujú na základe kritéria na vyhodnotenie ponúk</w:t>
      </w:r>
    </w:p>
    <w:p w14:paraId="4DC20D6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 v EUR bez DPH</w:t>
      </w:r>
    </w:p>
    <w:p w14:paraId="28890BA0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C8FBF7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na vyhodnotenie ponúk prostredníctvom systému EKS automatizovaným spôsobom v súlade so zákonom vyhodnotí ponuky uchádzačov, ktoré neboli vylúčené, podľa kritéria na vyhodnotenie ponúk (ďalej len „kritérium“), určeného vo výzve na predkladanie ponúk a na základe pravidiel jeho uplatnenia určených v tejto časti súťažných podkladoch.</w:t>
      </w:r>
    </w:p>
    <w:p w14:paraId="21B1C10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B47003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Celková cena za dodanie/ požadovaného predmetu zákazky vyjadrená v EUR bez DPH  </w:t>
      </w:r>
    </w:p>
    <w:p w14:paraId="2DE0DDB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6A62F6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</w:p>
    <w:p w14:paraId="5075B3FF" w14:textId="7E448190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Jediným kritériom na vyhodnotenie ponúk je najnižšia navrhovaná celková cena za dodanie/poskytnutie/uskutočnenie požadovaného predmetu zákazky vyjadrená v EUR bez DPH, uvedená v ponuke uchádzača. Všetky ceny uvedené v ponuke uchádzača musia byť zaokrúhlené na dve desatinné miesta.</w:t>
      </w:r>
    </w:p>
    <w:p w14:paraId="4E872A3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26B14A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na uplatnenie kritéria:</w:t>
      </w:r>
    </w:p>
    <w:p w14:paraId="5104765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33C53A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Celková cena za dodanie/poskytnutie/uskutočnenie požadovaného predmetu zákazky vyjadrená v EUR bez  DPH:</w:t>
      </w:r>
    </w:p>
    <w:p w14:paraId="2C62E18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8739F8F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Systém EKS automatizovane označí ponuku s najnižšou Celkovou cenou za dodanie/poskytnutie/uskutočnenie požadovaného predmetu zákazky vyjadrenú v EUR bez DPH za prvú, ponuku s druhou najnižšou Celkovou cenou</w:t>
      </w:r>
    </w:p>
    <w:p w14:paraId="36BD19C6" w14:textId="252B7C9B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za dodanie/poskytnutie/uskutočnenie požadovaného predmetu zákazky vyjadrenú v EUR bez DPH za druhú, ponuku s tre</w:t>
      </w:r>
      <w:r w:rsidR="006B26E1">
        <w:rPr>
          <w:rFonts w:ascii="Arial Narrow" w:hAnsi="Arial Narrow" w:cs="Arial Narrow"/>
          <w:sz w:val="24"/>
          <w:szCs w:val="24"/>
        </w:rPr>
        <w:t>ť</w:t>
      </w:r>
      <w:r w:rsidRPr="00F665BC">
        <w:rPr>
          <w:rFonts w:ascii="Arial Narrow" w:hAnsi="Arial Narrow" w:cs="Arial Narrow"/>
          <w:sz w:val="24"/>
          <w:szCs w:val="24"/>
        </w:rPr>
        <w:t>ou najnižšou Celkovou cenou za dodanie/poskytnutie/uskutočnenie požadovaného predmetu zákazky</w:t>
      </w:r>
    </w:p>
    <w:p w14:paraId="0F929F31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lastRenderedPageBreak/>
        <w:t>vyjadrenú v EUR bez DPH za tretiu, atď. Ponuku uchádzača, ktorú systém EKS automatizovane vyhodnotil podľa</w:t>
      </w:r>
    </w:p>
    <w:p w14:paraId="06F1E19D" w14:textId="10581390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predmetného kritéria za prvú,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úspešnú ponuku, odporučí komisia na vyhodnotenie ponúk verejnému obstarávateľovi prijať.</w:t>
      </w:r>
    </w:p>
    <w:p w14:paraId="0868EA1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1057E9A" w14:textId="5AD63E49" w:rsidR="005A093B" w:rsidRPr="00F665BC" w:rsidRDefault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V prípade rovnakých návrhov na plnenie predmetného kritéria,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rovnakej celkovej ceny za dodanie/poskytnutie/uskutočnenie požadovaného predmetu zákazky vyjadrená v EUR bez DPH viacerých uchádzačov, rozhoduje o poradí ponúk</w:t>
      </w:r>
      <w:ins w:id="0" w:author="Martina Galabova" w:date="2020-12-16T15:39:00Z">
        <w:r w:rsidR="006B26E1">
          <w:rPr>
            <w:rFonts w:ascii="Arial Narrow" w:hAnsi="Arial Narrow" w:cs="Arial Narrow"/>
            <w:sz w:val="24"/>
            <w:szCs w:val="24"/>
          </w:rPr>
          <w:t xml:space="preserve"> </w:t>
        </w:r>
      </w:ins>
      <w:r w:rsidR="00F071C6">
        <w:rPr>
          <w:rFonts w:ascii="Arial Narrow" w:hAnsi="Arial Narrow" w:cs="Arial Narrow"/>
          <w:sz w:val="24"/>
          <w:szCs w:val="24"/>
        </w:rPr>
        <w:t xml:space="preserve">pomocné vyhodnocovacie kritérium uvedené vo výzve na prekladanie ponúk. </w:t>
      </w:r>
    </w:p>
    <w:p w14:paraId="1AD68508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32BA486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2F77FEEB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  <w:r w:rsidRPr="00F665BC">
        <w:rPr>
          <w:rFonts w:ascii="Arial Narrow" w:hAnsi="Arial Narrow" w:cs="Arial Narrow,Italic"/>
          <w:i/>
          <w:iCs/>
          <w:sz w:val="24"/>
          <w:szCs w:val="24"/>
        </w:rPr>
        <w:t xml:space="preserve">Alternatíva s jediným kritériom – cenou s použitím elektronickej aukcie; </w:t>
      </w:r>
      <w:proofErr w:type="spellStart"/>
      <w:r w:rsidRPr="00F665BC">
        <w:rPr>
          <w:rFonts w:ascii="Arial Narrow" w:hAnsi="Arial Narrow" w:cs="Arial Narrow,Italic"/>
          <w:i/>
          <w:iCs/>
          <w:sz w:val="24"/>
          <w:szCs w:val="24"/>
        </w:rPr>
        <w:t>aukcionujú</w:t>
      </w:r>
      <w:proofErr w:type="spellEnd"/>
      <w:r w:rsidRPr="00F665BC">
        <w:rPr>
          <w:rFonts w:ascii="Arial Narrow" w:hAnsi="Arial Narrow" w:cs="Arial Narrow,Italic"/>
          <w:i/>
          <w:iCs/>
          <w:sz w:val="24"/>
          <w:szCs w:val="24"/>
        </w:rPr>
        <w:t xml:space="preserve"> sa jednotkové ceny, nie cena celkom (Príklad 2).</w:t>
      </w:r>
    </w:p>
    <w:p w14:paraId="297B4800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7985FE8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</w:p>
    <w:p w14:paraId="2482EC78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  <w:r w:rsidR="006135E3" w:rsidRP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A PRAVIDLÁ ELEKTRONICKEJ AUKCIE</w:t>
      </w:r>
    </w:p>
    <w:p w14:paraId="4DB686A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6E58339E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Ponuky sa vyhodnocujú na základe kritéria na vyhodnotenie ponúk</w:t>
      </w:r>
    </w:p>
    <w:p w14:paraId="48C11FC5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„Celková cena za dodanie požadovaného predmetu zákazky vyjadrená v EUR bez DPH“</w:t>
      </w:r>
    </w:p>
    <w:p w14:paraId="33ECADA5" w14:textId="77777777" w:rsidR="006135E3" w:rsidRPr="00F665BC" w:rsidRDefault="006135E3" w:rsidP="006135E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</w:p>
    <w:p w14:paraId="19CE6E0F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na vyhodnotenie ponúk prostredníctvom systému EKS autom</w:t>
      </w:r>
      <w:r w:rsidR="006135E3" w:rsidRPr="00F665BC">
        <w:rPr>
          <w:rFonts w:ascii="Arial Narrow" w:hAnsi="Arial Narrow" w:cs="Arial Narrow"/>
          <w:sz w:val="24"/>
          <w:szCs w:val="24"/>
        </w:rPr>
        <w:t xml:space="preserve">atizovaným spôsobom v súlade so </w:t>
      </w:r>
      <w:r w:rsidRPr="00F665BC">
        <w:rPr>
          <w:rFonts w:ascii="Arial Narrow" w:hAnsi="Arial Narrow" w:cs="Arial Narrow"/>
          <w:sz w:val="24"/>
          <w:szCs w:val="24"/>
        </w:rPr>
        <w:t>zákonom</w:t>
      </w:r>
    </w:p>
    <w:p w14:paraId="1F60E422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č. 343/2015 Z. z. o verejnom obstarávaní a o zmene a doplnení niektorých zákonov v znení neskorších predpisov</w:t>
      </w:r>
    </w:p>
    <w:p w14:paraId="631CA60B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(ďalej len „zákon“) vyhodnotí ponuky uchádzačov, ktoré neboli vylúčené, podľa kritéria na vyhodnotenie ponúk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(ďalej len „kritérium“), určeného vo výzve na predkladanie ponúk a na základe pravidiel jeho uplatnenia určených</w:t>
      </w:r>
    </w:p>
    <w:p w14:paraId="5D1AEEF4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v tejto časti súťažných podkladoch.</w:t>
      </w:r>
    </w:p>
    <w:p w14:paraId="6D4DE340" w14:textId="77777777" w:rsidR="00F665BC" w:rsidRPr="00F665BC" w:rsidRDefault="00F665BC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013FB9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</w:t>
      </w:r>
      <w:r w:rsidRPr="00F665BC">
        <w:rPr>
          <w:rFonts w:ascii="Arial Narrow" w:hAnsi="Arial Narrow" w:cs="Arial Narrow"/>
          <w:sz w:val="24"/>
          <w:szCs w:val="24"/>
        </w:rPr>
        <w:t>„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</w:t>
      </w:r>
      <w:r w:rsidR="00F665BC" w:rsidRP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v EUR bez DPH“</w:t>
      </w:r>
    </w:p>
    <w:p w14:paraId="79A6EA79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137E2D61" w14:textId="719C8D8A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Jediným kritériom na vyhodnotenie ponúk je najnižšia navrhovaná Celková cena za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dodanie/poskytnutie/uskutočnenie požadovaného predmetu zákazky vyjadrená v EUR bez DPH, uvedená v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ponuke uchádzača. Všetky ceny uvedené v ponuke uchádzača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musia byť zaokrúhlené na dve desatinné miesta.</w:t>
      </w:r>
    </w:p>
    <w:p w14:paraId="6A9F9ACF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0802D65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na uplatnenie kritéria:</w:t>
      </w:r>
    </w:p>
    <w:p w14:paraId="6FE6551F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dodanie/poskytnutie/uskutočnenie požadovaného predmetu zákazky vyjadrená v EUR bez</w:t>
      </w:r>
      <w:r w:rsidR="00F665BC" w:rsidRP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DPH</w:t>
      </w:r>
    </w:p>
    <w:p w14:paraId="725C6DF6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5EF35F31" w14:textId="1DEEDBA6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Systém EKS automatizovane označí ponuku s najnižšou Celkovou cenou za dodanie/poskytnutie/uskutočnenie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požadovaného predmetu zákazky vyjadrenú v EUR bez DPH za prvú, ponuku s druhou najnižšou Celkovou 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c</w:t>
      </w:r>
      <w:r w:rsidRPr="00F665BC">
        <w:rPr>
          <w:rFonts w:ascii="Arial Narrow" w:hAnsi="Arial Narrow" w:cs="Arial Narrow"/>
          <w:sz w:val="24"/>
          <w:szCs w:val="24"/>
        </w:rPr>
        <w:t>enou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za dodanie/poskytnutie/uskutočnenie požadovaného predmetu zákazky vyjadrenú v EUR bez DPH za druhú,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ponuku s tre</w:t>
      </w:r>
      <w:r w:rsidR="006B26E1">
        <w:rPr>
          <w:rFonts w:ascii="Arial Narrow" w:hAnsi="Arial Narrow" w:cs="Arial Narrow"/>
          <w:sz w:val="24"/>
          <w:szCs w:val="24"/>
        </w:rPr>
        <w:t>ť</w:t>
      </w:r>
      <w:r w:rsidRPr="00F665BC">
        <w:rPr>
          <w:rFonts w:ascii="Arial Narrow" w:hAnsi="Arial Narrow" w:cs="Arial Narrow"/>
          <w:sz w:val="24"/>
          <w:szCs w:val="24"/>
        </w:rPr>
        <w:t>ou najnižšou Celkovou cenou za dodanie/poskytnutie/uskutočnenie požadovaného predmetu zákazky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 </w:t>
      </w:r>
      <w:r w:rsidRPr="00F665BC">
        <w:rPr>
          <w:rFonts w:ascii="Arial Narrow" w:hAnsi="Arial Narrow" w:cs="Arial Narrow"/>
          <w:sz w:val="24"/>
          <w:szCs w:val="24"/>
        </w:rPr>
        <w:t xml:space="preserve">vyjadrenú v EUR bez DPH za tretiu, atď. Ponuky uchádzačov, ktoré systém EKS automatizovane </w:t>
      </w:r>
      <w:r w:rsidR="00F665BC" w:rsidRPr="00F665BC">
        <w:rPr>
          <w:rFonts w:ascii="Arial Narrow" w:hAnsi="Arial Narrow" w:cs="Arial Narrow"/>
          <w:sz w:val="24"/>
          <w:szCs w:val="24"/>
        </w:rPr>
        <w:t>v</w:t>
      </w:r>
      <w:r w:rsidRPr="00F665BC">
        <w:rPr>
          <w:rFonts w:ascii="Arial Narrow" w:hAnsi="Arial Narrow" w:cs="Arial Narrow"/>
          <w:sz w:val="24"/>
          <w:szCs w:val="24"/>
        </w:rPr>
        <w:t>yhodnocoval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podľa predmetného kritéria, </w:t>
      </w:r>
      <w:r w:rsidRPr="00F665BC">
        <w:rPr>
          <w:rFonts w:ascii="Arial Narrow" w:hAnsi="Arial Narrow" w:cs="Arial Narrow"/>
          <w:sz w:val="24"/>
          <w:szCs w:val="24"/>
        </w:rPr>
        <w:lastRenderedPageBreak/>
        <w:t>budú následne systémom EKS zaradené do elektronickej aukcie, ktorá sa vykoná na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základe vyzvania týchto uchádzačov na účasť v elektronickej aukcii prostredníctvom EKS.</w:t>
      </w:r>
    </w:p>
    <w:p w14:paraId="3997B923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V prípade rovnakých návrhov na plnenie predmetného kritéria,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rovnakej celkovej ceny viacerých uchádzačov,</w:t>
      </w:r>
    </w:p>
    <w:p w14:paraId="030F3EBB" w14:textId="2EA0FBC9" w:rsidR="00F665BC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rozhoduje o poradí ponúk </w:t>
      </w:r>
      <w:r w:rsidR="00F071C6">
        <w:rPr>
          <w:rFonts w:ascii="Arial Narrow" w:hAnsi="Arial Narrow" w:cs="Arial Narrow"/>
          <w:sz w:val="24"/>
          <w:szCs w:val="24"/>
        </w:rPr>
        <w:t>pomocné vyhodnocovacie kritérium uvedené vo výzve na prekladanie ponúk</w:t>
      </w:r>
    </w:p>
    <w:p w14:paraId="7AE64F3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Elektronická aukcia</w:t>
      </w:r>
    </w:p>
    <w:p w14:paraId="7079F587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11CD3940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Elektronická aukcia sa bude realizovať certifikovaným aukčným systémom – Aukčný modul Elektronického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kontraktačného systému (aktuálna verzia).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 xml:space="preserve"> elektronická aukcia je priama súčasť systému EKS 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umožňuje uchádzačom v reálnom čase v rámci elektronickej aukcie upravovať svoje ponuky, ktoré boli predložené</w:t>
      </w:r>
    </w:p>
    <w:p w14:paraId="091A13CF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zo strany uchádzačov v rámci zadávania predmetnej zákazky, po ich vyhodnotení podľa zákona.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</w:p>
    <w:p w14:paraId="4876B195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Elektronické aukcie v tomto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podmodule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 xml:space="preserve"> sú vytvárané v súlade so zákonom,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zoradenie ponúk predložených</w:t>
      </w:r>
    </w:p>
    <w:p w14:paraId="0C87829D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v rámci zadávania predmetnej zákazky sa vykoná na základe elektronickej aukcie.</w:t>
      </w:r>
    </w:p>
    <w:p w14:paraId="45AA8093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39136271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proofErr w:type="spellStart"/>
      <w:r w:rsidRPr="00F665BC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 xml:space="preserve"> EKS v rámci vytvorenia elektronickej aukcie zabezpečí nasledovné:</w:t>
      </w:r>
    </w:p>
    <w:p w14:paraId="37B45720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7F4ACE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a) zhodu názvu elektronickej aukcie s názvom predmetnej zákazky,</w:t>
      </w:r>
    </w:p>
    <w:p w14:paraId="5A65950E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D8BC110" w14:textId="0BE9446A" w:rsidR="00A63B74" w:rsidRPr="00F665BC" w:rsidRDefault="005A093B" w:rsidP="00A63B7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b) zhodu kritéria – názov a pravidlá uplatnenia tohto kritéria s kritériom a pravidlami jeho uplatnenia, ktoré sa</w:t>
      </w:r>
      <w:ins w:id="1" w:author="Martina Galabova" w:date="2020-12-16T15:41:00Z">
        <w:r w:rsidR="00A63B74" w:rsidRPr="00A63B74">
          <w:rPr>
            <w:rFonts w:ascii="Arial Narrow" w:hAnsi="Arial Narrow" w:cs="Arial Narrow"/>
            <w:sz w:val="24"/>
            <w:szCs w:val="24"/>
          </w:rPr>
          <w:t xml:space="preserve"> </w:t>
        </w:r>
      </w:ins>
      <w:r w:rsidR="00A63B74" w:rsidRPr="00F665BC">
        <w:rPr>
          <w:rFonts w:ascii="Arial Narrow" w:hAnsi="Arial Narrow" w:cs="Arial Narrow"/>
          <w:sz w:val="24"/>
          <w:szCs w:val="24"/>
        </w:rPr>
        <w:t>použilo v rámci vyhodnotenia ponúk podľa zákona pred elektronickou aukciou,</w:t>
      </w:r>
    </w:p>
    <w:p w14:paraId="06141A39" w14:textId="157A3253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3BE9C6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41841843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c) účastníci elektronickej aukcie – ako účastníci elektronickej aukcie sú zaevidovaní tí uchádzači, ktorých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ponuky boli v rámci zadávania predmetnej zákazky vyhodnotené podľa kritéria na vyhodnotenie ponúk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uvedeného vo výzve na predkladanie ponúk a pravidiel jeho uplatnenia uvedených v týchto súťažných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podkladoch, v súlade so zákonom,</w:t>
      </w:r>
    </w:p>
    <w:p w14:paraId="03A39930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3638678F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d) vstupné ponuky – prevzaté sú údaje zo všetkých predložených a vyhodnocovaných ponúk podľa písm. c)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tejto časti týchto súťažných podkladov.</w:t>
      </w:r>
    </w:p>
    <w:p w14:paraId="2CE9975E" w14:textId="77777777" w:rsid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14:paraId="1860B064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Elektronická aukcia sa začne a skončí v termínoch uvedených vo výzve na účasť v elektronickej aukcii.</w:t>
      </w:r>
    </w:p>
    <w:p w14:paraId="505BAB7E" w14:textId="029C7CBD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Kritérium elektronickej aukcie:</w:t>
      </w:r>
      <w:r w:rsidR="00F665BC">
        <w:rPr>
          <w:rFonts w:ascii="Arial Narrow" w:hAnsi="Arial Narrow" w:cs="Arial Narrow"/>
          <w:sz w:val="24"/>
          <w:szCs w:val="24"/>
        </w:rPr>
        <w:tab/>
      </w:r>
      <w:r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</w:t>
      </w:r>
      <w:r w:rsid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vyjadrená v EUR bez DPH</w:t>
      </w:r>
      <w:r w:rsidR="00A63B74">
        <w:rPr>
          <w:rFonts w:ascii="Arial Narrow" w:hAnsi="Arial Narrow" w:cs="Arial Narrow,Bold"/>
          <w:b/>
          <w:bCs/>
          <w:sz w:val="24"/>
          <w:szCs w:val="24"/>
        </w:rPr>
        <w:t>.</w:t>
      </w:r>
    </w:p>
    <w:p w14:paraId="67CEDF55" w14:textId="77777777" w:rsid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65AA290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Predmetom elektronickej aukcie sú: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jednotkové ceny v EUR bez DPH položiek, ktoré tvoria celkovú</w:t>
      </w:r>
    </w:p>
    <w:p w14:paraId="5E1B2A41" w14:textId="0EF25B12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cenu za dodanie predmetu zákazky vyjadrenej v EUR bez DPH</w:t>
      </w:r>
      <w:r w:rsidR="00A63B74">
        <w:rPr>
          <w:rFonts w:ascii="Arial Narrow" w:hAnsi="Arial Narrow" w:cs="Arial Narrow,Bold"/>
          <w:b/>
          <w:bCs/>
          <w:sz w:val="24"/>
          <w:szCs w:val="24"/>
        </w:rPr>
        <w:t>.</w:t>
      </w:r>
    </w:p>
    <w:p w14:paraId="5330E571" w14:textId="77777777" w:rsid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15DEF420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Priebeh elektronickej aukcie:</w:t>
      </w:r>
    </w:p>
    <w:p w14:paraId="25481B76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EKS po úvodnom úplnom vyhodnotení ponúk a zostavení poradia z predložených ponúk elektronicky informuje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súčasne prostredníctvom výzvy na účasť v elektronickej aukcii, zaslanej na adresu elektronickej komunikácie, o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začatí elektronickej aukcie všetkých uchádzačov (ďalej len „účastník/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ov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“), ktorých ponuky spĺňajú určené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podmienky na predloženie nových jednotkových cien vyjadrených v EUR bez DPH.</w:t>
      </w:r>
    </w:p>
    <w:p w14:paraId="5A523B4F" w14:textId="77777777" w:rsidR="005A093B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V priebehu elektronickej aukcie budú zverejňované všetkým účastníkom zaradeným do elektronickej aukcie v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aukčnej sieni informácie, ktoré umožnia účastníkom zistiť v každom okamihu ich relatívne umiestnenie,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v priebehu elektronickej aukcie sa všetkým účastníkom zaradeným do elektronickej aukcie zobrazí/bude</w:t>
      </w:r>
      <w:r w:rsid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min. zobrazovať:</w:t>
      </w:r>
    </w:p>
    <w:p w14:paraId="1FBA1D71" w14:textId="77777777" w:rsidR="00F87DD9" w:rsidRPr="00F665BC" w:rsidRDefault="00F87DD9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4208466D" w14:textId="77777777" w:rsidR="005A093B" w:rsidRPr="00AC664D" w:rsidRDefault="005A093B" w:rsidP="00AC664D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lastRenderedPageBreak/>
        <w:t>Všeobecné informácie o elektronickej aukcii (názov aukcie, kritérium na vyhodnotenie ponúk, odkaz na</w:t>
      </w:r>
      <w:r w:rsidR="00F87DD9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predmetnú zákazku)</w:t>
      </w:r>
    </w:p>
    <w:p w14:paraId="52829D49" w14:textId="77777777" w:rsidR="005A093B" w:rsidRPr="00AC664D" w:rsidRDefault="005A093B" w:rsidP="00AC664D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Informácie o čase (Serverový čas, Dĺžka trvania aukcie, Predlžovanie aukcie, Čas začiatku aukcie,</w:t>
      </w:r>
    </w:p>
    <w:p w14:paraId="77D8E39D" w14:textId="77777777" w:rsidR="005A093B" w:rsidRPr="00AC664D" w:rsidRDefault="005A093B" w:rsidP="00D065D4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Predpokladaný čas ukončenia aukcie, Zostávajúci čas aukcie, Čas do začiatku aukcie, informácia o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prerušovaní aukcie v prípade trvania aukcie mimo prevádzkových hodín EKS)</w:t>
      </w:r>
    </w:p>
    <w:p w14:paraId="56A10607" w14:textId="77777777" w:rsidR="005A093B" w:rsidRPr="00AC664D" w:rsidRDefault="005A093B" w:rsidP="00AC664D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Systémové oznamy</w:t>
      </w:r>
    </w:p>
    <w:p w14:paraId="7A712E74" w14:textId="77777777" w:rsidR="005A093B" w:rsidRPr="00AC664D" w:rsidRDefault="005A093B" w:rsidP="00AC664D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Informácie o hodnotách kritéria aktuálne najvýhodnejšej ponuky</w:t>
      </w:r>
    </w:p>
    <w:p w14:paraId="63101844" w14:textId="77777777" w:rsidR="005A093B" w:rsidRPr="00AC664D" w:rsidRDefault="005A093B" w:rsidP="00AC664D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Informáciu o relatívnom poradí a hodnotách kritéria účastníka</w:t>
      </w:r>
    </w:p>
    <w:p w14:paraId="7B7FD9EB" w14:textId="77777777" w:rsidR="005A093B" w:rsidRPr="00AC664D" w:rsidRDefault="005A093B" w:rsidP="002E6F3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V rámci priebehu elektronickej aukcie bude účastníkom zobrazované poradie, ktoré bude stanovené na základe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pravidiel a podľa kritéria v súla</w:t>
      </w:r>
      <w:r w:rsidR="00AC664D">
        <w:rPr>
          <w:rFonts w:ascii="Arial Narrow" w:hAnsi="Arial Narrow" w:cs="Arial Narrow"/>
          <w:sz w:val="24"/>
          <w:szCs w:val="24"/>
        </w:rPr>
        <w:t>de s týmito súťažnými podkladmi</w:t>
      </w:r>
    </w:p>
    <w:p w14:paraId="72D7F7D1" w14:textId="77777777" w:rsidR="005A093B" w:rsidRPr="00AC664D" w:rsidRDefault="005A093B" w:rsidP="0086690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Predmetom úpravy v elektronickej aukcii budú jednotkové ceny vyjadrené v EUR bez DPH. Uchádzač bude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upravovať jednotkové ceny vyjadrené v EUR bez DPH smerom dole. Verejný obstarávateľ upozorňuje, že systém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neumožní podať takú ponuku v rámci nového návrhu jednotkovej ceny bez DPH vyjadrenej v EUR, ktorá by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dorovnala navrhovanú celkovú cenu bez DPH vyjadrenú v EUR iného uchádzača (</w:t>
      </w:r>
      <w:proofErr w:type="spellStart"/>
      <w:r w:rsidRPr="00AC664D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AC664D">
        <w:rPr>
          <w:rFonts w:ascii="Arial Narrow" w:hAnsi="Arial Narrow" w:cs="Arial Narrow"/>
          <w:sz w:val="24"/>
          <w:szCs w:val="24"/>
        </w:rPr>
        <w:t>. nie je možné dorovnať žiadne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poradie).</w:t>
      </w:r>
    </w:p>
    <w:p w14:paraId="624AF90C" w14:textId="77777777" w:rsidR="005A093B" w:rsidRPr="00AC664D" w:rsidRDefault="005A093B" w:rsidP="00FB5BD2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Minimálny krok úpravy ponuky v prípade nového návrhu jednotkovej ceny vyjadrenej v EUR bez DPH v</w:t>
      </w:r>
      <w:r w:rsidR="00AC664D" w:rsidRPr="00AC664D">
        <w:rPr>
          <w:rFonts w:ascii="Arial Narrow" w:hAnsi="Arial Narrow" w:cs="Arial Narrow"/>
          <w:sz w:val="24"/>
          <w:szCs w:val="24"/>
        </w:rPr>
        <w:t> </w:t>
      </w:r>
      <w:r w:rsidRPr="00AC664D">
        <w:rPr>
          <w:rFonts w:ascii="Arial Narrow" w:hAnsi="Arial Narrow" w:cs="Arial Narrow"/>
          <w:sz w:val="24"/>
          <w:szCs w:val="24"/>
        </w:rPr>
        <w:t>rámci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elektronickej aukcie je v hodnote 0,xx eur.</w:t>
      </w:r>
    </w:p>
    <w:p w14:paraId="71411F64" w14:textId="77777777" w:rsidR="00F87DD9" w:rsidRDefault="00F87DD9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6A5E3DF4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Prístup do aukčnej siene účastníka</w:t>
      </w:r>
      <w:r w:rsidR="00AC664D" w:rsidRPr="00AC664D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</w:p>
    <w:p w14:paraId="3C7BB8F2" w14:textId="77777777" w:rsidR="00AC664D" w:rsidRP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7172E6B1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Účastníkom, ktorí postúpili do elektronickej aukcie na základe úvodného úplného vyhodnotenia predložených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ponúk zákazky, sa po prihlásení do systému EKS zobrazí hypertextový odkaz na aukčnú sieň vo vernom detaile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predmetnej zákazky, a to min. 15 minút pred začiatkom elektronickej aukcie. V tomto časovom limite si môžu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účastníci elektronickej aukcie skontrolovať svoju vstupnú cenu/vstupné jednotkové ceny.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Zároveň účastníkom elektronickej aukcie bude tiež zaslaná pripomienka formou emailovej notifikácie 10 minút pred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začiatkom elektronickej aukcie.</w:t>
      </w:r>
    </w:p>
    <w:p w14:paraId="6008F8C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533CDA76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Prístup do aukčnej siene verejnosti</w:t>
      </w:r>
    </w:p>
    <w:p w14:paraId="6095B77C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Hypertextový odkaz na verejnú aukčnú sieň bude zobrazený vo vernom detaile predmetnej zákazky, a to</w:t>
      </w:r>
    </w:p>
    <w:p w14:paraId="6AACE8FC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bezprostredne po vytvorení elektronickej aukcie.</w:t>
      </w:r>
    </w:p>
    <w:p w14:paraId="0672FCB1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0454D06C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Predpokladaný čas ukončenia elektronickej aukcie:</w:t>
      </w:r>
    </w:p>
    <w:p w14:paraId="44CC629A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Elektronická aukcia bude trvať 20 minút, s opakovanou možnosťou predĺženia o 2 minúty. Ak účastník ponúkne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novú jednotkovú cenu vyjadrenú v EUR bez DPH, ktorá spĺňa požiadavky týkajúce sa minimálnych rozdielov, počas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posledných 2 minút trvania elektronickej aukcie, elektronická aukcia sa predlžuje o 2 minúty, ktoré začnú plynúť od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pôvodného skončenia elektronickej aukcie. Elektronická aukcia sa po jej prvom predĺžení predĺži o 2 minúty vždy,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keď počas jej predĺženia účastník ponúkne novú jednotkovú cenu vyjadrenú v EUR bez DPH, ktorá spĺňa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požiadavky týkajúce sa minimálnych rozdielov, a to aj opakovane.</w:t>
      </w:r>
    </w:p>
    <w:p w14:paraId="6FEF7D9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51B20D4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36B44DB6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3E160EB1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Systém EKS elektronickú aukciu skončí:</w:t>
      </w:r>
    </w:p>
    <w:p w14:paraId="6F3E7264" w14:textId="77777777" w:rsidR="005A093B" w:rsidRPr="00AC664D" w:rsidRDefault="005A093B" w:rsidP="00661B9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ak nedostane žiadne ďalšie nové jednotkové ceny vyjadrené v EUR bez DPH, ktoré spĺňajú požiadavky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týkajúce sa minimálnych rozdielov.</w:t>
      </w:r>
    </w:p>
    <w:p w14:paraId="49B75B37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Po ukončení elektronickej aukcii už nebude možné upravovať jednotkové ceny vyjadrené v EUR bez DPH, ktoré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boli predmetom elektronickej aukcie.</w:t>
      </w:r>
    </w:p>
    <w:p w14:paraId="1A33349C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Verejný obstarávateľ si vyhradzuje právo nepoužiť elektronickú aukciu, ak by sa aukcie zúčastnil len jeden účastník.</w:t>
      </w:r>
    </w:p>
    <w:p w14:paraId="3976002A" w14:textId="77777777" w:rsidR="00AC664D" w:rsidRPr="00AC664D" w:rsidRDefault="00AC664D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7EF12DA3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Požiadavky na technické vybavenie</w:t>
      </w:r>
    </w:p>
    <w:p w14:paraId="0570B304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 xml:space="preserve">Aktuálna verzia jedného z prehliadačov: Internet Explorer, </w:t>
      </w:r>
      <w:proofErr w:type="spellStart"/>
      <w:r w:rsidRPr="00AC664D">
        <w:rPr>
          <w:rFonts w:ascii="Arial Narrow" w:hAnsi="Arial Narrow" w:cs="Arial Narrow"/>
          <w:sz w:val="24"/>
        </w:rPr>
        <w:t>Mozilla</w:t>
      </w:r>
      <w:proofErr w:type="spellEnd"/>
      <w:r w:rsidRPr="00AC664D">
        <w:rPr>
          <w:rFonts w:ascii="Arial Narrow" w:hAnsi="Arial Narrow" w:cs="Arial Narrow"/>
          <w:sz w:val="24"/>
        </w:rPr>
        <w:t xml:space="preserve"> Firefox, Google Chrome.</w:t>
      </w:r>
    </w:p>
    <w:p w14:paraId="4F904A0A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>Ďalšie technické požiadavky:</w:t>
      </w:r>
    </w:p>
    <w:p w14:paraId="6D753434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 xml:space="preserve">prehliadač so zapnutým </w:t>
      </w:r>
      <w:proofErr w:type="spellStart"/>
      <w:r w:rsidRPr="00AC664D">
        <w:rPr>
          <w:rFonts w:ascii="Arial Narrow" w:hAnsi="Arial Narrow" w:cs="Arial Narrow"/>
          <w:sz w:val="24"/>
        </w:rPr>
        <w:t>javascript</w:t>
      </w:r>
      <w:proofErr w:type="spellEnd"/>
      <w:r w:rsidRPr="00AC664D">
        <w:rPr>
          <w:rFonts w:ascii="Arial Narrow" w:hAnsi="Arial Narrow" w:cs="Arial Narrow"/>
          <w:sz w:val="24"/>
        </w:rPr>
        <w:t xml:space="preserve"> a povoleným </w:t>
      </w:r>
      <w:proofErr w:type="spellStart"/>
      <w:r w:rsidRPr="00AC664D">
        <w:rPr>
          <w:rFonts w:ascii="Arial Narrow" w:hAnsi="Arial Narrow" w:cs="Arial Narrow"/>
          <w:sz w:val="24"/>
        </w:rPr>
        <w:t>cookies</w:t>
      </w:r>
      <w:proofErr w:type="spellEnd"/>
      <w:r w:rsidRPr="00AC664D">
        <w:rPr>
          <w:rFonts w:ascii="Arial Narrow" w:hAnsi="Arial Narrow" w:cs="Arial Narrow"/>
          <w:sz w:val="24"/>
        </w:rPr>
        <w:t>,</w:t>
      </w:r>
    </w:p>
    <w:p w14:paraId="44608F2C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prehliadač bez prídavných zásuvných modulov (</w:t>
      </w:r>
      <w:proofErr w:type="spellStart"/>
      <w:r w:rsidRPr="00AC664D">
        <w:rPr>
          <w:rFonts w:ascii="Arial Narrow" w:hAnsi="Arial Narrow" w:cs="Arial Narrow"/>
          <w:sz w:val="24"/>
        </w:rPr>
        <w:t>plug</w:t>
      </w:r>
      <w:proofErr w:type="spellEnd"/>
      <w:r w:rsidRPr="00AC664D">
        <w:rPr>
          <w:rFonts w:ascii="Arial Narrow" w:hAnsi="Arial Narrow" w:cs="Arial Narrow"/>
          <w:sz w:val="24"/>
        </w:rPr>
        <w:t xml:space="preserve">-in, </w:t>
      </w:r>
      <w:proofErr w:type="spellStart"/>
      <w:r w:rsidRPr="00AC664D">
        <w:rPr>
          <w:rFonts w:ascii="Arial Narrow" w:hAnsi="Arial Narrow" w:cs="Arial Narrow"/>
          <w:sz w:val="24"/>
        </w:rPr>
        <w:t>add</w:t>
      </w:r>
      <w:proofErr w:type="spellEnd"/>
      <w:r w:rsidRPr="00AC664D">
        <w:rPr>
          <w:rFonts w:ascii="Arial Narrow" w:hAnsi="Arial Narrow" w:cs="Arial Narrow"/>
          <w:sz w:val="24"/>
        </w:rPr>
        <w:t>-on) ktoré modifikujú vykonávanie a</w:t>
      </w:r>
    </w:p>
    <w:p w14:paraId="4761748F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 xml:space="preserve">renderovanie aplikácie alebo zasahujú do http </w:t>
      </w:r>
      <w:proofErr w:type="spellStart"/>
      <w:r w:rsidRPr="00AC664D">
        <w:rPr>
          <w:rFonts w:ascii="Arial Narrow" w:hAnsi="Arial Narrow" w:cs="Arial Narrow"/>
          <w:sz w:val="24"/>
        </w:rPr>
        <w:t>headers</w:t>
      </w:r>
      <w:proofErr w:type="spellEnd"/>
      <w:r w:rsidRPr="00AC664D">
        <w:rPr>
          <w:rFonts w:ascii="Arial Narrow" w:hAnsi="Arial Narrow" w:cs="Arial Narrow"/>
          <w:sz w:val="24"/>
        </w:rPr>
        <w:t>,</w:t>
      </w:r>
    </w:p>
    <w:p w14:paraId="00C1692C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operačný systém počítača bez vírusov, malware a spyware ktoré zasahujú do http komunikácie,</w:t>
      </w:r>
    </w:p>
    <w:p w14:paraId="16EC5A95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počítač pripojený k sieti Internet bez blokovania alebo modifikovania http protokolu s</w:t>
      </w:r>
    </w:p>
    <w:p w14:paraId="045BD64F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 xml:space="preserve">terminovaním </w:t>
      </w:r>
      <w:proofErr w:type="spellStart"/>
      <w:r w:rsidRPr="00AC664D">
        <w:rPr>
          <w:rFonts w:ascii="Arial Narrow" w:hAnsi="Arial Narrow" w:cs="Arial Narrow"/>
          <w:sz w:val="24"/>
        </w:rPr>
        <w:t>ssl</w:t>
      </w:r>
      <w:proofErr w:type="spellEnd"/>
      <w:r w:rsidRPr="00AC664D">
        <w:rPr>
          <w:rFonts w:ascii="Arial Narrow" w:hAnsi="Arial Narrow" w:cs="Arial Narrow"/>
          <w:sz w:val="24"/>
        </w:rPr>
        <w:t xml:space="preserve"> spojenia na klientovi,</w:t>
      </w:r>
    </w:p>
    <w:p w14:paraId="52393AF3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rozlíšenie obrazovky minimálne 1024 x 768 bodov,</w:t>
      </w:r>
    </w:p>
    <w:p w14:paraId="78975ED8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prehliadač PDF súborov.</w:t>
      </w:r>
    </w:p>
    <w:p w14:paraId="621E6F7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44A710C1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Doplňujúce informácie</w:t>
      </w:r>
    </w:p>
    <w:p w14:paraId="583AA4DD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>Technické problémy na strane uchádzača nebudú dôvodom na opakovanie ani na zrušenie elektronickej aukcie.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Pre prípad eliminácie akejkoľvek nepredvídateľnej situácie (napr. výpadok elektrickej energie, konektivity k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internetu, alebo inej objektívnej príčiny zabraňujúcej v ďalšom pokračovaní uchádzača v elektronickej aukcii),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verejný obstarávateľ odporúča uchádzačom mať pripravený náhradný zdroj elektrickej energie, prípadne mobilný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internet napr. prenosný počítač s mobilným internetom.</w:t>
      </w:r>
    </w:p>
    <w:p w14:paraId="5CD38993" w14:textId="77777777" w:rsidR="004B5F20" w:rsidRDefault="004B5F20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3A51BDB2" w14:textId="77777777" w:rsidR="004B5F20" w:rsidRDefault="004B5F20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6CE721B7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</w:rPr>
      </w:pPr>
      <w:r w:rsidRPr="00AC664D">
        <w:rPr>
          <w:rFonts w:ascii="Arial Narrow" w:hAnsi="Arial Narrow" w:cs="Arial Narrow,Italic"/>
          <w:i/>
          <w:iCs/>
          <w:sz w:val="24"/>
        </w:rPr>
        <w:t xml:space="preserve">Alternatíva s jediným kritériom – cenou s použitím elektronickej aukcie – </w:t>
      </w:r>
      <w:proofErr w:type="spellStart"/>
      <w:r w:rsidRPr="00AC664D">
        <w:rPr>
          <w:rFonts w:ascii="Arial Narrow" w:hAnsi="Arial Narrow" w:cs="Arial Narrow,Italic"/>
          <w:i/>
          <w:iCs/>
          <w:sz w:val="24"/>
        </w:rPr>
        <w:t>aukcionuje</w:t>
      </w:r>
      <w:proofErr w:type="spellEnd"/>
      <w:r w:rsidRPr="00AC664D">
        <w:rPr>
          <w:rFonts w:ascii="Arial Narrow" w:hAnsi="Arial Narrow" w:cs="Arial Narrow,Italic"/>
          <w:i/>
          <w:iCs/>
          <w:sz w:val="24"/>
        </w:rPr>
        <w:t xml:space="preserve"> sa len cena celkom (Príklad č.</w:t>
      </w:r>
      <w:r w:rsidR="004B5F20">
        <w:rPr>
          <w:rFonts w:ascii="Arial Narrow" w:hAnsi="Arial Narrow" w:cs="Arial Narrow,Italic"/>
          <w:i/>
          <w:iCs/>
          <w:sz w:val="24"/>
        </w:rPr>
        <w:t xml:space="preserve"> </w:t>
      </w:r>
      <w:r w:rsidRPr="00AC664D">
        <w:rPr>
          <w:rFonts w:ascii="Arial Narrow" w:hAnsi="Arial Narrow" w:cs="Arial Narrow,Italic"/>
          <w:i/>
          <w:iCs/>
          <w:sz w:val="24"/>
        </w:rPr>
        <w:t>3).</w:t>
      </w:r>
    </w:p>
    <w:p w14:paraId="7A055154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90DFA6D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684D0BA0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sz w:val="24"/>
          <w:szCs w:val="24"/>
        </w:rPr>
      </w:pPr>
      <w:r w:rsidRPr="004B5F20">
        <w:rPr>
          <w:rFonts w:ascii="Arial Narrow" w:hAnsi="Arial Narrow" w:cs="Arial Narrow"/>
          <w:b/>
          <w:sz w:val="24"/>
          <w:szCs w:val="24"/>
        </w:rPr>
        <w:t>KRITÉRIUM NA VYHODNOTENIE PONÚK,</w:t>
      </w:r>
      <w:r w:rsidR="004B5F20">
        <w:rPr>
          <w:rFonts w:ascii="Arial Narrow" w:hAnsi="Arial Narrow" w:cs="Arial Narrow"/>
          <w:b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b/>
          <w:sz w:val="24"/>
          <w:szCs w:val="24"/>
        </w:rPr>
        <w:t>PRAVIDLÁ UPLATŇOVANIA KRITÉRIA NA</w:t>
      </w:r>
      <w:r w:rsidR="004B5F20">
        <w:rPr>
          <w:rFonts w:ascii="Arial Narrow" w:hAnsi="Arial Narrow" w:cs="Arial Narrow"/>
          <w:b/>
          <w:sz w:val="24"/>
          <w:szCs w:val="24"/>
        </w:rPr>
        <w:t xml:space="preserve"> V</w:t>
      </w:r>
      <w:r w:rsidRPr="004B5F20">
        <w:rPr>
          <w:rFonts w:ascii="Arial Narrow" w:hAnsi="Arial Narrow" w:cs="Arial Narrow"/>
          <w:b/>
          <w:sz w:val="24"/>
          <w:szCs w:val="24"/>
        </w:rPr>
        <w:t>YHODNOTENIE PONÚK</w:t>
      </w:r>
      <w:r w:rsidR="004B5F20">
        <w:rPr>
          <w:rFonts w:ascii="Arial Narrow" w:hAnsi="Arial Narrow" w:cs="Arial Narrow"/>
          <w:b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b/>
          <w:sz w:val="24"/>
          <w:szCs w:val="24"/>
        </w:rPr>
        <w:t>A PRAVIDLÁ ELEKTRONICKEJ AUKCIE</w:t>
      </w:r>
    </w:p>
    <w:p w14:paraId="6EC3E5C5" w14:textId="77777777" w:rsidR="004B5F20" w:rsidRPr="00BE08A4" w:rsidRDefault="004B5F20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</w:p>
    <w:p w14:paraId="6C529EF0" w14:textId="77777777" w:rsidR="005A093B" w:rsidRPr="00BE08A4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  <w:r w:rsidRPr="00BE08A4">
        <w:rPr>
          <w:rFonts w:ascii="Arial Narrow" w:hAnsi="Arial Narrow" w:cs="Arial Narrow,Bold"/>
          <w:b/>
          <w:bCs/>
        </w:rPr>
        <w:t>Ponuky sa vyhodnocujú na základe kritéria na vyhodnotenie ponúk</w:t>
      </w:r>
    </w:p>
    <w:p w14:paraId="38A85E71" w14:textId="77777777" w:rsidR="005A093B" w:rsidRPr="00BE08A4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  <w:r w:rsidRPr="00BE08A4">
        <w:rPr>
          <w:rFonts w:ascii="Arial Narrow" w:hAnsi="Arial Narrow" w:cs="Arial Narrow"/>
        </w:rPr>
        <w:t>„</w:t>
      </w:r>
      <w:r w:rsidRPr="00BE08A4">
        <w:rPr>
          <w:rFonts w:ascii="Arial Narrow" w:hAnsi="Arial Narrow" w:cs="Arial Narrow,Bold"/>
          <w:b/>
          <w:bCs/>
        </w:rPr>
        <w:t>Celková cena za dodanie požadovaného predmetu zákazky vyjadrená v EUR bez DPH“</w:t>
      </w:r>
    </w:p>
    <w:p w14:paraId="2E3BD544" w14:textId="77777777" w:rsidR="005A093B" w:rsidRPr="00A80155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</w:rPr>
        <w:t>Komisia na vyhodnotenie ponúk prostredníctvom systému EKS automatizovaným spôsobom v súlade so zákonom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č. 343/2015 Z. z. o verejnom obstarávaní a o zmene a doplnení niektorých zákonov v znení neskorších predpisov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(ďalej len „zákon“) vyhodnotí ponuky uchádzačov, ktoré neboli vylúčené, podľa kritéria na vyhodnotenie ponúk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 xml:space="preserve">(ďalej len „kritérium“), určeného vo výzve na predkladanie ponúk a na </w:t>
      </w:r>
      <w:r w:rsidRPr="00F071C6">
        <w:rPr>
          <w:rFonts w:ascii="Arial Narrow" w:hAnsi="Arial Narrow" w:cs="Arial Narrow"/>
          <w:sz w:val="24"/>
          <w:szCs w:val="24"/>
        </w:rPr>
        <w:t>základe pravidiel jeho uplatnenia určených</w:t>
      </w:r>
      <w:r w:rsidR="004B5F20" w:rsidRPr="00F071C6">
        <w:rPr>
          <w:rFonts w:ascii="Arial Narrow" w:hAnsi="Arial Narrow" w:cs="Arial Narrow"/>
          <w:sz w:val="24"/>
          <w:szCs w:val="24"/>
        </w:rPr>
        <w:t xml:space="preserve"> </w:t>
      </w:r>
      <w:r w:rsidRPr="00A80155">
        <w:rPr>
          <w:rFonts w:ascii="Arial Narrow" w:hAnsi="Arial Narrow" w:cs="Arial Narrow"/>
          <w:sz w:val="24"/>
          <w:szCs w:val="24"/>
        </w:rPr>
        <w:t>v tejto časti súťažných podkladoch.</w:t>
      </w:r>
    </w:p>
    <w:p w14:paraId="48715EBB" w14:textId="77777777" w:rsidR="004B5F20" w:rsidRPr="00A80155" w:rsidRDefault="004B5F20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404BFB48" w14:textId="77777777" w:rsidR="005A093B" w:rsidRPr="00A80155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A80155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</w:t>
      </w:r>
      <w:r w:rsidRPr="00A80155">
        <w:rPr>
          <w:rFonts w:ascii="Arial Narrow" w:hAnsi="Arial Narrow" w:cs="Arial Narrow"/>
          <w:sz w:val="24"/>
          <w:szCs w:val="24"/>
        </w:rPr>
        <w:t>„</w:t>
      </w:r>
      <w:r w:rsidRPr="00A80155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</w:t>
      </w:r>
      <w:r w:rsidR="004B5F20" w:rsidRPr="00A80155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A80155">
        <w:rPr>
          <w:rFonts w:ascii="Arial Narrow" w:hAnsi="Arial Narrow" w:cs="Arial Narrow,Bold"/>
          <w:b/>
          <w:bCs/>
          <w:sz w:val="24"/>
          <w:szCs w:val="24"/>
        </w:rPr>
        <w:t>v EUR bez DPH“</w:t>
      </w:r>
    </w:p>
    <w:p w14:paraId="3DF3E0B5" w14:textId="77777777" w:rsidR="004B5F20" w:rsidRPr="00A80155" w:rsidRDefault="004B5F20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50005AA4" w14:textId="77777777" w:rsidR="005A093B" w:rsidRPr="00A80155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071C6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</w:p>
    <w:p w14:paraId="38A22C15" w14:textId="484BFC07" w:rsidR="005A093B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A80155">
        <w:rPr>
          <w:rFonts w:ascii="Arial Narrow" w:hAnsi="Arial Narrow" w:cs="Arial Narrow"/>
          <w:sz w:val="24"/>
          <w:szCs w:val="24"/>
        </w:rPr>
        <w:t>Jediným kritériom na vyhodnotenie</w:t>
      </w:r>
      <w:r w:rsidRPr="004B5F20">
        <w:rPr>
          <w:rFonts w:ascii="Arial Narrow" w:hAnsi="Arial Narrow" w:cs="Arial Narrow"/>
          <w:sz w:val="24"/>
        </w:rPr>
        <w:t xml:space="preserve"> ponúk je najnižšia navrhovaná Celková cena za dodanie/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poskytnutie/uskutočnenie požadovaného predmetu zákazky vyjadrená v EUR bez DPH, uvedená v</w:t>
      </w:r>
      <w:r w:rsidR="004B5F20">
        <w:rPr>
          <w:rFonts w:ascii="Arial Narrow" w:hAnsi="Arial Narrow" w:cs="Arial Narrow"/>
          <w:sz w:val="24"/>
        </w:rPr>
        <w:t> </w:t>
      </w:r>
      <w:r w:rsidRPr="004B5F20">
        <w:rPr>
          <w:rFonts w:ascii="Arial Narrow" w:hAnsi="Arial Narrow" w:cs="Arial Narrow"/>
          <w:sz w:val="24"/>
        </w:rPr>
        <w:t>ponuke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uchádzača. Všetky ceny uvedené v ponuke uchádzača musia byť zaokrúhlené na dve desatinné miesta.</w:t>
      </w:r>
    </w:p>
    <w:p w14:paraId="4081E7B0" w14:textId="77777777" w:rsidR="004B5F20" w:rsidRPr="004B5F20" w:rsidRDefault="004B5F20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52A21E68" w14:textId="77777777" w:rsidR="005A093B" w:rsidRP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</w:rPr>
      </w:pPr>
      <w:r w:rsidRPr="004B5F20">
        <w:rPr>
          <w:rFonts w:ascii="Arial Narrow" w:hAnsi="Arial Narrow" w:cs="Arial Narrow,Bold"/>
          <w:b/>
          <w:bCs/>
          <w:sz w:val="24"/>
        </w:rPr>
        <w:t>Pravidlá na uplatnenie kritéria:</w:t>
      </w:r>
    </w:p>
    <w:p w14:paraId="307562F5" w14:textId="77777777" w:rsidR="005A093B" w:rsidRP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</w:rPr>
      </w:pPr>
      <w:r w:rsidRPr="004B5F20">
        <w:rPr>
          <w:rFonts w:ascii="Arial Narrow" w:hAnsi="Arial Narrow" w:cs="Arial Narrow,Bold"/>
          <w:b/>
          <w:bCs/>
          <w:sz w:val="24"/>
        </w:rPr>
        <w:t>Celková cena za dodanie požadovaného predmetu zákazky vyjadrená v EUR bez DPH</w:t>
      </w:r>
    </w:p>
    <w:p w14:paraId="22622F6A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4B5F20">
        <w:rPr>
          <w:rFonts w:ascii="Arial Narrow" w:hAnsi="Arial Narrow" w:cs="Arial Narrow"/>
          <w:sz w:val="24"/>
        </w:rPr>
        <w:t>Systém EKS automatizovane označí ponuku s najnižšou Celkovou cenou za dodanie</w:t>
      </w:r>
      <w:r w:rsidRPr="004B5F20">
        <w:rPr>
          <w:rFonts w:ascii="Arial Narrow" w:hAnsi="Arial Narrow" w:cs="Arial Narrow,Bold"/>
          <w:b/>
          <w:bCs/>
          <w:sz w:val="24"/>
        </w:rPr>
        <w:t>/</w:t>
      </w:r>
      <w:r w:rsidRPr="004B5F20">
        <w:rPr>
          <w:rFonts w:ascii="Arial Narrow" w:hAnsi="Arial Narrow" w:cs="Arial Narrow"/>
          <w:sz w:val="24"/>
        </w:rPr>
        <w:t>poskytnutie/uskutočnenie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požadovaného predmetu zákazky vyjadrenú v EUR bez DPH za prvú, ponuku s druhou najnižšou Celkovou cenou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za dodanie/poskytnutie/uskutočnenie požadovaného predmetu zákazky vyjadrenú v EUR bez DPH za druhú,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 xml:space="preserve">ponuku s tretou najnižšou Celkovou cenou za </w:t>
      </w:r>
      <w:r w:rsidRPr="004B5F20">
        <w:rPr>
          <w:rFonts w:ascii="Arial Narrow" w:hAnsi="Arial Narrow" w:cs="Arial Narrow"/>
          <w:sz w:val="24"/>
        </w:rPr>
        <w:lastRenderedPageBreak/>
        <w:t>dodanie/poskytnutie/uskutočnenie požadovaného predmetu zákazky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vyjadrenú v EUR bez DPH za tretiu, atď. Ponuky uchádzačov, ktoré systém EKS automatizovane vyhodnocoval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podľa predmetného kritéria, budú následne systémom EKS zaradené do elektronickej aukcie, ktorá sa vykoná na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základe vyzvania týchto uchádzačov na účasť v elektronickej aukcii prostredníctvom EKS.</w:t>
      </w:r>
    </w:p>
    <w:p w14:paraId="4D09828D" w14:textId="7D0387E7" w:rsid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  <w:r w:rsidRPr="004B5F20">
        <w:rPr>
          <w:rFonts w:ascii="Arial Narrow" w:hAnsi="Arial Narrow" w:cs="Arial Narrow"/>
          <w:sz w:val="24"/>
        </w:rPr>
        <w:t xml:space="preserve">V prípade rovnakých návrhov na plnenie predmetného kritéria, </w:t>
      </w:r>
      <w:proofErr w:type="spellStart"/>
      <w:r w:rsidRPr="004B5F20">
        <w:rPr>
          <w:rFonts w:ascii="Arial Narrow" w:hAnsi="Arial Narrow" w:cs="Arial Narrow"/>
          <w:sz w:val="24"/>
        </w:rPr>
        <w:t>t.j</w:t>
      </w:r>
      <w:proofErr w:type="spellEnd"/>
      <w:r w:rsidRPr="004B5F20">
        <w:rPr>
          <w:rFonts w:ascii="Arial Narrow" w:hAnsi="Arial Narrow" w:cs="Arial Narrow"/>
          <w:sz w:val="24"/>
        </w:rPr>
        <w:t>. rovnakej celkovej ceny viacerých uchádzačov,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 xml:space="preserve">rozhoduje o poradí ponúk </w:t>
      </w:r>
      <w:r w:rsidR="00F071C6">
        <w:rPr>
          <w:rFonts w:ascii="Arial Narrow" w:hAnsi="Arial Narrow" w:cs="Arial Narrow"/>
          <w:sz w:val="24"/>
          <w:szCs w:val="24"/>
        </w:rPr>
        <w:t>pomocné vyhodnocovacie kritérium uvedené vo výzve na prekladanie ponúk</w:t>
      </w:r>
    </w:p>
    <w:p w14:paraId="00E23045" w14:textId="77777777" w:rsidR="005A093B" w:rsidRP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  <w:r w:rsidRPr="004B5F20">
        <w:rPr>
          <w:rFonts w:ascii="Arial Narrow" w:hAnsi="Arial Narrow" w:cs="Arial Narrow,Bold"/>
          <w:b/>
          <w:bCs/>
        </w:rPr>
        <w:t>Elektronická aukcia</w:t>
      </w:r>
    </w:p>
    <w:p w14:paraId="006280C4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Elektronická aukcia sa bude realizovať certifikovaným aukčným systémom – Aukčný modul Elektronického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 xml:space="preserve">kontraktačného systému (aktuálna verzia). </w:t>
      </w:r>
      <w:proofErr w:type="spellStart"/>
      <w:r w:rsidRPr="004B5F20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 xml:space="preserve"> elektronická aukcia je priama súčasť systému EKS a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>umožňuje uchádzačom v reálnom čase v rámci elektronickej aukcie upravovať svoje ponuky, ktoré boli predložené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>zo strany uchádzačov v rámci zadávania predmetnej zákazky, po ich vyhodnotení podľa zákona.</w:t>
      </w:r>
    </w:p>
    <w:p w14:paraId="5DF28D6F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 xml:space="preserve">Elektronické aukcie v tomto </w:t>
      </w:r>
      <w:proofErr w:type="spellStart"/>
      <w:r w:rsidRPr="004B5F20">
        <w:rPr>
          <w:rFonts w:ascii="Arial Narrow" w:hAnsi="Arial Narrow" w:cs="Arial Narrow"/>
          <w:sz w:val="24"/>
          <w:szCs w:val="24"/>
        </w:rPr>
        <w:t>podmodule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 xml:space="preserve"> sú vytvárané v súlade so zákonom, </w:t>
      </w:r>
      <w:proofErr w:type="spellStart"/>
      <w:r w:rsidRPr="004B5F20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>. zoradenie ponúk predložených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>v rámci zadávania predmetnej zákazky sa vykoná na základe elektronickej aukcie.</w:t>
      </w:r>
    </w:p>
    <w:p w14:paraId="3D28C36F" w14:textId="77777777" w:rsidR="004B5F20" w:rsidRDefault="004B5F20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5FDE612C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proofErr w:type="spellStart"/>
      <w:r w:rsidRPr="004B5F20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 xml:space="preserve"> EKS v rámci vytvorenia elektronickej aukcie zabezpečí nasledovné:</w:t>
      </w:r>
    </w:p>
    <w:p w14:paraId="7142CBBE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a</w:t>
      </w:r>
      <w:r w:rsidR="005A093B" w:rsidRPr="004B5F20">
        <w:rPr>
          <w:rFonts w:ascii="Arial Narrow" w:hAnsi="Arial Narrow" w:cs="Arial Narrow"/>
          <w:sz w:val="24"/>
          <w:szCs w:val="24"/>
        </w:rPr>
        <w:t>) zhodu názvu elektronickej aukcie s názvom predmetnej zákazky,</w:t>
      </w:r>
    </w:p>
    <w:p w14:paraId="2A8F3468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b</w:t>
      </w:r>
      <w:r w:rsidR="005A093B" w:rsidRPr="004B5F20">
        <w:rPr>
          <w:rFonts w:ascii="Arial Narrow" w:hAnsi="Arial Narrow" w:cs="Arial Narrow"/>
          <w:sz w:val="24"/>
          <w:szCs w:val="24"/>
        </w:rPr>
        <w:t>) zhodu kritéria – názov a pravidlá uplatnenia tohto kritéria s kritériom a pravidlami jeho uplatnenia, ktoré sa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5A093B" w:rsidRPr="004B5F20">
        <w:rPr>
          <w:rFonts w:ascii="Arial Narrow" w:hAnsi="Arial Narrow" w:cs="Arial Narrow"/>
          <w:sz w:val="24"/>
          <w:szCs w:val="24"/>
        </w:rPr>
        <w:t>použilo v rámci vyhodnotenia ponúk podľa zákona pred elektronickou aukciou,</w:t>
      </w:r>
    </w:p>
    <w:p w14:paraId="52DA4156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c</w:t>
      </w:r>
      <w:r w:rsidR="005A093B" w:rsidRPr="004B5F20">
        <w:rPr>
          <w:rFonts w:ascii="Arial Narrow" w:hAnsi="Arial Narrow" w:cs="Arial Narrow"/>
          <w:sz w:val="24"/>
          <w:szCs w:val="24"/>
        </w:rPr>
        <w:t>) účastníci elektronickej aukcie – ako účastníci elektronickej aukcie sú zaevidovaní tí uchádzači, ktorých</w:t>
      </w:r>
    </w:p>
    <w:p w14:paraId="1A096BFE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ponuky boli v rámci zadávania predmetnej zákazky vyhodnotené podľa kritéria na vyhodnotenie ponúk</w:t>
      </w:r>
    </w:p>
    <w:p w14:paraId="7680AA64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uvedených vo výzve na predkladanie ponúk a pravidiel jeho uplatnenia uvedených v týchto súťažných</w:t>
      </w:r>
    </w:p>
    <w:p w14:paraId="4115A43B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podkladoch, v súlade so zákonom,</w:t>
      </w:r>
    </w:p>
    <w:p w14:paraId="764A4678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d</w:t>
      </w:r>
      <w:r w:rsidR="005A093B" w:rsidRPr="004B5F20">
        <w:rPr>
          <w:rFonts w:ascii="Arial Narrow" w:hAnsi="Arial Narrow" w:cs="Arial Narrow"/>
          <w:sz w:val="24"/>
          <w:szCs w:val="24"/>
        </w:rPr>
        <w:t xml:space="preserve">) vstupné ponuky – prevzaté sú údaje zo všetkých predložených a vyhodnocovaných ponúk podľa písm. </w:t>
      </w:r>
    </w:p>
    <w:p w14:paraId="1A7E5E09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tejto časti týchto súťažných podkladov.</w:t>
      </w:r>
    </w:p>
    <w:p w14:paraId="7CEA3D3B" w14:textId="77777777" w:rsidR="00BE08A4" w:rsidRDefault="00BE08A4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413C08F4" w14:textId="77777777" w:rsidR="005A093B" w:rsidRPr="00BE08A4" w:rsidRDefault="005A093B" w:rsidP="00BE08A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BE08A4">
        <w:rPr>
          <w:rFonts w:ascii="Arial Narrow" w:hAnsi="Arial Narrow" w:cs="Arial Narrow"/>
          <w:sz w:val="24"/>
        </w:rPr>
        <w:t>Elektronická aukcia sa začne a skončí v termínoch uvedených vo výzve na účasť v elektronickej aukcii.</w:t>
      </w:r>
      <w:r w:rsidR="00BE08A4" w:rsidRPr="00BE08A4">
        <w:rPr>
          <w:rFonts w:ascii="Arial Narrow" w:hAnsi="Arial Narrow" w:cs="Arial Narrow"/>
          <w:sz w:val="24"/>
        </w:rPr>
        <w:t xml:space="preserve"> </w:t>
      </w:r>
    </w:p>
    <w:p w14:paraId="373050AF" w14:textId="77777777" w:rsidR="005A093B" w:rsidRPr="00BE08A4" w:rsidRDefault="005A093B" w:rsidP="00BE08A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BE08A4">
        <w:rPr>
          <w:rFonts w:ascii="Arial Narrow" w:hAnsi="Arial Narrow" w:cs="Arial Narrow"/>
          <w:sz w:val="24"/>
        </w:rPr>
        <w:t xml:space="preserve">Kritérium elektronickej aukcie: </w:t>
      </w:r>
      <w:r w:rsidRPr="00BE08A4">
        <w:rPr>
          <w:rFonts w:ascii="Arial Narrow" w:hAnsi="Arial Narrow" w:cs="Arial Narrow,Bold"/>
          <w:b/>
          <w:bCs/>
          <w:sz w:val="24"/>
        </w:rPr>
        <w:t>Celková cena za dodanie požadovaného predmetu zákazky</w:t>
      </w:r>
      <w:r w:rsidR="00BE08A4">
        <w:rPr>
          <w:rFonts w:ascii="Arial Narrow" w:hAnsi="Arial Narrow" w:cs="Arial Narrow,Bold"/>
          <w:b/>
          <w:bCs/>
          <w:sz w:val="24"/>
        </w:rPr>
        <w:t xml:space="preserve"> </w:t>
      </w:r>
      <w:r w:rsidRPr="00BE08A4">
        <w:rPr>
          <w:rFonts w:ascii="Arial Narrow" w:hAnsi="Arial Narrow" w:cs="Arial Narrow,Bold"/>
          <w:b/>
          <w:bCs/>
          <w:sz w:val="24"/>
        </w:rPr>
        <w:t>vyjadrená v EUR bez DPH</w:t>
      </w:r>
      <w:r w:rsidR="00BE08A4">
        <w:rPr>
          <w:rFonts w:ascii="Arial Narrow" w:hAnsi="Arial Narrow" w:cs="Arial Narrow,Bold"/>
          <w:b/>
          <w:bCs/>
          <w:sz w:val="24"/>
        </w:rPr>
        <w:t>.</w:t>
      </w:r>
    </w:p>
    <w:p w14:paraId="53940D75" w14:textId="77777777" w:rsidR="00BE08A4" w:rsidRDefault="00BE08A4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71D53112" w14:textId="20633DE9" w:rsidR="005A093B" w:rsidRPr="00701BCD" w:rsidRDefault="005A093B" w:rsidP="00BE08A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Predmetom elektronickej aukcie sú: </w:t>
      </w:r>
      <w:r w:rsidRPr="00701BCD">
        <w:rPr>
          <w:rFonts w:ascii="Arial Narrow" w:hAnsi="Arial Narrow" w:cs="Arial Narrow,Bold"/>
          <w:b/>
          <w:bCs/>
          <w:sz w:val="24"/>
        </w:rPr>
        <w:t>Celková cena za dodanie/ požadovaného predmetu zákazky</w:t>
      </w:r>
      <w:r w:rsidR="00BE08A4" w:rsidRPr="00701BCD">
        <w:rPr>
          <w:rFonts w:ascii="Arial Narrow" w:hAnsi="Arial Narrow" w:cs="Arial Narrow,Bold"/>
          <w:b/>
          <w:bCs/>
          <w:sz w:val="24"/>
        </w:rPr>
        <w:t xml:space="preserve"> </w:t>
      </w:r>
      <w:r w:rsidRPr="00701BCD">
        <w:rPr>
          <w:rFonts w:ascii="Arial Narrow" w:hAnsi="Arial Narrow" w:cs="Arial Narrow,Bold"/>
          <w:b/>
          <w:bCs/>
          <w:sz w:val="24"/>
        </w:rPr>
        <w:t>vyjadrená v EUR bez DPH</w:t>
      </w:r>
      <w:ins w:id="2" w:author="Martina Galabova" w:date="2020-12-16T15:43:00Z">
        <w:r w:rsidR="00A63B74">
          <w:rPr>
            <w:rFonts w:ascii="Arial Narrow" w:hAnsi="Arial Narrow" w:cs="Arial Narrow,Bold"/>
            <w:b/>
            <w:bCs/>
            <w:sz w:val="24"/>
          </w:rPr>
          <w:t>.</w:t>
        </w:r>
      </w:ins>
    </w:p>
    <w:p w14:paraId="1AC86B24" w14:textId="77777777" w:rsidR="00BE08A4" w:rsidRDefault="00BE08A4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15C2F143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Priebeh elektronickej aukcie:</w:t>
      </w:r>
    </w:p>
    <w:p w14:paraId="72AE5F1E" w14:textId="77777777" w:rsidR="005A093B" w:rsidRPr="00BE08A4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BE08A4">
        <w:rPr>
          <w:rFonts w:ascii="Arial Narrow" w:hAnsi="Arial Narrow" w:cs="Arial Narrow"/>
          <w:sz w:val="24"/>
        </w:rPr>
        <w:t>EKS po úvodnom úplnom vyhodnotení ponúk a zostavení poradia z predložených ponúk elektronicky informuje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súčasne prostredníctvom výzvy na účasť v elektronickej aukcii, zaslanej na adresu elektronickej komunikácie, o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začatí elektronickej aukcie všetkých uchádzačov (ďalej len „účastník/</w:t>
      </w:r>
      <w:proofErr w:type="spellStart"/>
      <w:r w:rsidRPr="00BE08A4">
        <w:rPr>
          <w:rFonts w:ascii="Arial Narrow" w:hAnsi="Arial Narrow" w:cs="Arial Narrow"/>
          <w:sz w:val="24"/>
        </w:rPr>
        <w:t>ov</w:t>
      </w:r>
      <w:proofErr w:type="spellEnd"/>
      <w:r w:rsidRPr="00BE08A4">
        <w:rPr>
          <w:rFonts w:ascii="Arial Narrow" w:hAnsi="Arial Narrow" w:cs="Arial Narrow"/>
          <w:sz w:val="24"/>
        </w:rPr>
        <w:t>“), ktorých ponuky spĺňajú určené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podmienky na predloženie nových celkových cien za dodanie/poskytnutie/uskutočnenie požadovaného predmetu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zákazky vyjadrených v EUR bez DPH.</w:t>
      </w:r>
    </w:p>
    <w:p w14:paraId="2684028D" w14:textId="77777777" w:rsidR="005A093B" w:rsidRPr="00BE08A4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BE08A4">
        <w:rPr>
          <w:rFonts w:ascii="Arial Narrow" w:hAnsi="Arial Narrow" w:cs="Arial Narrow"/>
          <w:sz w:val="24"/>
        </w:rPr>
        <w:t>V priebehu elektronickej aukcie budú zverejňované všetkým účastníkom zaradeným do elektronickej aukcii v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 xml:space="preserve">aukčnej sieni informácie, ktoré umožnia účastníkom zistiť v každom okamihu ich relatívne umiestnenie, </w:t>
      </w:r>
      <w:proofErr w:type="spellStart"/>
      <w:r w:rsidRPr="00BE08A4">
        <w:rPr>
          <w:rFonts w:ascii="Arial Narrow" w:hAnsi="Arial Narrow" w:cs="Arial Narrow"/>
          <w:sz w:val="24"/>
        </w:rPr>
        <w:t>t.j</w:t>
      </w:r>
      <w:proofErr w:type="spellEnd"/>
      <w:r w:rsidRPr="00BE08A4">
        <w:rPr>
          <w:rFonts w:ascii="Arial Narrow" w:hAnsi="Arial Narrow" w:cs="Arial Narrow"/>
          <w:sz w:val="24"/>
        </w:rPr>
        <w:t>.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,Bold"/>
          <w:b/>
          <w:bCs/>
          <w:sz w:val="24"/>
        </w:rPr>
        <w:t>v priebehu elektronickej aukcie sa všetkým účastníkom zaradeným do elektronickej aukcie zobrazí/bude</w:t>
      </w:r>
      <w:r w:rsidR="00701BCD">
        <w:rPr>
          <w:rFonts w:ascii="Arial Narrow" w:hAnsi="Arial Narrow" w:cs="Arial Narrow,Bold"/>
          <w:b/>
          <w:bCs/>
          <w:sz w:val="24"/>
        </w:rPr>
        <w:t xml:space="preserve"> </w:t>
      </w:r>
      <w:r w:rsidRPr="00BE08A4">
        <w:rPr>
          <w:rFonts w:ascii="Arial Narrow" w:hAnsi="Arial Narrow" w:cs="Arial Narrow,Bold"/>
          <w:b/>
          <w:bCs/>
          <w:sz w:val="24"/>
        </w:rPr>
        <w:t>min. zobrazovať:</w:t>
      </w:r>
    </w:p>
    <w:p w14:paraId="3162B06B" w14:textId="77777777" w:rsidR="005A093B" w:rsidRPr="00701BCD" w:rsidRDefault="005A093B" w:rsidP="00D065C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Všeobecné informácie o elektronickej aukcii (názov aukcie, kritérium na vyhodnotenie ponúk, odkaz na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predmetnú zákazku)</w:t>
      </w:r>
    </w:p>
    <w:p w14:paraId="3216C081" w14:textId="77777777" w:rsidR="005A093B" w:rsidRPr="00701BCD" w:rsidRDefault="005A093B" w:rsidP="000608E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Informácie o čase (Serverový čas, Dĺžka trvania aukcie, Predlžovanie aukcie, Čas začiatku aukcie,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Predpokladaný čas ukončenia aukcie, Zostávajúci čas aukcie, Čas do začiatku aukcie, informácia o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prerušovaní aukcie v prípade trvania aukcie mimo prevádzkových hodín EKS)</w:t>
      </w:r>
    </w:p>
    <w:p w14:paraId="2DE3E137" w14:textId="77777777" w:rsidR="005A093B" w:rsidRPr="00701BCD" w:rsidRDefault="005A093B" w:rsidP="00701B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Systémové oznamy</w:t>
      </w:r>
    </w:p>
    <w:p w14:paraId="1A43D858" w14:textId="77777777" w:rsidR="005A093B" w:rsidRPr="00701BCD" w:rsidRDefault="005A093B" w:rsidP="00701B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lastRenderedPageBreak/>
        <w:t>Informácie o hodnote kritéria aktuálne najvýhodnejšej ponuky</w:t>
      </w:r>
    </w:p>
    <w:p w14:paraId="37CF67E2" w14:textId="77777777" w:rsidR="005A093B" w:rsidRPr="00701BCD" w:rsidRDefault="005A093B" w:rsidP="00701BC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Informáciu o relatívnom poradí a hodnote kritéria účastníka</w:t>
      </w:r>
    </w:p>
    <w:p w14:paraId="2AD1209F" w14:textId="77777777" w:rsidR="005A093B" w:rsidRPr="00701BCD" w:rsidRDefault="005A093B" w:rsidP="004B0A5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 rámci priebehu elektronickej aukcie bude účastníkom zobrazované poradie, ktoré bude stanovené na základe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pravidiel a podľa kritéria v súlade s týmito súťažnými podkladmi.</w:t>
      </w:r>
    </w:p>
    <w:p w14:paraId="33DD2D3C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Predmetom úpravy v elektronickej aukcii budú celková cena za dodanie</w:t>
      </w:r>
      <w:r w:rsidRPr="00701BCD">
        <w:rPr>
          <w:rFonts w:ascii="Arial Narrow" w:hAnsi="Arial Narrow" w:cs="Arial Narrow,Bold"/>
          <w:b/>
          <w:bCs/>
          <w:sz w:val="24"/>
        </w:rPr>
        <w:t>/</w:t>
      </w:r>
      <w:r w:rsidRPr="00701BCD">
        <w:rPr>
          <w:rFonts w:ascii="Arial Narrow" w:hAnsi="Arial Narrow" w:cs="Arial Narrow"/>
          <w:sz w:val="24"/>
        </w:rPr>
        <w:t>poskytnutie/uskutočnenie požadovaného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predmetu zákazky vyjadrená v EUR bez DPH. Uchádzač bude upravovať celkovú cenu za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dodanie</w:t>
      </w:r>
      <w:r w:rsidRPr="00701BCD">
        <w:rPr>
          <w:rFonts w:ascii="Arial Narrow" w:hAnsi="Arial Narrow" w:cs="Arial Narrow,Bold"/>
          <w:b/>
          <w:bCs/>
          <w:sz w:val="24"/>
        </w:rPr>
        <w:t>/</w:t>
      </w:r>
      <w:r w:rsidRPr="00701BCD">
        <w:rPr>
          <w:rFonts w:ascii="Arial Narrow" w:hAnsi="Arial Narrow" w:cs="Arial Narrow"/>
          <w:sz w:val="24"/>
        </w:rPr>
        <w:t>poskytnutie/uskutočnenie požadovaného predmetu zákazky vyjadrenú v EUR bez DPH smerom dole.</w:t>
      </w:r>
    </w:p>
    <w:p w14:paraId="471D167C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Verejný obstarávateľ upozorňuje, že systém neumožní podať ponuku s návrhom zhodnej celkovej ceny za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dodanie/poskytnutie/uskutočnenie požadovaného predmetu zákazky vyjadrenej v EUR bez DPH (na žiadnom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mieste v poradí) v rámci elektronickej aukcie.</w:t>
      </w:r>
    </w:p>
    <w:p w14:paraId="41F47C06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Minimálny krok úpravy ponuky v prípade nového návrhu celkovej ceny za dodanie/poskytnutie/uskutočnenie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požadovaného predmetu zákazky vyjadrenej v EUR bez DPH v rámci elektronickej aukcie je v hodnote 0,xx eur.</w:t>
      </w:r>
    </w:p>
    <w:p w14:paraId="5B46B803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18"/>
          <w:szCs w:val="18"/>
        </w:rPr>
      </w:pPr>
    </w:p>
    <w:p w14:paraId="430E3005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Prístup do aukčnej siene účastníka</w:t>
      </w:r>
    </w:p>
    <w:p w14:paraId="1254FCFF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Účastníkom, ktorí postúpili do elektronickej aukcie na základe úvodného úplného vyhodnotenia predložených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ponúk zákazky, sa po prihlásení do systému EKS zobrazí hypertextový odkaz na aukčnú sieň vo vernom detaile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predmetnej zákazky, a to min. 15 minút pred začiatkom elektronickej aukcie. V tomto časovom limite si môžu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účastníci elektronickej aukcie skontrolovať svoju vstupnú celkovú cenu za dodanie/poskytnutie/uskutočnenie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požadovaného predmetu zákazky vyjadrenú v EUR bez DPH.</w:t>
      </w:r>
    </w:p>
    <w:p w14:paraId="617A798F" w14:textId="77777777" w:rsidR="005A093B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Zároveň účastníkom elektronickej aukcie bude tiež zaslaná pripomienka formou emailovej notifikácie 10 minút pred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začiatkom elektronickej aukcie.</w:t>
      </w:r>
    </w:p>
    <w:p w14:paraId="32964242" w14:textId="77777777" w:rsidR="00701BCD" w:rsidRPr="00701BCD" w:rsidRDefault="00701BCD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4978B99D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Prístup do aukčnej siene verejnosti</w:t>
      </w:r>
    </w:p>
    <w:p w14:paraId="37759B7F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Hypertextový odkaz na verejnú aukčnú sieň bude zobrazený vo vernom detaile predmetnej zákazky, a</w:t>
      </w:r>
      <w:r w:rsidR="00701BCD">
        <w:rPr>
          <w:rFonts w:ascii="Arial Narrow" w:hAnsi="Arial Narrow" w:cs="Arial Narrow"/>
          <w:sz w:val="24"/>
        </w:rPr>
        <w:t> </w:t>
      </w:r>
      <w:r w:rsidRPr="00701BCD">
        <w:rPr>
          <w:rFonts w:ascii="Arial Narrow" w:hAnsi="Arial Narrow" w:cs="Arial Narrow"/>
          <w:sz w:val="24"/>
        </w:rPr>
        <w:t>to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bezprostredne po vytvorení elektronickej aukcie.</w:t>
      </w:r>
    </w:p>
    <w:p w14:paraId="35DB1A59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18E9F8D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Predpokladaný čas ukončenia elektronickej aukcie:</w:t>
      </w:r>
    </w:p>
    <w:p w14:paraId="478BA82F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Elektronická aukcia bude trvať 20 minút, s opakovanou možnosťou predĺženia o 2 minúty. Ak účastník ponúkne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novú celkovú cenu za dodanie/poskytnutie/uskutočnenie požadovaného predmetu zákazky vyjadrenú v EUR bez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DPH, ktorá spĺňa požiadavky týkajúce sa minimálnych rozdielov, počas posledných 2 minút trvania elektronickej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aukcie, elektronická aukcia sa predlžuje o 2 minúty, ktoré začnú plynúť od pôvodného skončenia elektronickej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aukcie. Elektronická aukcia sa po jej prvom predĺžení predĺži o 2 minúty vždy, keď počas jej predĺženia účastník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ponúkne novú celkovú cenu za dodanie/poskytnutie/uskutočnenie požadovaného predmetu zákazky vyjadrenú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v EUR bez DPH, ktorá spĺňa požiadavky týkajúce sa minimálnych rozdielov, a to aj opakovane.</w:t>
      </w:r>
    </w:p>
    <w:p w14:paraId="53BFE33F" w14:textId="77777777" w:rsidR="00701BCD" w:rsidRP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</w:p>
    <w:p w14:paraId="037DCF5E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</w:rPr>
      </w:pPr>
      <w:r w:rsidRPr="00701BCD">
        <w:rPr>
          <w:rFonts w:ascii="Arial Narrow" w:hAnsi="Arial Narrow" w:cs="Arial Narrow"/>
          <w:b/>
          <w:sz w:val="24"/>
        </w:rPr>
        <w:t>Systém EKS elektronickú aukciu skončí:</w:t>
      </w:r>
    </w:p>
    <w:p w14:paraId="0C88F6B5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Pr="00701BCD">
        <w:rPr>
          <w:rFonts w:ascii="Arial Narrow" w:hAnsi="Arial Narrow" w:cs="Arial Narrow"/>
          <w:sz w:val="24"/>
        </w:rPr>
        <w:t>ak nedostane žiadne ďalšie nové celkové ceny za dodanie/poskytnutie/uskutočnenie požadovaného</w:t>
      </w:r>
    </w:p>
    <w:p w14:paraId="7D6D4203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predmetu zákazky vyjadrené v EUR bez DPH, ktoré spĺňajú požiadavky týkajúce sa minimálnych</w:t>
      </w:r>
    </w:p>
    <w:p w14:paraId="638A5922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rozdielov.</w:t>
      </w:r>
    </w:p>
    <w:p w14:paraId="4D8A6ADB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Po ukončení elektronickej aukcii už nebude možné upravovať celkové ceny za dodanie/poskytnutie/uskutočnenie</w:t>
      </w:r>
    </w:p>
    <w:p w14:paraId="523236EA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požadovaného predmetu zákazky vyjadrené v EUR bez DPH, ktoré boli predmetom elektronickej aukcii.</w:t>
      </w:r>
    </w:p>
    <w:p w14:paraId="6B71834D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Verejný obstarávateľ si vyhradzuje právo nepoužiť elektronickú aukciu, ak by sa aukcie zúčastnil len jeden účastník.</w:t>
      </w:r>
    </w:p>
    <w:p w14:paraId="7CC70812" w14:textId="77777777" w:rsidR="00701BCD" w:rsidRDefault="00701BCD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,Bold" w:hAnsi="Arial Narrow,Bold" w:cs="Arial Narrow,Bold"/>
          <w:b/>
          <w:bCs/>
        </w:rPr>
      </w:pPr>
    </w:p>
    <w:p w14:paraId="7A8D9857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Požiadavky na technické vybavenie</w:t>
      </w:r>
    </w:p>
    <w:p w14:paraId="251A40E9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Aktuálna verzia jedného z prehliadačov: Internet Explorer, </w:t>
      </w:r>
      <w:proofErr w:type="spellStart"/>
      <w:r w:rsidRPr="00701BCD">
        <w:rPr>
          <w:rFonts w:ascii="Arial Narrow" w:hAnsi="Arial Narrow" w:cs="Arial Narrow"/>
          <w:sz w:val="24"/>
        </w:rPr>
        <w:t>Mozilla</w:t>
      </w:r>
      <w:proofErr w:type="spellEnd"/>
      <w:r w:rsidRPr="00701BCD">
        <w:rPr>
          <w:rFonts w:ascii="Arial Narrow" w:hAnsi="Arial Narrow" w:cs="Arial Narrow"/>
          <w:sz w:val="24"/>
        </w:rPr>
        <w:t xml:space="preserve"> Firefox, Google Chrome.</w:t>
      </w:r>
    </w:p>
    <w:p w14:paraId="7B38F57F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</w:p>
    <w:p w14:paraId="532EF495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</w:rPr>
      </w:pPr>
      <w:r w:rsidRPr="00701BCD">
        <w:rPr>
          <w:rFonts w:ascii="Arial Narrow" w:hAnsi="Arial Narrow" w:cs="Arial Narrow"/>
          <w:b/>
          <w:sz w:val="24"/>
        </w:rPr>
        <w:lastRenderedPageBreak/>
        <w:t>Ďalšie technické požiadavky:</w:t>
      </w:r>
    </w:p>
    <w:p w14:paraId="4B69E440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 xml:space="preserve">prehliadač so zapnutým </w:t>
      </w:r>
      <w:proofErr w:type="spellStart"/>
      <w:r w:rsidRPr="00701BCD">
        <w:rPr>
          <w:rFonts w:ascii="Arial Narrow" w:hAnsi="Arial Narrow" w:cs="Arial Narrow"/>
          <w:sz w:val="24"/>
        </w:rPr>
        <w:t>javascript</w:t>
      </w:r>
      <w:proofErr w:type="spellEnd"/>
      <w:r w:rsidRPr="00701BCD">
        <w:rPr>
          <w:rFonts w:ascii="Arial Narrow" w:hAnsi="Arial Narrow" w:cs="Arial Narrow"/>
          <w:sz w:val="24"/>
        </w:rPr>
        <w:t xml:space="preserve"> a povoleným </w:t>
      </w:r>
      <w:proofErr w:type="spellStart"/>
      <w:r w:rsidRPr="00701BCD">
        <w:rPr>
          <w:rFonts w:ascii="Arial Narrow" w:hAnsi="Arial Narrow" w:cs="Arial Narrow"/>
          <w:sz w:val="24"/>
        </w:rPr>
        <w:t>cookies</w:t>
      </w:r>
      <w:proofErr w:type="spellEnd"/>
      <w:r w:rsidRPr="00701BCD">
        <w:rPr>
          <w:rFonts w:ascii="Arial Narrow" w:hAnsi="Arial Narrow" w:cs="Arial Narrow"/>
          <w:sz w:val="24"/>
        </w:rPr>
        <w:t>,</w:t>
      </w:r>
    </w:p>
    <w:p w14:paraId="38664936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prehliadač bez prídavných zásuvných modulov (</w:t>
      </w:r>
      <w:proofErr w:type="spellStart"/>
      <w:r w:rsidRPr="00701BCD">
        <w:rPr>
          <w:rFonts w:ascii="Arial Narrow" w:hAnsi="Arial Narrow" w:cs="Arial Narrow"/>
          <w:sz w:val="24"/>
        </w:rPr>
        <w:t>plug</w:t>
      </w:r>
      <w:proofErr w:type="spellEnd"/>
      <w:r w:rsidRPr="00701BCD">
        <w:rPr>
          <w:rFonts w:ascii="Arial Narrow" w:hAnsi="Arial Narrow" w:cs="Arial Narrow"/>
          <w:sz w:val="24"/>
        </w:rPr>
        <w:t xml:space="preserve">-in, </w:t>
      </w:r>
      <w:proofErr w:type="spellStart"/>
      <w:r w:rsidRPr="00701BCD">
        <w:rPr>
          <w:rFonts w:ascii="Arial Narrow" w:hAnsi="Arial Narrow" w:cs="Arial Narrow"/>
          <w:sz w:val="24"/>
        </w:rPr>
        <w:t>add</w:t>
      </w:r>
      <w:proofErr w:type="spellEnd"/>
      <w:r w:rsidRPr="00701BCD">
        <w:rPr>
          <w:rFonts w:ascii="Arial Narrow" w:hAnsi="Arial Narrow" w:cs="Arial Narrow"/>
          <w:sz w:val="24"/>
        </w:rPr>
        <w:t>-on) ktoré modifikujú vykonávanie a</w:t>
      </w:r>
    </w:p>
    <w:p w14:paraId="47136DEA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renderovanie aplikácie alebo zasahujú do http </w:t>
      </w:r>
      <w:proofErr w:type="spellStart"/>
      <w:r w:rsidRPr="00701BCD">
        <w:rPr>
          <w:rFonts w:ascii="Arial Narrow" w:hAnsi="Arial Narrow" w:cs="Arial Narrow"/>
          <w:sz w:val="24"/>
        </w:rPr>
        <w:t>headers</w:t>
      </w:r>
      <w:proofErr w:type="spellEnd"/>
      <w:r w:rsidRPr="00701BCD">
        <w:rPr>
          <w:rFonts w:ascii="Arial Narrow" w:hAnsi="Arial Narrow" w:cs="Arial Narrow"/>
          <w:sz w:val="24"/>
        </w:rPr>
        <w:t>,</w:t>
      </w:r>
    </w:p>
    <w:p w14:paraId="4F6C86EB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operačný systém počítača bez vírusov, malware a spyware ktoré zasahujú do http komunikácie,</w:t>
      </w:r>
    </w:p>
    <w:p w14:paraId="1180C834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počítač pripojený k sieti Internet bez blokovania alebo modifikovania http protokolu s</w:t>
      </w:r>
    </w:p>
    <w:p w14:paraId="148D3CC6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terminovaním </w:t>
      </w:r>
      <w:proofErr w:type="spellStart"/>
      <w:r w:rsidRPr="00701BCD">
        <w:rPr>
          <w:rFonts w:ascii="Arial Narrow" w:hAnsi="Arial Narrow" w:cs="Arial Narrow"/>
          <w:sz w:val="24"/>
        </w:rPr>
        <w:t>ssl</w:t>
      </w:r>
      <w:proofErr w:type="spellEnd"/>
      <w:r w:rsidRPr="00701BCD">
        <w:rPr>
          <w:rFonts w:ascii="Arial Narrow" w:hAnsi="Arial Narrow" w:cs="Arial Narrow"/>
          <w:sz w:val="24"/>
        </w:rPr>
        <w:t xml:space="preserve"> spojenia na klientovi,</w:t>
      </w:r>
    </w:p>
    <w:p w14:paraId="09612F28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rozlíšenie obrazovky minimálne 1024 x 768 bodov,</w:t>
      </w:r>
    </w:p>
    <w:p w14:paraId="705ABFFC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prehliadač PDF súborov.</w:t>
      </w:r>
    </w:p>
    <w:p w14:paraId="64841810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A9BFED8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</w:rPr>
      </w:pPr>
      <w:r w:rsidRPr="00701BCD">
        <w:rPr>
          <w:rFonts w:ascii="Arial Narrow" w:hAnsi="Arial Narrow" w:cs="Arial Narrow"/>
          <w:b/>
          <w:sz w:val="24"/>
        </w:rPr>
        <w:t>Doplňujúce informácie</w:t>
      </w:r>
    </w:p>
    <w:p w14:paraId="0D8C86EE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Technické problémy na strane uchádzača nebudú dôvodom na opakovanie ani na zrušenie elektronickej aukcie.</w:t>
      </w:r>
    </w:p>
    <w:p w14:paraId="6320FF7F" w14:textId="77777777" w:rsidR="00870E59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Pre prípad eliminácie akejkoľvek nepredvídateľnej situácie (napr. výpadok elektrickej energie, </w:t>
      </w:r>
      <w:r w:rsidR="00701BCD">
        <w:rPr>
          <w:rFonts w:ascii="Arial Narrow" w:hAnsi="Arial Narrow" w:cs="Arial Narrow"/>
          <w:sz w:val="24"/>
        </w:rPr>
        <w:t>k</w:t>
      </w:r>
      <w:r w:rsidRPr="00701BCD">
        <w:rPr>
          <w:rFonts w:ascii="Arial Narrow" w:hAnsi="Arial Narrow" w:cs="Arial Narrow"/>
          <w:sz w:val="24"/>
        </w:rPr>
        <w:t>onektivity k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internetu, alebo inej objektívnej príčiny zabraňujúcej v ďalšom pokračovaní uchádzača v elektronickej aukcii),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verejný obstarávateľ odporúča uchádzačom mať pripravený náhradný zdroj elektrickej energie, prípadne mobilný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internet napr. prenosný počítač s mobilným internetom.</w:t>
      </w:r>
    </w:p>
    <w:sectPr w:rsidR="00870E59" w:rsidRPr="00701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,Bold">
    <w:altName w:val="Times New Roman"/>
    <w:panose1 w:val="020B0604020202020204"/>
    <w:charset w:val="EE"/>
    <w:family w:val="auto"/>
    <w:notTrueType/>
    <w:pitch w:val="default"/>
    <w:sig w:usb0="00000001" w:usb1="00000000" w:usb2="00000000" w:usb3="00000000" w:csb0="00000003" w:csb1="00000000"/>
  </w:font>
  <w:font w:name="Arial Narrow,Italic">
    <w:altName w:val="Times New Roman"/>
    <w:panose1 w:val="020B0604020202020204"/>
    <w:charset w:val="EE"/>
    <w:family w:val="auto"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05661"/>
    <w:multiLevelType w:val="hybridMultilevel"/>
    <w:tmpl w:val="0F50B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01CB"/>
    <w:multiLevelType w:val="hybridMultilevel"/>
    <w:tmpl w:val="F7529D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a Galabova">
    <w15:presenceInfo w15:providerId="Windows Live" w15:userId="15f9d9f7d59a7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3B"/>
    <w:rsid w:val="004B5F20"/>
    <w:rsid w:val="005A093B"/>
    <w:rsid w:val="006135E3"/>
    <w:rsid w:val="006B26E1"/>
    <w:rsid w:val="00701BCD"/>
    <w:rsid w:val="007647D5"/>
    <w:rsid w:val="00870E59"/>
    <w:rsid w:val="00A63B74"/>
    <w:rsid w:val="00A80155"/>
    <w:rsid w:val="00AC664D"/>
    <w:rsid w:val="00BE08A4"/>
    <w:rsid w:val="00F071C6"/>
    <w:rsid w:val="00F665BC"/>
    <w:rsid w:val="00F8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7277"/>
  <w15:chartTrackingRefBased/>
  <w15:docId w15:val="{4E1AE5D7-BAE8-4A0D-B44B-4CB5EB77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64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B2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26E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071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071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071C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071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07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3335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Bečárová</dc:creator>
  <cp:keywords/>
  <dc:description/>
  <cp:lastModifiedBy>tamarabecarova@gmail.com</cp:lastModifiedBy>
  <cp:revision>3</cp:revision>
  <dcterms:created xsi:type="dcterms:W3CDTF">2021-01-04T08:49:00Z</dcterms:created>
  <dcterms:modified xsi:type="dcterms:W3CDTF">2021-01-11T12:20:00Z</dcterms:modified>
</cp:coreProperties>
</file>