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6F" w:rsidRPr="0043436F" w:rsidRDefault="00F274B4" w:rsidP="00E57D06">
      <w:pPr>
        <w:jc w:val="right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</w:t>
      </w:r>
      <w:r w:rsidR="00E57D06" w:rsidRPr="0043436F">
        <w:rPr>
          <w:rFonts w:ascii="Arial Narrow" w:hAnsi="Arial Narrow" w:cs="Times New Roman"/>
        </w:rPr>
        <w:t xml:space="preserve">Príloha č. </w:t>
      </w:r>
      <w:r w:rsidR="009F1D4F">
        <w:rPr>
          <w:rFonts w:ascii="Arial Narrow" w:hAnsi="Arial Narrow" w:cs="Times New Roman"/>
        </w:rPr>
        <w:t>6</w:t>
      </w:r>
      <w:bookmarkStart w:id="0" w:name="_GoBack"/>
      <w:bookmarkEnd w:id="0"/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F274B4" w:rsidRPr="00F274B4" w:rsidRDefault="00F274B4" w:rsidP="00E57D06">
      <w:pPr>
        <w:ind w:left="0" w:firstLine="0"/>
        <w:rPr>
          <w:rFonts w:ascii="Arial Narrow" w:hAnsi="Arial Narrow" w:cs="Times New Roman"/>
          <w:b/>
          <w:bCs/>
          <w:smallCaps/>
          <w:sz w:val="28"/>
          <w:szCs w:val="28"/>
        </w:rPr>
      </w:pPr>
    </w:p>
    <w:p w:rsidR="00F274B4" w:rsidRPr="00F274B4" w:rsidRDefault="00F274B4" w:rsidP="00E57D06">
      <w:pPr>
        <w:ind w:left="0" w:firstLine="0"/>
        <w:rPr>
          <w:rFonts w:ascii="Arial Narrow" w:hAnsi="Arial Narrow" w:cs="Times New Roman"/>
          <w:b/>
          <w:bCs/>
          <w:smallCaps/>
          <w:sz w:val="28"/>
          <w:szCs w:val="28"/>
        </w:rPr>
      </w:pPr>
    </w:p>
    <w:p w:rsidR="00E57D06" w:rsidRDefault="00E57D06" w:rsidP="00E57D06">
      <w:pPr>
        <w:pStyle w:val="Nadpis2"/>
        <w:rPr>
          <w:sz w:val="28"/>
          <w:szCs w:val="28"/>
          <w:lang w:val="sk-SK" w:eastAsia="cs-CZ"/>
        </w:rPr>
      </w:pPr>
      <w:r w:rsidRPr="00F274B4">
        <w:rPr>
          <w:sz w:val="28"/>
          <w:szCs w:val="28"/>
          <w:lang w:val="sk-SK" w:eastAsia="cs-CZ"/>
        </w:rPr>
        <w:t xml:space="preserve">čestné vyhlásenie uchádzača  </w:t>
      </w:r>
    </w:p>
    <w:p w:rsidR="00F274B4" w:rsidRPr="00F274B4" w:rsidRDefault="00F274B4" w:rsidP="00F274B4">
      <w:pPr>
        <w:jc w:val="center"/>
        <w:rPr>
          <w:rFonts w:ascii="Arial Narrow" w:hAnsi="Arial Narrow" w:cs="Times New Roman"/>
          <w:b/>
          <w:bCs/>
          <w:smallCaps/>
          <w:sz w:val="22"/>
          <w:szCs w:val="22"/>
        </w:rPr>
      </w:pPr>
      <w:r w:rsidRPr="00F274B4">
        <w:rPr>
          <w:rFonts w:ascii="Arial Narrow" w:hAnsi="Arial Narrow"/>
          <w:sz w:val="22"/>
          <w:szCs w:val="22"/>
        </w:rPr>
        <w:t>o zhode elektronickej ponuky s originálom</w:t>
      </w:r>
    </w:p>
    <w:p w:rsidR="00F274B4" w:rsidRPr="00F274B4" w:rsidRDefault="00F274B4" w:rsidP="00F274B4">
      <w:pPr>
        <w:rPr>
          <w:lang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</w:t>
      </w:r>
      <w:r w:rsidRPr="00FF2DF5">
        <w:rPr>
          <w:rFonts w:ascii="Arial Narrow" w:hAnsi="Arial Narrow" w:cs="Times New Roman"/>
          <w:i/>
          <w:iCs/>
          <w:sz w:val="22"/>
          <w:szCs w:val="22"/>
          <w:highlight w:val="yellow"/>
        </w:rPr>
        <w:t>obchodné meno a sídlo/miesto podnikania uchádzača alebo obchodné mená a sídla/miesta podnikania všetkých členov skupiny dodávateľov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FD7C40" w:rsidRPr="00753CB5">
        <w:rPr>
          <w:rFonts w:ascii="Arial Narrow" w:hAnsi="Arial Narrow"/>
          <w:b/>
        </w:rPr>
        <w:t>„</w:t>
      </w:r>
      <w:r w:rsidR="000E2EF8" w:rsidRPr="000E2EF8">
        <w:rPr>
          <w:rFonts w:ascii="Arial Narrow" w:hAnsi="Arial Narrow" w:cs="Times New Roman"/>
          <w:b/>
          <w:sz w:val="22"/>
          <w:szCs w:val="22"/>
        </w:rPr>
        <w:t>Hardware SIENA - dodávka serverov a sieťovej infraštruktúry</w:t>
      </w:r>
      <w:r w:rsidR="00FD7C40" w:rsidRPr="00FD7C40">
        <w:rPr>
          <w:rFonts w:ascii="Arial Narrow" w:hAnsi="Arial Narrow" w:cs="Times New Roman"/>
          <w:b/>
          <w:sz w:val="22"/>
          <w:szCs w:val="22"/>
        </w:rPr>
        <w:t>“</w:t>
      </w:r>
      <w:r w:rsidRPr="00FD7C40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F274B4">
        <w:rPr>
          <w:rFonts w:ascii="Arial Narrow" w:hAnsi="Arial Narrow"/>
          <w:sz w:val="22"/>
        </w:rPr>
        <w:t>predložená</w:t>
      </w:r>
      <w:r w:rsidR="00E57D06" w:rsidRPr="00F274B4">
        <w:rPr>
          <w:rFonts w:ascii="Arial Narrow" w:hAnsi="Arial Narrow"/>
          <w:sz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F274B4">
        <w:rPr>
          <w:rFonts w:ascii="Arial Narrow" w:hAnsi="Arial Narrow" w:cs="Times New Roman"/>
          <w:i/>
          <w:iCs/>
          <w:sz w:val="22"/>
          <w:szCs w:val="22"/>
          <w:highlight w:val="yellow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Pr="00AB48BD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EEB" w:rsidRDefault="00453EEB" w:rsidP="0033595D">
      <w:r>
        <w:separator/>
      </w:r>
    </w:p>
  </w:endnote>
  <w:endnote w:type="continuationSeparator" w:id="0">
    <w:p w:rsidR="00453EEB" w:rsidRDefault="00453EEB" w:rsidP="0033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EEB" w:rsidRDefault="00453EEB" w:rsidP="0033595D">
      <w:r>
        <w:separator/>
      </w:r>
    </w:p>
  </w:footnote>
  <w:footnote w:type="continuationSeparator" w:id="0">
    <w:p w:rsidR="00453EEB" w:rsidRDefault="00453EEB" w:rsidP="00335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E2EF8"/>
    <w:rsid w:val="000F434D"/>
    <w:rsid w:val="00212146"/>
    <w:rsid w:val="002772B5"/>
    <w:rsid w:val="0033595D"/>
    <w:rsid w:val="00375D78"/>
    <w:rsid w:val="003B2750"/>
    <w:rsid w:val="0043436F"/>
    <w:rsid w:val="00453EEB"/>
    <w:rsid w:val="004A2FE5"/>
    <w:rsid w:val="005C73B9"/>
    <w:rsid w:val="005D22AE"/>
    <w:rsid w:val="00691536"/>
    <w:rsid w:val="006E681D"/>
    <w:rsid w:val="007D5BD0"/>
    <w:rsid w:val="00821A09"/>
    <w:rsid w:val="00845638"/>
    <w:rsid w:val="00854954"/>
    <w:rsid w:val="009F1D4F"/>
    <w:rsid w:val="00A83926"/>
    <w:rsid w:val="00AB48BD"/>
    <w:rsid w:val="00B96050"/>
    <w:rsid w:val="00BD7F42"/>
    <w:rsid w:val="00CC31D9"/>
    <w:rsid w:val="00E57D06"/>
    <w:rsid w:val="00EE007A"/>
    <w:rsid w:val="00F274B4"/>
    <w:rsid w:val="00FD7C40"/>
    <w:rsid w:val="00F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595D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595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7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798</Characters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2019-01-15T14:11:00Z</dcterms:created>
  <dcterms:modified xsi:type="dcterms:W3CDTF">2021-04-13T14:14:00Z</dcterms:modified>
</cp:coreProperties>
</file>