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98D" w:rsidRDefault="0047798D" w:rsidP="0047798D">
      <w:pPr>
        <w:pStyle w:val="Zkladntext3"/>
        <w:tabs>
          <w:tab w:val="left" w:pos="7785"/>
        </w:tabs>
        <w:jc w:val="right"/>
        <w:rPr>
          <w:rFonts w:ascii="Arial Narrow" w:hAnsi="Arial Narrow" w:cs="Arial"/>
          <w:b/>
          <w:sz w:val="30"/>
          <w:szCs w:val="30"/>
        </w:rPr>
      </w:pPr>
    </w:p>
    <w:tbl>
      <w:tblPr>
        <w:tblpPr w:leftFromText="141" w:rightFromText="141" w:vertAnchor="page" w:horzAnchor="margin" w:tblpXSpec="center" w:tblpY="991"/>
        <w:tblW w:w="9322" w:type="dxa"/>
        <w:tblCellMar>
          <w:right w:w="0" w:type="dxa"/>
        </w:tblCellMar>
        <w:tblLook w:val="04A0" w:firstRow="1" w:lastRow="0" w:firstColumn="1" w:lastColumn="0" w:noHBand="0" w:noVBand="1"/>
      </w:tblPr>
      <w:tblGrid>
        <w:gridCol w:w="9322"/>
      </w:tblGrid>
      <w:tr w:rsidR="0047798D" w:rsidRPr="0047798D" w:rsidTr="0047798D">
        <w:trPr>
          <w:trHeight w:val="267"/>
        </w:trPr>
        <w:tc>
          <w:tcPr>
            <w:tcW w:w="9322" w:type="dxa"/>
            <w:shd w:val="clear" w:color="auto" w:fill="auto"/>
          </w:tcPr>
          <w:p w:rsidR="0047798D" w:rsidRPr="0047798D" w:rsidRDefault="0047798D" w:rsidP="0047798D">
            <w:pPr>
              <w:suppressAutoHyphens/>
              <w:spacing w:after="0" w:line="240" w:lineRule="auto"/>
              <w:jc w:val="right"/>
              <w:rPr>
                <w:rFonts w:eastAsia="Times New Roman"/>
                <w:sz w:val="22"/>
                <w:lang w:eastAsia="ar-SA"/>
              </w:rPr>
            </w:pPr>
            <w:r w:rsidRPr="0047798D">
              <w:rPr>
                <w:rFonts w:eastAsia="Times New Roman"/>
                <w:sz w:val="22"/>
                <w:lang w:eastAsia="ar-SA"/>
              </w:rPr>
              <w:t>odbor verejného obstarávania</w:t>
            </w:r>
          </w:p>
        </w:tc>
      </w:tr>
      <w:tr w:rsidR="0047798D" w:rsidRPr="0047798D" w:rsidTr="0047798D">
        <w:trPr>
          <w:trHeight w:val="258"/>
        </w:trPr>
        <w:tc>
          <w:tcPr>
            <w:tcW w:w="9322" w:type="dxa"/>
            <w:shd w:val="clear" w:color="auto" w:fill="auto"/>
          </w:tcPr>
          <w:p w:rsidR="0047798D" w:rsidRDefault="0047798D" w:rsidP="0047798D">
            <w:pPr>
              <w:suppressAutoHyphens/>
              <w:spacing w:after="0" w:line="240" w:lineRule="auto"/>
              <w:jc w:val="right"/>
              <w:rPr>
                <w:rFonts w:eastAsia="Times New Roman"/>
                <w:b/>
                <w:sz w:val="22"/>
                <w:lang w:eastAsia="ar-SA"/>
              </w:rPr>
            </w:pPr>
            <w:r w:rsidRPr="0047798D">
              <w:rPr>
                <w:rFonts w:eastAsia="Times New Roman"/>
                <w:b/>
                <w:sz w:val="22"/>
                <w:lang w:eastAsia="ar-SA"/>
              </w:rPr>
              <w:t xml:space="preserve">oddelenie obstarávania investičnej </w:t>
            </w:r>
            <w:r>
              <w:rPr>
                <w:rFonts w:eastAsia="Times New Roman"/>
                <w:b/>
                <w:sz w:val="22"/>
                <w:lang w:eastAsia="ar-SA"/>
              </w:rPr>
              <w:t>výstavby</w:t>
            </w:r>
          </w:p>
          <w:p w:rsidR="0047798D" w:rsidRPr="0047798D" w:rsidRDefault="0047798D" w:rsidP="0047798D">
            <w:pPr>
              <w:suppressAutoHyphens/>
              <w:spacing w:after="0" w:line="240" w:lineRule="auto"/>
              <w:jc w:val="right"/>
              <w:rPr>
                <w:rFonts w:eastAsia="Times New Roman"/>
                <w:b/>
                <w:sz w:val="22"/>
                <w:lang w:eastAsia="ar-SA"/>
              </w:rPr>
            </w:pPr>
            <w:r w:rsidRPr="0047798D">
              <w:rPr>
                <w:rFonts w:eastAsia="Times New Roman"/>
                <w:b/>
                <w:sz w:val="22"/>
                <w:lang w:eastAsia="ar-SA"/>
              </w:rPr>
              <w:t>a informačných technológií</w:t>
            </w:r>
          </w:p>
        </w:tc>
      </w:tr>
      <w:tr w:rsidR="0047798D" w:rsidRPr="0047798D" w:rsidTr="0047798D">
        <w:trPr>
          <w:trHeight w:val="267"/>
        </w:trPr>
        <w:tc>
          <w:tcPr>
            <w:tcW w:w="9322" w:type="dxa"/>
            <w:shd w:val="clear" w:color="auto" w:fill="auto"/>
          </w:tcPr>
          <w:p w:rsidR="0047798D" w:rsidRPr="0047798D" w:rsidRDefault="0047798D" w:rsidP="0047798D">
            <w:pPr>
              <w:tabs>
                <w:tab w:val="center" w:pos="-142"/>
                <w:tab w:val="center" w:pos="4678"/>
                <w:tab w:val="right" w:pos="9072"/>
                <w:tab w:val="right" w:pos="9356"/>
              </w:tabs>
              <w:suppressAutoHyphens/>
              <w:spacing w:after="0" w:line="240" w:lineRule="auto"/>
              <w:jc w:val="right"/>
              <w:rPr>
                <w:rFonts w:eastAsia="Times New Roman"/>
                <w:sz w:val="22"/>
                <w:lang w:eastAsia="ar-SA"/>
              </w:rPr>
            </w:pPr>
            <w:r w:rsidRPr="0047798D">
              <w:rPr>
                <w:rFonts w:eastAsia="Times New Roman"/>
                <w:sz w:val="22"/>
                <w:lang w:eastAsia="ar-SA"/>
              </w:rPr>
              <w:t>Pribinova 2, 812 72  Bratislava</w:t>
            </w:r>
          </w:p>
        </w:tc>
      </w:tr>
    </w:tbl>
    <w:p w:rsidR="00065F6B" w:rsidRPr="00EC2537" w:rsidRDefault="00065F6B" w:rsidP="00065F6B">
      <w:pPr>
        <w:pStyle w:val="Zkladntext3"/>
        <w:jc w:val="center"/>
        <w:rPr>
          <w:rFonts w:ascii="Arial Narrow" w:hAnsi="Arial Narrow" w:cs="Arial"/>
          <w:b/>
          <w:sz w:val="30"/>
          <w:szCs w:val="30"/>
        </w:rPr>
      </w:pPr>
      <w:r w:rsidRPr="00EC2537">
        <w:rPr>
          <w:rFonts w:ascii="Arial Narrow" w:hAnsi="Arial Narrow" w:cs="Arial"/>
          <w:b/>
          <w:sz w:val="30"/>
          <w:szCs w:val="30"/>
        </w:rPr>
        <w:t>Verejná súťaž</w:t>
      </w:r>
    </w:p>
    <w:p w:rsidR="00065F6B" w:rsidRDefault="00065F6B" w:rsidP="00065F6B">
      <w:pPr>
        <w:pStyle w:val="Zkladntext3"/>
        <w:jc w:val="center"/>
        <w:rPr>
          <w:rFonts w:ascii="Arial Narrow" w:hAnsi="Arial Narrow" w:cs="Arial"/>
          <w:sz w:val="22"/>
          <w:szCs w:val="22"/>
        </w:rPr>
      </w:pPr>
      <w:r w:rsidRPr="00FA6599">
        <w:rPr>
          <w:rFonts w:ascii="Arial Narrow" w:hAnsi="Arial Narrow" w:cs="Arial"/>
          <w:sz w:val="22"/>
          <w:szCs w:val="22"/>
        </w:rPr>
        <w:t xml:space="preserve">podľa zákona č. </w:t>
      </w:r>
      <w:r>
        <w:rPr>
          <w:rFonts w:ascii="Arial Narrow" w:hAnsi="Arial Narrow" w:cs="Arial"/>
          <w:sz w:val="22"/>
          <w:szCs w:val="22"/>
        </w:rPr>
        <w:t>343</w:t>
      </w:r>
      <w:r w:rsidRPr="00FA6599">
        <w:rPr>
          <w:rFonts w:ascii="Arial Narrow" w:hAnsi="Arial Narrow" w:cs="Arial"/>
          <w:sz w:val="22"/>
          <w:szCs w:val="22"/>
        </w:rPr>
        <w:t>/20</w:t>
      </w:r>
      <w:r>
        <w:rPr>
          <w:rFonts w:ascii="Arial Narrow" w:hAnsi="Arial Narrow" w:cs="Arial"/>
          <w:sz w:val="22"/>
          <w:szCs w:val="22"/>
        </w:rPr>
        <w:t>15</w:t>
      </w:r>
      <w:r w:rsidRPr="00FA6599">
        <w:rPr>
          <w:rFonts w:ascii="Arial Narrow" w:hAnsi="Arial Narrow" w:cs="Arial"/>
          <w:sz w:val="22"/>
          <w:szCs w:val="22"/>
        </w:rPr>
        <w:t xml:space="preserve"> Z. z. o verejnom obstarávaní a o zmene a doplnení niektorých zákonov v znení</w:t>
      </w:r>
    </w:p>
    <w:p w:rsidR="00065F6B" w:rsidRPr="00FA6599" w:rsidRDefault="00065F6B" w:rsidP="00065F6B">
      <w:pPr>
        <w:pStyle w:val="Zkladntext3"/>
        <w:jc w:val="center"/>
        <w:rPr>
          <w:rFonts w:ascii="Arial Narrow" w:hAnsi="Arial Narrow" w:cs="Arial"/>
          <w:sz w:val="22"/>
          <w:szCs w:val="22"/>
        </w:rPr>
      </w:pPr>
      <w:r>
        <w:rPr>
          <w:rFonts w:ascii="Arial Narrow" w:hAnsi="Arial Narrow" w:cs="Arial"/>
          <w:sz w:val="22"/>
          <w:szCs w:val="22"/>
        </w:rPr>
        <w:t>neskorších predpisov</w:t>
      </w:r>
      <w:r w:rsidR="00006731">
        <w:rPr>
          <w:rFonts w:ascii="Arial Narrow" w:hAnsi="Arial Narrow" w:cs="Arial"/>
          <w:sz w:val="22"/>
          <w:szCs w:val="22"/>
        </w:rPr>
        <w:t xml:space="preserve"> (ďalej len „zákon“)</w:t>
      </w:r>
      <w:r>
        <w:rPr>
          <w:rFonts w:ascii="Arial Narrow" w:hAnsi="Arial Narrow" w:cs="Arial"/>
          <w:sz w:val="22"/>
          <w:szCs w:val="22"/>
        </w:rPr>
        <w:t xml:space="preserve">, </w:t>
      </w:r>
      <w:r w:rsidR="00006731">
        <w:rPr>
          <w:rFonts w:ascii="Arial Narrow" w:hAnsi="Arial Narrow" w:cs="Arial"/>
          <w:sz w:val="22"/>
          <w:szCs w:val="22"/>
        </w:rPr>
        <w:t>s uplatnením § 66 ods. 7 zákona</w:t>
      </w:r>
    </w:p>
    <w:p w:rsidR="0047798D" w:rsidRDefault="0047798D" w:rsidP="0047798D">
      <w:pPr>
        <w:pStyle w:val="Zkladntext3"/>
        <w:tabs>
          <w:tab w:val="left" w:pos="6810"/>
        </w:tabs>
        <w:rPr>
          <w:rFonts w:ascii="Arial Narrow" w:hAnsi="Arial Narrow" w:cs="Arial"/>
          <w:sz w:val="30"/>
          <w:szCs w:val="30"/>
        </w:rPr>
      </w:pPr>
    </w:p>
    <w:p w:rsidR="00065F6B" w:rsidRDefault="00065F6B" w:rsidP="0047798D">
      <w:pPr>
        <w:pStyle w:val="Zkladntext3"/>
        <w:tabs>
          <w:tab w:val="left" w:pos="6810"/>
        </w:tabs>
        <w:jc w:val="center"/>
        <w:rPr>
          <w:rFonts w:ascii="Arial Narrow" w:hAnsi="Arial Narrow" w:cs="Arial"/>
          <w:sz w:val="32"/>
          <w:szCs w:val="32"/>
        </w:rPr>
      </w:pPr>
      <w:r w:rsidRPr="00F27A73">
        <w:rPr>
          <w:rFonts w:ascii="Arial Narrow" w:hAnsi="Arial Narrow" w:cs="Arial"/>
          <w:sz w:val="32"/>
          <w:szCs w:val="32"/>
        </w:rPr>
        <w:t>SÚŤAŽNÉ PODKLADY</w:t>
      </w:r>
    </w:p>
    <w:p w:rsidR="00065F6B" w:rsidRPr="00F27A73" w:rsidRDefault="009F0ECA" w:rsidP="00065F6B">
      <w:pPr>
        <w:jc w:val="center"/>
        <w:rPr>
          <w:rFonts w:ascii="Arial Narrow" w:hAnsi="Arial Narrow" w:cs="Arial"/>
          <w:b/>
          <w:noProof/>
          <w:sz w:val="40"/>
          <w:szCs w:val="40"/>
          <w:lang w:eastAsia="sk-SK"/>
        </w:rPr>
      </w:pPr>
      <w:bookmarkStart w:id="0" w:name="nazov"/>
      <w:bookmarkEnd w:id="0"/>
      <w:r w:rsidRPr="009F0ECA">
        <w:rPr>
          <w:rFonts w:ascii="Arial Narrow" w:hAnsi="Arial Narrow" w:cs="Arial"/>
          <w:b/>
          <w:noProof/>
          <w:sz w:val="40"/>
          <w:szCs w:val="40"/>
          <w:lang w:eastAsia="sk-SK"/>
        </w:rPr>
        <w:t>Servis, údržba a profylaktika tlačových multifunkčných a kopírovacích zariadení rezortu Ministerstva vnútra SR</w:t>
      </w:r>
    </w:p>
    <w:p w:rsidR="00065F6B" w:rsidRPr="00EC2537" w:rsidRDefault="00065F6B" w:rsidP="00065F6B">
      <w:pPr>
        <w:pStyle w:val="Zkladntext3"/>
        <w:jc w:val="center"/>
        <w:rPr>
          <w:rFonts w:ascii="Arial Narrow" w:hAnsi="Arial Narrow" w:cs="Arial"/>
        </w:rPr>
      </w:pPr>
      <w:r w:rsidRPr="00EC2537">
        <w:rPr>
          <w:rFonts w:ascii="Arial Narrow" w:hAnsi="Arial Narrow" w:cs="Arial"/>
          <w:sz w:val="30"/>
        </w:rPr>
        <w:t>(</w:t>
      </w:r>
      <w:r w:rsidR="002D5D2A">
        <w:rPr>
          <w:rFonts w:ascii="Arial Narrow" w:hAnsi="Arial Narrow" w:cs="Arial"/>
          <w:sz w:val="30"/>
        </w:rPr>
        <w:t>Služby</w:t>
      </w:r>
      <w:r>
        <w:rPr>
          <w:rFonts w:ascii="Arial Narrow" w:hAnsi="Arial Narrow" w:cs="Arial"/>
          <w:sz w:val="30"/>
        </w:rPr>
        <w:t>)</w:t>
      </w:r>
    </w:p>
    <w:p w:rsidR="00065F6B" w:rsidRDefault="00065F6B" w:rsidP="00065F6B">
      <w:pPr>
        <w:pStyle w:val="Zkladntext3"/>
        <w:rPr>
          <w:rFonts w:ascii="Arial Narrow" w:hAnsi="Arial Narrow" w:cs="Arial"/>
          <w:sz w:val="30"/>
        </w:rPr>
      </w:pPr>
    </w:p>
    <w:p w:rsidR="00065F6B" w:rsidRPr="00065F6B" w:rsidRDefault="00065F6B" w:rsidP="00065F6B">
      <w:pPr>
        <w:pStyle w:val="Zkladntext3"/>
        <w:jc w:val="both"/>
        <w:rPr>
          <w:rFonts w:ascii="Arial Narrow" w:hAnsi="Arial Narrow" w:cs="Arial"/>
          <w:sz w:val="22"/>
          <w:szCs w:val="22"/>
        </w:rPr>
      </w:pPr>
      <w:r w:rsidRPr="00065F6B">
        <w:rPr>
          <w:rFonts w:ascii="Arial Narrow" w:hAnsi="Arial Narrow" w:cs="Arial"/>
          <w:sz w:val="22"/>
          <w:szCs w:val="22"/>
        </w:rPr>
        <w:t>Súlad súťažných podkladov so zákonom potvrdzuje procesný garant:</w:t>
      </w:r>
    </w:p>
    <w:p w:rsidR="00065F6B" w:rsidRDefault="00065F6B" w:rsidP="00065F6B">
      <w:pPr>
        <w:pStyle w:val="Zkladntext3"/>
        <w:rPr>
          <w:rFonts w:ascii="Arial Narrow" w:hAnsi="Arial Narrow" w:cs="Arial"/>
          <w:sz w:val="30"/>
        </w:rPr>
      </w:pPr>
    </w:p>
    <w:p w:rsidR="00065F6B" w:rsidRPr="00EC2537" w:rsidRDefault="00065F6B" w:rsidP="009F0ECA">
      <w:pPr>
        <w:pStyle w:val="Zkladntext3"/>
        <w:tabs>
          <w:tab w:val="center" w:pos="6804"/>
        </w:tabs>
        <w:spacing w:before="20"/>
        <w:ind w:left="5103" w:right="-45"/>
        <w:jc w:val="center"/>
        <w:rPr>
          <w:rFonts w:ascii="Arial Narrow" w:hAnsi="Arial Narrow" w:cs="Arial"/>
        </w:rPr>
      </w:pPr>
      <w:r w:rsidRPr="00EC2537">
        <w:rPr>
          <w:rFonts w:ascii="Arial Narrow" w:hAnsi="Arial Narrow" w:cs="Arial"/>
        </w:rPr>
        <w:t>...................................................</w:t>
      </w:r>
      <w:r>
        <w:rPr>
          <w:rFonts w:ascii="Arial Narrow" w:hAnsi="Arial Narrow" w:cs="Arial"/>
        </w:rPr>
        <w:t>..............................</w:t>
      </w:r>
      <w:r w:rsidR="0047798D">
        <w:rPr>
          <w:rFonts w:ascii="Arial Narrow" w:hAnsi="Arial Narrow" w:cs="Arial"/>
        </w:rPr>
        <w:t>....</w:t>
      </w:r>
    </w:p>
    <w:p w:rsidR="00065F6B" w:rsidRDefault="009F0ECA" w:rsidP="009F0ECA">
      <w:pPr>
        <w:pStyle w:val="Zkladntext3"/>
        <w:ind w:left="5103"/>
        <w:jc w:val="center"/>
        <w:rPr>
          <w:rFonts w:ascii="Arial Narrow" w:hAnsi="Arial Narrow" w:cs="Arial"/>
          <w:sz w:val="22"/>
          <w:szCs w:val="22"/>
        </w:rPr>
      </w:pPr>
      <w:r>
        <w:rPr>
          <w:rFonts w:ascii="Arial Narrow" w:hAnsi="Arial Narrow" w:cs="Arial"/>
          <w:sz w:val="22"/>
          <w:szCs w:val="22"/>
        </w:rPr>
        <w:t>Ing. Tomáš Kundrát</w:t>
      </w:r>
    </w:p>
    <w:p w:rsidR="00065F6B" w:rsidRDefault="00065F6B" w:rsidP="00DE6536">
      <w:pPr>
        <w:pStyle w:val="Zkladntext3"/>
        <w:ind w:left="5103"/>
        <w:jc w:val="center"/>
        <w:rPr>
          <w:rFonts w:ascii="Arial Narrow" w:hAnsi="Arial Narrow" w:cs="Arial"/>
          <w:sz w:val="22"/>
          <w:szCs w:val="22"/>
        </w:rPr>
      </w:pPr>
      <w:r w:rsidRPr="00065F6B">
        <w:rPr>
          <w:rFonts w:ascii="Arial Narrow" w:hAnsi="Arial Narrow" w:cs="Arial"/>
          <w:sz w:val="22"/>
          <w:szCs w:val="22"/>
        </w:rPr>
        <w:t>odbor verejného obstarávania</w:t>
      </w:r>
    </w:p>
    <w:p w:rsidR="00DE6536" w:rsidRDefault="00DE6536" w:rsidP="00DE6536">
      <w:pPr>
        <w:pStyle w:val="Zkladntext3"/>
        <w:ind w:left="5103"/>
        <w:jc w:val="center"/>
        <w:rPr>
          <w:rFonts w:ascii="Arial Narrow" w:hAnsi="Arial Narrow" w:cs="Arial"/>
          <w:sz w:val="22"/>
          <w:szCs w:val="22"/>
        </w:rPr>
      </w:pPr>
    </w:p>
    <w:p w:rsidR="00065F6B" w:rsidRDefault="00065F6B" w:rsidP="009F0ECA">
      <w:pPr>
        <w:pStyle w:val="Zkladntext3"/>
        <w:spacing w:before="20"/>
        <w:ind w:right="-45"/>
        <w:jc w:val="both"/>
        <w:rPr>
          <w:rFonts w:ascii="Arial Narrow" w:hAnsi="Arial Narrow" w:cs="Arial"/>
          <w:sz w:val="22"/>
          <w:szCs w:val="22"/>
        </w:rPr>
      </w:pPr>
      <w:r w:rsidRPr="00065F6B">
        <w:rPr>
          <w:rFonts w:ascii="Arial Narrow" w:hAnsi="Arial Narrow" w:cs="Arial"/>
          <w:sz w:val="22"/>
          <w:szCs w:val="22"/>
        </w:rPr>
        <w:t>Osoba zodpovedná za správne a úplné zadefinovanie opisu predmetu zákazky, požiadaviek na uchádzača a</w:t>
      </w:r>
      <w:r w:rsidR="00CF250E">
        <w:rPr>
          <w:rFonts w:ascii="Arial Narrow" w:hAnsi="Arial Narrow" w:cs="Arial"/>
          <w:sz w:val="22"/>
          <w:szCs w:val="22"/>
        </w:rPr>
        <w:t> </w:t>
      </w:r>
      <w:r w:rsidRPr="00065F6B">
        <w:rPr>
          <w:rFonts w:ascii="Arial Narrow" w:hAnsi="Arial Narrow" w:cs="Arial"/>
          <w:sz w:val="22"/>
          <w:szCs w:val="22"/>
        </w:rPr>
        <w:t>kritéri</w:t>
      </w:r>
      <w:r w:rsidR="00CF250E">
        <w:rPr>
          <w:rFonts w:ascii="Arial Narrow" w:hAnsi="Arial Narrow" w:cs="Arial"/>
          <w:sz w:val="22"/>
          <w:szCs w:val="22"/>
        </w:rPr>
        <w:t>a/kritéri</w:t>
      </w:r>
      <w:r w:rsidRPr="00065F6B">
        <w:rPr>
          <w:rFonts w:ascii="Arial Narrow" w:hAnsi="Arial Narrow" w:cs="Arial"/>
          <w:sz w:val="22"/>
          <w:szCs w:val="22"/>
        </w:rPr>
        <w:t>í na vyhodnocovanie ponúk</w:t>
      </w:r>
      <w:r w:rsidR="005D7174">
        <w:rPr>
          <w:rFonts w:ascii="Arial Narrow" w:hAnsi="Arial Narrow" w:cs="Arial"/>
          <w:sz w:val="22"/>
          <w:szCs w:val="22"/>
        </w:rPr>
        <w:t xml:space="preserve"> a pravidiel </w:t>
      </w:r>
      <w:r w:rsidR="00CF250E">
        <w:rPr>
          <w:rFonts w:ascii="Arial Narrow" w:hAnsi="Arial Narrow" w:cs="Arial"/>
          <w:sz w:val="22"/>
          <w:szCs w:val="22"/>
        </w:rPr>
        <w:t>jeho/</w:t>
      </w:r>
      <w:r w:rsidR="005D7174">
        <w:rPr>
          <w:rFonts w:ascii="Arial Narrow" w:hAnsi="Arial Narrow" w:cs="Arial"/>
          <w:sz w:val="22"/>
          <w:szCs w:val="22"/>
        </w:rPr>
        <w:t>ich uplatnenia</w:t>
      </w:r>
      <w:r w:rsidRPr="00065F6B">
        <w:rPr>
          <w:rFonts w:ascii="Arial Narrow" w:hAnsi="Arial Narrow" w:cs="Arial"/>
          <w:sz w:val="22"/>
          <w:szCs w:val="22"/>
        </w:rPr>
        <w:t xml:space="preserve"> (odborný garant):</w:t>
      </w:r>
    </w:p>
    <w:p w:rsidR="009F0ECA" w:rsidRPr="009F0ECA" w:rsidRDefault="009F0ECA" w:rsidP="009F0ECA">
      <w:pPr>
        <w:pStyle w:val="Zkladntext3"/>
        <w:spacing w:before="20"/>
        <w:ind w:right="-45"/>
        <w:jc w:val="both"/>
        <w:rPr>
          <w:rFonts w:ascii="Arial Narrow" w:hAnsi="Arial Narrow" w:cs="Arial"/>
          <w:sz w:val="22"/>
          <w:szCs w:val="22"/>
        </w:rPr>
      </w:pPr>
    </w:p>
    <w:p w:rsidR="00065F6B" w:rsidRPr="00EC2537" w:rsidRDefault="00065F6B" w:rsidP="009F0ECA">
      <w:pPr>
        <w:pStyle w:val="Zkladntext3"/>
        <w:spacing w:before="20"/>
        <w:ind w:left="5103" w:right="-45"/>
        <w:jc w:val="center"/>
        <w:rPr>
          <w:rFonts w:ascii="Arial Narrow" w:hAnsi="Arial Narrow" w:cs="Arial"/>
        </w:rPr>
      </w:pPr>
      <w:r w:rsidRPr="00EC2537">
        <w:rPr>
          <w:rFonts w:ascii="Arial Narrow" w:hAnsi="Arial Narrow" w:cs="Arial"/>
        </w:rPr>
        <w:t>...................................................................................</w:t>
      </w:r>
    </w:p>
    <w:p w:rsidR="009F0ECA" w:rsidRPr="009F0ECA" w:rsidRDefault="009F0ECA" w:rsidP="009F0ECA">
      <w:pPr>
        <w:pStyle w:val="Zkladntext3"/>
        <w:ind w:left="5103"/>
        <w:jc w:val="center"/>
        <w:rPr>
          <w:rFonts w:ascii="Arial Narrow" w:hAnsi="Arial Narrow" w:cs="Arial"/>
          <w:sz w:val="22"/>
          <w:szCs w:val="22"/>
        </w:rPr>
      </w:pPr>
      <w:r w:rsidRPr="009F0ECA">
        <w:rPr>
          <w:rFonts w:ascii="Arial Narrow" w:hAnsi="Arial Narrow" w:cs="Arial"/>
          <w:sz w:val="22"/>
          <w:szCs w:val="22"/>
        </w:rPr>
        <w:t xml:space="preserve">Ing. </w:t>
      </w:r>
      <w:r w:rsidR="004111FD">
        <w:rPr>
          <w:rFonts w:ascii="Arial Narrow" w:hAnsi="Arial Narrow" w:cs="Arial"/>
          <w:sz w:val="22"/>
          <w:szCs w:val="22"/>
        </w:rPr>
        <w:t>Andrej Jakubička</w:t>
      </w:r>
    </w:p>
    <w:p w:rsidR="00065F6B" w:rsidRPr="00CF20C0" w:rsidRDefault="004111FD" w:rsidP="009F0ECA">
      <w:pPr>
        <w:pStyle w:val="Zkladntext3"/>
        <w:ind w:left="5103"/>
        <w:jc w:val="center"/>
        <w:rPr>
          <w:rFonts w:ascii="Arial Narrow" w:hAnsi="Arial Narrow" w:cs="Arial"/>
          <w:sz w:val="22"/>
          <w:szCs w:val="22"/>
        </w:rPr>
      </w:pPr>
      <w:r w:rsidRPr="004111FD">
        <w:rPr>
          <w:rFonts w:ascii="Arial Narrow" w:hAnsi="Arial Narrow" w:cs="Arial"/>
          <w:sz w:val="22"/>
          <w:szCs w:val="22"/>
        </w:rPr>
        <w:t>Odbor systémov a komunikácií</w:t>
      </w:r>
    </w:p>
    <w:p w:rsidR="00065F6B" w:rsidRPr="00CF20C0" w:rsidRDefault="00065F6B" w:rsidP="00065F6B">
      <w:pPr>
        <w:pStyle w:val="Zkladntext3"/>
        <w:spacing w:before="20"/>
        <w:ind w:right="-45"/>
        <w:rPr>
          <w:rFonts w:ascii="Arial Narrow" w:hAnsi="Arial Narrow" w:cs="Arial"/>
          <w:sz w:val="22"/>
          <w:szCs w:val="22"/>
        </w:rPr>
      </w:pPr>
      <w:r w:rsidRPr="00CF20C0">
        <w:rPr>
          <w:rFonts w:ascii="Arial Narrow" w:hAnsi="Arial Narrow" w:cs="Arial"/>
          <w:sz w:val="22"/>
          <w:szCs w:val="22"/>
        </w:rPr>
        <w:t>Za verejného obstarávateľa:</w:t>
      </w:r>
    </w:p>
    <w:p w:rsidR="00065F6B" w:rsidRPr="00CF20C0" w:rsidRDefault="00065F6B" w:rsidP="00065F6B">
      <w:pPr>
        <w:pStyle w:val="Zkladntext3"/>
        <w:rPr>
          <w:rFonts w:ascii="Arial Narrow" w:hAnsi="Arial Narrow" w:cs="Arial"/>
          <w:sz w:val="22"/>
          <w:szCs w:val="22"/>
        </w:rPr>
      </w:pPr>
    </w:p>
    <w:p w:rsidR="009F0ECA" w:rsidRPr="00EC2537" w:rsidRDefault="009F0ECA" w:rsidP="009F0ECA">
      <w:pPr>
        <w:pStyle w:val="Zkladntext3"/>
        <w:spacing w:before="20"/>
        <w:ind w:left="5103" w:right="-45"/>
        <w:jc w:val="center"/>
        <w:rPr>
          <w:rFonts w:ascii="Arial Narrow" w:hAnsi="Arial Narrow" w:cs="Arial"/>
        </w:rPr>
      </w:pPr>
      <w:r w:rsidRPr="00EC2537">
        <w:rPr>
          <w:rFonts w:ascii="Arial Narrow" w:hAnsi="Arial Narrow" w:cs="Arial"/>
        </w:rPr>
        <w:t>...................................................................................</w:t>
      </w:r>
    </w:p>
    <w:p w:rsidR="009F0ECA" w:rsidRDefault="009F0ECA" w:rsidP="009F0ECA">
      <w:pPr>
        <w:pStyle w:val="Zkladntext3"/>
        <w:spacing w:before="20"/>
        <w:ind w:left="5103" w:right="-45"/>
        <w:jc w:val="center"/>
        <w:rPr>
          <w:rFonts w:ascii="Arial Narrow" w:hAnsi="Arial Narrow" w:cs="Arial"/>
          <w:sz w:val="22"/>
          <w:szCs w:val="22"/>
        </w:rPr>
      </w:pPr>
      <w:r>
        <w:rPr>
          <w:rFonts w:ascii="Arial Narrow" w:hAnsi="Arial Narrow" w:cs="Arial"/>
          <w:sz w:val="22"/>
          <w:szCs w:val="22"/>
        </w:rPr>
        <w:t>Ing. Daša Paláková</w:t>
      </w:r>
    </w:p>
    <w:p w:rsidR="009F0ECA" w:rsidRPr="00CF20C0" w:rsidRDefault="009F0ECA" w:rsidP="009F0ECA">
      <w:pPr>
        <w:pStyle w:val="Zkladntext3"/>
        <w:spacing w:after="0"/>
        <w:ind w:left="5103"/>
        <w:rPr>
          <w:rFonts w:ascii="Arial Narrow" w:hAnsi="Arial Narrow" w:cs="Arial"/>
          <w:sz w:val="22"/>
          <w:szCs w:val="22"/>
        </w:rPr>
      </w:pPr>
      <w:r w:rsidRPr="00D51042">
        <w:rPr>
          <w:rFonts w:ascii="Arial Narrow" w:hAnsi="Arial Narrow" w:cs="Arial"/>
          <w:sz w:val="22"/>
          <w:szCs w:val="22"/>
        </w:rPr>
        <w:t>riaditeľka odboru verejného obstarávania MV SR</w:t>
      </w:r>
    </w:p>
    <w:p w:rsidR="00065F6B" w:rsidRDefault="00065F6B" w:rsidP="00065F6B">
      <w:pPr>
        <w:pStyle w:val="Zkladntext3"/>
        <w:rPr>
          <w:rFonts w:ascii="Arial Narrow" w:hAnsi="Arial Narrow" w:cs="Arial"/>
          <w:sz w:val="22"/>
          <w:szCs w:val="22"/>
        </w:rPr>
      </w:pPr>
    </w:p>
    <w:p w:rsidR="00DE6536" w:rsidRPr="00CF20C0" w:rsidRDefault="00DE6536" w:rsidP="00065F6B">
      <w:pPr>
        <w:pStyle w:val="Zkladntext3"/>
        <w:rPr>
          <w:rFonts w:ascii="Arial Narrow" w:hAnsi="Arial Narrow" w:cs="Arial"/>
          <w:sz w:val="22"/>
          <w:szCs w:val="22"/>
        </w:rPr>
      </w:pPr>
    </w:p>
    <w:p w:rsidR="00065F6B" w:rsidRPr="003109F3" w:rsidRDefault="00065F6B" w:rsidP="003109F3">
      <w:pPr>
        <w:pStyle w:val="Zkladntext3"/>
        <w:spacing w:before="20"/>
        <w:ind w:right="-45"/>
        <w:jc w:val="center"/>
        <w:rPr>
          <w:rFonts w:ascii="Arial Narrow" w:hAnsi="Arial Narrow" w:cs="Arial"/>
          <w:sz w:val="22"/>
          <w:szCs w:val="22"/>
        </w:rPr>
      </w:pPr>
      <w:r w:rsidRPr="003109F3">
        <w:rPr>
          <w:rFonts w:ascii="Arial Narrow" w:hAnsi="Arial Narrow" w:cs="Arial"/>
          <w:sz w:val="22"/>
          <w:szCs w:val="22"/>
        </w:rPr>
        <w:t xml:space="preserve">V Bratislave, </w:t>
      </w:r>
      <w:r w:rsidR="00DE6536">
        <w:rPr>
          <w:rFonts w:ascii="Arial Narrow" w:hAnsi="Arial Narrow" w:cs="Arial"/>
          <w:sz w:val="22"/>
          <w:szCs w:val="22"/>
        </w:rPr>
        <w:t>február 2019</w:t>
      </w:r>
    </w:p>
    <w:p w:rsidR="00065F6B" w:rsidRDefault="00065F6B" w:rsidP="003109F3">
      <w:pPr>
        <w:spacing w:after="0" w:line="240" w:lineRule="auto"/>
        <w:rPr>
          <w:rFonts w:ascii="Arial Narrow" w:hAnsi="Arial Narrow"/>
          <w:b/>
          <w:sz w:val="26"/>
          <w:szCs w:val="26"/>
        </w:rPr>
      </w:pPr>
      <w:r w:rsidRPr="00EC2537">
        <w:rPr>
          <w:rFonts w:ascii="Arial Narrow" w:hAnsi="Arial Narrow" w:cs="Arial"/>
        </w:rPr>
        <w:br w:type="page"/>
      </w:r>
      <w:r w:rsidRPr="001C5751">
        <w:rPr>
          <w:rFonts w:ascii="Arial Narrow" w:hAnsi="Arial Narrow"/>
          <w:b/>
          <w:sz w:val="26"/>
          <w:szCs w:val="26"/>
        </w:rPr>
        <w:lastRenderedPageBreak/>
        <w:t>OBSAH  SÚŤAŽNÝCH  PODKLADOV</w:t>
      </w:r>
    </w:p>
    <w:p w:rsidR="00065F6B" w:rsidRPr="00E22120" w:rsidRDefault="00065F6B" w:rsidP="003109F3">
      <w:pPr>
        <w:spacing w:after="0" w:line="240" w:lineRule="auto"/>
        <w:rPr>
          <w:rFonts w:ascii="Arial Narrow" w:hAnsi="Arial Narrow"/>
          <w:b/>
          <w:szCs w:val="20"/>
        </w:rPr>
      </w:pPr>
      <w:r w:rsidRPr="00E22120">
        <w:rPr>
          <w:rFonts w:ascii="Arial Narrow" w:hAnsi="Arial Narrow"/>
          <w:b/>
          <w:szCs w:val="20"/>
        </w:rPr>
        <w:t>Časť I.</w:t>
      </w:r>
      <w:r w:rsidRPr="00E22120">
        <w:rPr>
          <w:rFonts w:ascii="Arial Narrow" w:hAnsi="Arial Narrow"/>
          <w:b/>
          <w:szCs w:val="20"/>
        </w:rPr>
        <w:tab/>
        <w:t>INFORMÁCIE O VEREJNOM OBSTARÁVATEĽOVI</w:t>
      </w:r>
    </w:p>
    <w:p w:rsidR="006C78CD" w:rsidRPr="006C78CD" w:rsidRDefault="00065F6B" w:rsidP="00357402">
      <w:pPr>
        <w:numPr>
          <w:ilvl w:val="0"/>
          <w:numId w:val="27"/>
        </w:numPr>
        <w:spacing w:after="0" w:line="240" w:lineRule="auto"/>
        <w:rPr>
          <w:rFonts w:ascii="Arial Narrow" w:hAnsi="Arial Narrow"/>
          <w:b/>
          <w:szCs w:val="20"/>
        </w:rPr>
      </w:pPr>
      <w:r w:rsidRPr="00E22120">
        <w:rPr>
          <w:rFonts w:ascii="Arial Narrow" w:hAnsi="Arial Narrow"/>
          <w:szCs w:val="20"/>
        </w:rPr>
        <w:t>Identifikácia verejného obstarávateľa</w:t>
      </w:r>
    </w:p>
    <w:p w:rsidR="00020F03" w:rsidRPr="00E22120" w:rsidRDefault="00020F03" w:rsidP="006C78CD">
      <w:pPr>
        <w:spacing w:after="0" w:line="240" w:lineRule="auto"/>
        <w:rPr>
          <w:rFonts w:ascii="Arial Narrow" w:hAnsi="Arial Narrow"/>
          <w:b/>
          <w:szCs w:val="20"/>
        </w:rPr>
      </w:pPr>
      <w:r w:rsidRPr="00E22120">
        <w:rPr>
          <w:rFonts w:ascii="Arial Narrow" w:hAnsi="Arial Narrow"/>
          <w:b/>
          <w:szCs w:val="20"/>
        </w:rPr>
        <w:t>Časť II.</w:t>
      </w:r>
      <w:r w:rsidRPr="00E22120">
        <w:rPr>
          <w:rFonts w:ascii="Arial Narrow" w:hAnsi="Arial Narrow"/>
          <w:b/>
          <w:szCs w:val="20"/>
        </w:rPr>
        <w:tab/>
        <w:t xml:space="preserve">INFORMÁCIE </w:t>
      </w:r>
      <w:bookmarkStart w:id="1" w:name="_Hlk522970690"/>
      <w:r w:rsidRPr="00E22120">
        <w:rPr>
          <w:rFonts w:ascii="Arial Narrow" w:hAnsi="Arial Narrow"/>
          <w:b/>
          <w:szCs w:val="20"/>
        </w:rPr>
        <w:t>O SYSTÉME POUŽITOM NA ZADÁVANIE TEJTO ZÁKAZKY</w:t>
      </w:r>
    </w:p>
    <w:p w:rsidR="00020F03" w:rsidRPr="00E22120"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2</w:t>
      </w:r>
      <w:r w:rsidRPr="00E22120">
        <w:rPr>
          <w:rFonts w:ascii="Arial Narrow" w:hAnsi="Arial Narrow"/>
          <w:szCs w:val="20"/>
        </w:rPr>
        <w:tab/>
        <w:t>Všeobecne o Elektronickom kontraktačnom systéme</w:t>
      </w:r>
    </w:p>
    <w:p w:rsidR="00020F03" w:rsidRDefault="00020F03" w:rsidP="00020F03">
      <w:pPr>
        <w:spacing w:after="0" w:line="240" w:lineRule="auto"/>
        <w:ind w:left="142"/>
        <w:rPr>
          <w:rFonts w:ascii="Arial Narrow" w:hAnsi="Arial Narrow"/>
          <w:szCs w:val="20"/>
        </w:rPr>
      </w:pPr>
      <w:r w:rsidRPr="00E22120">
        <w:rPr>
          <w:rFonts w:ascii="Arial Narrow" w:hAnsi="Arial Narrow"/>
          <w:szCs w:val="20"/>
        </w:rPr>
        <w:t xml:space="preserve"> 3</w:t>
      </w:r>
      <w:r w:rsidRPr="00E22120">
        <w:rPr>
          <w:rFonts w:ascii="Arial Narrow" w:hAnsi="Arial Narrow"/>
          <w:szCs w:val="20"/>
        </w:rPr>
        <w:tab/>
        <w:t>Podmienky používania elektronických zariadení v</w:t>
      </w:r>
      <w:r w:rsidR="00E22120" w:rsidRPr="00E22120">
        <w:rPr>
          <w:rFonts w:ascii="Arial Narrow" w:hAnsi="Arial Narrow"/>
          <w:szCs w:val="20"/>
        </w:rPr>
        <w:t> rámci zadávania tejto zákazky</w:t>
      </w:r>
    </w:p>
    <w:p w:rsidR="002F26FB" w:rsidRPr="00E22120" w:rsidRDefault="002F26FB" w:rsidP="00020F03">
      <w:pPr>
        <w:spacing w:after="0" w:line="240" w:lineRule="auto"/>
        <w:ind w:left="142"/>
        <w:rPr>
          <w:rFonts w:ascii="Arial Narrow" w:hAnsi="Arial Narrow"/>
          <w:b/>
          <w:szCs w:val="20"/>
        </w:rPr>
      </w:pPr>
      <w:r>
        <w:rPr>
          <w:rFonts w:ascii="Arial Narrow" w:hAnsi="Arial Narrow"/>
          <w:szCs w:val="20"/>
        </w:rPr>
        <w:t xml:space="preserve"> 4</w:t>
      </w:r>
      <w:r>
        <w:rPr>
          <w:rFonts w:ascii="Arial Narrow" w:hAnsi="Arial Narrow"/>
          <w:szCs w:val="20"/>
        </w:rPr>
        <w:tab/>
        <w:t>Dostupnosť dokumentov</w:t>
      </w:r>
      <w:bookmarkEnd w:id="1"/>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020F03" w:rsidRPr="00CF250E">
        <w:rPr>
          <w:rFonts w:ascii="Arial Narrow" w:hAnsi="Arial Narrow"/>
          <w:b/>
          <w:szCs w:val="20"/>
        </w:rPr>
        <w:t>I</w:t>
      </w:r>
      <w:r w:rsidRPr="00CF250E">
        <w:rPr>
          <w:rFonts w:ascii="Arial Narrow" w:hAnsi="Arial Narrow"/>
          <w:b/>
          <w:szCs w:val="20"/>
        </w:rPr>
        <w:t>I.</w:t>
      </w:r>
      <w:r w:rsidRPr="00CF250E">
        <w:rPr>
          <w:rFonts w:ascii="Arial Narrow" w:hAnsi="Arial Narrow"/>
          <w:b/>
          <w:szCs w:val="20"/>
        </w:rPr>
        <w:tab/>
        <w:t>INFORMÁCIE O PREDMETE ZÁKAZKY</w:t>
      </w:r>
    </w:p>
    <w:p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5</w:t>
      </w:r>
      <w:r w:rsidRPr="00CF250E">
        <w:rPr>
          <w:rFonts w:ascii="Arial Narrow" w:hAnsi="Arial Narrow"/>
          <w:szCs w:val="20"/>
        </w:rPr>
        <w:tab/>
        <w:t>Predmet zákazky</w:t>
      </w:r>
    </w:p>
    <w:p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 xml:space="preserve"> </w:t>
      </w:r>
      <w:r w:rsidR="002F26FB" w:rsidRPr="00CF250E">
        <w:rPr>
          <w:rFonts w:ascii="Arial Narrow" w:hAnsi="Arial Narrow"/>
          <w:szCs w:val="20"/>
        </w:rPr>
        <w:t>6</w:t>
      </w:r>
      <w:r w:rsidRPr="00CF250E">
        <w:rPr>
          <w:rFonts w:ascii="Arial Narrow" w:hAnsi="Arial Narrow"/>
          <w:szCs w:val="20"/>
        </w:rPr>
        <w:tab/>
        <w:t>Rozdelenie predmetu zákazky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7</w:t>
      </w:r>
      <w:r w:rsidR="00065F6B" w:rsidRPr="00CF250E">
        <w:rPr>
          <w:rFonts w:ascii="Arial Narrow" w:hAnsi="Arial Narrow"/>
          <w:szCs w:val="20"/>
        </w:rPr>
        <w:tab/>
        <w:t xml:space="preserve">Miesto </w:t>
      </w:r>
      <w:r w:rsidR="008D33F7" w:rsidRPr="00CF250E">
        <w:rPr>
          <w:rFonts w:ascii="Arial Narrow" w:hAnsi="Arial Narrow"/>
          <w:szCs w:val="20"/>
        </w:rPr>
        <w:t>dodania</w:t>
      </w:r>
      <w:r w:rsidR="00F975CC" w:rsidRPr="00CF250E">
        <w:rPr>
          <w:rFonts w:ascii="Arial Narrow" w:hAnsi="Arial Narrow"/>
          <w:szCs w:val="20"/>
        </w:rPr>
        <w:t>/</w:t>
      </w:r>
      <w:r w:rsidR="00065F6B" w:rsidRPr="00CF250E">
        <w:rPr>
          <w:rFonts w:ascii="Arial Narrow" w:hAnsi="Arial Narrow"/>
          <w:szCs w:val="20"/>
        </w:rPr>
        <w:t>poskytnutia predmetu zákazky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8</w:t>
      </w:r>
      <w:r w:rsidR="00065F6B" w:rsidRPr="00CF250E">
        <w:rPr>
          <w:rFonts w:ascii="Arial Narrow" w:hAnsi="Arial Narrow"/>
          <w:szCs w:val="20"/>
        </w:rPr>
        <w:tab/>
        <w:t xml:space="preserve">Lehoty </w:t>
      </w:r>
      <w:r w:rsidR="00F975CC" w:rsidRPr="00CF250E">
        <w:rPr>
          <w:rFonts w:ascii="Arial Narrow" w:hAnsi="Arial Narrow"/>
          <w:szCs w:val="20"/>
        </w:rPr>
        <w:t>dodania/</w:t>
      </w:r>
      <w:r w:rsidR="00065F6B" w:rsidRPr="00CF250E">
        <w:rPr>
          <w:rFonts w:ascii="Arial Narrow" w:hAnsi="Arial Narrow"/>
          <w:szCs w:val="20"/>
        </w:rPr>
        <w:t xml:space="preserve">poskytnutia </w:t>
      </w:r>
      <w:r w:rsidR="009445E6">
        <w:rPr>
          <w:rFonts w:ascii="Arial Narrow" w:hAnsi="Arial Narrow"/>
          <w:szCs w:val="20"/>
        </w:rPr>
        <w:t>predmetu zákazky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 xml:space="preserve"> 9</w:t>
      </w:r>
      <w:r w:rsidR="00065F6B" w:rsidRPr="00CF250E">
        <w:rPr>
          <w:rFonts w:ascii="Arial Narrow" w:hAnsi="Arial Narrow"/>
          <w:szCs w:val="20"/>
        </w:rPr>
        <w:tab/>
        <w:t>Zdroj finančných prostriedkov</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I</w:t>
      </w:r>
      <w:r w:rsidR="00E22120" w:rsidRPr="00CF250E">
        <w:rPr>
          <w:rFonts w:ascii="Arial Narrow" w:hAnsi="Arial Narrow"/>
          <w:b/>
          <w:szCs w:val="20"/>
        </w:rPr>
        <w:t>V</w:t>
      </w:r>
      <w:r w:rsidRPr="00CF250E">
        <w:rPr>
          <w:rFonts w:ascii="Arial Narrow" w:hAnsi="Arial Narrow"/>
          <w:b/>
          <w:szCs w:val="20"/>
        </w:rPr>
        <w:t>.</w:t>
      </w:r>
      <w:r w:rsidRPr="00CF250E">
        <w:rPr>
          <w:rFonts w:ascii="Arial Narrow" w:hAnsi="Arial Narrow"/>
          <w:b/>
          <w:szCs w:val="20"/>
        </w:rPr>
        <w:tab/>
        <w:t>INFORMÁCIE O PONUKE</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Príprava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10</w:t>
      </w:r>
      <w:r w:rsidR="00065F6B" w:rsidRPr="00CF250E">
        <w:rPr>
          <w:rFonts w:ascii="Arial Narrow" w:hAnsi="Arial Narrow"/>
          <w:szCs w:val="20"/>
        </w:rPr>
        <w:tab/>
        <w:t>Vyhotovenie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11</w:t>
      </w:r>
      <w:r w:rsidR="00065F6B" w:rsidRPr="00CF250E">
        <w:rPr>
          <w:rFonts w:ascii="Arial Narrow" w:hAnsi="Arial Narrow"/>
          <w:szCs w:val="20"/>
        </w:rPr>
        <w:tab/>
        <w:t>Jazyk ponuky</w:t>
      </w:r>
    </w:p>
    <w:p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2</w:t>
      </w:r>
      <w:r w:rsidR="00065F6B" w:rsidRPr="00CF250E">
        <w:rPr>
          <w:rFonts w:ascii="Arial Narrow" w:hAnsi="Arial Narrow"/>
          <w:szCs w:val="20"/>
        </w:rPr>
        <w:tab/>
        <w:t>Variantné riešenie</w:t>
      </w:r>
    </w:p>
    <w:p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3</w:t>
      </w:r>
      <w:r w:rsidR="002F26FB" w:rsidRPr="00CF250E">
        <w:rPr>
          <w:rFonts w:ascii="Arial Narrow" w:hAnsi="Arial Narrow"/>
          <w:szCs w:val="20"/>
        </w:rPr>
        <w:tab/>
      </w:r>
      <w:r w:rsidRPr="00CF250E">
        <w:rPr>
          <w:rFonts w:ascii="Arial Narrow" w:hAnsi="Arial Narrow"/>
          <w:szCs w:val="20"/>
        </w:rPr>
        <w:t>Mena a ceny uvádzané v ponuke, mena finančného plnenia</w:t>
      </w:r>
    </w:p>
    <w:p w:rsidR="00065F6B" w:rsidRPr="00CF250E" w:rsidRDefault="00E22120"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4</w:t>
      </w:r>
      <w:r w:rsidR="00065F6B" w:rsidRPr="00CF250E">
        <w:rPr>
          <w:rFonts w:ascii="Arial Narrow" w:hAnsi="Arial Narrow"/>
          <w:szCs w:val="20"/>
        </w:rPr>
        <w:tab/>
        <w:t>Zábezpeka ponuky</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 xml:space="preserve">Obsah ponuky </w:t>
      </w:r>
    </w:p>
    <w:p w:rsidR="00065F6B" w:rsidRPr="00CF250E" w:rsidRDefault="00065F6B" w:rsidP="003109F3">
      <w:pPr>
        <w:spacing w:after="0" w:line="240" w:lineRule="auto"/>
        <w:ind w:left="142"/>
        <w:rPr>
          <w:rFonts w:ascii="Arial Narrow" w:hAnsi="Arial Narrow"/>
          <w:szCs w:val="20"/>
        </w:rPr>
      </w:pPr>
      <w:r w:rsidRPr="00CF250E">
        <w:rPr>
          <w:rFonts w:ascii="Arial Narrow" w:hAnsi="Arial Narrow"/>
          <w:szCs w:val="20"/>
        </w:rPr>
        <w:t>1</w:t>
      </w:r>
      <w:r w:rsidR="002F26FB" w:rsidRPr="00CF250E">
        <w:rPr>
          <w:rFonts w:ascii="Arial Narrow" w:hAnsi="Arial Narrow"/>
          <w:szCs w:val="20"/>
        </w:rPr>
        <w:t>5</w:t>
      </w:r>
      <w:r w:rsidRPr="00CF250E">
        <w:rPr>
          <w:rFonts w:ascii="Arial Narrow" w:hAnsi="Arial Narrow"/>
          <w:szCs w:val="20"/>
        </w:rPr>
        <w:tab/>
        <w:t>Obsah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16</w:t>
      </w:r>
      <w:r w:rsidR="00065F6B" w:rsidRPr="00CF250E">
        <w:rPr>
          <w:rFonts w:ascii="Arial Narrow" w:hAnsi="Arial Narrow"/>
          <w:szCs w:val="20"/>
        </w:rPr>
        <w:tab/>
        <w:t xml:space="preserve">Doklady preukazujúce splnenie podmienok účasti </w:t>
      </w:r>
    </w:p>
    <w:p w:rsidR="00065F6B" w:rsidRPr="00CF250E" w:rsidRDefault="002F26FB" w:rsidP="003109F3">
      <w:pPr>
        <w:spacing w:after="0" w:line="240" w:lineRule="auto"/>
        <w:ind w:left="142"/>
        <w:rPr>
          <w:rFonts w:ascii="Arial Narrow" w:hAnsi="Arial Narrow"/>
          <w:color w:val="000000"/>
          <w:szCs w:val="20"/>
        </w:rPr>
      </w:pPr>
      <w:r w:rsidRPr="00CF250E">
        <w:rPr>
          <w:rFonts w:ascii="Arial Narrow" w:hAnsi="Arial Narrow"/>
          <w:color w:val="000000"/>
          <w:szCs w:val="20"/>
        </w:rPr>
        <w:t>17</w:t>
      </w:r>
      <w:r w:rsidR="00065F6B" w:rsidRPr="00CF250E">
        <w:rPr>
          <w:rFonts w:ascii="Arial Narrow" w:hAnsi="Arial Narrow"/>
          <w:color w:val="000000"/>
          <w:szCs w:val="20"/>
        </w:rPr>
        <w:tab/>
        <w:t>Ponuka</w:t>
      </w:r>
      <w:r w:rsidR="00CF250E" w:rsidRPr="00CF250E">
        <w:rPr>
          <w:rFonts w:ascii="Arial Narrow" w:hAnsi="Arial Narrow"/>
          <w:color w:val="000000"/>
          <w:szCs w:val="20"/>
        </w:rPr>
        <w:t xml:space="preserve"> uchádzača</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Predkladanie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18</w:t>
      </w:r>
      <w:r w:rsidR="00065F6B" w:rsidRPr="00CF250E">
        <w:rPr>
          <w:rFonts w:ascii="Arial Narrow" w:hAnsi="Arial Narrow"/>
          <w:szCs w:val="20"/>
        </w:rPr>
        <w:tab/>
        <w:t>Náklady na ponuku</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19</w:t>
      </w:r>
      <w:r w:rsidR="00065F6B" w:rsidRPr="00CF250E">
        <w:rPr>
          <w:rFonts w:ascii="Arial Narrow" w:hAnsi="Arial Narrow"/>
          <w:szCs w:val="20"/>
        </w:rPr>
        <w:tab/>
        <w:t>Oprávnenie predložiť ponuku</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20</w:t>
      </w:r>
      <w:r w:rsidR="00065F6B" w:rsidRPr="00CF250E">
        <w:rPr>
          <w:rFonts w:ascii="Arial Narrow" w:hAnsi="Arial Narrow"/>
          <w:szCs w:val="20"/>
        </w:rPr>
        <w:tab/>
        <w:t>Predloženie ponuky</w:t>
      </w:r>
      <w:r w:rsidR="00CF250E">
        <w:rPr>
          <w:rFonts w:ascii="Arial Narrow" w:hAnsi="Arial Narrow"/>
          <w:szCs w:val="20"/>
        </w:rPr>
        <w:t xml:space="preserve"> a </w:t>
      </w:r>
      <w:proofErr w:type="spellStart"/>
      <w:r w:rsidR="00CF250E">
        <w:rPr>
          <w:rFonts w:ascii="Arial Narrow" w:hAnsi="Arial Narrow"/>
          <w:szCs w:val="20"/>
        </w:rPr>
        <w:t>späťvzatie</w:t>
      </w:r>
      <w:proofErr w:type="spellEnd"/>
      <w:r w:rsidR="00065F6B" w:rsidRPr="00CF250E">
        <w:rPr>
          <w:rFonts w:ascii="Arial Narrow" w:hAnsi="Arial Narrow"/>
          <w:szCs w:val="20"/>
        </w:rPr>
        <w:t xml:space="preserv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21</w:t>
      </w:r>
      <w:r w:rsidR="00065F6B" w:rsidRPr="00CF250E">
        <w:rPr>
          <w:rFonts w:ascii="Arial Narrow" w:hAnsi="Arial Narrow"/>
          <w:szCs w:val="20"/>
        </w:rPr>
        <w:tab/>
        <w:t>Miesto a lehota na predkladanie ponuky</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F250E">
        <w:rPr>
          <w:rFonts w:ascii="Arial Narrow" w:hAnsi="Arial Narrow"/>
          <w:szCs w:val="20"/>
        </w:rPr>
        <w:t>2</w:t>
      </w:r>
      <w:r w:rsidR="00065F6B" w:rsidRPr="00CF250E">
        <w:rPr>
          <w:rFonts w:ascii="Arial Narrow" w:hAnsi="Arial Narrow"/>
          <w:szCs w:val="20"/>
        </w:rPr>
        <w:tab/>
        <w:t>Lehota viazanosti ponuky</w:t>
      </w:r>
    </w:p>
    <w:p w:rsidR="00065F6B" w:rsidRPr="00CF250E" w:rsidRDefault="00065F6B" w:rsidP="008F1417">
      <w:pPr>
        <w:spacing w:after="0" w:line="240" w:lineRule="auto"/>
        <w:ind w:left="709" w:hanging="709"/>
        <w:rPr>
          <w:rFonts w:ascii="Arial Narrow" w:hAnsi="Arial Narrow"/>
          <w:b/>
          <w:szCs w:val="20"/>
        </w:rPr>
      </w:pPr>
      <w:r w:rsidRPr="00CF250E">
        <w:rPr>
          <w:rFonts w:ascii="Arial Narrow" w:hAnsi="Arial Narrow"/>
          <w:b/>
          <w:szCs w:val="20"/>
        </w:rPr>
        <w:t>Časť V.</w:t>
      </w:r>
      <w:r w:rsidRPr="00CF250E">
        <w:rPr>
          <w:rFonts w:ascii="Arial Narrow" w:hAnsi="Arial Narrow"/>
          <w:b/>
          <w:szCs w:val="20"/>
        </w:rPr>
        <w:tab/>
      </w:r>
      <w:r w:rsidR="00017CE8" w:rsidRPr="00CF250E">
        <w:rPr>
          <w:rFonts w:ascii="Arial Narrow" w:hAnsi="Arial Narrow"/>
          <w:b/>
          <w:szCs w:val="20"/>
        </w:rPr>
        <w:t xml:space="preserve">KOMUNIKÁCIA A VÝMENA </w:t>
      </w:r>
      <w:r w:rsidRPr="00CF250E">
        <w:rPr>
          <w:rFonts w:ascii="Arial Narrow" w:hAnsi="Arial Narrow"/>
          <w:b/>
          <w:szCs w:val="20"/>
        </w:rPr>
        <w:t>INFORMÁCI</w:t>
      </w:r>
      <w:r w:rsidR="00017CE8" w:rsidRPr="00CF250E">
        <w:rPr>
          <w:rFonts w:ascii="Arial Narrow" w:hAnsi="Arial Narrow"/>
          <w:b/>
          <w:szCs w:val="20"/>
        </w:rPr>
        <w:t>I</w:t>
      </w:r>
      <w:r w:rsidRPr="00CF250E">
        <w:rPr>
          <w:rFonts w:ascii="Arial Narrow" w:hAnsi="Arial Narrow"/>
          <w:b/>
          <w:szCs w:val="20"/>
        </w:rPr>
        <w:t xml:space="preserve"> </w:t>
      </w:r>
      <w:r w:rsidR="00017CE8" w:rsidRPr="00CF250E">
        <w:rPr>
          <w:rFonts w:ascii="Arial Narrow" w:hAnsi="Arial Narrow"/>
          <w:b/>
          <w:szCs w:val="20"/>
        </w:rPr>
        <w:t>MEDZI</w:t>
      </w:r>
      <w:r w:rsidRPr="00CF250E">
        <w:rPr>
          <w:rFonts w:ascii="Arial Narrow" w:hAnsi="Arial Narrow"/>
          <w:b/>
          <w:szCs w:val="20"/>
        </w:rPr>
        <w:t xml:space="preserve"> VEREJN</w:t>
      </w:r>
      <w:r w:rsidR="00017CE8" w:rsidRPr="00CF250E">
        <w:rPr>
          <w:rFonts w:ascii="Arial Narrow" w:hAnsi="Arial Narrow"/>
          <w:b/>
          <w:szCs w:val="20"/>
        </w:rPr>
        <w:t>Ý</w:t>
      </w:r>
      <w:r w:rsidRPr="00CF250E">
        <w:rPr>
          <w:rFonts w:ascii="Arial Narrow" w:hAnsi="Arial Narrow"/>
          <w:b/>
          <w:szCs w:val="20"/>
        </w:rPr>
        <w:t>M OBSTARÁV</w:t>
      </w:r>
      <w:r w:rsidR="008F1417" w:rsidRPr="00CF250E">
        <w:rPr>
          <w:rFonts w:ascii="Arial Narrow" w:hAnsi="Arial Narrow"/>
          <w:b/>
          <w:szCs w:val="20"/>
        </w:rPr>
        <w:t>ATEĽOM A ZÁUJEMCAMI/UCHÁDZAČMI</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Dorozumievanie a vysvetľovanie</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3</w:t>
      </w:r>
      <w:r w:rsidR="00065F6B" w:rsidRPr="00CF250E">
        <w:rPr>
          <w:rFonts w:ascii="Arial Narrow" w:hAnsi="Arial Narrow"/>
          <w:szCs w:val="20"/>
        </w:rPr>
        <w:tab/>
      </w:r>
      <w:r w:rsidR="00EA79D2">
        <w:rPr>
          <w:rFonts w:ascii="Arial Narrow" w:hAnsi="Arial Narrow"/>
          <w:szCs w:val="20"/>
        </w:rPr>
        <w:t>Komunikácia</w:t>
      </w:r>
      <w:r w:rsidR="00CF250E">
        <w:rPr>
          <w:rFonts w:ascii="Arial Narrow" w:hAnsi="Arial Narrow"/>
          <w:szCs w:val="20"/>
        </w:rPr>
        <w:t xml:space="preserve"> a výmena informácií</w:t>
      </w:r>
      <w:r w:rsidR="00065F6B" w:rsidRPr="00CF250E">
        <w:rPr>
          <w:rFonts w:ascii="Arial Narrow" w:hAnsi="Arial Narrow"/>
          <w:szCs w:val="20"/>
        </w:rPr>
        <w:t xml:space="preserve"> medzi verejným obstarávateľom a záujemcami/uchádzačmi</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4</w:t>
      </w:r>
      <w:r w:rsidR="00065F6B" w:rsidRPr="00CF250E">
        <w:rPr>
          <w:rFonts w:ascii="Arial Narrow" w:hAnsi="Arial Narrow"/>
          <w:szCs w:val="20"/>
        </w:rPr>
        <w:tab/>
        <w:t>Obhliadka miesta</w:t>
      </w:r>
      <w:r w:rsidR="00C36D98">
        <w:rPr>
          <w:rFonts w:ascii="Arial Narrow" w:hAnsi="Arial Narrow"/>
          <w:szCs w:val="20"/>
        </w:rPr>
        <w:t xml:space="preserve"> dodania/</w:t>
      </w:r>
      <w:r w:rsidR="00065F6B" w:rsidRPr="00CF250E">
        <w:rPr>
          <w:rFonts w:ascii="Arial Narrow" w:hAnsi="Arial Narrow"/>
          <w:szCs w:val="20"/>
        </w:rPr>
        <w:t>poskytnutia predmetu zákazky</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Otváranie ponúk</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5</w:t>
      </w:r>
      <w:r w:rsidR="00065F6B" w:rsidRPr="00CF250E">
        <w:rPr>
          <w:rFonts w:ascii="Arial Narrow" w:hAnsi="Arial Narrow"/>
          <w:szCs w:val="20"/>
        </w:rPr>
        <w:tab/>
        <w:t>Otváranie ponúk</w:t>
      </w:r>
    </w:p>
    <w:p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Vyhodnocovanie ponúk</w:t>
      </w:r>
      <w:r w:rsidR="00C36D98">
        <w:rPr>
          <w:rFonts w:ascii="Arial Narrow" w:hAnsi="Arial Narrow"/>
          <w:b/>
          <w:szCs w:val="20"/>
        </w:rPr>
        <w:t>/Úvodné úplné vyhodnotenie ponúk</w:t>
      </w:r>
      <w:r w:rsidRPr="00CF250E">
        <w:rPr>
          <w:rFonts w:ascii="Arial Narrow" w:hAnsi="Arial Narrow"/>
          <w:b/>
          <w:szCs w:val="20"/>
        </w:rPr>
        <w:t xml:space="preserve"> </w:t>
      </w:r>
    </w:p>
    <w:p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6</w:t>
      </w:r>
      <w:r w:rsidR="00065F6B" w:rsidRPr="00CF250E">
        <w:rPr>
          <w:rFonts w:ascii="Arial Narrow" w:hAnsi="Arial Narrow"/>
          <w:szCs w:val="20"/>
        </w:rPr>
        <w:tab/>
        <w:t>Preskúmanie a hodnotenie ponúk</w:t>
      </w:r>
    </w:p>
    <w:p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7</w:t>
      </w:r>
      <w:r w:rsidR="00065F6B" w:rsidRPr="00CF250E">
        <w:rPr>
          <w:rFonts w:ascii="Arial Narrow" w:hAnsi="Arial Narrow"/>
          <w:szCs w:val="20"/>
        </w:rPr>
        <w:tab/>
        <w:t xml:space="preserve">Vysvetľovanie ponúk, odôvodnenie mimoriadne nízkej ponuky </w:t>
      </w:r>
    </w:p>
    <w:p w:rsidR="00065F6B" w:rsidRPr="00CF250E" w:rsidRDefault="002F26FB" w:rsidP="003109F3">
      <w:pPr>
        <w:tabs>
          <w:tab w:val="left" w:pos="708"/>
        </w:tabs>
        <w:spacing w:after="0" w:line="240" w:lineRule="auto"/>
        <w:ind w:left="142"/>
        <w:rPr>
          <w:rFonts w:ascii="Arial Narrow" w:hAnsi="Arial Narrow"/>
          <w:szCs w:val="20"/>
        </w:rPr>
      </w:pPr>
      <w:r w:rsidRPr="00CF250E">
        <w:rPr>
          <w:rFonts w:ascii="Arial Narrow" w:hAnsi="Arial Narrow"/>
          <w:szCs w:val="20"/>
        </w:rPr>
        <w:t>2</w:t>
      </w:r>
      <w:r w:rsidR="00C36D98">
        <w:rPr>
          <w:rFonts w:ascii="Arial Narrow" w:hAnsi="Arial Narrow"/>
          <w:szCs w:val="20"/>
        </w:rPr>
        <w:t>8</w:t>
      </w:r>
      <w:r w:rsidR="00065F6B" w:rsidRPr="00CF250E">
        <w:rPr>
          <w:rFonts w:ascii="Arial Narrow" w:hAnsi="Arial Narrow"/>
          <w:szCs w:val="20"/>
        </w:rPr>
        <w:tab/>
        <w:t>Vylúčenie ponuky/uchádzača</w:t>
      </w:r>
    </w:p>
    <w:p w:rsidR="00065F6B" w:rsidRPr="00CF250E" w:rsidRDefault="00C36D98" w:rsidP="003109F3">
      <w:pPr>
        <w:tabs>
          <w:tab w:val="left" w:pos="708"/>
        </w:tabs>
        <w:spacing w:after="0" w:line="240" w:lineRule="auto"/>
        <w:ind w:left="142"/>
        <w:rPr>
          <w:rFonts w:ascii="Arial Narrow" w:hAnsi="Arial Narrow"/>
          <w:szCs w:val="20"/>
        </w:rPr>
      </w:pPr>
      <w:r>
        <w:rPr>
          <w:rFonts w:ascii="Arial Narrow" w:hAnsi="Arial Narrow"/>
          <w:szCs w:val="20"/>
        </w:rPr>
        <w:t>29</w:t>
      </w:r>
      <w:r w:rsidR="00065F6B" w:rsidRPr="00CF250E">
        <w:rPr>
          <w:rFonts w:ascii="Arial Narrow" w:hAnsi="Arial Narrow"/>
          <w:szCs w:val="20"/>
        </w:rPr>
        <w:tab/>
        <w:t>Vyhodnocovanie návrhov na plnenie kritérií</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Elektronická aukcia</w:t>
      </w:r>
    </w:p>
    <w:p w:rsidR="00065F6B" w:rsidRPr="00CF250E" w:rsidRDefault="002F26F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0</w:t>
      </w:r>
      <w:r w:rsidR="00065F6B" w:rsidRPr="00CF250E">
        <w:rPr>
          <w:rFonts w:ascii="Arial Narrow" w:hAnsi="Arial Narrow"/>
          <w:szCs w:val="20"/>
        </w:rPr>
        <w:tab/>
      </w:r>
      <w:r w:rsidR="00C36D98">
        <w:rPr>
          <w:rFonts w:ascii="Arial Narrow" w:hAnsi="Arial Narrow"/>
          <w:szCs w:val="20"/>
        </w:rPr>
        <w:t>Elektronická aukcia</w:t>
      </w:r>
    </w:p>
    <w:p w:rsidR="00065F6B" w:rsidRPr="00CF250E" w:rsidRDefault="00065F6B" w:rsidP="003109F3">
      <w:pPr>
        <w:tabs>
          <w:tab w:val="left" w:pos="708"/>
        </w:tabs>
        <w:spacing w:after="0" w:line="240" w:lineRule="auto"/>
        <w:rPr>
          <w:rFonts w:ascii="Arial Narrow" w:hAnsi="Arial Narrow"/>
          <w:b/>
          <w:szCs w:val="20"/>
        </w:rPr>
      </w:pPr>
      <w:r w:rsidRPr="00CF250E">
        <w:rPr>
          <w:rFonts w:ascii="Arial Narrow" w:hAnsi="Arial Narrow"/>
          <w:b/>
          <w:szCs w:val="20"/>
        </w:rPr>
        <w:t>Vyhodnotenie splnenia podmienok účasti</w:t>
      </w:r>
    </w:p>
    <w:p w:rsidR="00065F6B" w:rsidRPr="00CF250E" w:rsidRDefault="00E22120"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1</w:t>
      </w:r>
      <w:r w:rsidR="00065F6B" w:rsidRPr="00CF250E">
        <w:rPr>
          <w:rFonts w:ascii="Arial Narrow" w:hAnsi="Arial Narrow"/>
          <w:szCs w:val="20"/>
        </w:rPr>
        <w:tab/>
        <w:t>Posúdenie splnenia podmienok účasti</w:t>
      </w:r>
    </w:p>
    <w:p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2</w:t>
      </w:r>
      <w:r w:rsidR="00065F6B" w:rsidRPr="00CF250E">
        <w:rPr>
          <w:rFonts w:ascii="Arial Narrow" w:hAnsi="Arial Narrow"/>
          <w:szCs w:val="20"/>
        </w:rPr>
        <w:tab/>
        <w:t>Vysvetľovanie dokladov na preukázanie splnenia podmienok účasti</w:t>
      </w:r>
    </w:p>
    <w:p w:rsidR="00065F6B" w:rsidRPr="00CF250E" w:rsidRDefault="00D2528B" w:rsidP="003109F3">
      <w:pPr>
        <w:tabs>
          <w:tab w:val="left" w:pos="708"/>
        </w:tabs>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3</w:t>
      </w:r>
      <w:r w:rsidR="00065F6B" w:rsidRPr="00CF250E">
        <w:rPr>
          <w:rFonts w:ascii="Arial Narrow" w:hAnsi="Arial Narrow"/>
          <w:szCs w:val="20"/>
        </w:rPr>
        <w:tab/>
        <w:t>Vylúčenie uchádzača</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Prijatie ponuky</w:t>
      </w:r>
    </w:p>
    <w:p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4</w:t>
      </w:r>
      <w:r w:rsidR="00065F6B" w:rsidRPr="00CF250E">
        <w:rPr>
          <w:rFonts w:ascii="Arial Narrow" w:hAnsi="Arial Narrow"/>
          <w:szCs w:val="20"/>
        </w:rPr>
        <w:tab/>
        <w:t>Informácia o výsledku vyhodnocovania ponúk</w:t>
      </w:r>
    </w:p>
    <w:p w:rsidR="00065F6B" w:rsidRPr="00CF250E" w:rsidRDefault="00065F6B" w:rsidP="003109F3">
      <w:pPr>
        <w:spacing w:after="0" w:line="240" w:lineRule="auto"/>
        <w:rPr>
          <w:rFonts w:ascii="Arial Narrow" w:hAnsi="Arial Narrow"/>
          <w:b/>
          <w:szCs w:val="20"/>
        </w:rPr>
      </w:pPr>
      <w:r w:rsidRPr="00CF250E">
        <w:rPr>
          <w:rFonts w:ascii="Arial Narrow" w:hAnsi="Arial Narrow"/>
          <w:b/>
          <w:szCs w:val="20"/>
        </w:rPr>
        <w:t>Časť V</w:t>
      </w:r>
      <w:r w:rsidR="00E22120" w:rsidRPr="00CF250E">
        <w:rPr>
          <w:rFonts w:ascii="Arial Narrow" w:hAnsi="Arial Narrow"/>
          <w:b/>
          <w:szCs w:val="20"/>
        </w:rPr>
        <w:t>I</w:t>
      </w:r>
      <w:r w:rsidRPr="00CF250E">
        <w:rPr>
          <w:rFonts w:ascii="Arial Narrow" w:hAnsi="Arial Narrow"/>
          <w:b/>
          <w:szCs w:val="20"/>
        </w:rPr>
        <w:t>.</w:t>
      </w:r>
      <w:r w:rsidRPr="00CF250E">
        <w:rPr>
          <w:rFonts w:ascii="Arial Narrow" w:hAnsi="Arial Narrow"/>
          <w:b/>
          <w:szCs w:val="20"/>
        </w:rPr>
        <w:tab/>
        <w:t>INFORMÁCIE O ZMLUVE</w:t>
      </w:r>
    </w:p>
    <w:p w:rsidR="00065F6B" w:rsidRPr="00CF250E" w:rsidRDefault="00D2528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5</w:t>
      </w:r>
      <w:r w:rsidR="00065F6B" w:rsidRPr="00CF250E">
        <w:rPr>
          <w:rFonts w:ascii="Arial Narrow" w:hAnsi="Arial Narrow"/>
          <w:szCs w:val="20"/>
        </w:rPr>
        <w:tab/>
        <w:t>Typ zmluvy</w:t>
      </w:r>
    </w:p>
    <w:p w:rsidR="00065F6B" w:rsidRDefault="00065F6B" w:rsidP="003109F3">
      <w:pPr>
        <w:spacing w:after="0" w:line="240" w:lineRule="auto"/>
        <w:ind w:left="142"/>
        <w:rPr>
          <w:rFonts w:ascii="Arial Narrow" w:hAnsi="Arial Narrow"/>
          <w:szCs w:val="20"/>
        </w:rPr>
      </w:pPr>
      <w:r w:rsidRPr="00CF250E">
        <w:rPr>
          <w:rFonts w:ascii="Arial Narrow" w:hAnsi="Arial Narrow"/>
          <w:szCs w:val="20"/>
        </w:rPr>
        <w:t>3</w:t>
      </w:r>
      <w:r w:rsidR="00C36D98">
        <w:rPr>
          <w:rFonts w:ascii="Arial Narrow" w:hAnsi="Arial Narrow"/>
          <w:szCs w:val="20"/>
        </w:rPr>
        <w:t>6</w:t>
      </w:r>
      <w:r w:rsidRPr="00CF250E">
        <w:rPr>
          <w:rFonts w:ascii="Arial Narrow" w:hAnsi="Arial Narrow"/>
          <w:szCs w:val="20"/>
        </w:rPr>
        <w:tab/>
        <w:t>Uzavretie zmluvy</w:t>
      </w:r>
    </w:p>
    <w:p w:rsidR="00155A95" w:rsidRPr="00155A95" w:rsidRDefault="00155A95" w:rsidP="003109F3">
      <w:pPr>
        <w:spacing w:after="0" w:line="240" w:lineRule="auto"/>
        <w:ind w:left="142"/>
        <w:rPr>
          <w:rFonts w:ascii="Arial Narrow" w:hAnsi="Arial Narrow"/>
          <w:szCs w:val="20"/>
        </w:rPr>
      </w:pPr>
      <w:r w:rsidRPr="00155A95">
        <w:rPr>
          <w:rFonts w:ascii="Arial Narrow" w:hAnsi="Arial Narrow"/>
          <w:szCs w:val="20"/>
        </w:rPr>
        <w:t>37</w:t>
      </w:r>
      <w:r w:rsidRPr="00155A95">
        <w:rPr>
          <w:rFonts w:ascii="Arial Narrow" w:hAnsi="Arial Narrow"/>
          <w:szCs w:val="20"/>
        </w:rPr>
        <w:tab/>
        <w:t>Ochrana osobných údajov</w:t>
      </w:r>
    </w:p>
    <w:p w:rsidR="00065F6B" w:rsidRPr="00CF250E" w:rsidRDefault="00065F6B" w:rsidP="003109F3">
      <w:pPr>
        <w:spacing w:after="0" w:line="240" w:lineRule="auto"/>
        <w:rPr>
          <w:rFonts w:ascii="Arial Narrow" w:hAnsi="Arial Narrow"/>
          <w:b/>
          <w:szCs w:val="20"/>
          <w:u w:val="single"/>
        </w:rPr>
      </w:pPr>
      <w:r w:rsidRPr="00CF250E">
        <w:rPr>
          <w:rFonts w:ascii="Arial Narrow" w:hAnsi="Arial Narrow"/>
          <w:b/>
          <w:szCs w:val="20"/>
          <w:u w:val="single"/>
        </w:rPr>
        <w:t>PRÍLOHY:</w:t>
      </w:r>
    </w:p>
    <w:p w:rsidR="005A7B42" w:rsidRPr="00CF250E" w:rsidRDefault="00065F6B" w:rsidP="005A7B42">
      <w:pPr>
        <w:spacing w:after="0" w:line="240" w:lineRule="auto"/>
        <w:rPr>
          <w:rFonts w:ascii="Arial Narrow" w:hAnsi="Arial Narrow"/>
          <w:szCs w:val="20"/>
        </w:rPr>
      </w:pPr>
      <w:r w:rsidRPr="00CF250E">
        <w:rPr>
          <w:rFonts w:ascii="Arial Narrow" w:hAnsi="Arial Narrow"/>
          <w:szCs w:val="20"/>
        </w:rPr>
        <w:t>Príloha č. 1:</w:t>
      </w:r>
      <w:r w:rsidRPr="00CF250E">
        <w:rPr>
          <w:rFonts w:ascii="Arial Narrow" w:hAnsi="Arial Narrow"/>
          <w:szCs w:val="20"/>
        </w:rPr>
        <w:tab/>
      </w:r>
      <w:r w:rsidR="005A7B42" w:rsidRPr="00CF250E">
        <w:rPr>
          <w:rFonts w:ascii="Arial Narrow" w:hAnsi="Arial Narrow"/>
          <w:szCs w:val="20"/>
        </w:rPr>
        <w:t>Opis predmetu zákazky, technické požiadavky</w:t>
      </w:r>
    </w:p>
    <w:p w:rsidR="00FA4EAC" w:rsidRPr="00CF250E" w:rsidRDefault="00FA4EAC" w:rsidP="003109F3">
      <w:pPr>
        <w:spacing w:after="0" w:line="240" w:lineRule="auto"/>
        <w:rPr>
          <w:rFonts w:ascii="Arial Narrow" w:hAnsi="Arial Narrow"/>
          <w:szCs w:val="20"/>
        </w:rPr>
      </w:pPr>
      <w:r w:rsidRPr="00CF250E">
        <w:rPr>
          <w:rFonts w:ascii="Arial Narrow" w:hAnsi="Arial Narrow"/>
          <w:szCs w:val="20"/>
        </w:rPr>
        <w:t>Príloha č. 2:</w:t>
      </w:r>
      <w:r w:rsidR="00820493" w:rsidRPr="00CF250E">
        <w:rPr>
          <w:rFonts w:ascii="Arial Narrow" w:hAnsi="Arial Narrow"/>
          <w:szCs w:val="20"/>
        </w:rPr>
        <w:tab/>
      </w:r>
      <w:r w:rsidR="00BD2423">
        <w:rPr>
          <w:rFonts w:ascii="Arial Narrow" w:hAnsi="Arial Narrow"/>
          <w:szCs w:val="20"/>
        </w:rPr>
        <w:t xml:space="preserve">Návrh </w:t>
      </w:r>
      <w:r w:rsidR="005A7B42" w:rsidRPr="004E3105">
        <w:rPr>
          <w:rFonts w:ascii="Arial Narrow" w:hAnsi="Arial Narrow"/>
          <w:szCs w:val="20"/>
        </w:rPr>
        <w:t>Rámcovej dohody</w:t>
      </w:r>
      <w:r w:rsidR="00820493" w:rsidRPr="00CF250E">
        <w:rPr>
          <w:rFonts w:ascii="Arial Narrow" w:hAnsi="Arial Narrow"/>
          <w:szCs w:val="20"/>
        </w:rPr>
        <w:t xml:space="preserve"> </w:t>
      </w:r>
    </w:p>
    <w:p w:rsidR="000B65BF" w:rsidRPr="006765E8" w:rsidRDefault="00B71526" w:rsidP="000B65BF">
      <w:pPr>
        <w:spacing w:after="0" w:line="240" w:lineRule="auto"/>
        <w:rPr>
          <w:rFonts w:ascii="Arial Narrow" w:hAnsi="Arial Narrow"/>
          <w:color w:val="000000"/>
          <w:szCs w:val="20"/>
          <w:highlight w:val="yellow"/>
        </w:rPr>
      </w:pPr>
      <w:r w:rsidRPr="00CF250E">
        <w:rPr>
          <w:rFonts w:ascii="Arial Narrow" w:hAnsi="Arial Narrow"/>
          <w:szCs w:val="20"/>
        </w:rPr>
        <w:t>Príloha č. 3:</w:t>
      </w:r>
      <w:r w:rsidRPr="00CF250E">
        <w:rPr>
          <w:rFonts w:ascii="Arial Narrow" w:hAnsi="Arial Narrow"/>
          <w:szCs w:val="20"/>
        </w:rPr>
        <w:tab/>
      </w:r>
      <w:r w:rsidR="000B65BF" w:rsidRPr="009F78C5">
        <w:rPr>
          <w:rFonts w:ascii="Arial Narrow" w:hAnsi="Arial Narrow"/>
          <w:color w:val="000000"/>
          <w:szCs w:val="20"/>
        </w:rPr>
        <w:t>Vzor štruktúrovaného rozpočtu ceny</w:t>
      </w:r>
    </w:p>
    <w:p w:rsidR="005A7B42" w:rsidRDefault="00065F6B" w:rsidP="005A7B42">
      <w:pPr>
        <w:spacing w:after="0" w:line="240" w:lineRule="auto"/>
        <w:rPr>
          <w:rFonts w:ascii="Arial Narrow" w:hAnsi="Arial Narrow"/>
          <w:szCs w:val="20"/>
        </w:rPr>
      </w:pPr>
      <w:r w:rsidRPr="00CF250E">
        <w:rPr>
          <w:rFonts w:ascii="Arial Narrow" w:hAnsi="Arial Narrow"/>
          <w:szCs w:val="20"/>
        </w:rPr>
        <w:t xml:space="preserve">Príloha č. </w:t>
      </w:r>
      <w:r w:rsidR="005D7A9C" w:rsidRPr="00CF250E">
        <w:rPr>
          <w:rFonts w:ascii="Arial Narrow" w:hAnsi="Arial Narrow"/>
          <w:szCs w:val="20"/>
        </w:rPr>
        <w:t>4</w:t>
      </w:r>
      <w:r w:rsidRPr="00CF250E">
        <w:rPr>
          <w:rFonts w:ascii="Arial Narrow" w:hAnsi="Arial Narrow"/>
          <w:szCs w:val="20"/>
        </w:rPr>
        <w:t>:</w:t>
      </w:r>
      <w:r w:rsidRPr="00CF250E">
        <w:rPr>
          <w:rFonts w:ascii="Arial Narrow" w:hAnsi="Arial Narrow"/>
          <w:szCs w:val="20"/>
        </w:rPr>
        <w:tab/>
      </w:r>
      <w:r w:rsidR="005A7B42" w:rsidRPr="00CF250E">
        <w:rPr>
          <w:rFonts w:ascii="Arial Narrow" w:hAnsi="Arial Narrow"/>
          <w:szCs w:val="20"/>
        </w:rPr>
        <w:t>Kritérium/kritériá na vyhodnotenie ponú</w:t>
      </w:r>
      <w:r w:rsidR="003C1337">
        <w:rPr>
          <w:rFonts w:ascii="Arial Narrow" w:hAnsi="Arial Narrow"/>
          <w:szCs w:val="20"/>
        </w:rPr>
        <w:t>k, pravidlá jeho/ich uplatnenie</w:t>
      </w:r>
    </w:p>
    <w:p w:rsidR="00065F6B" w:rsidRPr="00E57B62" w:rsidRDefault="00BA0C17" w:rsidP="003109F3">
      <w:pPr>
        <w:spacing w:after="0" w:line="240" w:lineRule="auto"/>
        <w:rPr>
          <w:rFonts w:ascii="Arial Narrow" w:hAnsi="Arial Narrow"/>
          <w:szCs w:val="20"/>
        </w:rPr>
      </w:pPr>
      <w:r w:rsidRPr="00E57B62">
        <w:rPr>
          <w:rFonts w:ascii="Arial Narrow" w:hAnsi="Arial Narrow"/>
          <w:szCs w:val="20"/>
        </w:rPr>
        <w:t xml:space="preserve">Príloha č. </w:t>
      </w:r>
      <w:r w:rsidR="00BD2423" w:rsidRPr="00E57B62">
        <w:rPr>
          <w:rFonts w:ascii="Arial Narrow" w:hAnsi="Arial Narrow"/>
          <w:szCs w:val="20"/>
        </w:rPr>
        <w:t>5</w:t>
      </w:r>
      <w:r w:rsidRPr="00E57B62">
        <w:rPr>
          <w:rFonts w:ascii="Arial Narrow" w:hAnsi="Arial Narrow"/>
          <w:szCs w:val="20"/>
        </w:rPr>
        <w:t xml:space="preserve">: </w:t>
      </w:r>
      <w:r w:rsidRPr="00E57B62">
        <w:rPr>
          <w:rFonts w:ascii="Arial Narrow" w:hAnsi="Arial Narrow"/>
          <w:szCs w:val="20"/>
        </w:rPr>
        <w:tab/>
        <w:t>Formulár Jednotného európskeho dokumentu pre obstarávanie</w:t>
      </w:r>
    </w:p>
    <w:p w:rsidR="00065F6B" w:rsidRDefault="000766EB" w:rsidP="00BD2423">
      <w:pPr>
        <w:spacing w:after="0" w:line="240" w:lineRule="auto"/>
        <w:rPr>
          <w:rFonts w:ascii="Arial Narrow" w:hAnsi="Arial Narrow"/>
        </w:rPr>
      </w:pPr>
      <w:r w:rsidRPr="00E57B62">
        <w:rPr>
          <w:rFonts w:ascii="Arial Narrow" w:hAnsi="Arial Narrow"/>
          <w:szCs w:val="20"/>
        </w:rPr>
        <w:lastRenderedPageBreak/>
        <w:t xml:space="preserve">Príloha č. </w:t>
      </w:r>
      <w:r w:rsidR="00BD2423" w:rsidRPr="00E57B62">
        <w:rPr>
          <w:rFonts w:ascii="Arial Narrow" w:hAnsi="Arial Narrow"/>
          <w:szCs w:val="20"/>
        </w:rPr>
        <w:t>6</w:t>
      </w:r>
      <w:r w:rsidRPr="00E57B62">
        <w:rPr>
          <w:rFonts w:ascii="Arial Narrow" w:hAnsi="Arial Narrow"/>
          <w:szCs w:val="20"/>
        </w:rPr>
        <w:t>:</w:t>
      </w:r>
      <w:r w:rsidRPr="00E57B62">
        <w:rPr>
          <w:rFonts w:ascii="Arial Narrow" w:hAnsi="Arial Narrow"/>
          <w:szCs w:val="20"/>
        </w:rPr>
        <w:tab/>
      </w:r>
      <w:r w:rsidRPr="000766EB">
        <w:rPr>
          <w:rFonts w:ascii="Arial Narrow" w:hAnsi="Arial Narrow"/>
        </w:rPr>
        <w:t xml:space="preserve">Čestné vyhlásenia uchádzača o zhode elektronickej ponuky </w:t>
      </w:r>
      <w:r w:rsidR="0047798D" w:rsidRPr="000766EB">
        <w:rPr>
          <w:rFonts w:ascii="Arial Narrow" w:hAnsi="Arial Narrow"/>
        </w:rPr>
        <w:t>s originálom</w:t>
      </w:r>
    </w:p>
    <w:p w:rsidR="0047798D" w:rsidRPr="00BD2423" w:rsidRDefault="00E57B62" w:rsidP="00BD2423">
      <w:pPr>
        <w:spacing w:after="0" w:line="240" w:lineRule="auto"/>
        <w:rPr>
          <w:rFonts w:ascii="Arial Narrow" w:hAnsi="Arial Narrow"/>
          <w:szCs w:val="20"/>
          <w:highlight w:val="yellow"/>
        </w:rPr>
      </w:pPr>
      <w:r>
        <w:rPr>
          <w:rFonts w:ascii="Arial Narrow" w:hAnsi="Arial Narrow"/>
        </w:rPr>
        <w:t>Príloha č. 7:</w:t>
      </w:r>
      <w:r>
        <w:rPr>
          <w:rFonts w:ascii="Arial Narrow" w:hAnsi="Arial Narrow"/>
        </w:rPr>
        <w:tab/>
        <w:t>Od</w:t>
      </w:r>
      <w:r w:rsidR="0047798D">
        <w:rPr>
          <w:rFonts w:ascii="Arial Narrow" w:hAnsi="Arial Narrow"/>
        </w:rPr>
        <w:t>ôvodnenie nerozdelenia predmetu zákazky</w:t>
      </w:r>
    </w:p>
    <w:p w:rsidR="00065F6B" w:rsidRDefault="00065F6B"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F539F2" w:rsidRDefault="00F539F2" w:rsidP="00065F6B">
      <w:pPr>
        <w:rPr>
          <w:rFonts w:ascii="Arial Narrow" w:hAnsi="Arial Narrow" w:cs="Arial"/>
          <w:sz w:val="22"/>
        </w:rPr>
      </w:pPr>
    </w:p>
    <w:p w:rsidR="009431BC" w:rsidRDefault="009431BC" w:rsidP="00065F6B">
      <w:pPr>
        <w:rPr>
          <w:rFonts w:ascii="Arial Narrow" w:hAnsi="Arial Narrow" w:cs="Arial"/>
          <w:sz w:val="22"/>
        </w:rPr>
      </w:pPr>
    </w:p>
    <w:p w:rsidR="00DE6536" w:rsidRDefault="00DE6536" w:rsidP="00065F6B">
      <w:pPr>
        <w:rPr>
          <w:rFonts w:ascii="Arial Narrow" w:hAnsi="Arial Narrow" w:cs="Arial"/>
          <w:sz w:val="22"/>
        </w:rPr>
      </w:pPr>
    </w:p>
    <w:p w:rsidR="00DE6536" w:rsidRDefault="00DE6536" w:rsidP="00065F6B">
      <w:pPr>
        <w:rPr>
          <w:rFonts w:ascii="Arial Narrow" w:hAnsi="Arial Narrow" w:cs="Arial"/>
          <w:sz w:val="22"/>
        </w:rPr>
      </w:pPr>
    </w:p>
    <w:p w:rsidR="009431BC" w:rsidRDefault="009431BC" w:rsidP="00065F6B">
      <w:pPr>
        <w:rPr>
          <w:rFonts w:ascii="Arial Narrow" w:hAnsi="Arial Narrow" w:cs="Arial"/>
          <w:sz w:val="22"/>
        </w:rPr>
      </w:pPr>
    </w:p>
    <w:p w:rsidR="007D721B" w:rsidRDefault="007D721B" w:rsidP="003109F3">
      <w:pPr>
        <w:jc w:val="center"/>
        <w:rPr>
          <w:ins w:id="2" w:author="Autor"/>
          <w:rFonts w:ascii="Arial Narrow" w:hAnsi="Arial Narrow" w:cs="Arial"/>
          <w:sz w:val="22"/>
        </w:rPr>
      </w:pPr>
    </w:p>
    <w:p w:rsidR="00C64715" w:rsidRDefault="00C64715" w:rsidP="003109F3">
      <w:pPr>
        <w:jc w:val="center"/>
        <w:rPr>
          <w:rFonts w:ascii="Arial Narrow" w:hAnsi="Arial Narrow" w:cs="Arial"/>
          <w:sz w:val="22"/>
        </w:rPr>
      </w:pPr>
    </w:p>
    <w:p w:rsidR="00065F6B" w:rsidRPr="00EC2537" w:rsidRDefault="00065F6B" w:rsidP="003109F3">
      <w:pPr>
        <w:jc w:val="center"/>
        <w:rPr>
          <w:rFonts w:ascii="Arial Narrow" w:hAnsi="Arial Narrow" w:cs="Arial"/>
          <w:sz w:val="22"/>
        </w:rPr>
      </w:pPr>
      <w:r w:rsidRPr="00EC2537">
        <w:rPr>
          <w:rFonts w:ascii="Arial Narrow" w:hAnsi="Arial Narrow" w:cs="Arial"/>
          <w:sz w:val="22"/>
        </w:rPr>
        <w:lastRenderedPageBreak/>
        <w:t>Časť I.</w:t>
      </w:r>
    </w:p>
    <w:p w:rsidR="00065F6B" w:rsidRPr="00E058D0" w:rsidRDefault="00065F6B" w:rsidP="00065F6B">
      <w:pPr>
        <w:spacing w:before="120" w:after="120"/>
        <w:jc w:val="center"/>
        <w:rPr>
          <w:rFonts w:ascii="Arial Narrow" w:hAnsi="Arial Narrow"/>
          <w:b/>
          <w:sz w:val="24"/>
          <w:szCs w:val="24"/>
        </w:rPr>
      </w:pPr>
      <w:r w:rsidRPr="00E058D0">
        <w:rPr>
          <w:rFonts w:ascii="Arial Narrow" w:hAnsi="Arial Narrow"/>
          <w:b/>
          <w:sz w:val="24"/>
          <w:szCs w:val="24"/>
        </w:rPr>
        <w:t>INFORMÁCIE O VEREJNOM OBSTARÁVATEĽOVI</w:t>
      </w:r>
    </w:p>
    <w:p w:rsidR="006C78CD" w:rsidRPr="006C78CD" w:rsidRDefault="00065F6B" w:rsidP="00AD65C6">
      <w:pPr>
        <w:numPr>
          <w:ilvl w:val="0"/>
          <w:numId w:val="2"/>
        </w:numPr>
        <w:tabs>
          <w:tab w:val="clear" w:pos="432"/>
        </w:tabs>
        <w:spacing w:before="120" w:after="120" w:line="240" w:lineRule="auto"/>
        <w:ind w:left="567" w:hanging="567"/>
        <w:jc w:val="both"/>
        <w:rPr>
          <w:rFonts w:ascii="Arial Narrow" w:hAnsi="Arial Narrow" w:cs="Arial"/>
          <w:sz w:val="22"/>
        </w:rPr>
      </w:pPr>
      <w:r w:rsidRPr="006C78CD">
        <w:rPr>
          <w:rFonts w:ascii="Arial Narrow" w:hAnsi="Arial Narrow" w:cs="Arial"/>
          <w:b/>
          <w:bCs/>
          <w:smallCaps/>
          <w:sz w:val="22"/>
        </w:rPr>
        <w:t>identifikácia verejného obstarávateľa</w:t>
      </w:r>
      <w:r w:rsidR="00D215BF" w:rsidRPr="006C78CD">
        <w:rPr>
          <w:rFonts w:ascii="Arial Narrow" w:hAnsi="Arial Narrow" w:cs="Arial"/>
          <w:b/>
          <w:bCs/>
          <w:smallCaps/>
          <w:sz w:val="22"/>
        </w:rPr>
        <w:t xml:space="preserve"> </w:t>
      </w:r>
    </w:p>
    <w:p w:rsidR="00065F6B" w:rsidRPr="006C78CD" w:rsidRDefault="00065F6B" w:rsidP="006C78CD">
      <w:pPr>
        <w:spacing w:before="120" w:after="120" w:line="240" w:lineRule="auto"/>
        <w:ind w:left="567"/>
        <w:jc w:val="both"/>
        <w:rPr>
          <w:rFonts w:ascii="Arial Narrow" w:hAnsi="Arial Narrow" w:cs="Arial"/>
          <w:sz w:val="22"/>
        </w:rPr>
      </w:pPr>
      <w:r w:rsidRPr="006C78CD">
        <w:rPr>
          <w:rFonts w:ascii="Arial Narrow" w:hAnsi="Arial Narrow" w:cs="Arial"/>
          <w:b/>
          <w:bCs/>
          <w:sz w:val="22"/>
        </w:rPr>
        <w:t>Verejný obstarávateľ:</w:t>
      </w:r>
      <w:r w:rsidRPr="006C78CD">
        <w:rPr>
          <w:rFonts w:ascii="Arial Narrow" w:hAnsi="Arial Narrow" w:cs="Arial"/>
          <w:b/>
          <w:bCs/>
          <w:sz w:val="22"/>
        </w:rPr>
        <w:tab/>
      </w:r>
      <w:r w:rsidRPr="006C78CD">
        <w:rPr>
          <w:rFonts w:ascii="Arial Narrow" w:hAnsi="Arial Narrow" w:cs="Arial"/>
          <w:b/>
          <w:bCs/>
          <w:sz w:val="22"/>
        </w:rPr>
        <w:tab/>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Názov organizácie:</w:t>
      </w:r>
      <w:r w:rsidRPr="009431BC">
        <w:rPr>
          <w:rFonts w:ascii="Arial Narrow" w:hAnsi="Arial Narrow" w:cs="Arial"/>
          <w:sz w:val="22"/>
        </w:rPr>
        <w:tab/>
      </w:r>
      <w:r w:rsidRPr="009431BC">
        <w:rPr>
          <w:rFonts w:ascii="Arial Narrow" w:hAnsi="Arial Narrow" w:cs="Arial"/>
          <w:sz w:val="22"/>
        </w:rPr>
        <w:tab/>
      </w:r>
      <w:r w:rsidR="003109F3" w:rsidRPr="009431BC">
        <w:rPr>
          <w:rFonts w:ascii="Arial Narrow" w:hAnsi="Arial Narrow" w:cs="Arial"/>
          <w:sz w:val="22"/>
        </w:rPr>
        <w:tab/>
      </w:r>
      <w:r w:rsidRPr="009431BC">
        <w:rPr>
          <w:rFonts w:ascii="Arial Narrow" w:hAnsi="Arial Narrow" w:cs="Arial"/>
          <w:bCs/>
          <w:sz w:val="22"/>
        </w:rPr>
        <w:t>Ministerstvo vnútra Slovenskej republiky</w:t>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Adresa organizácie:</w:t>
      </w:r>
      <w:r w:rsidRPr="009431BC">
        <w:rPr>
          <w:rFonts w:ascii="Arial Narrow" w:hAnsi="Arial Narrow" w:cs="Arial"/>
          <w:sz w:val="22"/>
        </w:rPr>
        <w:tab/>
      </w:r>
      <w:r w:rsidRPr="009431BC">
        <w:rPr>
          <w:rFonts w:ascii="Arial Narrow" w:hAnsi="Arial Narrow" w:cs="Arial"/>
          <w:sz w:val="22"/>
        </w:rPr>
        <w:tab/>
        <w:t>Pribinova 2, 812 72 Bratislava</w:t>
      </w:r>
    </w:p>
    <w:p w:rsidR="00CF67D4" w:rsidRPr="009431BC" w:rsidRDefault="00CF67D4"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Krajina:</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t>Slovensk</w:t>
      </w:r>
      <w:r w:rsidR="00B85B25">
        <w:rPr>
          <w:rFonts w:ascii="Arial Narrow" w:hAnsi="Arial Narrow" w:cs="Arial"/>
          <w:sz w:val="22"/>
        </w:rPr>
        <w:t>á republika</w:t>
      </w:r>
    </w:p>
    <w:p w:rsidR="009E2FE5" w:rsidRPr="009431BC" w:rsidRDefault="009E2FE5"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Kód NUTS:</w:t>
      </w:r>
      <w:r w:rsidR="00CF67D4" w:rsidRPr="009431BC">
        <w:rPr>
          <w:rFonts w:ascii="Arial Narrow" w:hAnsi="Arial Narrow" w:cs="Arial"/>
          <w:sz w:val="22"/>
        </w:rPr>
        <w:tab/>
      </w:r>
      <w:r w:rsidR="00CF67D4" w:rsidRPr="009431BC">
        <w:rPr>
          <w:rFonts w:ascii="Arial Narrow" w:hAnsi="Arial Narrow" w:cs="Arial"/>
          <w:sz w:val="22"/>
        </w:rPr>
        <w:tab/>
      </w:r>
      <w:r w:rsidR="00CF67D4" w:rsidRPr="009431BC">
        <w:rPr>
          <w:rFonts w:ascii="Arial Narrow" w:hAnsi="Arial Narrow" w:cs="Arial"/>
          <w:sz w:val="22"/>
        </w:rPr>
        <w:tab/>
        <w:t>SK01</w:t>
      </w:r>
    </w:p>
    <w:p w:rsidR="00065F6B" w:rsidRPr="009431BC" w:rsidRDefault="00DE6536" w:rsidP="009431BC">
      <w:pPr>
        <w:spacing w:before="120" w:after="120" w:line="240" w:lineRule="auto"/>
        <w:ind w:left="567"/>
        <w:jc w:val="both"/>
        <w:rPr>
          <w:rFonts w:ascii="Arial Narrow" w:hAnsi="Arial Narrow" w:cs="Arial"/>
          <w:sz w:val="22"/>
        </w:rPr>
      </w:pPr>
      <w:r>
        <w:rPr>
          <w:rFonts w:ascii="Arial Narrow" w:hAnsi="Arial Narrow" w:cs="Arial"/>
          <w:sz w:val="22"/>
        </w:rPr>
        <w:t>IČO:</w:t>
      </w:r>
      <w:r>
        <w:rPr>
          <w:rFonts w:ascii="Arial Narrow" w:hAnsi="Arial Narrow" w:cs="Arial"/>
          <w:sz w:val="22"/>
        </w:rPr>
        <w:tab/>
      </w:r>
      <w:r>
        <w:rPr>
          <w:rFonts w:ascii="Arial Narrow" w:hAnsi="Arial Narrow" w:cs="Arial"/>
          <w:sz w:val="22"/>
        </w:rPr>
        <w:tab/>
      </w:r>
      <w:r>
        <w:rPr>
          <w:rFonts w:ascii="Arial Narrow" w:hAnsi="Arial Narrow" w:cs="Arial"/>
          <w:sz w:val="22"/>
        </w:rPr>
        <w:tab/>
      </w:r>
      <w:r>
        <w:rPr>
          <w:rFonts w:ascii="Arial Narrow" w:hAnsi="Arial Narrow" w:cs="Arial"/>
          <w:sz w:val="22"/>
        </w:rPr>
        <w:tab/>
        <w:t>00151866</w:t>
      </w:r>
    </w:p>
    <w:p w:rsidR="00065F6B" w:rsidRPr="009431BC" w:rsidRDefault="00065F6B" w:rsidP="009431BC">
      <w:pPr>
        <w:spacing w:before="120" w:after="120" w:line="240" w:lineRule="auto"/>
        <w:ind w:left="567"/>
        <w:jc w:val="both"/>
        <w:rPr>
          <w:rFonts w:ascii="Arial Narrow" w:hAnsi="Arial Narrow" w:cs="Arial"/>
          <w:sz w:val="22"/>
        </w:rPr>
      </w:pPr>
      <w:r w:rsidRPr="009431BC">
        <w:rPr>
          <w:rFonts w:ascii="Arial Narrow" w:hAnsi="Arial Narrow" w:cs="Arial"/>
          <w:sz w:val="22"/>
        </w:rPr>
        <w:t>Kontaktná osoba:</w:t>
      </w:r>
      <w:bookmarkStart w:id="3" w:name="kontakt_meno"/>
      <w:bookmarkEnd w:id="3"/>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r w:rsidR="00DE6536">
        <w:rPr>
          <w:rFonts w:ascii="Arial Narrow" w:hAnsi="Arial Narrow" w:cs="Arial"/>
          <w:sz w:val="22"/>
        </w:rPr>
        <w:t>Ing. Tomáš Kundrát</w:t>
      </w:r>
    </w:p>
    <w:p w:rsidR="00065F6B" w:rsidRPr="009431BC" w:rsidRDefault="00065F6B" w:rsidP="00DE6536">
      <w:pPr>
        <w:spacing w:before="120" w:after="120" w:line="240" w:lineRule="auto"/>
        <w:ind w:left="567"/>
        <w:rPr>
          <w:rFonts w:ascii="Arial Narrow" w:hAnsi="Arial Narrow" w:cs="Arial"/>
          <w:sz w:val="22"/>
        </w:rPr>
      </w:pPr>
      <w:r w:rsidRPr="009431BC">
        <w:rPr>
          <w:rFonts w:ascii="Arial Narrow" w:hAnsi="Arial Narrow" w:cs="Arial"/>
          <w:sz w:val="22"/>
        </w:rPr>
        <w:t>Telefón:</w:t>
      </w:r>
      <w:r w:rsidRPr="009431BC">
        <w:rPr>
          <w:rFonts w:ascii="Arial Narrow" w:hAnsi="Arial Narrow" w:cs="Arial"/>
          <w:sz w:val="22"/>
        </w:rPr>
        <w:tab/>
      </w:r>
      <w:r w:rsidRPr="009431BC">
        <w:rPr>
          <w:rFonts w:ascii="Arial Narrow" w:hAnsi="Arial Narrow" w:cs="Arial"/>
          <w:sz w:val="22"/>
        </w:rPr>
        <w:tab/>
      </w:r>
      <w:r w:rsidRPr="009431BC">
        <w:rPr>
          <w:rFonts w:ascii="Arial Narrow" w:hAnsi="Arial Narrow" w:cs="Arial"/>
          <w:sz w:val="22"/>
        </w:rPr>
        <w:tab/>
      </w:r>
      <w:bookmarkStart w:id="4" w:name="kontakt_telefon"/>
      <w:bookmarkEnd w:id="4"/>
      <w:r w:rsidRPr="009431BC">
        <w:rPr>
          <w:rFonts w:ascii="Arial Narrow" w:hAnsi="Arial Narrow" w:cs="Arial"/>
          <w:sz w:val="22"/>
        </w:rPr>
        <w:tab/>
        <w:t>+</w:t>
      </w:r>
      <w:r w:rsidRPr="002D2963">
        <w:rPr>
          <w:rFonts w:ascii="Arial Narrow" w:hAnsi="Arial Narrow" w:cs="Arial"/>
          <w:sz w:val="22"/>
        </w:rPr>
        <w:t>421 2</w:t>
      </w:r>
      <w:r w:rsidR="00DE6536" w:rsidRPr="002D2963">
        <w:rPr>
          <w:rFonts w:ascii="Arial Narrow" w:hAnsi="Arial Narrow" w:cs="Arial"/>
          <w:sz w:val="22"/>
        </w:rPr>
        <w:t> </w:t>
      </w:r>
      <w:r w:rsidRPr="002D2963">
        <w:rPr>
          <w:rFonts w:ascii="Arial Narrow" w:hAnsi="Arial Narrow" w:cs="Arial"/>
          <w:sz w:val="22"/>
        </w:rPr>
        <w:t>509</w:t>
      </w:r>
      <w:r w:rsidR="00DE6536" w:rsidRPr="002D2963">
        <w:rPr>
          <w:rFonts w:ascii="Arial Narrow" w:hAnsi="Arial Narrow" w:cs="Arial"/>
          <w:sz w:val="22"/>
        </w:rPr>
        <w:t xml:space="preserve"> 44573</w:t>
      </w:r>
    </w:p>
    <w:p w:rsidR="00065F6B" w:rsidRPr="009431BC" w:rsidRDefault="00CF67D4" w:rsidP="009431BC">
      <w:pPr>
        <w:widowControl w:val="0"/>
        <w:spacing w:before="120" w:after="120" w:line="240" w:lineRule="auto"/>
        <w:ind w:left="-180" w:firstLine="747"/>
        <w:rPr>
          <w:rFonts w:ascii="Arial Narrow" w:hAnsi="Arial Narrow" w:cs="Arial"/>
          <w:sz w:val="22"/>
          <w:lang w:eastAsia="en-GB"/>
        </w:rPr>
      </w:pPr>
      <w:r w:rsidRPr="009431BC">
        <w:rPr>
          <w:rFonts w:ascii="Arial Narrow" w:hAnsi="Arial Narrow" w:cs="Arial"/>
          <w:sz w:val="22"/>
          <w:lang w:eastAsia="en-GB"/>
        </w:rPr>
        <w:t xml:space="preserve">Hlavná </w:t>
      </w:r>
      <w:r w:rsidR="00065F6B" w:rsidRPr="009431BC">
        <w:rPr>
          <w:rFonts w:ascii="Arial Narrow" w:hAnsi="Arial Narrow" w:cs="Arial"/>
          <w:sz w:val="22"/>
          <w:lang w:eastAsia="en-GB"/>
        </w:rPr>
        <w:t>adresa (URL):</w:t>
      </w:r>
      <w:r w:rsidR="00065F6B" w:rsidRPr="009431BC">
        <w:rPr>
          <w:rFonts w:ascii="Arial Narrow" w:hAnsi="Arial Narrow" w:cs="Arial"/>
          <w:sz w:val="22"/>
          <w:lang w:eastAsia="en-GB"/>
        </w:rPr>
        <w:tab/>
      </w:r>
      <w:r w:rsidR="00065F6B" w:rsidRPr="0035530F">
        <w:rPr>
          <w:rFonts w:ascii="Arial Narrow" w:hAnsi="Arial Narrow" w:cs="Arial"/>
          <w:sz w:val="22"/>
          <w:lang w:val="en-GB" w:eastAsia="en-GB"/>
        </w:rPr>
        <w:tab/>
      </w:r>
      <w:hyperlink r:id="rId8" w:history="1">
        <w:r w:rsidR="00F539F2" w:rsidRPr="009431BC">
          <w:rPr>
            <w:rStyle w:val="Hypertextovprepojenie"/>
            <w:rFonts w:ascii="Arial Narrow" w:hAnsi="Arial Narrow" w:cs="Arial"/>
            <w:sz w:val="22"/>
            <w:lang w:eastAsia="en-GB"/>
          </w:rPr>
          <w:t>http://www.minv.sk</w:t>
        </w:r>
      </w:hyperlink>
    </w:p>
    <w:p w:rsidR="00F539F2" w:rsidRPr="009431BC" w:rsidRDefault="00F539F2" w:rsidP="009431BC">
      <w:pPr>
        <w:widowControl w:val="0"/>
        <w:spacing w:before="120" w:after="120" w:line="240" w:lineRule="auto"/>
        <w:ind w:left="-180" w:firstLine="747"/>
        <w:rPr>
          <w:rFonts w:ascii="Arial Narrow" w:hAnsi="Arial Narrow"/>
          <w:sz w:val="22"/>
        </w:rPr>
      </w:pPr>
      <w:r w:rsidRPr="009431BC">
        <w:rPr>
          <w:rFonts w:ascii="Arial Narrow" w:hAnsi="Arial Narrow"/>
          <w:sz w:val="22"/>
        </w:rPr>
        <w:t xml:space="preserve">Adresa stránky profilu kupujúceho (URL): </w:t>
      </w:r>
      <w:hyperlink r:id="rId9" w:history="1">
        <w:r w:rsidR="005E5B0A" w:rsidRPr="009431BC">
          <w:rPr>
            <w:rStyle w:val="Hypertextovprepojenie"/>
            <w:rFonts w:ascii="Arial Narrow" w:hAnsi="Arial Narrow"/>
            <w:sz w:val="22"/>
          </w:rPr>
          <w:t>https://www.uvo.gov.sk/vyhladavanie-profilov/zakazky/239</w:t>
        </w:r>
      </w:hyperlink>
    </w:p>
    <w:p w:rsidR="005E5B0A" w:rsidRPr="009431BC" w:rsidRDefault="005E5B0A" w:rsidP="009431BC">
      <w:pPr>
        <w:widowControl w:val="0"/>
        <w:spacing w:before="120" w:after="120" w:line="240" w:lineRule="auto"/>
        <w:ind w:left="-180" w:firstLine="747"/>
        <w:rPr>
          <w:rFonts w:ascii="Arial Narrow" w:hAnsi="Arial Narrow" w:cs="Arial"/>
          <w:color w:val="FF0000"/>
          <w:sz w:val="22"/>
          <w:lang w:eastAsia="en-GB"/>
        </w:rPr>
      </w:pPr>
      <w:r w:rsidRPr="009431BC">
        <w:rPr>
          <w:rFonts w:ascii="Arial Narrow" w:hAnsi="Arial Narrow"/>
          <w:sz w:val="22"/>
        </w:rPr>
        <w:t>Adresa na ktorej sú dostupné súťažné podklady</w:t>
      </w:r>
      <w:r w:rsidR="009445E6">
        <w:rPr>
          <w:rFonts w:ascii="Arial Narrow" w:hAnsi="Arial Narrow"/>
          <w:sz w:val="22"/>
        </w:rPr>
        <w:t xml:space="preserve">: </w:t>
      </w:r>
      <w:r w:rsidR="009445E6" w:rsidRPr="003778DA">
        <w:rPr>
          <w:rStyle w:val="Hypertextovprepojenie"/>
          <w:rFonts w:ascii="Arial Narrow" w:hAnsi="Arial Narrow"/>
        </w:rPr>
        <w:t>https://eo.eks.</w:t>
      </w:r>
      <w:r w:rsidR="003778DA" w:rsidRPr="003778DA">
        <w:rPr>
          <w:rStyle w:val="Hypertextovprepojenie"/>
          <w:rFonts w:ascii="Arial Narrow" w:hAnsi="Arial Narrow"/>
        </w:rPr>
        <w:t>sk/ElektronickaTabula/Detail/310</w:t>
      </w:r>
      <w:r w:rsidR="00AE0324">
        <w:rPr>
          <w:rFonts w:ascii="Arial Narrow" w:hAnsi="Arial Narrow"/>
          <w:color w:val="FF0000"/>
          <w:sz w:val="22"/>
        </w:rPr>
        <w:t xml:space="preserve"> </w:t>
      </w:r>
    </w:p>
    <w:p w:rsidR="00DE6536" w:rsidRDefault="00DE6536" w:rsidP="009431BC">
      <w:pPr>
        <w:spacing w:before="120" w:after="120" w:line="240" w:lineRule="auto"/>
        <w:jc w:val="center"/>
        <w:rPr>
          <w:rFonts w:ascii="Arial Narrow" w:hAnsi="Arial Narrow" w:cs="Arial"/>
          <w:i/>
          <w:sz w:val="22"/>
        </w:rPr>
      </w:pPr>
    </w:p>
    <w:p w:rsidR="00065F6B" w:rsidRPr="009431BC" w:rsidRDefault="00065F6B" w:rsidP="009431BC">
      <w:pPr>
        <w:spacing w:before="120" w:after="120" w:line="240" w:lineRule="auto"/>
        <w:jc w:val="center"/>
        <w:rPr>
          <w:rFonts w:ascii="Arial Narrow" w:hAnsi="Arial Narrow" w:cs="Arial"/>
          <w:sz w:val="22"/>
        </w:rPr>
      </w:pPr>
      <w:r w:rsidRPr="009431BC">
        <w:rPr>
          <w:rFonts w:ascii="Arial Narrow" w:hAnsi="Arial Narrow" w:cs="Arial"/>
          <w:sz w:val="22"/>
        </w:rPr>
        <w:t>Časť II.</w:t>
      </w:r>
    </w:p>
    <w:p w:rsidR="00065F6B" w:rsidRPr="009431BC" w:rsidRDefault="008A3371" w:rsidP="009431BC">
      <w:pPr>
        <w:spacing w:before="120" w:after="120" w:line="240" w:lineRule="auto"/>
        <w:jc w:val="center"/>
        <w:rPr>
          <w:rFonts w:ascii="Arial Narrow" w:hAnsi="Arial Narrow"/>
          <w:b/>
          <w:sz w:val="24"/>
          <w:szCs w:val="24"/>
        </w:rPr>
      </w:pPr>
      <w:bookmarkStart w:id="5" w:name="_Hlk522971590"/>
      <w:r w:rsidRPr="009431BC">
        <w:rPr>
          <w:rFonts w:ascii="Arial Narrow" w:hAnsi="Arial Narrow"/>
          <w:b/>
          <w:sz w:val="24"/>
          <w:szCs w:val="24"/>
        </w:rPr>
        <w:t>INFORMÁCIE O SYSTÉME POUŽITOM NA ZADÁVANIE TEJTO ZÁKAZKY</w:t>
      </w:r>
    </w:p>
    <w:p w:rsidR="00814020" w:rsidRPr="009431BC" w:rsidRDefault="007C355C" w:rsidP="009431BC">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9431BC">
        <w:rPr>
          <w:rFonts w:ascii="Arial Narrow" w:hAnsi="Arial Narrow"/>
          <w:b/>
          <w:smallCaps/>
          <w:sz w:val="22"/>
        </w:rPr>
        <w:t>v</w:t>
      </w:r>
      <w:r w:rsidR="00814020" w:rsidRPr="009431BC">
        <w:rPr>
          <w:rFonts w:ascii="Arial Narrow" w:hAnsi="Arial Narrow"/>
          <w:b/>
          <w:smallCaps/>
          <w:sz w:val="22"/>
        </w:rPr>
        <w:t>šeobecne o </w:t>
      </w:r>
      <w:r w:rsidRPr="009431BC">
        <w:rPr>
          <w:rFonts w:ascii="Arial Narrow" w:hAnsi="Arial Narrow"/>
          <w:b/>
          <w:smallCaps/>
          <w:sz w:val="22"/>
        </w:rPr>
        <w:t>e</w:t>
      </w:r>
      <w:r w:rsidR="00814020" w:rsidRPr="009431BC">
        <w:rPr>
          <w:rFonts w:ascii="Arial Narrow" w:hAnsi="Arial Narrow"/>
          <w:b/>
          <w:smallCaps/>
          <w:sz w:val="22"/>
        </w:rPr>
        <w:t>lektronickom kontraktačnom systéme</w:t>
      </w:r>
    </w:p>
    <w:p w:rsidR="005E5B0A" w:rsidRPr="009431BC" w:rsidRDefault="00814020" w:rsidP="00190D31">
      <w:pPr>
        <w:pStyle w:val="Zkladntext3"/>
        <w:numPr>
          <w:ilvl w:val="1"/>
          <w:numId w:val="2"/>
        </w:numPr>
        <w:spacing w:before="120" w:line="240" w:lineRule="auto"/>
        <w:jc w:val="both"/>
        <w:rPr>
          <w:rFonts w:ascii="Arial Narrow" w:hAnsi="Arial Narrow" w:cs="Arial"/>
          <w:sz w:val="22"/>
          <w:szCs w:val="22"/>
        </w:rPr>
      </w:pPr>
      <w:r w:rsidRPr="009431BC">
        <w:rPr>
          <w:rFonts w:ascii="Arial Narrow" w:hAnsi="Arial Narrow" w:cs="Arial"/>
          <w:sz w:val="22"/>
          <w:szCs w:val="22"/>
        </w:rPr>
        <w:t xml:space="preserve">Zadávanie tejto zákazky vrátane realizácie elektronickej aukcie sa realizuje </w:t>
      </w:r>
      <w:bookmarkStart w:id="6" w:name="_Hlk523591016"/>
      <w:r w:rsidR="00190D31" w:rsidRPr="00C672D6">
        <w:rPr>
          <w:rFonts w:ascii="Arial Narrow" w:hAnsi="Arial Narrow" w:cs="Arial"/>
          <w:sz w:val="22"/>
          <w:szCs w:val="22"/>
        </w:rPr>
        <w:t xml:space="preserve">systémom </w:t>
      </w:r>
      <w:bookmarkStart w:id="7" w:name="_Hlk534969782"/>
      <w:r w:rsidR="00190D31" w:rsidRPr="00C672D6">
        <w:rPr>
          <w:rFonts w:ascii="Arial Narrow" w:hAnsi="Arial Narrow" w:cs="Arial"/>
          <w:sz w:val="22"/>
          <w:szCs w:val="22"/>
        </w:rPr>
        <w:t>Elektronické obstarávanie</w:t>
      </w:r>
      <w:r w:rsidR="00190D31">
        <w:rPr>
          <w:rFonts w:ascii="Arial Narrow" w:hAnsi="Arial Narrow" w:cs="Arial"/>
          <w:sz w:val="22"/>
          <w:szCs w:val="22"/>
        </w:rPr>
        <w:t xml:space="preserve"> (EO)</w:t>
      </w:r>
      <w:r w:rsidR="00190D31" w:rsidRPr="00C672D6">
        <w:rPr>
          <w:rFonts w:ascii="Arial Narrow" w:hAnsi="Arial Narrow" w:cs="Arial"/>
          <w:sz w:val="22"/>
          <w:szCs w:val="22"/>
        </w:rPr>
        <w:t>,</w:t>
      </w:r>
      <w:bookmarkEnd w:id="6"/>
      <w:r w:rsidR="00190D31" w:rsidRPr="00C672D6">
        <w:rPr>
          <w:rFonts w:ascii="Arial Narrow" w:hAnsi="Arial Narrow" w:cs="Arial"/>
          <w:sz w:val="22"/>
          <w:szCs w:val="22"/>
        </w:rPr>
        <w:t xml:space="preserve"> ktorý je súčasťou</w:t>
      </w:r>
      <w:r w:rsidR="00190D31" w:rsidRPr="009431BC">
        <w:rPr>
          <w:rFonts w:ascii="Arial Narrow" w:hAnsi="Arial Narrow" w:cs="Arial"/>
          <w:sz w:val="22"/>
          <w:szCs w:val="22"/>
        </w:rPr>
        <w:t xml:space="preserve"> </w:t>
      </w:r>
      <w:bookmarkEnd w:id="7"/>
      <w:r w:rsidRPr="009431BC">
        <w:rPr>
          <w:rFonts w:ascii="Arial Narrow" w:hAnsi="Arial Narrow" w:cs="Arial"/>
          <w:sz w:val="22"/>
          <w:szCs w:val="22"/>
        </w:rPr>
        <w:t>Elektronick</w:t>
      </w:r>
      <w:r w:rsidR="00190D31">
        <w:rPr>
          <w:rFonts w:ascii="Arial Narrow" w:hAnsi="Arial Narrow" w:cs="Arial"/>
          <w:sz w:val="22"/>
          <w:szCs w:val="22"/>
        </w:rPr>
        <w:t>ého</w:t>
      </w:r>
      <w:r w:rsidRPr="009431BC">
        <w:rPr>
          <w:rFonts w:ascii="Arial Narrow" w:hAnsi="Arial Narrow" w:cs="Arial"/>
          <w:sz w:val="22"/>
          <w:szCs w:val="22"/>
        </w:rPr>
        <w:t xml:space="preserve"> kontraktačn</w:t>
      </w:r>
      <w:r w:rsidR="00190D31">
        <w:rPr>
          <w:rFonts w:ascii="Arial Narrow" w:hAnsi="Arial Narrow" w:cs="Arial"/>
          <w:sz w:val="22"/>
          <w:szCs w:val="22"/>
        </w:rPr>
        <w:t xml:space="preserve">ého systému </w:t>
      </w:r>
      <w:bookmarkStart w:id="8" w:name="_Hlk534969818"/>
      <w:r w:rsidR="00190D31">
        <w:rPr>
          <w:rFonts w:ascii="Arial Narrow" w:hAnsi="Arial Narrow" w:cs="Arial"/>
          <w:sz w:val="22"/>
          <w:szCs w:val="22"/>
        </w:rPr>
        <w:t>(ďalej spoločne iba „EKS“)</w:t>
      </w:r>
      <w:r w:rsidRPr="009431BC">
        <w:rPr>
          <w:rFonts w:ascii="Arial Narrow" w:hAnsi="Arial Narrow" w:cs="Arial"/>
          <w:sz w:val="22"/>
          <w:szCs w:val="22"/>
        </w:rPr>
        <w:t>.</w:t>
      </w:r>
      <w:bookmarkEnd w:id="8"/>
    </w:p>
    <w:p w:rsidR="00814020" w:rsidRPr="003A63EE" w:rsidRDefault="00814020" w:rsidP="009431BC">
      <w:pPr>
        <w:pStyle w:val="Zkladntext3"/>
        <w:numPr>
          <w:ilvl w:val="1"/>
          <w:numId w:val="2"/>
        </w:numPr>
        <w:spacing w:before="120" w:line="240" w:lineRule="auto"/>
        <w:jc w:val="both"/>
        <w:rPr>
          <w:rFonts w:ascii="Arial Narrow" w:hAnsi="Arial Narrow" w:cs="Arial"/>
          <w:sz w:val="22"/>
          <w:szCs w:val="22"/>
        </w:rPr>
      </w:pPr>
      <w:r w:rsidRPr="004F6B7B">
        <w:rPr>
          <w:rFonts w:ascii="Arial Narrow" w:hAnsi="Arial Narrow"/>
          <w:sz w:val="22"/>
          <w:szCs w:val="22"/>
        </w:rPr>
        <w:t>EKS</w:t>
      </w:r>
      <w:r w:rsidR="0026752E" w:rsidRPr="004F6B7B">
        <w:rPr>
          <w:rFonts w:ascii="Arial Narrow" w:hAnsi="Arial Narrow"/>
          <w:sz w:val="22"/>
          <w:szCs w:val="22"/>
        </w:rPr>
        <w:t>“</w:t>
      </w:r>
      <w:r w:rsidRPr="004F6B7B">
        <w:rPr>
          <w:rFonts w:ascii="Arial Narrow" w:hAnsi="Arial Narrow"/>
          <w:sz w:val="22"/>
          <w:szCs w:val="22"/>
        </w:rPr>
        <w:t xml:space="preserve"> je informačný </w:t>
      </w:r>
      <w:r w:rsidR="00006731" w:rsidRPr="004F6B7B">
        <w:rPr>
          <w:rFonts w:ascii="Arial Narrow" w:hAnsi="Arial Narrow"/>
          <w:sz w:val="22"/>
          <w:szCs w:val="22"/>
        </w:rPr>
        <w:t>systém</w:t>
      </w:r>
      <w:r w:rsidR="00BC6A8D" w:rsidRPr="004F6B7B">
        <w:rPr>
          <w:rFonts w:ascii="Arial Narrow" w:hAnsi="Arial Narrow"/>
          <w:sz w:val="22"/>
          <w:szCs w:val="22"/>
        </w:rPr>
        <w:t>,</w:t>
      </w:r>
      <w:r w:rsidR="00006731" w:rsidRPr="004F6B7B">
        <w:rPr>
          <w:rFonts w:ascii="Arial Narrow" w:hAnsi="Arial Narrow"/>
          <w:sz w:val="22"/>
          <w:szCs w:val="22"/>
        </w:rPr>
        <w:t xml:space="preserve"> prostredníctvom ktorého </w:t>
      </w:r>
      <w:r w:rsidRPr="004F6B7B">
        <w:rPr>
          <w:rFonts w:ascii="Arial Narrow" w:hAnsi="Arial Narrow"/>
          <w:sz w:val="22"/>
          <w:szCs w:val="22"/>
        </w:rPr>
        <w:t>verejný obstarávateľ podľa § 7 ods. 1 písm. a) zákona zadáva zákazky v súlade s</w:t>
      </w:r>
      <w:r w:rsidR="00196757">
        <w:rPr>
          <w:rFonts w:ascii="Arial Narrow" w:hAnsi="Arial Narrow"/>
          <w:sz w:val="22"/>
          <w:szCs w:val="22"/>
        </w:rPr>
        <w:t>o</w:t>
      </w:r>
      <w:r w:rsidRPr="004F6B7B">
        <w:rPr>
          <w:rFonts w:ascii="Arial Narrow" w:hAnsi="Arial Narrow"/>
          <w:sz w:val="22"/>
          <w:szCs w:val="22"/>
        </w:rPr>
        <w:t xml:space="preserve"> zákonom. </w:t>
      </w:r>
      <w:r w:rsidR="00E063E5" w:rsidRPr="004F6B7B">
        <w:rPr>
          <w:rFonts w:ascii="Arial Narrow" w:hAnsi="Arial Narrow"/>
          <w:sz w:val="22"/>
          <w:szCs w:val="22"/>
        </w:rPr>
        <w:t>Elektronická podpora procesov (</w:t>
      </w:r>
      <w:r w:rsidR="00E063E5" w:rsidRPr="009564EE">
        <w:rPr>
          <w:rFonts w:ascii="Arial Narrow" w:hAnsi="Arial Narrow"/>
          <w:sz w:val="22"/>
          <w:szCs w:val="22"/>
        </w:rPr>
        <w:t>ďalej len „EPP“) je jeden zo subsystémov EKS.</w:t>
      </w:r>
      <w:r w:rsidR="009564EE" w:rsidRPr="009564EE">
        <w:rPr>
          <w:rFonts w:ascii="Arial Narrow" w:hAnsi="Arial Narrow"/>
          <w:sz w:val="22"/>
          <w:szCs w:val="22"/>
        </w:rPr>
        <w:t xml:space="preserve"> </w:t>
      </w:r>
      <w:r w:rsidR="00B477E2" w:rsidRPr="009564EE">
        <w:rPr>
          <w:rFonts w:ascii="Arial Narrow" w:hAnsi="Arial Narrow"/>
          <w:sz w:val="22"/>
          <w:szCs w:val="22"/>
        </w:rPr>
        <w:t>Podrobnejšie informácie o </w:t>
      </w:r>
      <w:r w:rsidR="00190D31" w:rsidRPr="009564EE">
        <w:rPr>
          <w:rFonts w:ascii="Arial Narrow" w:hAnsi="Arial Narrow"/>
          <w:sz w:val="22"/>
          <w:szCs w:val="22"/>
        </w:rPr>
        <w:t>EKS</w:t>
      </w:r>
      <w:r w:rsidR="00B477E2" w:rsidRPr="009564EE">
        <w:rPr>
          <w:rFonts w:ascii="Arial Narrow" w:hAnsi="Arial Narrow"/>
          <w:sz w:val="22"/>
          <w:szCs w:val="22"/>
        </w:rPr>
        <w:t xml:space="preserve"> sú uvedené </w:t>
      </w:r>
      <w:bookmarkStart w:id="9" w:name="_Hlk534969897"/>
      <w:r w:rsidR="00552156" w:rsidRPr="009564EE">
        <w:rPr>
          <w:rFonts w:ascii="Arial Narrow" w:hAnsi="Arial Narrow"/>
          <w:sz w:val="22"/>
          <w:szCs w:val="22"/>
        </w:rPr>
        <w:t>vo Všeobecných podmienkach</w:t>
      </w:r>
      <w:r w:rsidR="00552156">
        <w:rPr>
          <w:rFonts w:ascii="Arial Narrow" w:hAnsi="Arial Narrow"/>
          <w:sz w:val="22"/>
          <w:szCs w:val="22"/>
        </w:rPr>
        <w:t xml:space="preserve"> elektronického</w:t>
      </w:r>
      <w:bookmarkEnd w:id="9"/>
      <w:r w:rsidR="00552156">
        <w:rPr>
          <w:rFonts w:ascii="Arial Narrow" w:hAnsi="Arial Narrow"/>
          <w:sz w:val="22"/>
          <w:szCs w:val="22"/>
        </w:rPr>
        <w:t xml:space="preserve"> obstarávania</w:t>
      </w:r>
      <w:r w:rsidR="00190D31">
        <w:rPr>
          <w:rFonts w:ascii="Arial Narrow" w:hAnsi="Arial Narrow"/>
          <w:sz w:val="22"/>
          <w:szCs w:val="22"/>
        </w:rPr>
        <w:t xml:space="preserve"> </w:t>
      </w:r>
      <w:bookmarkStart w:id="10" w:name="_Hlk534969919"/>
      <w:r w:rsidR="00190D31">
        <w:rPr>
          <w:rFonts w:ascii="Arial Narrow" w:hAnsi="Arial Narrow"/>
          <w:sz w:val="22"/>
          <w:szCs w:val="22"/>
        </w:rPr>
        <w:t>(v aktuálnom znení)</w:t>
      </w:r>
      <w:bookmarkEnd w:id="10"/>
      <w:r w:rsidR="00552156">
        <w:rPr>
          <w:rFonts w:ascii="Arial Narrow" w:hAnsi="Arial Narrow"/>
          <w:sz w:val="22"/>
          <w:szCs w:val="22"/>
        </w:rPr>
        <w:t xml:space="preserve">, ktoré sú verejne prístupné </w:t>
      </w:r>
      <w:r w:rsidR="00552156" w:rsidRPr="003A63EE">
        <w:rPr>
          <w:rFonts w:ascii="Arial Narrow" w:hAnsi="Arial Narrow"/>
          <w:sz w:val="22"/>
          <w:szCs w:val="22"/>
        </w:rPr>
        <w:t>v rámci  EKS (ďalej len „VP EO“).</w:t>
      </w:r>
    </w:p>
    <w:p w:rsidR="002B6735" w:rsidRPr="003A63EE" w:rsidRDefault="002B6735" w:rsidP="00FF43E9">
      <w:pPr>
        <w:numPr>
          <w:ilvl w:val="1"/>
          <w:numId w:val="2"/>
        </w:numPr>
        <w:spacing w:before="120" w:after="120" w:line="240" w:lineRule="auto"/>
        <w:jc w:val="both"/>
        <w:rPr>
          <w:rFonts w:ascii="Arial Narrow" w:hAnsi="Arial Narrow"/>
          <w:sz w:val="22"/>
        </w:rPr>
      </w:pPr>
      <w:r w:rsidRPr="003A63EE">
        <w:rPr>
          <w:rFonts w:ascii="Arial Narrow" w:hAnsi="Arial Narrow"/>
          <w:sz w:val="22"/>
        </w:rPr>
        <w:t>W</w:t>
      </w:r>
      <w:r w:rsidR="00634677" w:rsidRPr="003A63EE">
        <w:rPr>
          <w:rFonts w:ascii="Arial Narrow" w:hAnsi="Arial Narrow"/>
          <w:sz w:val="22"/>
        </w:rPr>
        <w:t>ebové sídlo informačného systému EKS</w:t>
      </w:r>
      <w:r w:rsidRPr="003A63EE">
        <w:rPr>
          <w:rFonts w:ascii="Arial Narrow" w:hAnsi="Arial Narrow"/>
          <w:sz w:val="22"/>
        </w:rPr>
        <w:t xml:space="preserve">, prostredníctvom ktorého sa verejné obstarávanie realizuje, je: </w:t>
      </w:r>
      <w:hyperlink r:id="rId10" w:history="1">
        <w:r w:rsidR="00601BF5" w:rsidRPr="005632CD">
          <w:rPr>
            <w:rStyle w:val="Hypertextovprepojenie"/>
            <w:rFonts w:ascii="Arial Narrow" w:hAnsi="Arial Narrow"/>
            <w:sz w:val="22"/>
          </w:rPr>
          <w:t>https://eo.eks.sk/</w:t>
        </w:r>
      </w:hyperlink>
      <w:r w:rsidR="00601BF5">
        <w:rPr>
          <w:rFonts w:ascii="Arial Narrow" w:hAnsi="Arial Narrow"/>
          <w:sz w:val="22"/>
          <w:u w:val="single"/>
        </w:rPr>
        <w:t xml:space="preserve"> </w:t>
      </w:r>
      <w:r w:rsidR="00041145" w:rsidRPr="003A63EE">
        <w:rPr>
          <w:rFonts w:ascii="Arial Narrow" w:hAnsi="Arial Narrow" w:cs="Arial"/>
          <w:sz w:val="22"/>
        </w:rPr>
        <w:t>.</w:t>
      </w:r>
    </w:p>
    <w:p w:rsidR="002B6735" w:rsidRPr="00FF43E9" w:rsidRDefault="002B6735" w:rsidP="00FF43E9">
      <w:pPr>
        <w:numPr>
          <w:ilvl w:val="1"/>
          <w:numId w:val="2"/>
        </w:numPr>
        <w:spacing w:before="120" w:after="120" w:line="240" w:lineRule="auto"/>
        <w:jc w:val="both"/>
        <w:rPr>
          <w:rFonts w:ascii="Arial Narrow" w:hAnsi="Arial Narrow"/>
          <w:sz w:val="22"/>
        </w:rPr>
      </w:pPr>
      <w:bookmarkStart w:id="11" w:name="_Hlk522971822"/>
      <w:bookmarkEnd w:id="5"/>
      <w:r w:rsidRPr="00FF43E9">
        <w:rPr>
          <w:rFonts w:ascii="Arial Narrow" w:hAnsi="Arial Narrow"/>
          <w:sz w:val="22"/>
        </w:rPr>
        <w:t xml:space="preserve">Každý, kto ako záujemca má záujem o účasť vo verejnom obstarávaní alebo chce predložiť ponuku a nie je registrovaný v EKS, je povinný sa registrovať v EKS na adrese </w:t>
      </w:r>
      <w:hyperlink r:id="rId11" w:history="1">
        <w:r w:rsidRPr="00DE6536">
          <w:rPr>
            <w:rStyle w:val="Hypertextovprepojenie"/>
            <w:rFonts w:ascii="Arial Narrow" w:hAnsi="Arial Narrow"/>
            <w:sz w:val="22"/>
          </w:rPr>
          <w:t>https://portal.eks.sk/SpravaDodavatelov/RegistraciaDodavatela/ZiadostORegistraciu</w:t>
        </w:r>
      </w:hyperlink>
    </w:p>
    <w:p w:rsidR="002B6735" w:rsidRPr="00FF43E9" w:rsidRDefault="00840D72" w:rsidP="00FF43E9">
      <w:pPr>
        <w:pStyle w:val="Zkladntext3"/>
        <w:numPr>
          <w:ilvl w:val="1"/>
          <w:numId w:val="2"/>
        </w:numPr>
        <w:spacing w:before="120" w:line="240" w:lineRule="auto"/>
        <w:jc w:val="both"/>
        <w:rPr>
          <w:rFonts w:ascii="Arial Narrow" w:hAnsi="Arial Narrow" w:cs="Arial"/>
          <w:sz w:val="22"/>
          <w:szCs w:val="22"/>
        </w:rPr>
      </w:pPr>
      <w:r>
        <w:rPr>
          <w:rStyle w:val="apple-converted-space"/>
          <w:rFonts w:ascii="Arial Narrow" w:hAnsi="Arial Narrow"/>
          <w:bCs/>
          <w:sz w:val="22"/>
          <w:szCs w:val="22"/>
        </w:rPr>
        <w:t xml:space="preserve">Hospodársky subjekt </w:t>
      </w:r>
      <w:r w:rsidR="002B6735" w:rsidRPr="00FF43E9">
        <w:rPr>
          <w:rFonts w:ascii="Arial Narrow" w:hAnsi="Arial Narrow"/>
          <w:sz w:val="22"/>
          <w:szCs w:val="22"/>
        </w:rPr>
        <w:t>pri registrácii nemusí byť zapísaný v Zozname hospodárskych subjektov ani v Registri partnerov verejného sektora</w:t>
      </w:r>
      <w:r w:rsidR="009E2FE5" w:rsidRPr="00FF43E9">
        <w:rPr>
          <w:rFonts w:ascii="Arial Narrow" w:hAnsi="Arial Narrow"/>
          <w:sz w:val="22"/>
          <w:szCs w:val="22"/>
        </w:rPr>
        <w:t>.</w:t>
      </w:r>
    </w:p>
    <w:p w:rsidR="00230529" w:rsidRPr="00FF43E9" w:rsidRDefault="00230529" w:rsidP="00FF43E9">
      <w:pPr>
        <w:pStyle w:val="Zkladntext3"/>
        <w:numPr>
          <w:ilvl w:val="1"/>
          <w:numId w:val="2"/>
        </w:numPr>
        <w:spacing w:before="120" w:line="240" w:lineRule="auto"/>
        <w:jc w:val="both"/>
        <w:rPr>
          <w:rFonts w:ascii="Arial Narrow" w:hAnsi="Arial Narrow" w:cs="Arial"/>
          <w:sz w:val="22"/>
          <w:szCs w:val="22"/>
        </w:rPr>
      </w:pPr>
      <w:r w:rsidRPr="00FF43E9">
        <w:rPr>
          <w:rFonts w:ascii="Arial Narrow" w:hAnsi="Arial Narrow" w:cs="Arial"/>
          <w:sz w:val="22"/>
          <w:szCs w:val="22"/>
        </w:rPr>
        <w:t xml:space="preserve">Podmienky </w:t>
      </w:r>
      <w:r w:rsidR="00E65801" w:rsidRPr="00FF43E9">
        <w:rPr>
          <w:rFonts w:ascii="Arial Narrow" w:hAnsi="Arial Narrow" w:cs="Arial"/>
          <w:sz w:val="22"/>
          <w:szCs w:val="22"/>
        </w:rPr>
        <w:t xml:space="preserve">Identifikácie a Autentifikácie záujemcu/uchádzača </w:t>
      </w:r>
      <w:r w:rsidR="00552156">
        <w:rPr>
          <w:rFonts w:ascii="Arial Narrow" w:hAnsi="Arial Narrow" w:cs="Arial"/>
          <w:sz w:val="22"/>
          <w:szCs w:val="22"/>
        </w:rPr>
        <w:t>sú uvedené vo VP EO</w:t>
      </w:r>
      <w:r w:rsidR="00552156" w:rsidRPr="00FF43E9">
        <w:rPr>
          <w:rFonts w:ascii="Arial Narrow" w:hAnsi="Arial Narrow"/>
          <w:sz w:val="22"/>
          <w:szCs w:val="22"/>
        </w:rPr>
        <w:t>.</w:t>
      </w:r>
    </w:p>
    <w:p w:rsidR="002B6735" w:rsidRPr="00FF43E9" w:rsidRDefault="007C355C"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b/>
          <w:smallCaps/>
          <w:sz w:val="22"/>
        </w:rPr>
        <w:t>p</w:t>
      </w:r>
      <w:r w:rsidR="00CD43F1" w:rsidRPr="00FF43E9">
        <w:rPr>
          <w:rFonts w:ascii="Arial Narrow" w:hAnsi="Arial Narrow"/>
          <w:b/>
          <w:smallCaps/>
          <w:sz w:val="22"/>
        </w:rPr>
        <w:t>odmienky používania elektronických zariadení v rámci zadávania tejto zákazky</w:t>
      </w:r>
    </w:p>
    <w:p w:rsidR="00CD43F1" w:rsidRPr="00FF43E9" w:rsidRDefault="00CD43F1" w:rsidP="00FF43E9">
      <w:pPr>
        <w:spacing w:before="120" w:after="120" w:line="240" w:lineRule="auto"/>
        <w:ind w:left="567" w:hanging="567"/>
        <w:jc w:val="both"/>
        <w:rPr>
          <w:rFonts w:ascii="Arial Narrow" w:hAnsi="Arial Narrow"/>
          <w:sz w:val="22"/>
        </w:rPr>
      </w:pPr>
      <w:r w:rsidRPr="00FF43E9">
        <w:rPr>
          <w:rFonts w:ascii="Arial Narrow" w:hAnsi="Arial Narrow"/>
          <w:sz w:val="22"/>
        </w:rPr>
        <w:t xml:space="preserve">3.1 </w:t>
      </w:r>
      <w:r w:rsidRPr="00FF43E9">
        <w:rPr>
          <w:rFonts w:ascii="Arial Narrow" w:hAnsi="Arial Narrow"/>
          <w:sz w:val="22"/>
        </w:rPr>
        <w:tab/>
        <w:t xml:space="preserve">Na používanie </w:t>
      </w:r>
      <w:r w:rsidRPr="004F6B7B">
        <w:rPr>
          <w:rFonts w:ascii="Arial Narrow" w:hAnsi="Arial Narrow"/>
          <w:sz w:val="22"/>
        </w:rPr>
        <w:t>EKS</w:t>
      </w:r>
      <w:r w:rsidR="00634677">
        <w:rPr>
          <w:rFonts w:ascii="Arial Narrow" w:hAnsi="Arial Narrow"/>
          <w:sz w:val="22"/>
        </w:rPr>
        <w:t xml:space="preserve"> </w:t>
      </w:r>
      <w:r w:rsidRPr="004F6B7B">
        <w:rPr>
          <w:rFonts w:ascii="Arial Narrow" w:hAnsi="Arial Narrow"/>
          <w:sz w:val="22"/>
        </w:rPr>
        <w:t>je</w:t>
      </w:r>
      <w:r w:rsidRPr="00FF43E9">
        <w:rPr>
          <w:rFonts w:ascii="Arial Narrow" w:hAnsi="Arial Narrow"/>
          <w:sz w:val="22"/>
        </w:rPr>
        <w:t xml:space="preserve"> potrebné splnenie nasledujúcich technických požiadaviek:</w:t>
      </w:r>
    </w:p>
    <w:p w:rsidR="00CD43F1" w:rsidRPr="006954AF" w:rsidRDefault="00CD43F1" w:rsidP="00FF43E9">
      <w:pPr>
        <w:spacing w:before="120" w:after="120" w:line="240" w:lineRule="auto"/>
        <w:ind w:left="567"/>
        <w:jc w:val="both"/>
        <w:rPr>
          <w:rFonts w:ascii="Arial Narrow" w:hAnsi="Arial Narrow"/>
          <w:sz w:val="22"/>
        </w:rPr>
      </w:pPr>
      <w:bookmarkStart w:id="12" w:name="_Hlk504057119"/>
      <w:r w:rsidRPr="006954AF">
        <w:rPr>
          <w:rFonts w:ascii="Arial Narrow" w:hAnsi="Arial Narrow"/>
          <w:sz w:val="22"/>
        </w:rPr>
        <w:t>Aktuáln</w:t>
      </w:r>
      <w:r w:rsidR="008A1CA9" w:rsidRPr="006954AF">
        <w:rPr>
          <w:rFonts w:ascii="Arial Narrow" w:hAnsi="Arial Narrow"/>
          <w:sz w:val="22"/>
        </w:rPr>
        <w:t>a</w:t>
      </w:r>
      <w:r w:rsidRPr="006954AF">
        <w:rPr>
          <w:rFonts w:ascii="Arial Narrow" w:hAnsi="Arial Narrow"/>
          <w:sz w:val="22"/>
        </w:rPr>
        <w:t xml:space="preserve"> verzi</w:t>
      </w:r>
      <w:r w:rsidR="002C3FD8" w:rsidRPr="006954AF">
        <w:rPr>
          <w:rFonts w:ascii="Arial Narrow" w:hAnsi="Arial Narrow"/>
          <w:sz w:val="22"/>
        </w:rPr>
        <w:t>a</w:t>
      </w:r>
      <w:r w:rsidRPr="006954AF">
        <w:rPr>
          <w:rFonts w:ascii="Arial Narrow" w:hAnsi="Arial Narrow"/>
          <w:sz w:val="22"/>
        </w:rPr>
        <w:t xml:space="preserve"> </w:t>
      </w:r>
      <w:r w:rsidR="008A1CA9" w:rsidRPr="006954AF">
        <w:rPr>
          <w:rFonts w:ascii="Arial Narrow" w:hAnsi="Arial Narrow"/>
          <w:sz w:val="22"/>
        </w:rPr>
        <w:t xml:space="preserve">jedného z </w:t>
      </w:r>
      <w:r w:rsidRPr="006954AF">
        <w:rPr>
          <w:rFonts w:ascii="Arial Narrow" w:hAnsi="Arial Narrow"/>
          <w:sz w:val="22"/>
        </w:rPr>
        <w:t xml:space="preserve">prehliadačov: Internet Explorer, </w:t>
      </w:r>
      <w:proofErr w:type="spellStart"/>
      <w:r w:rsidRPr="006954AF">
        <w:rPr>
          <w:rFonts w:ascii="Arial Narrow" w:hAnsi="Arial Narrow"/>
          <w:sz w:val="22"/>
        </w:rPr>
        <w:t>Mozilla</w:t>
      </w:r>
      <w:proofErr w:type="spellEnd"/>
      <w:r w:rsidRPr="006954AF">
        <w:rPr>
          <w:rFonts w:ascii="Arial Narrow" w:hAnsi="Arial Narrow"/>
          <w:sz w:val="22"/>
        </w:rPr>
        <w:t xml:space="preserve"> Firefox, Google Chrome.</w:t>
      </w:r>
    </w:p>
    <w:p w:rsidR="00CD43F1" w:rsidRPr="006954AF" w:rsidRDefault="00CD43F1" w:rsidP="00FF43E9">
      <w:pPr>
        <w:spacing w:before="120" w:after="120" w:line="240" w:lineRule="auto"/>
        <w:ind w:left="567"/>
        <w:jc w:val="both"/>
        <w:rPr>
          <w:rFonts w:ascii="Arial Narrow" w:hAnsi="Arial Narrow"/>
          <w:sz w:val="22"/>
        </w:rPr>
      </w:pPr>
      <w:r w:rsidRPr="006954AF">
        <w:rPr>
          <w:rFonts w:ascii="Arial Narrow" w:hAnsi="Arial Narrow"/>
          <w:sz w:val="22"/>
        </w:rPr>
        <w:t>Ďalšie technické požiadavky:</w:t>
      </w:r>
    </w:p>
    <w:p w:rsidR="00CD43F1" w:rsidRPr="006954AF"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6954AF">
        <w:rPr>
          <w:rFonts w:ascii="Arial Narrow" w:hAnsi="Arial Narrow"/>
          <w:sz w:val="22"/>
        </w:rPr>
        <w:t xml:space="preserve">prehliadač so zapnutým </w:t>
      </w:r>
      <w:proofErr w:type="spellStart"/>
      <w:r w:rsidRPr="006954AF">
        <w:rPr>
          <w:rFonts w:ascii="Arial Narrow" w:hAnsi="Arial Narrow"/>
          <w:sz w:val="22"/>
        </w:rPr>
        <w:t>javascript</w:t>
      </w:r>
      <w:proofErr w:type="spellEnd"/>
      <w:r w:rsidRPr="006954AF">
        <w:rPr>
          <w:rFonts w:ascii="Arial Narrow" w:hAnsi="Arial Narrow"/>
          <w:sz w:val="22"/>
        </w:rPr>
        <w:t xml:space="preserve"> a</w:t>
      </w:r>
      <w:r w:rsidR="008A1CA9" w:rsidRPr="006954AF">
        <w:rPr>
          <w:rFonts w:ascii="Arial Narrow" w:hAnsi="Arial Narrow"/>
          <w:sz w:val="22"/>
        </w:rPr>
        <w:t xml:space="preserve"> povoleným </w:t>
      </w:r>
      <w:proofErr w:type="spellStart"/>
      <w:r w:rsidRPr="006954AF">
        <w:rPr>
          <w:rFonts w:ascii="Arial Narrow" w:hAnsi="Arial Narrow"/>
          <w:sz w:val="22"/>
        </w:rPr>
        <w:t>cookies</w:t>
      </w:r>
      <w:proofErr w:type="spellEnd"/>
      <w:r w:rsidRPr="006954AF">
        <w:rPr>
          <w:rFonts w:ascii="Arial Narrow" w:hAnsi="Arial Narrow"/>
          <w:sz w:val="22"/>
        </w:rPr>
        <w:t>,</w:t>
      </w:r>
    </w:p>
    <w:p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bez prídavných zásuvných modulov (</w:t>
      </w:r>
      <w:proofErr w:type="spellStart"/>
      <w:r w:rsidRPr="00FF43E9">
        <w:rPr>
          <w:rFonts w:ascii="Arial Narrow" w:hAnsi="Arial Narrow"/>
          <w:sz w:val="22"/>
        </w:rPr>
        <w:t>plug</w:t>
      </w:r>
      <w:proofErr w:type="spellEnd"/>
      <w:r w:rsidRPr="00FF43E9">
        <w:rPr>
          <w:rFonts w:ascii="Arial Narrow" w:hAnsi="Arial Narrow"/>
          <w:sz w:val="22"/>
        </w:rPr>
        <w:t xml:space="preserve">-in, </w:t>
      </w:r>
      <w:proofErr w:type="spellStart"/>
      <w:r w:rsidRPr="00FF43E9">
        <w:rPr>
          <w:rFonts w:ascii="Arial Narrow" w:hAnsi="Arial Narrow"/>
          <w:sz w:val="22"/>
        </w:rPr>
        <w:t>add</w:t>
      </w:r>
      <w:proofErr w:type="spellEnd"/>
      <w:r w:rsidRPr="00FF43E9">
        <w:rPr>
          <w:rFonts w:ascii="Arial Narrow" w:hAnsi="Arial Narrow"/>
          <w:sz w:val="22"/>
        </w:rPr>
        <w:t xml:space="preserve">-on) ktoré modifikujú vykonávanie a renderovanie aplikácie alebo zasahujú do http </w:t>
      </w:r>
      <w:proofErr w:type="spellStart"/>
      <w:r w:rsidRPr="00FF43E9">
        <w:rPr>
          <w:rFonts w:ascii="Arial Narrow" w:hAnsi="Arial Narrow"/>
          <w:sz w:val="22"/>
        </w:rPr>
        <w:t>headers</w:t>
      </w:r>
      <w:proofErr w:type="spellEnd"/>
      <w:r w:rsidRPr="00FF43E9">
        <w:rPr>
          <w:rFonts w:ascii="Arial Narrow" w:hAnsi="Arial Narrow"/>
          <w:sz w:val="22"/>
        </w:rPr>
        <w:t>,</w:t>
      </w:r>
    </w:p>
    <w:p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lastRenderedPageBreak/>
        <w:t>operačný systém počítača bez vírusov, malware a</w:t>
      </w:r>
      <w:r w:rsidR="000D2649" w:rsidRPr="00FF43E9">
        <w:rPr>
          <w:rFonts w:ascii="Arial Narrow" w:hAnsi="Arial Narrow"/>
          <w:sz w:val="22"/>
        </w:rPr>
        <w:t> </w:t>
      </w:r>
      <w:r w:rsidRPr="00FF43E9">
        <w:rPr>
          <w:rFonts w:ascii="Arial Narrow" w:hAnsi="Arial Narrow"/>
          <w:sz w:val="22"/>
        </w:rPr>
        <w:t>spyware</w:t>
      </w:r>
      <w:r w:rsidR="000D2649" w:rsidRPr="00FF43E9">
        <w:rPr>
          <w:rFonts w:ascii="Arial Narrow" w:hAnsi="Arial Narrow"/>
          <w:sz w:val="22"/>
        </w:rPr>
        <w:t>,</w:t>
      </w:r>
      <w:r w:rsidRPr="00FF43E9">
        <w:rPr>
          <w:rFonts w:ascii="Arial Narrow" w:hAnsi="Arial Narrow"/>
          <w:sz w:val="22"/>
        </w:rPr>
        <w:t xml:space="preserve"> ktoré zasahujú do http komunikácie,</w:t>
      </w:r>
    </w:p>
    <w:p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 xml:space="preserve">počítač pripojený k sieti Internet bez blokovania alebo modifikovania http protokolu s terminovaním </w:t>
      </w:r>
      <w:proofErr w:type="spellStart"/>
      <w:r w:rsidRPr="00FF43E9">
        <w:rPr>
          <w:rFonts w:ascii="Arial Narrow" w:hAnsi="Arial Narrow"/>
          <w:sz w:val="22"/>
        </w:rPr>
        <w:t>ssl</w:t>
      </w:r>
      <w:proofErr w:type="spellEnd"/>
      <w:r w:rsidRPr="00FF43E9">
        <w:rPr>
          <w:rFonts w:ascii="Arial Narrow" w:hAnsi="Arial Narrow"/>
          <w:sz w:val="22"/>
        </w:rPr>
        <w:t xml:space="preserve"> spojenia na klientovi,</w:t>
      </w:r>
    </w:p>
    <w:p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rozlíšenie obrazovky minimálne 1024 x 768 bodov,</w:t>
      </w:r>
    </w:p>
    <w:p w:rsidR="00CD43F1" w:rsidRPr="00FF43E9" w:rsidRDefault="00CD43F1" w:rsidP="00EA79D2">
      <w:pPr>
        <w:numPr>
          <w:ilvl w:val="0"/>
          <w:numId w:val="18"/>
        </w:numPr>
        <w:shd w:val="clear" w:color="auto" w:fill="FFFFFF"/>
        <w:spacing w:before="120" w:after="120" w:line="240" w:lineRule="auto"/>
        <w:ind w:left="1418" w:hanging="425"/>
        <w:jc w:val="both"/>
        <w:rPr>
          <w:rFonts w:ascii="Arial Narrow" w:hAnsi="Arial Narrow"/>
          <w:sz w:val="22"/>
        </w:rPr>
      </w:pPr>
      <w:r w:rsidRPr="00FF43E9">
        <w:rPr>
          <w:rFonts w:ascii="Arial Narrow" w:hAnsi="Arial Narrow"/>
          <w:sz w:val="22"/>
        </w:rPr>
        <w:t>prehliadač PDF súborov.</w:t>
      </w:r>
      <w:bookmarkEnd w:id="11"/>
    </w:p>
    <w:p w:rsidR="00DE646E" w:rsidRPr="00FF43E9" w:rsidRDefault="00DE646E" w:rsidP="00FF43E9">
      <w:pPr>
        <w:numPr>
          <w:ilvl w:val="0"/>
          <w:numId w:val="2"/>
        </w:numPr>
        <w:spacing w:before="120" w:after="120" w:line="240" w:lineRule="auto"/>
        <w:jc w:val="both"/>
        <w:rPr>
          <w:rFonts w:ascii="Arial Narrow" w:hAnsi="Arial Narrow" w:cs="Arial"/>
          <w:b/>
          <w:bCs/>
          <w:smallCaps/>
          <w:sz w:val="22"/>
        </w:rPr>
      </w:pPr>
      <w:bookmarkStart w:id="13" w:name="_Hlk522971979"/>
      <w:bookmarkEnd w:id="12"/>
      <w:r w:rsidRPr="00FF43E9">
        <w:rPr>
          <w:rFonts w:ascii="Arial Narrow" w:hAnsi="Arial Narrow"/>
          <w:b/>
          <w:smallCaps/>
          <w:sz w:val="22"/>
        </w:rPr>
        <w:t>dostupnosť dokumentov</w:t>
      </w:r>
    </w:p>
    <w:p w:rsidR="00DE646E" w:rsidRPr="00C73314"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Dokumenty potrebné na vypracovanie ponuky a na preukázanie splnenia podmienok účasti sú verejne, bezodplatne, neobmedzene, úplne a priamo pr</w:t>
      </w:r>
      <w:r w:rsidR="00DE6536">
        <w:rPr>
          <w:rFonts w:ascii="Arial Narrow" w:hAnsi="Arial Narrow"/>
          <w:sz w:val="22"/>
        </w:rPr>
        <w:t>ístupné na Elektronickej tabuli</w:t>
      </w:r>
      <w:r w:rsidRPr="00FF43E9">
        <w:rPr>
          <w:rFonts w:ascii="Arial Narrow" w:hAnsi="Arial Narrow"/>
          <w:sz w:val="22"/>
        </w:rPr>
        <w:t xml:space="preserve"> v </w:t>
      </w:r>
      <w:r w:rsidRPr="004F6B7B">
        <w:rPr>
          <w:rFonts w:ascii="Arial Narrow" w:hAnsi="Arial Narrow"/>
          <w:sz w:val="22"/>
        </w:rPr>
        <w:t xml:space="preserve">rámci </w:t>
      </w:r>
      <w:r w:rsidR="007174B8" w:rsidRPr="004F6B7B">
        <w:rPr>
          <w:rFonts w:ascii="Arial Narrow" w:hAnsi="Arial Narrow"/>
          <w:sz w:val="22"/>
        </w:rPr>
        <w:t>EKS</w:t>
      </w:r>
      <w:r w:rsidR="00A04E6E" w:rsidRPr="004F6B7B">
        <w:rPr>
          <w:rFonts w:ascii="Arial Narrow" w:hAnsi="Arial Narrow"/>
          <w:sz w:val="22"/>
        </w:rPr>
        <w:t xml:space="preserve"> </w:t>
      </w:r>
      <w:r w:rsidR="00A04E6E" w:rsidRPr="00A04E6E">
        <w:rPr>
          <w:rFonts w:ascii="Arial Narrow" w:hAnsi="Arial Narrow"/>
          <w:sz w:val="22"/>
        </w:rPr>
        <w:t>a predmetného verejného obstarávania</w:t>
      </w:r>
      <w:r w:rsidRPr="00A04E6E">
        <w:rPr>
          <w:rFonts w:ascii="Arial Narrow" w:hAnsi="Arial Narrow"/>
          <w:sz w:val="22"/>
        </w:rPr>
        <w:t xml:space="preserve"> od </w:t>
      </w:r>
      <w:r w:rsidRPr="00C73314">
        <w:rPr>
          <w:rFonts w:ascii="Arial Narrow" w:hAnsi="Arial Narrow"/>
          <w:sz w:val="22"/>
        </w:rPr>
        <w:t>uverejnenia oznámenia o vyhlásení verejného obstarávania podľa zákona.</w:t>
      </w:r>
      <w:r w:rsidR="00385475" w:rsidRPr="00C73314">
        <w:rPr>
          <w:rFonts w:ascii="Arial Narrow" w:hAnsi="Arial Narrow"/>
          <w:sz w:val="22"/>
        </w:rPr>
        <w:t xml:space="preserve"> </w:t>
      </w:r>
      <w:bookmarkStart w:id="14" w:name="_Hlk534970171"/>
      <w:r w:rsidR="00572E0F" w:rsidRPr="00C73314">
        <w:rPr>
          <w:rFonts w:ascii="Arial Narrow" w:hAnsi="Arial Narrow"/>
          <w:sz w:val="22"/>
        </w:rPr>
        <w:t>Časť/časti súťažných podkladov, ktorá/ktoré majú byť súčasťou ponuky uchádzača a záujemca/uchádzač ich bude povinný pri vypracovaní ponuky upravovať, sú uverejnené podľa prvej vety v editovateľnej podobe</w:t>
      </w:r>
      <w:r w:rsidR="00C73314" w:rsidRPr="00C73314">
        <w:rPr>
          <w:rFonts w:ascii="Arial Narrow" w:hAnsi="Arial Narrow"/>
          <w:sz w:val="22"/>
        </w:rPr>
        <w:t>.</w:t>
      </w:r>
    </w:p>
    <w:bookmarkEnd w:id="14"/>
    <w:p w:rsidR="00DE646E" w:rsidRPr="00FF43E9" w:rsidRDefault="00DE646E" w:rsidP="00FF43E9">
      <w:pPr>
        <w:numPr>
          <w:ilvl w:val="1"/>
          <w:numId w:val="2"/>
        </w:numPr>
        <w:spacing w:before="120" w:after="120" w:line="240" w:lineRule="auto"/>
        <w:jc w:val="both"/>
        <w:rPr>
          <w:rFonts w:ascii="Arial Narrow" w:hAnsi="Arial Narrow"/>
          <w:sz w:val="22"/>
        </w:rPr>
      </w:pPr>
      <w:r w:rsidRPr="00FF43E9">
        <w:rPr>
          <w:rFonts w:ascii="Arial Narrow" w:hAnsi="Arial Narrow"/>
          <w:sz w:val="22"/>
        </w:rPr>
        <w:t>Ak prístup k dokumentom potrebným na vypracovanie ponuky a na preukázanie splnenia podmienok účasti alebo ich časti nebude možné poskytnúť podľa zákona z dôvodu ochrany dôverných informácií podľa zákona, verejný obstarávateľ uvedie v oznámení o vyhlásení verejného obstarávania opatrenia, ktoré sa vyžadujú na ochranu dôverných informácií a informáciu, ako možno získať prístup k príslušnému dokumentu.</w:t>
      </w:r>
    </w:p>
    <w:bookmarkEnd w:id="13"/>
    <w:p w:rsidR="005E5B0A" w:rsidRPr="00EC2537" w:rsidRDefault="005E5B0A" w:rsidP="002F26FB">
      <w:pPr>
        <w:spacing w:before="120" w:after="120" w:line="240" w:lineRule="auto"/>
        <w:ind w:left="432"/>
        <w:jc w:val="center"/>
        <w:rPr>
          <w:rFonts w:ascii="Arial Narrow" w:hAnsi="Arial Narrow" w:cs="Arial"/>
          <w:sz w:val="22"/>
        </w:rPr>
      </w:pPr>
      <w:r w:rsidRPr="00EC2537">
        <w:rPr>
          <w:rFonts w:ascii="Arial Narrow" w:hAnsi="Arial Narrow" w:cs="Arial"/>
          <w:sz w:val="22"/>
        </w:rPr>
        <w:t>Časť I</w:t>
      </w:r>
      <w:r w:rsidR="00C24E0C">
        <w:rPr>
          <w:rFonts w:ascii="Arial Narrow" w:hAnsi="Arial Narrow" w:cs="Arial"/>
          <w:sz w:val="22"/>
        </w:rPr>
        <w:t>II</w:t>
      </w:r>
      <w:r w:rsidRPr="00EC2537">
        <w:rPr>
          <w:rFonts w:ascii="Arial Narrow" w:hAnsi="Arial Narrow" w:cs="Arial"/>
          <w:sz w:val="22"/>
        </w:rPr>
        <w:t>.</w:t>
      </w:r>
    </w:p>
    <w:p w:rsidR="005E5B0A" w:rsidRPr="0034030C" w:rsidRDefault="005E5B0A" w:rsidP="005E5B0A">
      <w:pPr>
        <w:spacing w:after="120"/>
        <w:jc w:val="center"/>
        <w:rPr>
          <w:rFonts w:ascii="Arial Narrow" w:hAnsi="Arial Narrow"/>
          <w:b/>
          <w:sz w:val="24"/>
          <w:szCs w:val="24"/>
        </w:rPr>
      </w:pPr>
      <w:r w:rsidRPr="0034030C">
        <w:rPr>
          <w:rFonts w:ascii="Arial Narrow" w:hAnsi="Arial Narrow"/>
          <w:b/>
          <w:sz w:val="24"/>
          <w:szCs w:val="24"/>
        </w:rPr>
        <w:t>INFORMÁCIE O PREDMETE ZÁKAZKY</w:t>
      </w:r>
    </w:p>
    <w:p w:rsidR="00814020" w:rsidRPr="00FF43E9" w:rsidRDefault="00814020"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predmet zákazky</w:t>
      </w:r>
    </w:p>
    <w:p w:rsidR="00A0357F" w:rsidRPr="00FF43E9" w:rsidRDefault="00CC3ABB" w:rsidP="00CC3ABB">
      <w:pPr>
        <w:pStyle w:val="Zarkazkladnhotextu2"/>
        <w:numPr>
          <w:ilvl w:val="1"/>
          <w:numId w:val="2"/>
        </w:numPr>
        <w:spacing w:before="120" w:line="240" w:lineRule="auto"/>
        <w:jc w:val="both"/>
        <w:rPr>
          <w:rFonts w:ascii="Arial Narrow" w:hAnsi="Arial Narrow" w:cs="Arial"/>
        </w:rPr>
      </w:pPr>
      <w:r>
        <w:rPr>
          <w:rFonts w:ascii="Arial Narrow" w:hAnsi="Arial Narrow" w:cs="Arial"/>
          <w:lang w:val="sk-SK"/>
        </w:rPr>
        <w:t>Názov predmetu zákazky: „</w:t>
      </w:r>
      <w:r w:rsidRPr="00CC3ABB">
        <w:rPr>
          <w:rFonts w:ascii="Arial Narrow" w:hAnsi="Arial Narrow" w:cs="Arial"/>
          <w:lang w:val="sk-SK"/>
        </w:rPr>
        <w:t>Servis, údržba a profylaktika tlačových multifunkčných a kopírovacích zariadení rezortu Ministerstva vnútra SR</w:t>
      </w:r>
      <w:r w:rsidR="00A0357F" w:rsidRPr="00FF43E9">
        <w:rPr>
          <w:rFonts w:ascii="Arial Narrow" w:hAnsi="Arial Narrow" w:cs="Arial"/>
          <w:lang w:val="sk-SK"/>
        </w:rPr>
        <w:t xml:space="preserve">“ </w:t>
      </w:r>
    </w:p>
    <w:p w:rsidR="00065F6B" w:rsidRPr="00FF43E9" w:rsidRDefault="00065F6B"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r w:rsidRPr="00FF43E9">
        <w:rPr>
          <w:rFonts w:ascii="Arial Narrow" w:hAnsi="Arial Narrow" w:cs="Arial"/>
        </w:rPr>
        <w:t>Číselný kód pre hlavný predmet a doplňujúce predmety zákazky z Hlavného slovníka, prípadne alfanumerický kód z Doplnkového slovníka Spoločného slovníka obstarávania (CPV):</w:t>
      </w:r>
      <w:bookmarkStart w:id="15" w:name="SS"/>
      <w:bookmarkEnd w:id="15"/>
    </w:p>
    <w:p w:rsidR="00D2528B" w:rsidRPr="00FF43E9" w:rsidRDefault="00D2528B" w:rsidP="00CC3ABB">
      <w:pPr>
        <w:pStyle w:val="Zarkazkladnhotextu2"/>
        <w:spacing w:before="120" w:line="240" w:lineRule="auto"/>
        <w:ind w:left="567"/>
        <w:rPr>
          <w:rFonts w:ascii="Arial Narrow" w:hAnsi="Arial Narrow" w:cs="Arial"/>
        </w:rPr>
      </w:pPr>
      <w:r w:rsidRPr="00FF43E9">
        <w:rPr>
          <w:rFonts w:ascii="Arial Narrow" w:hAnsi="Arial Narrow" w:cs="Arial"/>
        </w:rPr>
        <w:t>Hlavný slovník:</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t xml:space="preserve">Doplnkový </w:t>
      </w:r>
      <w:r w:rsidRPr="00D52D0A">
        <w:rPr>
          <w:rFonts w:ascii="Arial Narrow" w:hAnsi="Arial Narrow" w:cs="Arial"/>
        </w:rPr>
        <w:t>slovník:</w:t>
      </w:r>
    </w:p>
    <w:p w:rsidR="00D2528B" w:rsidRPr="00FF43E9" w:rsidRDefault="00D2528B" w:rsidP="00FF43E9">
      <w:pPr>
        <w:pStyle w:val="Zarkazkladnhotextu2"/>
        <w:spacing w:before="120" w:line="240" w:lineRule="auto"/>
        <w:ind w:left="567"/>
        <w:rPr>
          <w:rFonts w:ascii="Arial Narrow" w:hAnsi="Arial Narrow" w:cs="Arial"/>
        </w:rPr>
      </w:pPr>
      <w:r w:rsidRPr="00FF43E9">
        <w:rPr>
          <w:rFonts w:ascii="Arial Narrow" w:hAnsi="Arial Narrow" w:cs="Arial"/>
        </w:rPr>
        <w:t>Hlavný predmet:</w:t>
      </w:r>
      <w:r w:rsidRPr="00FF43E9">
        <w:rPr>
          <w:rFonts w:ascii="Arial Narrow" w:hAnsi="Arial Narrow" w:cs="Arial"/>
        </w:rPr>
        <w:tab/>
      </w:r>
      <w:r w:rsidRPr="00FF43E9">
        <w:rPr>
          <w:rFonts w:ascii="Arial Narrow" w:hAnsi="Arial Narrow" w:cs="Arial"/>
        </w:rPr>
        <w:tab/>
      </w:r>
      <w:r w:rsidRPr="00FF43E9">
        <w:rPr>
          <w:rFonts w:ascii="Arial Narrow" w:hAnsi="Arial Narrow" w:cs="Arial"/>
        </w:rPr>
        <w:tab/>
      </w:r>
      <w:r w:rsidR="00CC3ABB">
        <w:rPr>
          <w:rFonts w:ascii="Arial Narrow" w:hAnsi="Arial Narrow" w:cs="Arial"/>
          <w:lang w:val="sk-SK"/>
        </w:rPr>
        <w:t>50300000-8</w:t>
      </w:r>
    </w:p>
    <w:p w:rsidR="00D2528B" w:rsidRDefault="00D2528B" w:rsidP="00FF43E9">
      <w:pPr>
        <w:pStyle w:val="Zarkazkladnhotextu2"/>
        <w:spacing w:before="120" w:line="240" w:lineRule="auto"/>
        <w:ind w:left="567"/>
        <w:rPr>
          <w:rFonts w:ascii="Arial Narrow" w:hAnsi="Arial Narrow" w:cs="Arial"/>
          <w:lang w:val="sk-SK"/>
        </w:rPr>
      </w:pPr>
      <w:r w:rsidRPr="00FF43E9">
        <w:rPr>
          <w:rFonts w:ascii="Arial Narrow" w:hAnsi="Arial Narrow" w:cs="Arial"/>
        </w:rPr>
        <w:t>Doplňujúci predmet:</w:t>
      </w:r>
      <w:r w:rsidRPr="00FF43E9">
        <w:rPr>
          <w:rFonts w:ascii="Arial Narrow" w:hAnsi="Arial Narrow" w:cs="Arial"/>
        </w:rPr>
        <w:tab/>
      </w:r>
      <w:r w:rsidRPr="00FF43E9">
        <w:rPr>
          <w:rFonts w:ascii="Arial Narrow" w:hAnsi="Arial Narrow" w:cs="Arial"/>
        </w:rPr>
        <w:tab/>
      </w:r>
      <w:r w:rsidR="00CC3ABB">
        <w:rPr>
          <w:rFonts w:ascii="Arial Narrow" w:hAnsi="Arial Narrow" w:cs="Arial"/>
          <w:lang w:val="sk-SK"/>
        </w:rPr>
        <w:t>50313100-3</w:t>
      </w:r>
    </w:p>
    <w:p w:rsidR="00CC3ABB" w:rsidRDefault="00CC3ABB" w:rsidP="00FF43E9">
      <w:pPr>
        <w:pStyle w:val="Zarkazkladnhotextu2"/>
        <w:spacing w:before="120" w:line="240" w:lineRule="auto"/>
        <w:ind w:left="567"/>
        <w:rPr>
          <w:rFonts w:ascii="Arial Narrow" w:hAnsi="Arial Narrow" w:cs="Arial"/>
          <w:lang w:val="sk-SK"/>
        </w:rPr>
      </w:pP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r>
      <w:r>
        <w:rPr>
          <w:rFonts w:ascii="Arial Narrow" w:hAnsi="Arial Narrow" w:cs="Arial"/>
          <w:lang w:val="sk-SK"/>
        </w:rPr>
        <w:tab/>
        <w:t>50313200-4</w:t>
      </w:r>
    </w:p>
    <w:p w:rsidR="00CC3ABB" w:rsidRDefault="00801C46" w:rsidP="00CC3ABB">
      <w:pPr>
        <w:pStyle w:val="Zarkazkladnhotextu2"/>
        <w:spacing w:before="120" w:line="240" w:lineRule="auto"/>
        <w:ind w:left="3545"/>
        <w:rPr>
          <w:rFonts w:ascii="Arial Narrow" w:hAnsi="Arial Narrow" w:cs="Arial"/>
          <w:lang w:val="sk-SK"/>
        </w:rPr>
      </w:pPr>
      <w:r>
        <w:rPr>
          <w:rFonts w:ascii="Arial Narrow" w:hAnsi="Arial Narrow" w:cs="Arial"/>
          <w:lang w:val="sk-SK"/>
        </w:rPr>
        <w:t>50324200-</w:t>
      </w:r>
      <w:r w:rsidR="00CC3ABB">
        <w:rPr>
          <w:rFonts w:ascii="Arial Narrow" w:hAnsi="Arial Narrow" w:cs="Arial"/>
          <w:lang w:val="sk-SK"/>
        </w:rPr>
        <w:t>4</w:t>
      </w:r>
    </w:p>
    <w:p w:rsidR="00CC3ABB" w:rsidRDefault="00CC3ABB" w:rsidP="00CC3ABB">
      <w:pPr>
        <w:pStyle w:val="Zarkazkladnhotextu2"/>
        <w:spacing w:before="120" w:line="240" w:lineRule="auto"/>
        <w:ind w:left="3545"/>
        <w:rPr>
          <w:rFonts w:ascii="Arial Narrow" w:hAnsi="Arial Narrow" w:cs="Arial"/>
          <w:lang w:val="sk-SK"/>
        </w:rPr>
      </w:pPr>
      <w:r>
        <w:rPr>
          <w:rFonts w:ascii="Arial Narrow" w:hAnsi="Arial Narrow" w:cs="Arial"/>
          <w:lang w:val="sk-SK"/>
        </w:rPr>
        <w:t>50323000-5</w:t>
      </w:r>
    </w:p>
    <w:p w:rsidR="00CC3ABB" w:rsidRDefault="00CC3ABB" w:rsidP="00CC3ABB">
      <w:pPr>
        <w:pStyle w:val="Zarkazkladnhotextu2"/>
        <w:spacing w:before="120" w:line="240" w:lineRule="auto"/>
        <w:ind w:left="3545"/>
        <w:rPr>
          <w:rFonts w:ascii="Arial Narrow" w:hAnsi="Arial Narrow" w:cs="Arial"/>
          <w:lang w:val="sk-SK"/>
        </w:rPr>
      </w:pPr>
      <w:r>
        <w:rPr>
          <w:rFonts w:ascii="Arial Narrow" w:hAnsi="Arial Narrow" w:cs="Arial"/>
          <w:lang w:val="sk-SK"/>
        </w:rPr>
        <w:t>30000000-9</w:t>
      </w:r>
    </w:p>
    <w:p w:rsidR="00CC3ABB" w:rsidRDefault="00CC3ABB" w:rsidP="00CC3ABB">
      <w:pPr>
        <w:pStyle w:val="Zarkazkladnhotextu2"/>
        <w:spacing w:before="120" w:line="240" w:lineRule="auto"/>
        <w:ind w:left="3545"/>
        <w:rPr>
          <w:rFonts w:ascii="Arial Narrow" w:hAnsi="Arial Narrow" w:cs="Arial"/>
          <w:lang w:val="sk-SK"/>
        </w:rPr>
      </w:pPr>
      <w:r>
        <w:rPr>
          <w:rFonts w:ascii="Arial Narrow" w:hAnsi="Arial Narrow" w:cs="Arial"/>
          <w:lang w:val="sk-SK"/>
        </w:rPr>
        <w:t>30125000-1</w:t>
      </w:r>
    </w:p>
    <w:p w:rsidR="00CC3ABB" w:rsidRPr="00CC3ABB" w:rsidRDefault="00CC3ABB" w:rsidP="00CC3ABB">
      <w:pPr>
        <w:pStyle w:val="Zarkazkladnhotextu2"/>
        <w:spacing w:before="120" w:line="240" w:lineRule="auto"/>
        <w:ind w:left="3545"/>
        <w:rPr>
          <w:rFonts w:ascii="Arial Narrow" w:hAnsi="Arial Narrow" w:cs="Arial"/>
          <w:lang w:val="sk-SK"/>
        </w:rPr>
      </w:pPr>
      <w:r>
        <w:rPr>
          <w:rFonts w:ascii="Arial Narrow" w:hAnsi="Arial Narrow" w:cs="Arial"/>
          <w:lang w:val="sk-SK"/>
        </w:rPr>
        <w:t>30200000-1</w:t>
      </w:r>
    </w:p>
    <w:p w:rsidR="00065F6B" w:rsidRPr="00FF43E9" w:rsidRDefault="00065F6B" w:rsidP="00FF43E9">
      <w:pPr>
        <w:numPr>
          <w:ilvl w:val="1"/>
          <w:numId w:val="2"/>
        </w:numPr>
        <w:tabs>
          <w:tab w:val="clear" w:pos="576"/>
        </w:tabs>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 xml:space="preserve">Podrobné vymedzenie predmetu zákazky, technické požiadavky: </w:t>
      </w:r>
    </w:p>
    <w:p w:rsidR="00065F6B" w:rsidRPr="00FF43E9" w:rsidRDefault="00065F6B" w:rsidP="00FF43E9">
      <w:pPr>
        <w:spacing w:before="120" w:after="120" w:line="240" w:lineRule="auto"/>
        <w:ind w:left="567"/>
        <w:jc w:val="both"/>
        <w:rPr>
          <w:rFonts w:ascii="Arial Narrow" w:hAnsi="Arial Narrow" w:cs="Arial"/>
          <w:sz w:val="22"/>
          <w:lang w:eastAsia="sk-SK"/>
        </w:rPr>
      </w:pPr>
      <w:r w:rsidRPr="00FF43E9">
        <w:rPr>
          <w:rFonts w:ascii="Arial Narrow" w:hAnsi="Arial Narrow" w:cs="Arial"/>
          <w:sz w:val="22"/>
          <w:lang w:eastAsia="sk-SK"/>
        </w:rPr>
        <w:t xml:space="preserve">Opis predmetu zákazky, technické požiadavky tvorí prílohu č. </w:t>
      </w:r>
      <w:r w:rsidR="00392F38">
        <w:rPr>
          <w:rFonts w:ascii="Arial Narrow" w:hAnsi="Arial Narrow" w:cs="Arial"/>
          <w:sz w:val="22"/>
          <w:lang w:eastAsia="sk-SK"/>
        </w:rPr>
        <w:t>1</w:t>
      </w:r>
      <w:r w:rsidR="006D4D29" w:rsidRPr="00FF43E9">
        <w:rPr>
          <w:rFonts w:ascii="Arial Narrow" w:hAnsi="Arial Narrow" w:cs="Arial"/>
          <w:sz w:val="22"/>
          <w:lang w:eastAsia="sk-SK"/>
        </w:rPr>
        <w:t>. Opis predmetu zákazky, technické požiadavky</w:t>
      </w:r>
      <w:r w:rsidRPr="00FF43E9">
        <w:rPr>
          <w:rFonts w:ascii="Arial Narrow" w:hAnsi="Arial Narrow" w:cs="Arial"/>
          <w:sz w:val="22"/>
          <w:lang w:eastAsia="sk-SK"/>
        </w:rPr>
        <w:t xml:space="preserve"> týchto súťažných podkladov.</w:t>
      </w:r>
    </w:p>
    <w:p w:rsidR="00065F6B" w:rsidRPr="00FF43E9" w:rsidRDefault="00065F6B" w:rsidP="00FF43E9">
      <w:pPr>
        <w:numPr>
          <w:ilvl w:val="0"/>
          <w:numId w:val="2"/>
        </w:numPr>
        <w:tabs>
          <w:tab w:val="clear" w:pos="432"/>
        </w:tabs>
        <w:spacing w:before="120" w:after="120" w:line="240" w:lineRule="auto"/>
        <w:ind w:left="567" w:hanging="567"/>
        <w:jc w:val="both"/>
        <w:rPr>
          <w:rFonts w:ascii="Arial Narrow" w:hAnsi="Arial Narrow" w:cs="Arial"/>
          <w:b/>
          <w:bCs/>
          <w:smallCaps/>
          <w:sz w:val="22"/>
        </w:rPr>
      </w:pPr>
      <w:bookmarkStart w:id="16" w:name="opis1"/>
      <w:bookmarkEnd w:id="16"/>
      <w:r w:rsidRPr="00FF43E9">
        <w:rPr>
          <w:rFonts w:ascii="Arial Narrow" w:hAnsi="Arial Narrow" w:cs="Arial"/>
          <w:b/>
          <w:bCs/>
          <w:smallCaps/>
          <w:sz w:val="22"/>
        </w:rPr>
        <w:t>rozdelenie predmetu zákazky</w:t>
      </w:r>
    </w:p>
    <w:p w:rsidR="00130CF0" w:rsidRPr="00FF43E9" w:rsidRDefault="00130CF0" w:rsidP="00FF43E9">
      <w:pPr>
        <w:pStyle w:val="Zarkazkladnhotextu2"/>
        <w:numPr>
          <w:ilvl w:val="1"/>
          <w:numId w:val="2"/>
        </w:numPr>
        <w:tabs>
          <w:tab w:val="clear" w:pos="576"/>
        </w:tabs>
        <w:spacing w:before="120" w:line="240" w:lineRule="auto"/>
        <w:ind w:left="567" w:hanging="567"/>
        <w:jc w:val="both"/>
        <w:rPr>
          <w:rFonts w:ascii="Arial Narrow" w:hAnsi="Arial Narrow" w:cs="Arial"/>
        </w:rPr>
      </w:pPr>
      <w:bookmarkStart w:id="17" w:name="urcite_vsetko"/>
      <w:bookmarkEnd w:id="17"/>
      <w:r w:rsidRPr="00FF43E9">
        <w:rPr>
          <w:rFonts w:ascii="Arial Narrow" w:hAnsi="Arial Narrow" w:cs="Arial"/>
        </w:rPr>
        <w:t>Predmet zákazky nie je rozdelený na časti. Záujemca musí predložiť ponuku na celý predmet zákazky.</w:t>
      </w:r>
    </w:p>
    <w:p w:rsidR="00EE597B" w:rsidRPr="00FF43E9" w:rsidRDefault="00EE597B" w:rsidP="00EA79D2">
      <w:pPr>
        <w:pStyle w:val="Zarkazkladnhotextu2"/>
        <w:numPr>
          <w:ilvl w:val="1"/>
          <w:numId w:val="21"/>
        </w:numPr>
        <w:spacing w:before="120" w:line="240" w:lineRule="auto"/>
        <w:ind w:left="567" w:hanging="567"/>
        <w:jc w:val="both"/>
        <w:rPr>
          <w:rFonts w:ascii="Arial Narrow" w:hAnsi="Arial Narrow" w:cs="Arial"/>
        </w:rPr>
      </w:pPr>
      <w:bookmarkStart w:id="18" w:name="casti"/>
      <w:bookmarkEnd w:id="18"/>
      <w:r w:rsidRPr="00FF43E9">
        <w:rPr>
          <w:rFonts w:ascii="Arial Narrow" w:hAnsi="Arial Narrow" w:cs="Arial"/>
        </w:rPr>
        <w:t>Podrobné vymedzenie jednotlivých častí predmetu zákazky, technické požiadavky:</w:t>
      </w:r>
    </w:p>
    <w:p w:rsidR="00065F6B" w:rsidRPr="00FF43E9" w:rsidRDefault="00065F6B" w:rsidP="00EA79D2">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miesto dodania</w:t>
      </w:r>
      <w:r w:rsidR="008D33F7"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w:t>
      </w:r>
    </w:p>
    <w:p w:rsidR="00065F6B" w:rsidRDefault="00065F6B" w:rsidP="00EA79D2">
      <w:pPr>
        <w:numPr>
          <w:ilvl w:val="1"/>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sz w:val="22"/>
          <w:lang w:eastAsia="sk-SK"/>
        </w:rPr>
        <w:t>Miesto</w:t>
      </w:r>
      <w:r w:rsidR="00F975CC" w:rsidRPr="00FF43E9">
        <w:rPr>
          <w:rFonts w:ascii="Arial Narrow" w:hAnsi="Arial Narrow" w:cs="Arial"/>
          <w:sz w:val="22"/>
          <w:lang w:eastAsia="sk-SK"/>
        </w:rPr>
        <w:t xml:space="preserve"> </w:t>
      </w:r>
      <w:r w:rsidR="008D33F7" w:rsidRPr="00FF43E9">
        <w:rPr>
          <w:rFonts w:ascii="Arial Narrow" w:hAnsi="Arial Narrow" w:cs="Arial"/>
          <w:sz w:val="22"/>
          <w:lang w:eastAsia="sk-SK"/>
        </w:rPr>
        <w:t>poskytnutia</w:t>
      </w:r>
      <w:r w:rsidRPr="00FF43E9">
        <w:rPr>
          <w:rFonts w:ascii="Arial Narrow" w:hAnsi="Arial Narrow" w:cs="Arial"/>
          <w:sz w:val="22"/>
          <w:lang w:eastAsia="sk-SK"/>
        </w:rPr>
        <w:t xml:space="preserve"> predmetu zákazky:</w:t>
      </w:r>
      <w:r w:rsidR="00801C46">
        <w:rPr>
          <w:rFonts w:ascii="Arial Narrow" w:hAnsi="Arial Narrow" w:cs="Arial"/>
          <w:sz w:val="22"/>
          <w:lang w:eastAsia="sk-SK"/>
        </w:rPr>
        <w:t xml:space="preserve"> Slovenská republika. </w:t>
      </w:r>
    </w:p>
    <w:p w:rsidR="00801C46" w:rsidRPr="00FF43E9" w:rsidRDefault="00801C46" w:rsidP="00801C46">
      <w:pPr>
        <w:spacing w:before="120" w:after="120" w:line="240" w:lineRule="auto"/>
        <w:ind w:left="567"/>
        <w:jc w:val="both"/>
        <w:rPr>
          <w:rFonts w:ascii="Arial Narrow" w:hAnsi="Arial Narrow" w:cs="Arial"/>
          <w:sz w:val="22"/>
          <w:lang w:eastAsia="sk-SK"/>
        </w:rPr>
      </w:pPr>
      <w:r w:rsidRPr="00801C46">
        <w:rPr>
          <w:rFonts w:ascii="Arial Narrow" w:hAnsi="Arial Narrow" w:cs="Arial"/>
          <w:sz w:val="22"/>
          <w:lang w:eastAsia="sk-SK"/>
        </w:rPr>
        <w:lastRenderedPageBreak/>
        <w:t>Presné miesta plnenia s úplnými adresami, telefónnymi číslami a kontaktnými osobami budú uvedené v jednotlivých objednávkach.</w:t>
      </w:r>
    </w:p>
    <w:p w:rsidR="00065F6B" w:rsidRPr="00FF43E9" w:rsidRDefault="00065F6B" w:rsidP="00EA79D2">
      <w:pPr>
        <w:numPr>
          <w:ilvl w:val="0"/>
          <w:numId w:val="21"/>
        </w:numPr>
        <w:spacing w:before="120" w:after="120" w:line="240" w:lineRule="auto"/>
        <w:ind w:left="567" w:hanging="567"/>
        <w:jc w:val="both"/>
        <w:rPr>
          <w:rFonts w:ascii="Arial Narrow" w:hAnsi="Arial Narrow" w:cs="Arial"/>
          <w:sz w:val="22"/>
          <w:lang w:eastAsia="sk-SK"/>
        </w:rPr>
      </w:pPr>
      <w:r w:rsidRPr="00FF43E9">
        <w:rPr>
          <w:rFonts w:ascii="Arial Narrow" w:hAnsi="Arial Narrow" w:cs="Arial"/>
          <w:b/>
          <w:bCs/>
          <w:smallCaps/>
          <w:sz w:val="22"/>
        </w:rPr>
        <w:t>lehota dodania</w:t>
      </w:r>
      <w:r w:rsidR="00F975CC" w:rsidRPr="00FF43E9">
        <w:rPr>
          <w:rFonts w:ascii="Arial Narrow" w:hAnsi="Arial Narrow" w:cs="Arial"/>
          <w:b/>
          <w:bCs/>
          <w:smallCaps/>
          <w:sz w:val="22"/>
        </w:rPr>
        <w:t>/poskytnutia</w:t>
      </w:r>
      <w:r w:rsidRPr="00FF43E9">
        <w:rPr>
          <w:rFonts w:ascii="Arial Narrow" w:hAnsi="Arial Narrow" w:cs="Arial"/>
          <w:b/>
          <w:bCs/>
          <w:smallCaps/>
          <w:sz w:val="22"/>
        </w:rPr>
        <w:t xml:space="preserve"> predmetu zákazky </w:t>
      </w:r>
    </w:p>
    <w:p w:rsidR="00065F6B" w:rsidRPr="00801C46" w:rsidRDefault="00801C46" w:rsidP="00D522C2">
      <w:pPr>
        <w:pStyle w:val="Zarkazkladnhotextu2"/>
        <w:shd w:val="clear" w:color="auto" w:fill="FFFFFF"/>
        <w:spacing w:before="120" w:line="240" w:lineRule="auto"/>
        <w:ind w:left="567" w:hanging="567"/>
        <w:jc w:val="both"/>
        <w:rPr>
          <w:rFonts w:ascii="Arial Narrow" w:hAnsi="Arial Narrow" w:cs="Arial"/>
          <w:lang w:val="sk-SK"/>
        </w:rPr>
      </w:pPr>
      <w:bookmarkStart w:id="19" w:name="lehota_dodania"/>
      <w:bookmarkEnd w:id="19"/>
      <w:r>
        <w:rPr>
          <w:rFonts w:ascii="Arial Narrow" w:hAnsi="Arial Narrow" w:cs="Arial"/>
          <w:lang w:val="sk-SK"/>
        </w:rPr>
        <w:t>8.1</w:t>
      </w:r>
      <w:r>
        <w:rPr>
          <w:rFonts w:ascii="Arial Narrow" w:hAnsi="Arial Narrow" w:cs="Arial"/>
          <w:lang w:val="sk-SK"/>
        </w:rPr>
        <w:tab/>
      </w:r>
      <w:r w:rsidR="00065F6B" w:rsidRPr="00FF43E9">
        <w:rPr>
          <w:rFonts w:ascii="Arial Narrow" w:hAnsi="Arial Narrow" w:cs="Arial"/>
        </w:rPr>
        <w:t xml:space="preserve">Trvanie </w:t>
      </w:r>
      <w:r w:rsidR="00FF4BDD">
        <w:rPr>
          <w:rFonts w:ascii="Arial Narrow" w:hAnsi="Arial Narrow" w:cs="Arial"/>
          <w:lang w:val="sk-SK"/>
        </w:rPr>
        <w:t>R</w:t>
      </w:r>
      <w:proofErr w:type="spellStart"/>
      <w:r>
        <w:rPr>
          <w:rFonts w:ascii="Arial Narrow" w:hAnsi="Arial Narrow" w:cs="Arial"/>
        </w:rPr>
        <w:t>ámcovej</w:t>
      </w:r>
      <w:proofErr w:type="spellEnd"/>
      <w:r>
        <w:rPr>
          <w:rFonts w:ascii="Arial Narrow" w:hAnsi="Arial Narrow" w:cs="Arial"/>
        </w:rPr>
        <w:t xml:space="preserve"> dohody na </w:t>
      </w:r>
      <w:r w:rsidR="00F975CC" w:rsidRPr="00FF43E9">
        <w:rPr>
          <w:rFonts w:ascii="Arial Narrow" w:hAnsi="Arial Narrow" w:cs="Arial"/>
          <w:lang w:val="sk-SK"/>
        </w:rPr>
        <w:t>poskytnutie</w:t>
      </w:r>
      <w:r w:rsidR="00065F6B" w:rsidRPr="00FF43E9">
        <w:rPr>
          <w:rFonts w:ascii="Arial Narrow" w:hAnsi="Arial Narrow" w:cs="Arial"/>
        </w:rPr>
        <w:t xml:space="preserve"> predmetu zákazky </w:t>
      </w:r>
      <w:r>
        <w:rPr>
          <w:rFonts w:ascii="Arial Narrow" w:hAnsi="Arial Narrow" w:cs="Arial"/>
          <w:lang w:val="sk-SK"/>
        </w:rPr>
        <w:t xml:space="preserve">: </w:t>
      </w:r>
      <w:r w:rsidRPr="00801C46">
        <w:rPr>
          <w:rFonts w:ascii="Arial Narrow" w:hAnsi="Arial Narrow" w:cs="Arial"/>
          <w:b/>
          <w:lang w:val="sk-SK"/>
        </w:rPr>
        <w:t>48 mesiacov</w:t>
      </w:r>
      <w:r>
        <w:rPr>
          <w:rFonts w:ascii="Arial Narrow" w:hAnsi="Arial Narrow" w:cs="Arial"/>
          <w:lang w:val="sk-SK"/>
        </w:rPr>
        <w:t xml:space="preserve"> odo dňa nadobudnutia účinnosti Rámcovej dohody</w:t>
      </w:r>
    </w:p>
    <w:p w:rsidR="00065F6B" w:rsidRPr="00FF43E9" w:rsidRDefault="00065F6B" w:rsidP="00E478AA">
      <w:pPr>
        <w:numPr>
          <w:ilvl w:val="0"/>
          <w:numId w:val="21"/>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zdroj finančných prostriedkov</w:t>
      </w:r>
    </w:p>
    <w:p w:rsidR="0008742B" w:rsidRPr="00FF43E9" w:rsidRDefault="0008742B" w:rsidP="00E478AA">
      <w:pPr>
        <w:pStyle w:val="Zarkazkladnhotextu2"/>
        <w:numPr>
          <w:ilvl w:val="1"/>
          <w:numId w:val="20"/>
        </w:numPr>
        <w:spacing w:before="120" w:line="240" w:lineRule="auto"/>
        <w:jc w:val="both"/>
        <w:rPr>
          <w:rFonts w:ascii="Arial Narrow" w:hAnsi="Arial Narrow" w:cs="Arial"/>
        </w:rPr>
      </w:pPr>
      <w:bookmarkStart w:id="20" w:name="financovanie"/>
      <w:bookmarkEnd w:id="20"/>
      <w:r w:rsidRPr="00FF43E9">
        <w:rPr>
          <w:rFonts w:ascii="Arial Narrow" w:hAnsi="Arial Narrow" w:cs="Arial"/>
        </w:rPr>
        <w:t xml:space="preserve">Predmet zákazky bude financovaný </w:t>
      </w:r>
      <w:r w:rsidRPr="00801C46">
        <w:rPr>
          <w:rFonts w:ascii="Arial Narrow" w:hAnsi="Arial Narrow" w:cs="Arial"/>
        </w:rPr>
        <w:t>z prostriedkov verejného obstarávateľa.</w:t>
      </w:r>
    </w:p>
    <w:p w:rsidR="0008742B" w:rsidRPr="00D01259" w:rsidRDefault="0008742B" w:rsidP="00E478AA">
      <w:pPr>
        <w:pStyle w:val="Zarkazkladnhotextu2"/>
        <w:numPr>
          <w:ilvl w:val="1"/>
          <w:numId w:val="20"/>
        </w:numPr>
        <w:spacing w:before="120" w:line="240" w:lineRule="auto"/>
        <w:jc w:val="both"/>
        <w:rPr>
          <w:rFonts w:ascii="Arial Narrow" w:hAnsi="Arial Narrow" w:cs="Arial"/>
        </w:rPr>
      </w:pPr>
      <w:r w:rsidRPr="00D01259">
        <w:rPr>
          <w:rFonts w:ascii="Arial Narrow" w:hAnsi="Arial Narrow" w:cs="Arial"/>
        </w:rPr>
        <w:t xml:space="preserve">Predpokladaná hodnota zákazky </w:t>
      </w:r>
      <w:r w:rsidR="00FC6E98">
        <w:rPr>
          <w:rFonts w:ascii="Arial Narrow" w:hAnsi="Arial Narrow" w:cs="Arial"/>
          <w:lang w:val="sk-SK"/>
        </w:rPr>
        <w:t>je 2 012 345,81 € bez DPH (2 414 814,97 € s DPH)</w:t>
      </w:r>
      <w:r w:rsidRPr="00D01259">
        <w:rPr>
          <w:rFonts w:ascii="Arial Narrow" w:hAnsi="Arial Narrow" w:cs="Arial"/>
        </w:rPr>
        <w:t xml:space="preserve"> </w:t>
      </w:r>
    </w:p>
    <w:p w:rsidR="00065F6B" w:rsidRPr="00FF43E9" w:rsidRDefault="0008742B" w:rsidP="00FF43E9">
      <w:pPr>
        <w:pStyle w:val="Zarkazkladnhotextu2"/>
        <w:spacing w:before="120" w:line="240" w:lineRule="auto"/>
        <w:ind w:left="567"/>
        <w:rPr>
          <w:rFonts w:ascii="Arial Narrow" w:hAnsi="Arial Narrow" w:cs="Arial"/>
          <w:noProof/>
          <w:lang w:eastAsia="sk-SK"/>
        </w:rPr>
      </w:pPr>
      <w:r w:rsidRPr="00FF43E9">
        <w:rPr>
          <w:rFonts w:ascii="Arial Narrow" w:hAnsi="Arial Narrow" w:cs="Arial"/>
          <w:highlight w:val="yellow"/>
        </w:rPr>
        <w:t xml:space="preserve"> </w:t>
      </w:r>
    </w:p>
    <w:p w:rsidR="00065F6B" w:rsidRPr="0099737A" w:rsidRDefault="00065F6B" w:rsidP="00065F6B">
      <w:pPr>
        <w:jc w:val="center"/>
        <w:rPr>
          <w:rFonts w:ascii="Arial Narrow" w:hAnsi="Arial Narrow" w:cs="Arial"/>
          <w:sz w:val="22"/>
        </w:rPr>
      </w:pPr>
      <w:r w:rsidRPr="0099737A">
        <w:rPr>
          <w:rFonts w:ascii="Arial Narrow" w:hAnsi="Arial Narrow" w:cs="Arial"/>
          <w:sz w:val="22"/>
        </w:rPr>
        <w:t>Časť I</w:t>
      </w:r>
      <w:r w:rsidR="00C24E0C" w:rsidRPr="0099737A">
        <w:rPr>
          <w:rFonts w:ascii="Arial Narrow" w:hAnsi="Arial Narrow" w:cs="Arial"/>
          <w:sz w:val="22"/>
        </w:rPr>
        <w:t>V</w:t>
      </w:r>
      <w:r w:rsidRPr="0099737A">
        <w:rPr>
          <w:rFonts w:ascii="Arial Narrow" w:hAnsi="Arial Narrow" w:cs="Arial"/>
          <w:sz w:val="22"/>
        </w:rPr>
        <w:t>.</w:t>
      </w:r>
    </w:p>
    <w:p w:rsidR="00065F6B" w:rsidRPr="0034030C" w:rsidRDefault="00065F6B" w:rsidP="00C543F4">
      <w:pPr>
        <w:spacing w:before="120" w:after="120" w:line="240" w:lineRule="auto"/>
        <w:jc w:val="center"/>
        <w:rPr>
          <w:rFonts w:ascii="Arial Narrow" w:hAnsi="Arial Narrow"/>
          <w:b/>
          <w:sz w:val="24"/>
          <w:szCs w:val="24"/>
        </w:rPr>
      </w:pPr>
      <w:r w:rsidRPr="0034030C">
        <w:rPr>
          <w:rFonts w:ascii="Arial Narrow" w:hAnsi="Arial Narrow"/>
          <w:b/>
          <w:sz w:val="24"/>
          <w:szCs w:val="24"/>
        </w:rPr>
        <w:t>INFORMÁCIE O PONUKE</w:t>
      </w:r>
    </w:p>
    <w:p w:rsidR="00065F6B" w:rsidRPr="00EC2537" w:rsidRDefault="00065F6B" w:rsidP="00C543F4">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EC2537">
        <w:rPr>
          <w:rFonts w:ascii="Arial Narrow" w:hAnsi="Arial Narrow" w:cs="Arial"/>
          <w:b/>
          <w:bCs/>
          <w:sz w:val="24"/>
          <w:szCs w:val="24"/>
        </w:rPr>
        <w:t>Príprava ponuky</w:t>
      </w:r>
    </w:p>
    <w:p w:rsidR="00065F6B" w:rsidRPr="00C74075" w:rsidRDefault="00065F6B" w:rsidP="00E478AA">
      <w:pPr>
        <w:pStyle w:val="Odsekzoznamu"/>
        <w:numPr>
          <w:ilvl w:val="0"/>
          <w:numId w:val="20"/>
        </w:numPr>
        <w:tabs>
          <w:tab w:val="clear" w:pos="2160"/>
          <w:tab w:val="clear" w:pos="2880"/>
          <w:tab w:val="clear" w:pos="4500"/>
        </w:tabs>
        <w:spacing w:before="120" w:after="120"/>
        <w:ind w:left="431" w:hanging="431"/>
        <w:jc w:val="both"/>
        <w:rPr>
          <w:rFonts w:ascii="Arial Narrow" w:hAnsi="Arial Narrow" w:cs="Arial"/>
          <w:b/>
          <w:bCs/>
          <w:smallCaps/>
          <w:sz w:val="22"/>
          <w:szCs w:val="22"/>
        </w:rPr>
      </w:pPr>
      <w:r>
        <w:rPr>
          <w:rFonts w:ascii="Arial Narrow" w:hAnsi="Arial Narrow" w:cs="Arial"/>
          <w:b/>
          <w:bCs/>
          <w:smallCaps/>
          <w:sz w:val="22"/>
          <w:szCs w:val="22"/>
        </w:rPr>
        <w:t xml:space="preserve">  </w:t>
      </w:r>
      <w:r w:rsidRPr="00C74075">
        <w:rPr>
          <w:rFonts w:ascii="Arial Narrow" w:hAnsi="Arial Narrow" w:cs="Arial"/>
          <w:b/>
          <w:bCs/>
          <w:smallCaps/>
          <w:sz w:val="22"/>
          <w:szCs w:val="22"/>
        </w:rPr>
        <w:t>vyhotovenie ponuky</w:t>
      </w:r>
    </w:p>
    <w:p w:rsidR="00DC5C13" w:rsidRPr="00C74075" w:rsidRDefault="00065F6B" w:rsidP="00E478AA">
      <w:pPr>
        <w:numPr>
          <w:ilvl w:val="1"/>
          <w:numId w:val="20"/>
        </w:numPr>
        <w:spacing w:before="120" w:after="120" w:line="240" w:lineRule="auto"/>
        <w:ind w:left="539" w:hanging="539"/>
        <w:jc w:val="both"/>
        <w:rPr>
          <w:rFonts w:ascii="Arial Narrow" w:hAnsi="Arial Narrow" w:cs="Arial"/>
          <w:sz w:val="22"/>
        </w:rPr>
      </w:pPr>
      <w:r w:rsidRPr="00C74075">
        <w:rPr>
          <w:rFonts w:ascii="Arial Narrow" w:hAnsi="Arial Narrow" w:cs="Arial"/>
          <w:sz w:val="22"/>
        </w:rPr>
        <w:t xml:space="preserve">Ponuka musí byť vyhotovená </w:t>
      </w:r>
      <w:bookmarkStart w:id="21" w:name="_Hlk522972433"/>
      <w:r w:rsidR="00DC5C13" w:rsidRPr="00C74075">
        <w:rPr>
          <w:rFonts w:ascii="Arial Narrow" w:hAnsi="Arial Narrow" w:cs="Arial"/>
          <w:sz w:val="22"/>
        </w:rPr>
        <w:t>výlučne elektronicky, spôsobom určeným funkcionalitou EKS</w:t>
      </w:r>
      <w:r w:rsidR="00383FFA" w:rsidRPr="00C74075">
        <w:rPr>
          <w:rFonts w:ascii="Arial Narrow" w:hAnsi="Arial Narrow" w:cs="Arial"/>
          <w:sz w:val="22"/>
        </w:rPr>
        <w:t xml:space="preserve"> </w:t>
      </w:r>
      <w:r w:rsidR="00383FFA" w:rsidRPr="00630D6A">
        <w:rPr>
          <w:rFonts w:ascii="Arial Narrow" w:hAnsi="Arial Narrow" w:cs="Arial"/>
          <w:sz w:val="22"/>
        </w:rPr>
        <w:t>a subsystémom EP</w:t>
      </w:r>
      <w:r w:rsidR="00383FFA" w:rsidRPr="009564EE">
        <w:rPr>
          <w:rFonts w:ascii="Arial Narrow" w:hAnsi="Arial Narrow" w:cs="Arial"/>
          <w:sz w:val="22"/>
        </w:rPr>
        <w:t>P</w:t>
      </w:r>
      <w:bookmarkEnd w:id="21"/>
      <w:r w:rsidR="00DC5C13" w:rsidRPr="009564EE">
        <w:rPr>
          <w:rFonts w:ascii="Arial Narrow" w:hAnsi="Arial Narrow" w:cs="Arial"/>
          <w:sz w:val="22"/>
        </w:rPr>
        <w:t>.</w:t>
      </w:r>
    </w:p>
    <w:p w:rsidR="004951D9" w:rsidRPr="00163300"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2" w:name="_Hlk534970626"/>
      <w:r w:rsidRPr="00163300">
        <w:rPr>
          <w:rFonts w:ascii="Arial Narrow" w:hAnsi="Arial Narrow"/>
          <w:smallCaps w:val="0"/>
          <w:sz w:val="22"/>
          <w:szCs w:val="22"/>
        </w:rPr>
        <w:t xml:space="preserve">Dokumenty a doklady, ktoré tvoria ponuku uchádzača a ktoré neboli pôvodne vyhotovené v elektronickej forme, ale v listinnej, sa </w:t>
      </w:r>
      <w:r w:rsidR="002C014D" w:rsidRPr="00163300">
        <w:rPr>
          <w:rFonts w:ascii="Arial Narrow" w:hAnsi="Arial Narrow" w:cs="Arial"/>
          <w:smallCaps w:val="0"/>
          <w:sz w:val="22"/>
        </w:rPr>
        <w:t>spôsobom určeným funkcionalitou EKS</w:t>
      </w:r>
      <w:r w:rsidRPr="00163300">
        <w:rPr>
          <w:rFonts w:ascii="Arial Narrow" w:hAnsi="Arial Narrow"/>
          <w:smallCaps w:val="0"/>
          <w:sz w:val="22"/>
          <w:szCs w:val="22"/>
        </w:rPr>
        <w:t xml:space="preserve"> predkladajú naskenované</w:t>
      </w:r>
      <w:r w:rsidR="000F03EE">
        <w:rPr>
          <w:rFonts w:ascii="Arial Narrow" w:hAnsi="Arial Narrow"/>
          <w:smallCaps w:val="0"/>
          <w:sz w:val="22"/>
          <w:szCs w:val="22"/>
        </w:rPr>
        <w:t xml:space="preserve"> v</w:t>
      </w:r>
      <w:r w:rsidR="00FE0131">
        <w:rPr>
          <w:rFonts w:ascii="Arial Narrow" w:hAnsi="Arial Narrow"/>
          <w:smallCaps w:val="0"/>
          <w:sz w:val="22"/>
          <w:szCs w:val="22"/>
        </w:rPr>
        <w:t>o</w:t>
      </w:r>
      <w:r w:rsidR="000F03EE">
        <w:rPr>
          <w:rFonts w:ascii="Arial Narrow" w:hAnsi="Arial Narrow"/>
          <w:smallCaps w:val="0"/>
          <w:sz w:val="22"/>
          <w:szCs w:val="22"/>
        </w:rPr>
        <w:t xml:space="preserve"> f</w:t>
      </w:r>
      <w:r w:rsidR="00FE0131">
        <w:rPr>
          <w:rFonts w:ascii="Arial Narrow" w:hAnsi="Arial Narrow"/>
          <w:smallCaps w:val="0"/>
          <w:sz w:val="22"/>
          <w:szCs w:val="22"/>
        </w:rPr>
        <w:t>o</w:t>
      </w:r>
      <w:r w:rsidR="000F03EE">
        <w:rPr>
          <w:rFonts w:ascii="Arial Narrow" w:hAnsi="Arial Narrow"/>
          <w:smallCaps w:val="0"/>
          <w:sz w:val="22"/>
          <w:szCs w:val="22"/>
        </w:rPr>
        <w:t>rmáte .pdf</w:t>
      </w:r>
      <w:r w:rsidRPr="00163300">
        <w:rPr>
          <w:rFonts w:ascii="Arial Narrow" w:hAnsi="Arial Narrow"/>
          <w:smallCaps w:val="0"/>
          <w:sz w:val="22"/>
          <w:szCs w:val="22"/>
        </w:rPr>
        <w:t>.</w:t>
      </w:r>
    </w:p>
    <w:p w:rsidR="004951D9" w:rsidRDefault="004951D9" w:rsidP="00E478AA">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r w:rsidRPr="00163300">
        <w:rPr>
          <w:rFonts w:ascii="Arial Narrow" w:hAnsi="Arial Narrow"/>
          <w:smallCaps w:val="0"/>
          <w:sz w:val="22"/>
          <w:szCs w:val="22"/>
        </w:rPr>
        <w:t xml:space="preserve">Dokumenty a doklady, ktoré tvoria ponuku uchádzača a ktoré boli pôvodne vyhotovené v elektronickej forme sa </w:t>
      </w:r>
      <w:r w:rsidR="002C014D" w:rsidRPr="00E424E3">
        <w:rPr>
          <w:rFonts w:ascii="Arial Narrow" w:hAnsi="Arial Narrow" w:cs="Arial"/>
          <w:smallCaps w:val="0"/>
          <w:sz w:val="22"/>
        </w:rPr>
        <w:t>spôsobom určeným funkcionalitou EKS</w:t>
      </w:r>
      <w:r w:rsidR="002C014D" w:rsidRPr="00E424E3">
        <w:rPr>
          <w:rFonts w:ascii="Arial Narrow" w:hAnsi="Arial Narrow"/>
          <w:smallCaps w:val="0"/>
          <w:sz w:val="22"/>
          <w:szCs w:val="22"/>
        </w:rPr>
        <w:t xml:space="preserve"> </w:t>
      </w:r>
      <w:r w:rsidRPr="00163300">
        <w:rPr>
          <w:rFonts w:ascii="Arial Narrow" w:hAnsi="Arial Narrow"/>
          <w:smallCaps w:val="0"/>
          <w:sz w:val="22"/>
          <w:szCs w:val="22"/>
        </w:rPr>
        <w:t>predkladajú v pôvodnej elektronickej podobe.</w:t>
      </w:r>
    </w:p>
    <w:p w:rsidR="00286F9C" w:rsidRPr="0048784C" w:rsidRDefault="00286F9C" w:rsidP="0048784C">
      <w:pPr>
        <w:pStyle w:val="Nzov"/>
        <w:numPr>
          <w:ilvl w:val="1"/>
          <w:numId w:val="20"/>
        </w:numPr>
        <w:tabs>
          <w:tab w:val="clear" w:pos="10080"/>
        </w:tabs>
        <w:spacing w:before="120" w:after="120" w:line="276" w:lineRule="auto"/>
        <w:ind w:left="567" w:hanging="567"/>
        <w:jc w:val="both"/>
        <w:rPr>
          <w:rFonts w:ascii="Arial Narrow" w:hAnsi="Arial Narrow"/>
          <w:smallCaps w:val="0"/>
          <w:sz w:val="22"/>
          <w:szCs w:val="22"/>
        </w:rPr>
      </w:pPr>
      <w:bookmarkStart w:id="23" w:name="_Hlk524510176"/>
      <w:r w:rsidRPr="0048784C">
        <w:rPr>
          <w:rFonts w:ascii="Arial Narrow" w:hAnsi="Arial Narrow"/>
          <w:smallCaps w:val="0"/>
          <w:sz w:val="22"/>
        </w:rPr>
        <w:t xml:space="preserve">Ak </w:t>
      </w:r>
      <w:r w:rsidR="002C76BE" w:rsidRPr="0048784C">
        <w:rPr>
          <w:rFonts w:ascii="Arial Narrow" w:hAnsi="Arial Narrow"/>
          <w:smallCaps w:val="0"/>
          <w:sz w:val="22"/>
        </w:rPr>
        <w:t>uchádzač</w:t>
      </w:r>
      <w:r w:rsidRPr="0048784C">
        <w:rPr>
          <w:rFonts w:ascii="Arial Narrow" w:hAnsi="Arial Narrow"/>
          <w:smallCaps w:val="0"/>
          <w:sz w:val="22"/>
        </w:rPr>
        <w:t xml:space="preserve"> nevypracoval ponuku sám, uvedie v ponuke osobu, ktorej služby alebo podklady pri jej vypracovaní využil. Údaje podľa prvej vety </w:t>
      </w:r>
      <w:r w:rsidR="002C76BE" w:rsidRPr="0048784C">
        <w:rPr>
          <w:rFonts w:ascii="Arial Narrow" w:hAnsi="Arial Narrow"/>
          <w:smallCaps w:val="0"/>
          <w:sz w:val="22"/>
        </w:rPr>
        <w:t>uchádzač</w:t>
      </w:r>
      <w:r w:rsidRPr="0048784C">
        <w:rPr>
          <w:rFonts w:ascii="Arial Narrow" w:hAnsi="Arial Narrow"/>
          <w:smallCaps w:val="0"/>
          <w:sz w:val="22"/>
        </w:rPr>
        <w:t xml:space="preserve"> uvedie v rozsahu meno a priezvisko, obchodné meno alebo názov, adresa pobytu, sídlo alebo miesto podnikania a identifikačné číslo, ak bolo pridelené.</w:t>
      </w:r>
    </w:p>
    <w:bookmarkEnd w:id="22"/>
    <w:p w:rsidR="00C1064F" w:rsidRPr="00882669" w:rsidRDefault="002B4527" w:rsidP="002B4527">
      <w:pPr>
        <w:spacing w:before="120" w:after="120" w:line="240" w:lineRule="auto"/>
        <w:ind w:left="539" w:hanging="539"/>
        <w:jc w:val="both"/>
        <w:rPr>
          <w:rFonts w:ascii="Arial Narrow" w:hAnsi="Arial Narrow" w:cs="Arial"/>
          <w:sz w:val="22"/>
        </w:rPr>
      </w:pPr>
      <w:r>
        <w:rPr>
          <w:rFonts w:ascii="Arial Narrow" w:hAnsi="Arial Narrow"/>
          <w:sz w:val="22"/>
        </w:rPr>
        <w:t>10.</w:t>
      </w:r>
      <w:r w:rsidR="0099737A">
        <w:rPr>
          <w:rFonts w:ascii="Arial Narrow" w:hAnsi="Arial Narrow"/>
          <w:sz w:val="22"/>
        </w:rPr>
        <w:t>5</w:t>
      </w:r>
      <w:r>
        <w:rPr>
          <w:rFonts w:ascii="Arial Narrow" w:hAnsi="Arial Narrow"/>
          <w:sz w:val="22"/>
        </w:rPr>
        <w:t xml:space="preserve"> </w:t>
      </w:r>
      <w:r>
        <w:rPr>
          <w:rFonts w:ascii="Arial Narrow" w:hAnsi="Arial Narrow"/>
          <w:sz w:val="22"/>
        </w:rPr>
        <w:tab/>
      </w:r>
      <w:r w:rsidR="00ED6D3B" w:rsidRPr="00882669">
        <w:rPr>
          <w:rFonts w:ascii="Arial Narrow" w:hAnsi="Arial Narrow"/>
          <w:sz w:val="22"/>
        </w:rPr>
        <w:t xml:space="preserve">Uchádzač </w:t>
      </w:r>
      <w:bookmarkStart w:id="24" w:name="_Hlk522972489"/>
      <w:r w:rsidR="00ED6D3B" w:rsidRPr="00882669">
        <w:rPr>
          <w:rFonts w:ascii="Arial Narrow" w:hAnsi="Arial Narrow"/>
          <w:sz w:val="22"/>
        </w:rPr>
        <w:t>predloží kompletnú ponuku v dvoch vyhotoveniach v elektronickej podobe podľa týchto súťažných podkladov</w:t>
      </w:r>
      <w:r w:rsidR="0009162A" w:rsidRPr="00882669">
        <w:rPr>
          <w:rFonts w:ascii="Arial Narrow" w:hAnsi="Arial Narrow"/>
          <w:sz w:val="22"/>
        </w:rPr>
        <w:t>,</w:t>
      </w:r>
      <w:r w:rsidR="00ED6D3B" w:rsidRPr="00882669">
        <w:rPr>
          <w:rFonts w:ascii="Arial Narrow" w:hAnsi="Arial Narrow"/>
          <w:sz w:val="22"/>
        </w:rPr>
        <w:t xml:space="preserve"> a to elektronick</w:t>
      </w:r>
      <w:r w:rsidR="00E87AEC">
        <w:rPr>
          <w:rFonts w:ascii="Arial Narrow" w:hAnsi="Arial Narrow"/>
          <w:sz w:val="22"/>
        </w:rPr>
        <w:t>y</w:t>
      </w:r>
      <w:r w:rsidR="00ED6D3B" w:rsidRPr="00882669">
        <w:rPr>
          <w:rFonts w:ascii="Arial Narrow" w:hAnsi="Arial Narrow"/>
          <w:sz w:val="22"/>
        </w:rPr>
        <w:t>, spôsobom určeným funkcionalitou EKS</w:t>
      </w:r>
      <w:r w:rsidR="00CA22C2">
        <w:rPr>
          <w:rFonts w:ascii="Arial Narrow" w:hAnsi="Arial Narrow"/>
          <w:sz w:val="22"/>
        </w:rPr>
        <w:t>. A</w:t>
      </w:r>
      <w:r w:rsidR="00ED6D3B" w:rsidRPr="00882669">
        <w:rPr>
          <w:rFonts w:ascii="Arial Narrow" w:hAnsi="Arial Narrow"/>
          <w:sz w:val="22"/>
        </w:rPr>
        <w:t>k ide o doklady, ktoré sú podpísané alebo obsahujú odtlačok pečiatky, uchádzač</w:t>
      </w:r>
      <w:r w:rsidR="00CD4BFB">
        <w:rPr>
          <w:rFonts w:ascii="Arial Narrow" w:hAnsi="Arial Narrow"/>
          <w:sz w:val="22"/>
        </w:rPr>
        <w:t xml:space="preserve"> </w:t>
      </w:r>
      <w:r w:rsidR="00ED6D3B" w:rsidRPr="00882669">
        <w:rPr>
          <w:rFonts w:ascii="Arial Narrow" w:hAnsi="Arial Narrow"/>
          <w:sz w:val="22"/>
        </w:rPr>
        <w:t>ich predkladá v jednom z</w:t>
      </w:r>
      <w:r w:rsidR="00E47212" w:rsidRPr="00882669">
        <w:rPr>
          <w:rFonts w:ascii="Arial Narrow" w:hAnsi="Arial Narrow"/>
          <w:sz w:val="22"/>
        </w:rPr>
        <w:t> </w:t>
      </w:r>
      <w:r w:rsidR="00ED6D3B" w:rsidRPr="00882669">
        <w:rPr>
          <w:rFonts w:ascii="Arial Narrow" w:hAnsi="Arial Narrow"/>
          <w:sz w:val="22"/>
        </w:rPr>
        <w:t>dvoch</w:t>
      </w:r>
      <w:r w:rsidR="00E47212" w:rsidRPr="00882669">
        <w:rPr>
          <w:rFonts w:ascii="Arial Narrow" w:hAnsi="Arial Narrow"/>
          <w:sz w:val="22"/>
        </w:rPr>
        <w:t xml:space="preserve"> </w:t>
      </w:r>
      <w:r w:rsidR="00ED6D3B" w:rsidRPr="00882669">
        <w:rPr>
          <w:rFonts w:ascii="Arial Narrow" w:hAnsi="Arial Narrow"/>
          <w:sz w:val="22"/>
        </w:rPr>
        <w:t>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verejným obstarávateľom bezodkladne po uzavretí Zmluvy/Rámcovej dohody s úspešným uchádzačom alebo zrušení postupu zadávania zákazky (ak to prichádza do úvahy) zverejnen</w:t>
      </w:r>
      <w:r w:rsidR="00CA22C2">
        <w:rPr>
          <w:rFonts w:ascii="Arial Narrow" w:hAnsi="Arial Narrow"/>
          <w:sz w:val="22"/>
        </w:rPr>
        <w:t>é</w:t>
      </w:r>
      <w:r w:rsidR="00ED6D3B" w:rsidRPr="00882669">
        <w:rPr>
          <w:rFonts w:ascii="Arial Narrow" w:hAnsi="Arial Narrow"/>
          <w:sz w:val="22"/>
        </w:rPr>
        <w:t xml:space="preserve"> na Elektronickej tabul</w:t>
      </w:r>
      <w:r w:rsidR="00CA22C2">
        <w:rPr>
          <w:rFonts w:ascii="Arial Narrow" w:hAnsi="Arial Narrow"/>
          <w:sz w:val="22"/>
        </w:rPr>
        <w:t>i</w:t>
      </w:r>
      <w:r w:rsidR="00ED6D3B" w:rsidRPr="00882669">
        <w:rPr>
          <w:rFonts w:ascii="Arial Narrow" w:hAnsi="Arial Narrow"/>
          <w:sz w:val="22"/>
        </w:rPr>
        <w:t xml:space="preserve"> tejto zákazky v súlade so zákonom</w:t>
      </w:r>
      <w:r w:rsidR="008B1AD3">
        <w:rPr>
          <w:rFonts w:ascii="Arial Narrow" w:hAnsi="Arial Narrow"/>
          <w:sz w:val="22"/>
        </w:rPr>
        <w:t xml:space="preserve">, </w:t>
      </w:r>
      <w:bookmarkStart w:id="25" w:name="_Hlk534970812"/>
      <w:r w:rsidR="008B1AD3">
        <w:rPr>
          <w:rFonts w:ascii="Arial Narrow" w:hAnsi="Arial Narrow"/>
          <w:sz w:val="22"/>
        </w:rPr>
        <w:t>čo uchádzač berie na vedomie</w:t>
      </w:r>
      <w:bookmarkEnd w:id="25"/>
      <w:r w:rsidR="00ED6D3B" w:rsidRPr="00882669">
        <w:rPr>
          <w:rFonts w:ascii="Arial Narrow" w:hAnsi="Arial Narrow"/>
          <w:sz w:val="22"/>
        </w:rPr>
        <w:t xml:space="preserve">. </w:t>
      </w:r>
      <w:r w:rsidR="00C1064F" w:rsidRPr="00882669">
        <w:rPr>
          <w:rFonts w:ascii="Arial Narrow" w:hAnsi="Arial Narrow"/>
          <w:sz w:val="22"/>
        </w:rPr>
        <w:t>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w:t>
      </w:r>
      <w:r w:rsidR="002D707F">
        <w:rPr>
          <w:rFonts w:ascii="Arial Narrow" w:hAnsi="Arial Narrow"/>
          <w:sz w:val="22"/>
        </w:rPr>
        <w:t xml:space="preserve"> </w:t>
      </w:r>
      <w:bookmarkStart w:id="26" w:name="_Hlk534970858"/>
      <w:r w:rsidR="002D707F" w:rsidRPr="00F419B8">
        <w:rPr>
          <w:rFonts w:ascii="Arial Narrow" w:hAnsi="Arial Narrow"/>
          <w:sz w:val="22"/>
        </w:rPr>
        <w:t xml:space="preserve">(ďalej len „Nariadenie GDPR“) </w:t>
      </w:r>
      <w:r w:rsidR="00C1064F" w:rsidRPr="00F419B8">
        <w:rPr>
          <w:rFonts w:ascii="Arial Narrow" w:hAnsi="Arial Narrow"/>
          <w:sz w:val="22"/>
        </w:rPr>
        <w:t xml:space="preserve"> </w:t>
      </w:r>
      <w:bookmarkEnd w:id="26"/>
      <w:r w:rsidR="00C1064F" w:rsidRPr="00F419B8">
        <w:rPr>
          <w:rFonts w:ascii="Arial Narrow" w:hAnsi="Arial Narrow"/>
          <w:sz w:val="22"/>
        </w:rPr>
        <w:t>a v zmysle príslušných ustanovení zákona č. 18/2018 Z. z. o ochrane osobných údajov a o zmene a doplnení niektorých zákonov</w:t>
      </w:r>
      <w:r w:rsidR="002D707F" w:rsidRPr="00F419B8">
        <w:rPr>
          <w:rFonts w:ascii="Arial Narrow" w:hAnsi="Arial Narrow"/>
          <w:sz w:val="22"/>
        </w:rPr>
        <w:t xml:space="preserve"> (ďalej len „Zákon o ochrane osobných údajov“)</w:t>
      </w:r>
      <w:r w:rsidR="00221EA2" w:rsidRPr="00F419B8">
        <w:rPr>
          <w:rFonts w:ascii="Arial Narrow" w:hAnsi="Arial Narrow"/>
          <w:sz w:val="22"/>
        </w:rPr>
        <w:t>,</w:t>
      </w:r>
      <w:r w:rsidR="00C1064F" w:rsidRPr="00F419B8">
        <w:rPr>
          <w:rFonts w:ascii="Arial Narrow" w:hAnsi="Arial Narrow"/>
          <w:sz w:val="22"/>
        </w:rPr>
        <w:t xml:space="preserve"> alebo iné informácie, ktoré uchádzač</w:t>
      </w:r>
      <w:r w:rsidR="00C1064F" w:rsidRPr="00882669">
        <w:rPr>
          <w:rFonts w:ascii="Arial Narrow" w:hAnsi="Arial Narrow"/>
          <w:sz w:val="22"/>
        </w:rPr>
        <w:t xml:space="preserve"> považuje za dôverné alebo obchodné tajomstvo v zmysle platných právnych predpisov Slovenskej republiky a Európskej únie, je potrebné zo strany uchádzača tieto údaje v</w:t>
      </w:r>
      <w:r w:rsidR="002C7F70">
        <w:rPr>
          <w:rFonts w:ascii="Arial Narrow" w:hAnsi="Arial Narrow"/>
          <w:sz w:val="22"/>
        </w:rPr>
        <w:t>o</w:t>
      </w:r>
      <w:r w:rsidR="00C1064F" w:rsidRPr="00882669">
        <w:rPr>
          <w:rFonts w:ascii="Arial Narrow" w:hAnsi="Arial Narrow"/>
          <w:sz w:val="22"/>
        </w:rPr>
        <w:t xml:space="preserve"> vyhotovení ponuky v elektronickej podobe označenej/označených zo strany uchádzača ako „Príloha na zverejnenie/Prílohy na zverejnenie“, anonymizovať v súlade s relevantnými právnymi predpismi</w:t>
      </w:r>
      <w:bookmarkEnd w:id="24"/>
      <w:r w:rsidR="00C1064F" w:rsidRPr="00882669">
        <w:rPr>
          <w:rFonts w:ascii="Arial Narrow" w:hAnsi="Arial Narrow"/>
          <w:sz w:val="22"/>
        </w:rPr>
        <w:t>.</w:t>
      </w:r>
    </w:p>
    <w:p w:rsidR="00D346E7" w:rsidRPr="00915990" w:rsidRDefault="00D346E7" w:rsidP="00D346E7">
      <w:pPr>
        <w:spacing w:before="120" w:after="120" w:line="240" w:lineRule="auto"/>
        <w:ind w:left="539"/>
        <w:jc w:val="both"/>
        <w:rPr>
          <w:rFonts w:ascii="Arial Narrow" w:hAnsi="Arial Narrow" w:cs="Arial"/>
          <w:sz w:val="22"/>
        </w:rPr>
      </w:pPr>
      <w:bookmarkStart w:id="27" w:name="_Hlk522972691"/>
      <w:r>
        <w:rPr>
          <w:rFonts w:ascii="Arial Narrow" w:hAnsi="Arial Narrow"/>
          <w:sz w:val="22"/>
        </w:rPr>
        <w:t>Uchádzač v súlade s týmto bodom súťažných podkladov predloží:</w:t>
      </w:r>
    </w:p>
    <w:p w:rsidR="00D346E7" w:rsidRPr="00915990" w:rsidRDefault="00D346E7" w:rsidP="00E478AA">
      <w:pPr>
        <w:numPr>
          <w:ilvl w:val="0"/>
          <w:numId w:val="18"/>
        </w:numPr>
        <w:spacing w:before="120" w:after="120" w:line="240" w:lineRule="auto"/>
        <w:ind w:left="1134" w:hanging="425"/>
        <w:jc w:val="both"/>
        <w:rPr>
          <w:rFonts w:ascii="Arial Narrow" w:hAnsi="Arial Narrow" w:cs="Arial"/>
          <w:sz w:val="22"/>
        </w:rPr>
      </w:pPr>
      <w:bookmarkStart w:id="28" w:name="_Hlk534970928"/>
      <w:r>
        <w:rPr>
          <w:rFonts w:ascii="Arial Narrow" w:hAnsi="Arial Narrow"/>
          <w:sz w:val="22"/>
        </w:rPr>
        <w:t>jedno vyhotovenie svojej ponuky v elektronickej podobe podľa týchto súťažných podklado</w:t>
      </w:r>
      <w:r w:rsidR="00B5326E">
        <w:rPr>
          <w:rFonts w:ascii="Arial Narrow" w:hAnsi="Arial Narrow"/>
          <w:sz w:val="22"/>
        </w:rPr>
        <w:t>v</w:t>
      </w:r>
      <w:r>
        <w:rPr>
          <w:rFonts w:ascii="Arial Narrow" w:hAnsi="Arial Narrow"/>
          <w:sz w:val="22"/>
        </w:rPr>
        <w:t xml:space="preserve"> </w:t>
      </w:r>
      <w:r w:rsidRPr="002962BC">
        <w:rPr>
          <w:rFonts w:ascii="Arial Narrow" w:hAnsi="Arial Narrow" w:cs="Arial"/>
          <w:bCs/>
          <w:sz w:val="22"/>
        </w:rPr>
        <w:t>vo formáte</w:t>
      </w:r>
      <w:r>
        <w:rPr>
          <w:rFonts w:ascii="Arial Narrow" w:hAnsi="Arial Narrow" w:cs="Arial"/>
          <w:bCs/>
          <w:sz w:val="22"/>
        </w:rPr>
        <w:t>/formátoch</w:t>
      </w:r>
      <w:r w:rsidRPr="002962BC">
        <w:rPr>
          <w:rFonts w:ascii="Arial Narrow" w:hAnsi="Arial Narrow" w:cs="Arial"/>
          <w:bCs/>
          <w:sz w:val="22"/>
        </w:rPr>
        <w:t xml:space="preserve"> podľa príloh poskytnutých verejným obstarávateľom, </w:t>
      </w:r>
      <w:r w:rsidR="00960C43" w:rsidRPr="00A149C4">
        <w:rPr>
          <w:rFonts w:ascii="Arial Narrow" w:hAnsi="Arial Narrow" w:cs="Arial"/>
          <w:bCs/>
          <w:sz w:val="22"/>
        </w:rPr>
        <w:t xml:space="preserve">(ak takéto prílohy boli zo strany verejného obstarávateľa poskytnuté </w:t>
      </w:r>
      <w:bookmarkStart w:id="29" w:name="_Hlk523316223"/>
      <w:r w:rsidR="00960C43" w:rsidRPr="00A149C4">
        <w:rPr>
          <w:rFonts w:ascii="Arial Narrow" w:hAnsi="Arial Narrow" w:cs="Arial"/>
          <w:bCs/>
          <w:sz w:val="22"/>
        </w:rPr>
        <w:t xml:space="preserve">a ak v týchto súťažných podkladoch nie je uvedené </w:t>
      </w:r>
      <w:r w:rsidR="00960C43" w:rsidRPr="00A149C4">
        <w:rPr>
          <w:rFonts w:ascii="Arial Narrow" w:hAnsi="Arial Narrow" w:cs="Arial"/>
          <w:bCs/>
          <w:sz w:val="22"/>
        </w:rPr>
        <w:lastRenderedPageBreak/>
        <w:t>inak</w:t>
      </w:r>
      <w:bookmarkEnd w:id="29"/>
      <w:r w:rsidR="00960C43" w:rsidRPr="00A149C4">
        <w:rPr>
          <w:rFonts w:ascii="Arial Narrow" w:hAnsi="Arial Narrow" w:cs="Arial"/>
          <w:bCs/>
          <w:sz w:val="22"/>
        </w:rPr>
        <w:t xml:space="preserve">) </w:t>
      </w:r>
      <w:r w:rsidR="00960C43" w:rsidRPr="00A149C4">
        <w:rPr>
          <w:rFonts w:ascii="Arial Narrow" w:hAnsi="Arial Narrow"/>
          <w:sz w:val="22"/>
        </w:rPr>
        <w:t xml:space="preserve">označené zo strany uchádzača ako </w:t>
      </w:r>
      <w:r w:rsidR="00960C43" w:rsidRPr="00A149C4">
        <w:rPr>
          <w:rFonts w:ascii="Arial Narrow" w:hAnsi="Arial Narrow" w:cs="Arial"/>
          <w:bCs/>
          <w:sz w:val="22"/>
        </w:rPr>
        <w:t>„Príloha na zverejnenie/Prílohy na zverejnenie“ (uvedená požiadavka verejného obstarávateľa sa ne</w:t>
      </w:r>
      <w:r w:rsidR="00AC51FB">
        <w:rPr>
          <w:rFonts w:ascii="Arial Narrow" w:hAnsi="Arial Narrow" w:cs="Arial"/>
          <w:bCs/>
          <w:sz w:val="22"/>
        </w:rPr>
        <w:t>vzťahuje na</w:t>
      </w:r>
      <w:r w:rsidR="00960C43" w:rsidRPr="00A149C4">
        <w:rPr>
          <w:rFonts w:ascii="Arial Narrow" w:hAnsi="Arial Narrow" w:cs="Arial"/>
          <w:bCs/>
          <w:sz w:val="22"/>
        </w:rPr>
        <w:t xml:space="preserve"> doklad</w:t>
      </w:r>
      <w:r w:rsidR="00AC51FB">
        <w:rPr>
          <w:rFonts w:ascii="Arial Narrow" w:hAnsi="Arial Narrow" w:cs="Arial"/>
          <w:bCs/>
          <w:sz w:val="22"/>
        </w:rPr>
        <w:t>y</w:t>
      </w:r>
      <w:r w:rsidR="00960C43" w:rsidRPr="00A149C4">
        <w:rPr>
          <w:rFonts w:ascii="Arial Narrow" w:hAnsi="Arial Narrow" w:cs="Arial"/>
          <w:bCs/>
          <w:sz w:val="22"/>
        </w:rPr>
        <w:t xml:space="preserve">, ktorými uchádzač preukazuje splnenie podmienok účasti v tomto verejnom obstarávaní) </w:t>
      </w:r>
      <w:r w:rsidRPr="002962BC">
        <w:rPr>
          <w:rFonts w:ascii="Arial Narrow" w:hAnsi="Arial Narrow" w:cs="Arial"/>
          <w:bCs/>
          <w:sz w:val="22"/>
        </w:rPr>
        <w:t>a</w:t>
      </w:r>
    </w:p>
    <w:p w:rsidR="00D346E7" w:rsidRPr="002D707F" w:rsidRDefault="00D346E7" w:rsidP="00E478AA">
      <w:pPr>
        <w:numPr>
          <w:ilvl w:val="0"/>
          <w:numId w:val="18"/>
        </w:numPr>
        <w:spacing w:before="120" w:after="120" w:line="240" w:lineRule="auto"/>
        <w:ind w:left="1134" w:hanging="425"/>
        <w:jc w:val="both"/>
        <w:rPr>
          <w:rFonts w:ascii="Arial Narrow" w:hAnsi="Arial Narrow" w:cs="Arial"/>
          <w:sz w:val="22"/>
        </w:rPr>
      </w:pPr>
      <w:r w:rsidRPr="002962BC">
        <w:rPr>
          <w:rFonts w:ascii="Arial Narrow" w:hAnsi="Arial Narrow"/>
          <w:sz w:val="22"/>
        </w:rPr>
        <w:t>jedno vyhotovenie ponuky v elektronickej podobe podľa týchto súťažných podklado</w:t>
      </w:r>
      <w:r w:rsidR="008A1C0E">
        <w:rPr>
          <w:rFonts w:ascii="Arial Narrow" w:hAnsi="Arial Narrow"/>
          <w:sz w:val="22"/>
        </w:rPr>
        <w:t>v</w:t>
      </w:r>
      <w:r w:rsidRPr="002962BC">
        <w:rPr>
          <w:rFonts w:ascii="Arial Narrow" w:hAnsi="Arial Narrow"/>
          <w:sz w:val="22"/>
        </w:rPr>
        <w:t xml:space="preserve"> </w:t>
      </w:r>
      <w:r w:rsidRPr="002962BC">
        <w:rPr>
          <w:rFonts w:ascii="Arial Narrow" w:hAnsi="Arial Narrow" w:cs="Arial"/>
          <w:bCs/>
          <w:sz w:val="22"/>
        </w:rPr>
        <w:t>vo formáte .</w:t>
      </w:r>
      <w:proofErr w:type="spellStart"/>
      <w:r w:rsidRPr="002962BC">
        <w:rPr>
          <w:rFonts w:ascii="Arial Narrow" w:hAnsi="Arial Narrow" w:cs="Arial"/>
          <w:bCs/>
          <w:sz w:val="22"/>
        </w:rPr>
        <w:t>pdf</w:t>
      </w:r>
      <w:proofErr w:type="spellEnd"/>
      <w:r w:rsidR="003223B6">
        <w:rPr>
          <w:rFonts w:ascii="Arial Narrow" w:hAnsi="Arial Narrow" w:cs="Arial"/>
          <w:bCs/>
          <w:sz w:val="22"/>
        </w:rPr>
        <w:t xml:space="preserve">, resp. </w:t>
      </w:r>
      <w:r w:rsidR="003223B6" w:rsidRPr="00163300">
        <w:rPr>
          <w:rFonts w:ascii="Arial Narrow" w:hAnsi="Arial Narrow"/>
          <w:sz w:val="22"/>
        </w:rPr>
        <w:t>v pôvodnej elektronickej podobe</w:t>
      </w:r>
      <w:r w:rsidR="003223B6">
        <w:rPr>
          <w:rFonts w:ascii="Arial Narrow" w:hAnsi="Arial Narrow"/>
          <w:sz w:val="22"/>
        </w:rPr>
        <w:t xml:space="preserve"> podľa bodu 10.3 týchto súťažných podkladov</w:t>
      </w:r>
      <w:r w:rsidRPr="002962BC">
        <w:rPr>
          <w:rFonts w:ascii="Arial Narrow" w:hAnsi="Arial Narrow" w:cs="Arial"/>
          <w:bCs/>
          <w:sz w:val="22"/>
        </w:rPr>
        <w:t>.</w:t>
      </w:r>
    </w:p>
    <w:bookmarkEnd w:id="27"/>
    <w:bookmarkEnd w:id="28"/>
    <w:p w:rsidR="004B4339" w:rsidRPr="005E2F77" w:rsidRDefault="004B4339" w:rsidP="00357402">
      <w:pPr>
        <w:numPr>
          <w:ilvl w:val="1"/>
          <w:numId w:val="30"/>
        </w:numPr>
        <w:spacing w:before="120" w:after="120" w:line="240" w:lineRule="auto"/>
        <w:ind w:left="567" w:hanging="567"/>
        <w:jc w:val="both"/>
        <w:rPr>
          <w:rFonts w:ascii="Arial Narrow" w:hAnsi="Arial Narrow" w:cs="Arial"/>
          <w:sz w:val="22"/>
        </w:rPr>
      </w:pPr>
      <w:r w:rsidRPr="001B2DCB">
        <w:rPr>
          <w:rFonts w:ascii="Arial Narrow" w:hAnsi="Arial Narrow"/>
          <w:sz w:val="22"/>
        </w:rPr>
        <w:t xml:space="preserve">Uchádzač je zodpovedný za označenie a zabezpečenie </w:t>
      </w:r>
      <w:bookmarkStart w:id="30" w:name="_Hlk522972864"/>
      <w:r>
        <w:rPr>
          <w:rFonts w:ascii="Arial Narrow" w:hAnsi="Arial Narrow"/>
          <w:sz w:val="22"/>
        </w:rPr>
        <w:t>predložených dokumentov/</w:t>
      </w:r>
      <w:bookmarkEnd w:id="30"/>
      <w:r w:rsidRPr="001B2DCB">
        <w:rPr>
          <w:rFonts w:ascii="Arial Narrow" w:hAnsi="Arial Narrow"/>
          <w:sz w:val="22"/>
        </w:rPr>
        <w:t xml:space="preserve">súborov </w:t>
      </w:r>
      <w:r>
        <w:rPr>
          <w:rFonts w:ascii="Arial Narrow" w:hAnsi="Arial Narrow"/>
          <w:sz w:val="22"/>
        </w:rPr>
        <w:t xml:space="preserve">v ponuke </w:t>
      </w:r>
      <w:r w:rsidRPr="001B2DCB">
        <w:rPr>
          <w:rFonts w:ascii="Arial Narrow" w:hAnsi="Arial Narrow"/>
          <w:sz w:val="22"/>
        </w:rPr>
        <w:t>v súlade s</w:t>
      </w:r>
      <w:r w:rsidR="00335B8D">
        <w:rPr>
          <w:rFonts w:ascii="Arial Narrow" w:hAnsi="Arial Narrow"/>
          <w:sz w:val="22"/>
        </w:rPr>
        <w:t> platnými právnymi predpismi Slovenskej republiky a Európskej únie.</w:t>
      </w:r>
    </w:p>
    <w:p w:rsidR="00F832C0" w:rsidRDefault="00F832C0" w:rsidP="00357402">
      <w:pPr>
        <w:numPr>
          <w:ilvl w:val="1"/>
          <w:numId w:val="30"/>
        </w:numPr>
        <w:spacing w:before="120" w:after="120" w:line="240" w:lineRule="auto"/>
        <w:ind w:left="539" w:hanging="539"/>
        <w:jc w:val="both"/>
        <w:rPr>
          <w:rFonts w:ascii="Arial Narrow" w:hAnsi="Arial Narrow" w:cs="Arial"/>
          <w:sz w:val="22"/>
        </w:rPr>
      </w:pPr>
      <w:bookmarkStart w:id="31" w:name="_Hlk534970984"/>
      <w:r w:rsidRPr="00C74075">
        <w:rPr>
          <w:rFonts w:ascii="Arial Narrow" w:hAnsi="Arial Narrow" w:cs="Arial"/>
          <w:sz w:val="22"/>
        </w:rPr>
        <w:t>Všetky náklady a výdavky</w:t>
      </w:r>
      <w:r w:rsidRPr="00FF43E9">
        <w:rPr>
          <w:rFonts w:ascii="Arial Narrow" w:hAnsi="Arial Narrow" w:cs="Arial"/>
          <w:sz w:val="22"/>
        </w:rPr>
        <w:t xml:space="preserve"> spojené s prípravou, vyhotovením a predložením ponuky znáša záujemca bez finančného nároku voči verejnému obstarávateľovi, bez ohľadu na výsledok verejného obstarávania.</w:t>
      </w:r>
    </w:p>
    <w:bookmarkEnd w:id="23"/>
    <w:bookmarkEnd w:id="31"/>
    <w:p w:rsidR="00065F6B" w:rsidRPr="00FF43E9" w:rsidRDefault="00FF6A14" w:rsidP="00FF6A14">
      <w:pPr>
        <w:spacing w:before="120" w:after="120" w:line="240" w:lineRule="auto"/>
        <w:ind w:left="567" w:hanging="567"/>
        <w:jc w:val="both"/>
        <w:rPr>
          <w:rFonts w:ascii="Arial Narrow" w:hAnsi="Arial Narrow" w:cs="Arial"/>
          <w:b/>
          <w:bCs/>
          <w:smallCaps/>
          <w:sz w:val="22"/>
        </w:rPr>
      </w:pPr>
      <w:r>
        <w:rPr>
          <w:rFonts w:ascii="Arial Narrow" w:hAnsi="Arial Narrow" w:cs="Arial"/>
          <w:b/>
          <w:bCs/>
          <w:smallCaps/>
          <w:sz w:val="22"/>
        </w:rPr>
        <w:t xml:space="preserve">11 </w:t>
      </w:r>
      <w:r>
        <w:rPr>
          <w:rFonts w:ascii="Arial Narrow" w:hAnsi="Arial Narrow" w:cs="Arial"/>
          <w:b/>
          <w:bCs/>
          <w:smallCaps/>
          <w:sz w:val="22"/>
        </w:rPr>
        <w:tab/>
      </w:r>
      <w:r w:rsidR="00065F6B" w:rsidRPr="00FF43E9">
        <w:rPr>
          <w:rFonts w:ascii="Arial Narrow" w:hAnsi="Arial Narrow" w:cs="Arial"/>
          <w:b/>
          <w:bCs/>
          <w:smallCaps/>
          <w:sz w:val="22"/>
        </w:rPr>
        <w:t>jazyk ponuky</w:t>
      </w:r>
    </w:p>
    <w:p w:rsidR="00065F6B"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11.1</w:t>
      </w:r>
      <w:r>
        <w:rPr>
          <w:rFonts w:ascii="Arial Narrow" w:hAnsi="Arial Narrow" w:cs="Arial"/>
          <w:sz w:val="22"/>
          <w:szCs w:val="22"/>
        </w:rPr>
        <w:tab/>
      </w:r>
      <w:r w:rsidR="00065F6B" w:rsidRPr="00FF43E9">
        <w:rPr>
          <w:rFonts w:ascii="Arial Narrow" w:hAnsi="Arial Narrow" w:cs="Arial"/>
          <w:sz w:val="22"/>
          <w:szCs w:val="22"/>
        </w:rPr>
        <w:t>Ponuka a ďalšie doklady a dokumenty vo verejnom obstarávaní sa predkladajú v slovenskom jazyku.</w:t>
      </w:r>
    </w:p>
    <w:p w:rsidR="00065F6B" w:rsidRPr="00FF6A14" w:rsidRDefault="00FF6A14" w:rsidP="00FF6A14">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11.2</w:t>
      </w:r>
      <w:r>
        <w:rPr>
          <w:rFonts w:ascii="Arial Narrow" w:hAnsi="Arial Narrow" w:cs="Arial"/>
          <w:sz w:val="22"/>
          <w:szCs w:val="22"/>
        </w:rPr>
        <w:tab/>
      </w:r>
      <w:r w:rsidR="00065F6B" w:rsidRPr="00FF43E9">
        <w:rPr>
          <w:rFonts w:ascii="Arial Narrow" w:hAnsi="Arial Narrow" w:cs="Arial"/>
          <w:sz w:val="22"/>
        </w:rPr>
        <w:t>Ak je doklad alebo dokument vyhotovený v cudzom jazyku, predkladá sa spolu s jeho úradným prekladom do slovenského jazyka; to neplatí pre ponuky, doklady a dokumenty vyhotovené v českom jazyku. Ak sa zistí rozdiel v ich obsahu, rozhodujúci je úradný preklad do slovenského jazyka.</w:t>
      </w:r>
    </w:p>
    <w:p w:rsidR="00065F6B" w:rsidRPr="00FF43E9" w:rsidRDefault="00FF6A14" w:rsidP="00FF6A14">
      <w:pPr>
        <w:spacing w:before="120" w:after="120" w:line="240" w:lineRule="auto"/>
        <w:jc w:val="both"/>
        <w:rPr>
          <w:rFonts w:ascii="Arial Narrow" w:hAnsi="Arial Narrow" w:cs="Arial"/>
          <w:b/>
          <w:bCs/>
          <w:smallCaps/>
          <w:sz w:val="22"/>
        </w:rPr>
      </w:pPr>
      <w:r>
        <w:rPr>
          <w:rFonts w:ascii="Arial Narrow" w:hAnsi="Arial Narrow" w:cs="Arial"/>
          <w:b/>
          <w:bCs/>
          <w:smallCaps/>
          <w:sz w:val="22"/>
        </w:rPr>
        <w:t>12</w:t>
      </w:r>
      <w:r>
        <w:rPr>
          <w:rFonts w:ascii="Arial Narrow" w:hAnsi="Arial Narrow" w:cs="Arial"/>
          <w:b/>
          <w:bCs/>
          <w:smallCaps/>
          <w:sz w:val="22"/>
        </w:rPr>
        <w:tab/>
      </w:r>
      <w:r w:rsidR="00065F6B" w:rsidRPr="00FF43E9">
        <w:rPr>
          <w:rFonts w:ascii="Arial Narrow" w:hAnsi="Arial Narrow" w:cs="Arial"/>
          <w:b/>
          <w:bCs/>
          <w:smallCaps/>
          <w:sz w:val="22"/>
        </w:rPr>
        <w:t>variantné riešenie</w:t>
      </w:r>
    </w:p>
    <w:p w:rsidR="00065F6B" w:rsidRPr="00FF43E9" w:rsidRDefault="00FC6E98" w:rsidP="00D522C2">
      <w:pPr>
        <w:pStyle w:val="Odsekzoznamu"/>
        <w:tabs>
          <w:tab w:val="clear" w:pos="2160"/>
          <w:tab w:val="clear" w:pos="2880"/>
          <w:tab w:val="clear" w:pos="4500"/>
        </w:tabs>
        <w:spacing w:before="120" w:after="120"/>
        <w:ind w:left="567" w:hanging="567"/>
        <w:jc w:val="both"/>
        <w:rPr>
          <w:rFonts w:ascii="Arial Narrow" w:hAnsi="Arial Narrow" w:cs="Arial"/>
          <w:sz w:val="22"/>
          <w:szCs w:val="22"/>
        </w:rPr>
      </w:pPr>
      <w:r>
        <w:rPr>
          <w:rFonts w:ascii="Arial Narrow" w:hAnsi="Arial Narrow" w:cs="Arial"/>
          <w:sz w:val="22"/>
          <w:szCs w:val="22"/>
        </w:rPr>
        <w:t>12.1</w:t>
      </w:r>
      <w:r>
        <w:rPr>
          <w:rFonts w:ascii="Arial Narrow" w:hAnsi="Arial Narrow" w:cs="Arial"/>
          <w:sz w:val="22"/>
          <w:szCs w:val="22"/>
        </w:rPr>
        <w:tab/>
      </w:r>
      <w:r w:rsidR="00065F6B" w:rsidRPr="00FF43E9">
        <w:rPr>
          <w:rFonts w:ascii="Arial Narrow" w:hAnsi="Arial Narrow" w:cs="Arial"/>
          <w:sz w:val="22"/>
          <w:szCs w:val="22"/>
        </w:rPr>
        <w:t>Záujemcom sa neumožňuje predložiť variantné riešenie vo vzťahu k požadovanému predmetu zákazky.</w:t>
      </w:r>
    </w:p>
    <w:p w:rsidR="00065F6B" w:rsidRPr="00FF43E9" w:rsidRDefault="00FF6A14" w:rsidP="00FF6A14">
      <w:pPr>
        <w:spacing w:before="120" w:after="120" w:line="240" w:lineRule="auto"/>
        <w:ind w:left="567" w:hanging="567"/>
        <w:rPr>
          <w:rFonts w:ascii="Arial Narrow" w:hAnsi="Arial Narrow" w:cs="Arial"/>
          <w:sz w:val="22"/>
        </w:rPr>
      </w:pPr>
      <w:r>
        <w:rPr>
          <w:rFonts w:ascii="Arial Narrow" w:hAnsi="Arial Narrow" w:cs="Arial"/>
          <w:sz w:val="22"/>
        </w:rPr>
        <w:t>12.2</w:t>
      </w:r>
      <w:r>
        <w:rPr>
          <w:rFonts w:ascii="Arial Narrow" w:hAnsi="Arial Narrow" w:cs="Arial"/>
          <w:sz w:val="22"/>
        </w:rPr>
        <w:tab/>
      </w:r>
      <w:r w:rsidR="00065F6B" w:rsidRPr="00FF43E9">
        <w:rPr>
          <w:rFonts w:ascii="Arial Narrow" w:hAnsi="Arial Narrow" w:cs="Arial"/>
          <w:sz w:val="22"/>
        </w:rPr>
        <w:t>Ak súčasťou ponuky bude aj variantné riešenie, variantné riešenie nebude zaradené do vyhodnocovania a bude sa naň hľadieť, akoby nebolo predložené.</w:t>
      </w:r>
    </w:p>
    <w:p w:rsidR="00065F6B" w:rsidRPr="00FF43E9"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FF43E9">
        <w:rPr>
          <w:rFonts w:ascii="Arial Narrow" w:hAnsi="Arial Narrow" w:cs="Arial"/>
          <w:b/>
          <w:bCs/>
          <w:smallCaps/>
          <w:sz w:val="22"/>
        </w:rPr>
        <w:t>mena a ceny uvádzané v ponuke, mena finančného plnenia</w:t>
      </w:r>
    </w:p>
    <w:p w:rsidR="00065F6B" w:rsidRPr="003C1337" w:rsidRDefault="00882F59" w:rsidP="00357402">
      <w:pPr>
        <w:numPr>
          <w:ilvl w:val="1"/>
          <w:numId w:val="37"/>
        </w:numPr>
        <w:spacing w:before="120" w:after="120" w:line="240" w:lineRule="auto"/>
        <w:ind w:left="567" w:hanging="567"/>
        <w:jc w:val="both"/>
        <w:rPr>
          <w:rFonts w:ascii="Arial Narrow" w:hAnsi="Arial Narrow" w:cs="Arial"/>
          <w:sz w:val="22"/>
        </w:rPr>
      </w:pPr>
      <w:r w:rsidRPr="003C1337">
        <w:rPr>
          <w:rFonts w:ascii="Arial Narrow" w:hAnsi="Arial Narrow" w:cs="Arial"/>
          <w:sz w:val="22"/>
        </w:rPr>
        <w:t>Záujemcom/u</w:t>
      </w:r>
      <w:r w:rsidR="00065F6B" w:rsidRPr="003C1337">
        <w:rPr>
          <w:rFonts w:ascii="Arial Narrow" w:hAnsi="Arial Narrow" w:cs="Arial"/>
          <w:sz w:val="22"/>
        </w:rPr>
        <w:t>chádzačom navrhovaná</w:t>
      </w:r>
      <w:r w:rsidR="00DC7256" w:rsidRPr="003C1337">
        <w:rPr>
          <w:rFonts w:ascii="Arial Narrow" w:hAnsi="Arial Narrow" w:cs="Arial"/>
          <w:sz w:val="22"/>
        </w:rPr>
        <w:t xml:space="preserve"> </w:t>
      </w:r>
      <w:r w:rsidR="00065F6B" w:rsidRPr="003C1337">
        <w:rPr>
          <w:rFonts w:ascii="Arial Narrow" w:hAnsi="Arial Narrow" w:cs="Arial"/>
          <w:sz w:val="22"/>
        </w:rPr>
        <w:t>cena za poskytnutie požadovaného predmetu zákazky, uvedená v ponuke uchádzača bude vyjadrená v mene EUR, v štruktúre podľa bodu 1</w:t>
      </w:r>
      <w:r w:rsidR="00DC7256" w:rsidRPr="003C1337">
        <w:rPr>
          <w:rFonts w:ascii="Arial Narrow" w:hAnsi="Arial Narrow" w:cs="Arial"/>
          <w:sz w:val="22"/>
        </w:rPr>
        <w:t>3</w:t>
      </w:r>
      <w:r w:rsidR="00065F6B" w:rsidRPr="003C1337">
        <w:rPr>
          <w:rFonts w:ascii="Arial Narrow" w:hAnsi="Arial Narrow" w:cs="Arial"/>
          <w:sz w:val="22"/>
        </w:rPr>
        <w:t>.6 a 1</w:t>
      </w:r>
      <w:r w:rsidR="00DC7256" w:rsidRPr="003C1337">
        <w:rPr>
          <w:rFonts w:ascii="Arial Narrow" w:hAnsi="Arial Narrow" w:cs="Arial"/>
          <w:sz w:val="22"/>
        </w:rPr>
        <w:t>3</w:t>
      </w:r>
      <w:r w:rsidR="00065F6B" w:rsidRPr="003C1337">
        <w:rPr>
          <w:rFonts w:ascii="Arial Narrow" w:hAnsi="Arial Narrow" w:cs="Arial"/>
          <w:sz w:val="22"/>
        </w:rPr>
        <w:t>.7. týchto súťažných podkladov.</w:t>
      </w:r>
    </w:p>
    <w:p w:rsidR="00065F6B" w:rsidRPr="003C1337" w:rsidRDefault="0046445C" w:rsidP="00357402">
      <w:pPr>
        <w:numPr>
          <w:ilvl w:val="1"/>
          <w:numId w:val="37"/>
        </w:numPr>
        <w:spacing w:before="120" w:after="120" w:line="240" w:lineRule="auto"/>
        <w:ind w:left="567" w:hanging="567"/>
        <w:jc w:val="both"/>
        <w:rPr>
          <w:rFonts w:ascii="Arial Narrow" w:hAnsi="Arial Narrow" w:cs="Arial"/>
          <w:sz w:val="22"/>
        </w:rPr>
      </w:pPr>
      <w:r w:rsidRPr="003C1337">
        <w:rPr>
          <w:rFonts w:ascii="Arial Narrow" w:hAnsi="Arial Narrow" w:cs="Arial"/>
          <w:sz w:val="22"/>
        </w:rPr>
        <w:t>Záujemca/u</w:t>
      </w:r>
      <w:r w:rsidR="00065F6B" w:rsidRPr="003C1337">
        <w:rPr>
          <w:rFonts w:ascii="Arial Narrow" w:hAnsi="Arial Narrow" w:cs="Arial"/>
          <w:sz w:val="22"/>
        </w:rPr>
        <w:t>chádzač stanoví</w:t>
      </w:r>
      <w:r w:rsidR="00DC7256" w:rsidRPr="003C1337">
        <w:rPr>
          <w:rFonts w:ascii="Arial Narrow" w:hAnsi="Arial Narrow" w:cs="Arial"/>
          <w:sz w:val="22"/>
        </w:rPr>
        <w:t xml:space="preserve"> </w:t>
      </w:r>
      <w:r w:rsidR="00065F6B" w:rsidRPr="003C1337">
        <w:rPr>
          <w:rFonts w:ascii="Arial Narrow" w:hAnsi="Arial Narrow" w:cs="Arial"/>
          <w:sz w:val="22"/>
        </w:rPr>
        <w:t>cenu za obstarávaný predmet zákazky na základe vlastných výpočtov, činností, výdavkov a príjmov podľa platných právnych predpisov. Záujemca</w:t>
      </w:r>
      <w:r w:rsidRPr="003C1337">
        <w:rPr>
          <w:rFonts w:ascii="Arial Narrow" w:hAnsi="Arial Narrow" w:cs="Arial"/>
          <w:sz w:val="22"/>
        </w:rPr>
        <w:t>/uchádzač</w:t>
      </w:r>
      <w:r w:rsidR="00065F6B" w:rsidRPr="003C1337">
        <w:rPr>
          <w:rFonts w:ascii="Arial Narrow" w:hAnsi="Arial Narrow" w:cs="Arial"/>
          <w:sz w:val="22"/>
        </w:rPr>
        <w:t xml:space="preserve"> je pred predložením svojej ponuky povinný vziať do úvahy všetko, čo je nevyhnutné na úplné a riadne plnenie </w:t>
      </w:r>
      <w:r w:rsidR="00FF4BDD" w:rsidRPr="003C1337">
        <w:rPr>
          <w:rFonts w:ascii="Arial Narrow" w:hAnsi="Arial Narrow" w:cs="Arial"/>
          <w:sz w:val="22"/>
        </w:rPr>
        <w:t>R</w:t>
      </w:r>
      <w:r w:rsidR="00C7071B" w:rsidRPr="003C1337">
        <w:rPr>
          <w:rFonts w:ascii="Arial Narrow" w:hAnsi="Arial Narrow" w:cs="Arial"/>
          <w:sz w:val="22"/>
        </w:rPr>
        <w:t>ámcovej dohody</w:t>
      </w:r>
      <w:r w:rsidR="00065F6B" w:rsidRPr="003C1337">
        <w:rPr>
          <w:rFonts w:ascii="Arial Narrow" w:hAnsi="Arial Narrow" w:cs="Arial"/>
          <w:sz w:val="22"/>
        </w:rPr>
        <w:t>, pričom do svojich</w:t>
      </w:r>
      <w:r w:rsidR="00DC7256" w:rsidRPr="003C1337">
        <w:rPr>
          <w:rFonts w:ascii="Arial Narrow" w:hAnsi="Arial Narrow" w:cs="Arial"/>
          <w:sz w:val="22"/>
        </w:rPr>
        <w:t xml:space="preserve"> </w:t>
      </w:r>
      <w:r w:rsidR="00065F6B" w:rsidRPr="003C1337">
        <w:rPr>
          <w:rFonts w:ascii="Arial Narrow" w:hAnsi="Arial Narrow" w:cs="Arial"/>
          <w:sz w:val="22"/>
        </w:rPr>
        <w:t>cien zahrnie všetky náklady spojené s plnením predmetu zákazky, vrátane dopravy</w:t>
      </w:r>
      <w:r w:rsidR="00DC7256" w:rsidRPr="003C1337">
        <w:rPr>
          <w:rFonts w:ascii="Arial Narrow" w:hAnsi="Arial Narrow" w:cs="Arial"/>
          <w:sz w:val="22"/>
        </w:rPr>
        <w:t>, ako aj ostatných súvisiacich služieb</w:t>
      </w:r>
      <w:r w:rsidR="00065F6B" w:rsidRPr="003C1337">
        <w:rPr>
          <w:rFonts w:ascii="Arial Narrow" w:hAnsi="Arial Narrow" w:cs="Arial"/>
          <w:sz w:val="22"/>
        </w:rPr>
        <w:t>.</w:t>
      </w:r>
    </w:p>
    <w:p w:rsidR="00065F6B" w:rsidRPr="00FF43E9" w:rsidRDefault="008821E2" w:rsidP="00357402">
      <w:pPr>
        <w:numPr>
          <w:ilvl w:val="1"/>
          <w:numId w:val="37"/>
        </w:numPr>
        <w:spacing w:before="120" w:after="120" w:line="240" w:lineRule="auto"/>
        <w:ind w:left="539" w:hanging="539"/>
        <w:jc w:val="both"/>
        <w:rPr>
          <w:rFonts w:ascii="Arial Narrow" w:hAnsi="Arial Narrow" w:cs="Arial"/>
          <w:sz w:val="22"/>
        </w:rPr>
      </w:pPr>
      <w:r w:rsidRPr="003C1337">
        <w:rPr>
          <w:rFonts w:ascii="Arial Narrow" w:hAnsi="Arial Narrow" w:cs="Arial"/>
          <w:sz w:val="22"/>
        </w:rPr>
        <w:t>Záujemca/u</w:t>
      </w:r>
      <w:r w:rsidR="00065F6B" w:rsidRPr="003C1337">
        <w:rPr>
          <w:rFonts w:ascii="Arial Narrow" w:hAnsi="Arial Narrow" w:cs="Arial"/>
          <w:sz w:val="22"/>
        </w:rPr>
        <w:t>chádzač ku každej oceňovanej</w:t>
      </w:r>
      <w:r w:rsidR="00065F6B" w:rsidRPr="00FF43E9">
        <w:rPr>
          <w:rFonts w:ascii="Arial Narrow" w:hAnsi="Arial Narrow" w:cs="Arial"/>
          <w:sz w:val="22"/>
        </w:rPr>
        <w:t xml:space="preserve"> položke podľa predloženého</w:t>
      </w:r>
      <w:r w:rsidR="00FC6E98">
        <w:rPr>
          <w:rFonts w:ascii="Arial Narrow" w:hAnsi="Arial Narrow" w:cs="Arial"/>
          <w:sz w:val="22"/>
        </w:rPr>
        <w:t xml:space="preserve"> štruktúrovaného rozpočtu ceny </w:t>
      </w:r>
      <w:r w:rsidR="00FF4BDD">
        <w:rPr>
          <w:rFonts w:ascii="Arial Narrow" w:hAnsi="Arial Narrow" w:cs="Arial"/>
          <w:sz w:val="22"/>
        </w:rPr>
        <w:t>R</w:t>
      </w:r>
      <w:r w:rsidR="00C7071B" w:rsidRPr="00FF43E9">
        <w:rPr>
          <w:rFonts w:ascii="Arial Narrow" w:hAnsi="Arial Narrow" w:cs="Arial"/>
          <w:sz w:val="22"/>
        </w:rPr>
        <w:t>ámcovej dohody</w:t>
      </w:r>
      <w:r w:rsidR="00065F6B" w:rsidRPr="00FF43E9">
        <w:rPr>
          <w:rFonts w:ascii="Arial Narrow" w:hAnsi="Arial Narrow" w:cs="Arial"/>
          <w:sz w:val="22"/>
        </w:rPr>
        <w:t xml:space="preserve"> uvedie k navrhovanej cene aj jednotkovú cenu. </w:t>
      </w:r>
      <w:r w:rsidR="00C7071B" w:rsidRPr="00FF43E9">
        <w:rPr>
          <w:rFonts w:ascii="Arial Narrow" w:hAnsi="Arial Narrow" w:cs="Arial"/>
          <w:sz w:val="22"/>
        </w:rPr>
        <w:t>C</w:t>
      </w:r>
      <w:r w:rsidR="00065F6B" w:rsidRPr="00FF43E9">
        <w:rPr>
          <w:rFonts w:ascii="Arial Narrow" w:hAnsi="Arial Narrow" w:cs="Arial"/>
          <w:sz w:val="22"/>
        </w:rPr>
        <w:t xml:space="preserve">ena za poskytnutie predmetu zákazky je daná súčtom všetkých medzisúčtov alebo súčinov jednotkovej ceny a množstva (počet jednotiek) uvedeného </w:t>
      </w:r>
      <w:r w:rsidR="00FC6E98">
        <w:rPr>
          <w:rFonts w:ascii="Arial Narrow" w:hAnsi="Arial Narrow" w:cs="Arial"/>
          <w:sz w:val="22"/>
        </w:rPr>
        <w:t xml:space="preserve">v štruktúrovanom rozpočte ceny </w:t>
      </w:r>
      <w:r w:rsidR="00FF4BDD">
        <w:rPr>
          <w:rFonts w:ascii="Arial Narrow" w:hAnsi="Arial Narrow" w:cs="Arial"/>
          <w:sz w:val="22"/>
        </w:rPr>
        <w:t>R</w:t>
      </w:r>
      <w:r w:rsidR="00C7071B" w:rsidRPr="00FF43E9">
        <w:rPr>
          <w:rFonts w:ascii="Arial Narrow" w:hAnsi="Arial Narrow" w:cs="Arial"/>
          <w:sz w:val="22"/>
        </w:rPr>
        <w:t>ámcovej dohody</w:t>
      </w:r>
      <w:r w:rsidR="00065F6B" w:rsidRPr="00FF43E9">
        <w:rPr>
          <w:rFonts w:ascii="Arial Narrow" w:hAnsi="Arial Narrow" w:cs="Arial"/>
          <w:sz w:val="22"/>
        </w:rPr>
        <w:t xml:space="preserve"> podľa prílohy č. </w:t>
      </w:r>
      <w:r w:rsidR="005B4193">
        <w:rPr>
          <w:rFonts w:ascii="Arial Narrow" w:hAnsi="Arial Narrow" w:cs="Arial"/>
          <w:sz w:val="22"/>
        </w:rPr>
        <w:t>3</w:t>
      </w:r>
      <w:r w:rsidR="00C7071B" w:rsidRPr="00FF43E9">
        <w:rPr>
          <w:rFonts w:ascii="Arial Narrow" w:hAnsi="Arial Narrow" w:cs="Arial"/>
          <w:sz w:val="22"/>
        </w:rPr>
        <w:t>. Vzor štruktúrovaného rozpočtu ceny</w:t>
      </w:r>
      <w:r w:rsidR="00065F6B" w:rsidRPr="00FF43E9">
        <w:rPr>
          <w:rFonts w:ascii="Arial Narrow" w:hAnsi="Arial Narrow" w:cs="Arial"/>
          <w:sz w:val="22"/>
        </w:rPr>
        <w:t xml:space="preserve"> týchto súťažných podkladov. </w:t>
      </w:r>
      <w:r w:rsidRPr="00FF43E9">
        <w:rPr>
          <w:rFonts w:ascii="Arial Narrow" w:hAnsi="Arial Narrow" w:cs="Arial"/>
          <w:sz w:val="22"/>
        </w:rPr>
        <w:t>Do príslušnej položky musia byť započítané všetky náklady, ktoré s ňou bezprostredne súvisia, pričom tieto nesmú byť vyjadrené číslom „0“, ani záporným číslom.</w:t>
      </w:r>
      <w:r w:rsidR="00065F6B" w:rsidRPr="00FF43E9">
        <w:rPr>
          <w:rFonts w:ascii="Arial Narrow" w:hAnsi="Arial Narrow" w:cs="Arial"/>
          <w:sz w:val="22"/>
        </w:rPr>
        <w:t xml:space="preserve"> </w:t>
      </w:r>
    </w:p>
    <w:p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Navrhovaná cena za </w:t>
      </w:r>
      <w:r w:rsidR="003E2A12" w:rsidRPr="00FF43E9">
        <w:rPr>
          <w:rFonts w:ascii="Arial Narrow" w:hAnsi="Arial Narrow" w:cs="Arial"/>
          <w:sz w:val="22"/>
        </w:rPr>
        <w:t>dodanie/</w:t>
      </w:r>
      <w:r w:rsidRPr="00FF43E9">
        <w:rPr>
          <w:rFonts w:ascii="Arial Narrow" w:hAnsi="Arial Narrow" w:cs="Arial"/>
          <w:sz w:val="22"/>
        </w:rPr>
        <w:t>poskytnutie predmetu zákazky vyjadrená v súlade s týmito súťažnými podkladmi musí obsahovať cenu za celý požadovaný predmet zákazky, čiže súčet všetkých položiek, ktorý vychádza z</w:t>
      </w:r>
      <w:r w:rsidR="003E2A12" w:rsidRPr="00FF43E9">
        <w:rPr>
          <w:rFonts w:ascii="Arial Narrow" w:hAnsi="Arial Narrow" w:cs="Arial"/>
          <w:sz w:val="22"/>
        </w:rPr>
        <w:t>o záujemcom/</w:t>
      </w:r>
      <w:r w:rsidRPr="00FF43E9">
        <w:rPr>
          <w:rFonts w:ascii="Arial Narrow" w:hAnsi="Arial Narrow" w:cs="Arial"/>
          <w:sz w:val="22"/>
        </w:rPr>
        <w:t xml:space="preserve">uchádzačom ocenených položiek podľa prílohy č. </w:t>
      </w:r>
      <w:r w:rsidR="005B4193">
        <w:rPr>
          <w:rFonts w:ascii="Arial Narrow" w:hAnsi="Arial Narrow" w:cs="Arial"/>
          <w:sz w:val="22"/>
        </w:rPr>
        <w:t>3</w:t>
      </w:r>
      <w:r w:rsidR="00B24D89" w:rsidRPr="00FF43E9">
        <w:rPr>
          <w:rFonts w:ascii="Arial Narrow" w:hAnsi="Arial Narrow" w:cs="Arial"/>
          <w:sz w:val="22"/>
        </w:rPr>
        <w:t>. Vzor štruktúrovaného rozpočtu ceny</w:t>
      </w:r>
      <w:r w:rsidRPr="00FF43E9">
        <w:rPr>
          <w:rFonts w:ascii="Arial Narrow" w:hAnsi="Arial Narrow" w:cs="Arial"/>
          <w:sz w:val="22"/>
        </w:rPr>
        <w:t xml:space="preserve"> týchto súťažných podkladov</w:t>
      </w:r>
      <w:r w:rsidR="00B24D89" w:rsidRPr="00FF43E9">
        <w:rPr>
          <w:rFonts w:ascii="Arial Narrow" w:hAnsi="Arial Narrow" w:cs="Arial"/>
          <w:sz w:val="22"/>
        </w:rPr>
        <w:t>.</w:t>
      </w:r>
    </w:p>
    <w:p w:rsidR="00065F6B" w:rsidRPr="003C1337" w:rsidRDefault="00065F6B" w:rsidP="00357402">
      <w:pPr>
        <w:numPr>
          <w:ilvl w:val="1"/>
          <w:numId w:val="37"/>
        </w:numPr>
        <w:spacing w:before="120" w:after="120" w:line="240" w:lineRule="auto"/>
        <w:ind w:left="539" w:hanging="539"/>
        <w:jc w:val="both"/>
        <w:rPr>
          <w:rFonts w:ascii="Arial Narrow" w:hAnsi="Arial Narrow" w:cs="Arial"/>
          <w:sz w:val="22"/>
        </w:rPr>
      </w:pPr>
      <w:r w:rsidRPr="003C1337">
        <w:rPr>
          <w:rFonts w:ascii="Arial Narrow" w:hAnsi="Arial Narrow" w:cs="Arial"/>
          <w:sz w:val="22"/>
        </w:rPr>
        <w:t xml:space="preserve">Pri určovaní cien jednotlivých položiek je potrebné vziať do úvahy pokyny na zhotovenie ponuky uvedené v týchto súťažných podkladoch vrátane návrhu </w:t>
      </w:r>
      <w:r w:rsidR="00B24D89" w:rsidRPr="003C1337">
        <w:rPr>
          <w:rFonts w:ascii="Arial Narrow" w:hAnsi="Arial Narrow" w:cs="Arial"/>
          <w:sz w:val="22"/>
        </w:rPr>
        <w:t>rámcovej dohody</w:t>
      </w:r>
      <w:r w:rsidRPr="003C1337">
        <w:rPr>
          <w:rFonts w:ascii="Arial Narrow" w:hAnsi="Arial Narrow" w:cs="Arial"/>
          <w:sz w:val="22"/>
        </w:rPr>
        <w:t>.</w:t>
      </w:r>
    </w:p>
    <w:p w:rsidR="00065F6B" w:rsidRPr="003C1337" w:rsidRDefault="00065F6B" w:rsidP="00357402">
      <w:pPr>
        <w:numPr>
          <w:ilvl w:val="1"/>
          <w:numId w:val="37"/>
        </w:numPr>
        <w:spacing w:before="120" w:after="120" w:line="240" w:lineRule="auto"/>
        <w:ind w:left="539" w:hanging="539"/>
        <w:jc w:val="both"/>
        <w:rPr>
          <w:rFonts w:ascii="Arial Narrow" w:hAnsi="Arial Narrow" w:cs="Arial"/>
          <w:sz w:val="22"/>
        </w:rPr>
      </w:pPr>
      <w:r w:rsidRPr="003C1337">
        <w:rPr>
          <w:rFonts w:ascii="Arial Narrow" w:hAnsi="Arial Narrow" w:cs="Arial"/>
          <w:sz w:val="22"/>
        </w:rPr>
        <w:t xml:space="preserve">Ak je </w:t>
      </w:r>
      <w:r w:rsidR="003E2A12" w:rsidRPr="003C1337">
        <w:rPr>
          <w:rFonts w:ascii="Arial Narrow" w:hAnsi="Arial Narrow" w:cs="Arial"/>
          <w:sz w:val="22"/>
        </w:rPr>
        <w:t>záujemca/</w:t>
      </w:r>
      <w:r w:rsidRPr="003C1337">
        <w:rPr>
          <w:rFonts w:ascii="Arial Narrow" w:hAnsi="Arial Narrow" w:cs="Arial"/>
          <w:sz w:val="22"/>
        </w:rPr>
        <w:t xml:space="preserve">uchádzač zdaniteľnou osobou pre DPH v zmysle príslušných predpisov (ďalej len „zdaniteľná osoba“), navrhovanú cenu v štruktúrovanom rozpočte ceny podľa prílohy č. </w:t>
      </w:r>
      <w:r w:rsidR="005B4193" w:rsidRPr="003C1337">
        <w:rPr>
          <w:rFonts w:ascii="Arial Narrow" w:hAnsi="Arial Narrow" w:cs="Arial"/>
          <w:sz w:val="22"/>
        </w:rPr>
        <w:t>3</w:t>
      </w:r>
      <w:r w:rsidR="00B24D89" w:rsidRPr="003C1337">
        <w:rPr>
          <w:rFonts w:ascii="Arial Narrow" w:hAnsi="Arial Narrow" w:cs="Arial"/>
          <w:sz w:val="22"/>
        </w:rPr>
        <w:t>. Vzor štruktúrovaného rozpočtu ceny</w:t>
      </w:r>
      <w:r w:rsidRPr="003C1337">
        <w:rPr>
          <w:rFonts w:ascii="Arial Narrow" w:hAnsi="Arial Narrow" w:cs="Arial"/>
          <w:sz w:val="22"/>
        </w:rPr>
        <w:t xml:space="preserve"> týchto súťažných podkladov uvedie v zložení:</w:t>
      </w:r>
    </w:p>
    <w:p w:rsidR="006F69CF" w:rsidRPr="003C1337"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3C1337">
        <w:rPr>
          <w:rFonts w:ascii="Arial Narrow" w:hAnsi="Arial Narrow" w:cs="Arial"/>
          <w:sz w:val="22"/>
        </w:rPr>
        <w:t xml:space="preserve"> navrhovaná cena v EUR bez dane z pridanej hodnoty (ďalej len „DPH“),</w:t>
      </w:r>
    </w:p>
    <w:p w:rsidR="006F69CF" w:rsidRPr="003C1337"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3C1337">
        <w:rPr>
          <w:rFonts w:ascii="Arial Narrow" w:hAnsi="Arial Narrow" w:cs="Arial"/>
          <w:sz w:val="22"/>
        </w:rPr>
        <w:t>sadzba DPH v %,</w:t>
      </w:r>
    </w:p>
    <w:p w:rsidR="006F69CF" w:rsidRPr="003C1337"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3C1337">
        <w:rPr>
          <w:rFonts w:ascii="Arial Narrow" w:hAnsi="Arial Narrow" w:cs="Arial"/>
          <w:sz w:val="22"/>
        </w:rPr>
        <w:t>výška DPH v EUR,</w:t>
      </w:r>
    </w:p>
    <w:p w:rsidR="006F69CF" w:rsidRPr="003C1337" w:rsidRDefault="006F69CF" w:rsidP="00FF43E9">
      <w:pPr>
        <w:numPr>
          <w:ilvl w:val="0"/>
          <w:numId w:val="6"/>
        </w:numPr>
        <w:tabs>
          <w:tab w:val="clear" w:pos="1324"/>
        </w:tabs>
        <w:spacing w:before="120" w:after="120" w:line="240" w:lineRule="auto"/>
        <w:ind w:left="993" w:hanging="426"/>
        <w:jc w:val="both"/>
        <w:rPr>
          <w:rFonts w:ascii="Arial Narrow" w:hAnsi="Arial Narrow" w:cs="Arial"/>
          <w:sz w:val="22"/>
        </w:rPr>
      </w:pPr>
      <w:r w:rsidRPr="003C1337">
        <w:rPr>
          <w:rFonts w:ascii="Arial Narrow" w:hAnsi="Arial Narrow" w:cs="Arial"/>
          <w:sz w:val="22"/>
        </w:rPr>
        <w:lastRenderedPageBreak/>
        <w:t>navrhovaná cena v EUR vrátane DPH.</w:t>
      </w:r>
    </w:p>
    <w:p w:rsidR="00065F6B" w:rsidRPr="00FF43E9" w:rsidRDefault="00065F6B"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 xml:space="preserve">Ak </w:t>
      </w:r>
      <w:r w:rsidR="006F69CF" w:rsidRPr="00FF43E9">
        <w:rPr>
          <w:rFonts w:ascii="Arial Narrow" w:hAnsi="Arial Narrow" w:cs="Arial"/>
          <w:sz w:val="22"/>
        </w:rPr>
        <w:t>záujemca/</w:t>
      </w:r>
      <w:r w:rsidRPr="00FF43E9">
        <w:rPr>
          <w:rFonts w:ascii="Arial Narrow" w:hAnsi="Arial Narrow" w:cs="Arial"/>
          <w:sz w:val="22"/>
        </w:rPr>
        <w:t>uchádzač nie je zdaniteľnou osobou pre DPH, uvedie navrhovanú zmluvnú cenu v EUR. Skutočnosť, že nie je zdaniteľnou osobou pre DPH, uchádzač uvedie v ponuke.</w:t>
      </w:r>
    </w:p>
    <w:p w:rsidR="006F69CF" w:rsidRPr="00FF43E9" w:rsidRDefault="006F69CF" w:rsidP="00357402">
      <w:pPr>
        <w:numPr>
          <w:ilvl w:val="1"/>
          <w:numId w:val="37"/>
        </w:numPr>
        <w:spacing w:before="120" w:after="120" w:line="240" w:lineRule="auto"/>
        <w:ind w:left="539" w:hanging="539"/>
        <w:jc w:val="both"/>
        <w:rPr>
          <w:rFonts w:ascii="Arial Narrow" w:hAnsi="Arial Narrow" w:cs="Arial"/>
          <w:sz w:val="22"/>
        </w:rPr>
      </w:pPr>
      <w:r w:rsidRPr="00FF43E9">
        <w:rPr>
          <w:rFonts w:ascii="Arial Narrow" w:hAnsi="Arial Narrow" w:cs="Arial"/>
          <w:sz w:val="22"/>
        </w:rPr>
        <w:t>Príslušná DPH bude uhradená v zmysle platných právnych predpisov.</w:t>
      </w:r>
    </w:p>
    <w:p w:rsidR="00065F6B" w:rsidRPr="00BA571D" w:rsidRDefault="00065F6B" w:rsidP="00E74172">
      <w:pPr>
        <w:spacing w:before="120" w:after="120" w:line="240" w:lineRule="auto"/>
        <w:ind w:left="539"/>
        <w:jc w:val="both"/>
        <w:rPr>
          <w:rFonts w:ascii="Arial Narrow" w:hAnsi="Arial Narrow" w:cs="Arial"/>
          <w:sz w:val="8"/>
          <w:szCs w:val="8"/>
        </w:rPr>
      </w:pPr>
    </w:p>
    <w:p w:rsidR="00065F6B" w:rsidRPr="00D75F44" w:rsidRDefault="00065F6B" w:rsidP="00357402">
      <w:pPr>
        <w:numPr>
          <w:ilvl w:val="0"/>
          <w:numId w:val="37"/>
        </w:numPr>
        <w:spacing w:before="120" w:after="120" w:line="240" w:lineRule="auto"/>
        <w:ind w:left="567" w:hanging="567"/>
        <w:jc w:val="both"/>
        <w:rPr>
          <w:rFonts w:ascii="Arial Narrow" w:hAnsi="Arial Narrow" w:cs="Arial"/>
          <w:b/>
          <w:bCs/>
          <w:smallCaps/>
          <w:sz w:val="22"/>
        </w:rPr>
      </w:pPr>
      <w:r w:rsidRPr="00D75F44">
        <w:rPr>
          <w:rFonts w:ascii="Arial Narrow" w:hAnsi="Arial Narrow" w:cs="Arial"/>
          <w:b/>
          <w:bCs/>
          <w:smallCaps/>
          <w:sz w:val="22"/>
        </w:rPr>
        <w:t>zábezpeka ponuky</w:t>
      </w:r>
    </w:p>
    <w:p w:rsidR="0078505F" w:rsidRPr="00EC2537" w:rsidRDefault="0078505F" w:rsidP="00357402">
      <w:pPr>
        <w:numPr>
          <w:ilvl w:val="1"/>
          <w:numId w:val="37"/>
        </w:numPr>
        <w:spacing w:before="120" w:after="120" w:line="240" w:lineRule="auto"/>
        <w:ind w:left="567" w:hanging="567"/>
        <w:jc w:val="both"/>
        <w:rPr>
          <w:rFonts w:ascii="Arial Narrow" w:hAnsi="Arial Narrow" w:cs="Arial"/>
          <w:sz w:val="22"/>
        </w:rPr>
      </w:pPr>
      <w:r w:rsidRPr="00EC2537">
        <w:rPr>
          <w:rFonts w:ascii="Arial Narrow" w:hAnsi="Arial Narrow" w:cs="Arial"/>
          <w:sz w:val="22"/>
        </w:rPr>
        <w:t>Zábezpeka sa nevyžaduje.</w:t>
      </w:r>
    </w:p>
    <w:p w:rsidR="00FD3A9B" w:rsidRPr="00C543F4" w:rsidRDefault="00FD3A9B" w:rsidP="00887ABD">
      <w:pPr>
        <w:pStyle w:val="Odsekzoznamu"/>
        <w:tabs>
          <w:tab w:val="clear" w:pos="2160"/>
          <w:tab w:val="clear" w:pos="2880"/>
          <w:tab w:val="clear" w:pos="4500"/>
        </w:tabs>
        <w:spacing w:before="120" w:after="120"/>
        <w:ind w:left="0"/>
        <w:jc w:val="center"/>
        <w:rPr>
          <w:rFonts w:ascii="Arial Narrow" w:hAnsi="Arial Narrow" w:cs="Arial"/>
          <w:b/>
          <w:bCs/>
          <w:sz w:val="24"/>
          <w:szCs w:val="24"/>
        </w:rPr>
      </w:pPr>
      <w:r w:rsidRPr="00C543F4">
        <w:rPr>
          <w:rFonts w:ascii="Arial Narrow" w:hAnsi="Arial Narrow" w:cs="Arial"/>
          <w:b/>
          <w:bCs/>
          <w:sz w:val="24"/>
          <w:szCs w:val="24"/>
        </w:rPr>
        <w:t>Obsah ponuky</w:t>
      </w:r>
    </w:p>
    <w:p w:rsidR="00065F6B" w:rsidRPr="00887ABD" w:rsidRDefault="00065F6B" w:rsidP="00357402">
      <w:pPr>
        <w:numPr>
          <w:ilvl w:val="0"/>
          <w:numId w:val="31"/>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obsah ponuky</w:t>
      </w:r>
    </w:p>
    <w:p w:rsidR="00065F6B" w:rsidRPr="00887ABD" w:rsidRDefault="004A02D9" w:rsidP="00357402">
      <w:pPr>
        <w:numPr>
          <w:ilvl w:val="1"/>
          <w:numId w:val="39"/>
        </w:numPr>
        <w:pBdr>
          <w:top w:val="single" w:sz="4" w:space="1" w:color="auto"/>
          <w:left w:val="single" w:sz="4" w:space="4" w:color="auto"/>
          <w:bottom w:val="single" w:sz="4" w:space="1" w:color="auto"/>
          <w:right w:val="single" w:sz="4" w:space="4" w:color="auto"/>
        </w:pBdr>
        <w:spacing w:before="120" w:after="120" w:line="240" w:lineRule="auto"/>
        <w:jc w:val="both"/>
        <w:rPr>
          <w:rFonts w:ascii="Arial Narrow" w:hAnsi="Arial Narrow" w:cs="Arial"/>
          <w:b/>
          <w:bCs/>
          <w:sz w:val="22"/>
        </w:rPr>
      </w:pPr>
      <w:r w:rsidRPr="00887ABD">
        <w:rPr>
          <w:rFonts w:ascii="Arial Narrow" w:hAnsi="Arial Narrow" w:cs="Arial"/>
          <w:b/>
          <w:bCs/>
          <w:sz w:val="22"/>
        </w:rPr>
        <w:t xml:space="preserve">Obsah ponuky </w:t>
      </w:r>
      <w:bookmarkStart w:id="32" w:name="_Hlk522974731"/>
      <w:r w:rsidRPr="00887ABD">
        <w:rPr>
          <w:rFonts w:ascii="Arial Narrow" w:hAnsi="Arial Narrow" w:cs="Arial"/>
          <w:b/>
          <w:bCs/>
          <w:sz w:val="22"/>
        </w:rPr>
        <w:t xml:space="preserve">je determinovaný </w:t>
      </w:r>
      <w:r w:rsidR="00091DDB" w:rsidRPr="00695D0C">
        <w:rPr>
          <w:rFonts w:ascii="Arial Narrow" w:hAnsi="Arial Narrow" w:cs="Arial"/>
          <w:b/>
          <w:bCs/>
          <w:sz w:val="22"/>
        </w:rPr>
        <w:t>týmito súťažnými podkladmi a</w:t>
      </w:r>
      <w:r w:rsidR="00091DDB">
        <w:rPr>
          <w:rFonts w:ascii="Arial Narrow" w:hAnsi="Arial Narrow" w:cs="Arial"/>
          <w:b/>
          <w:bCs/>
          <w:sz w:val="22"/>
        </w:rPr>
        <w:t> </w:t>
      </w:r>
      <w:r w:rsidR="00091DDB" w:rsidRPr="00695D0C">
        <w:rPr>
          <w:rFonts w:ascii="Arial Narrow" w:hAnsi="Arial Narrow" w:cs="Arial"/>
          <w:b/>
          <w:bCs/>
          <w:sz w:val="22"/>
        </w:rPr>
        <w:t>šablónou</w:t>
      </w:r>
      <w:r w:rsidR="00091DDB">
        <w:rPr>
          <w:rFonts w:ascii="Arial Narrow" w:hAnsi="Arial Narrow" w:cs="Arial"/>
          <w:b/>
          <w:bCs/>
          <w:sz w:val="22"/>
        </w:rPr>
        <w:t>/</w:t>
      </w:r>
      <w:r w:rsidR="00091DDB" w:rsidRPr="00695D0C">
        <w:rPr>
          <w:rFonts w:ascii="Arial Narrow" w:hAnsi="Arial Narrow" w:cs="Arial"/>
          <w:b/>
          <w:bCs/>
          <w:sz w:val="22"/>
        </w:rPr>
        <w:t xml:space="preserve">formulárom ponuky, ktorý je uvedený v EKS. </w:t>
      </w:r>
      <w:r w:rsidR="00091DDB">
        <w:rPr>
          <w:rFonts w:ascii="Arial Narrow" w:hAnsi="Arial Narrow" w:cs="Arial"/>
          <w:b/>
          <w:bCs/>
          <w:sz w:val="22"/>
        </w:rPr>
        <w:t>Š</w:t>
      </w:r>
      <w:r w:rsidR="00091DDB" w:rsidRPr="00695D0C">
        <w:rPr>
          <w:rFonts w:ascii="Arial Narrow" w:hAnsi="Arial Narrow" w:cs="Arial"/>
          <w:b/>
          <w:bCs/>
          <w:sz w:val="22"/>
        </w:rPr>
        <w:t>ablóna</w:t>
      </w:r>
      <w:r w:rsidR="00091DDB">
        <w:rPr>
          <w:rFonts w:ascii="Arial Narrow" w:hAnsi="Arial Narrow" w:cs="Arial"/>
          <w:b/>
          <w:bCs/>
          <w:sz w:val="22"/>
        </w:rPr>
        <w:t>/</w:t>
      </w:r>
      <w:r w:rsidR="00091DDB" w:rsidRPr="00695D0C">
        <w:rPr>
          <w:rFonts w:ascii="Arial Narrow" w:hAnsi="Arial Narrow" w:cs="Arial"/>
          <w:b/>
          <w:bCs/>
          <w:sz w:val="22"/>
        </w:rPr>
        <w:t>formulár ponuky s názvom „Ponuka“ je pre uchádzača prístupná z Elektronickej tabul</w:t>
      </w:r>
      <w:r w:rsidR="00BD0457">
        <w:rPr>
          <w:rFonts w:ascii="Arial Narrow" w:hAnsi="Arial Narrow" w:cs="Arial"/>
          <w:b/>
          <w:bCs/>
          <w:sz w:val="22"/>
        </w:rPr>
        <w:t>e</w:t>
      </w:r>
      <w:r w:rsidR="00091DDB" w:rsidRPr="00695D0C">
        <w:rPr>
          <w:rFonts w:ascii="Arial Narrow" w:hAnsi="Arial Narrow" w:cs="Arial"/>
          <w:b/>
          <w:bCs/>
          <w:sz w:val="22"/>
        </w:rPr>
        <w:t xml:space="preserve"> predmetnej zákazky. Uchádzač  predkladá ponuku tým spôsobom, že vyplní predmetn</w:t>
      </w:r>
      <w:r w:rsidR="00091DDB">
        <w:rPr>
          <w:rFonts w:ascii="Arial Narrow" w:hAnsi="Arial Narrow" w:cs="Arial"/>
          <w:b/>
          <w:bCs/>
          <w:sz w:val="22"/>
        </w:rPr>
        <w:t xml:space="preserve">ú </w:t>
      </w:r>
      <w:r w:rsidR="00091DDB" w:rsidRPr="00695D0C">
        <w:rPr>
          <w:rFonts w:ascii="Arial Narrow" w:hAnsi="Arial Narrow" w:cs="Arial"/>
          <w:b/>
          <w:bCs/>
          <w:sz w:val="22"/>
        </w:rPr>
        <w:t>šablónu</w:t>
      </w:r>
      <w:r w:rsidR="00091DDB">
        <w:rPr>
          <w:rFonts w:ascii="Arial Narrow" w:hAnsi="Arial Narrow" w:cs="Arial"/>
          <w:b/>
          <w:bCs/>
          <w:sz w:val="22"/>
        </w:rPr>
        <w:t>/formulár</w:t>
      </w:r>
      <w:r w:rsidR="00091DDB" w:rsidRPr="00695D0C">
        <w:rPr>
          <w:rFonts w:ascii="Arial Narrow" w:hAnsi="Arial Narrow" w:cs="Arial"/>
          <w:b/>
          <w:bCs/>
          <w:sz w:val="22"/>
        </w:rPr>
        <w:t xml:space="preserve"> ponuky v súlade s týmito súťažnými podkladmi svojim návrhom a prostredníctvom EKS ju odošle. Dokumenty v rámci ponuky predkladané v elektronickej podobe musia byť zo strany uchádzača </w:t>
      </w:r>
      <w:r w:rsidR="00091DDB" w:rsidRPr="006A64B8">
        <w:rPr>
          <w:rFonts w:ascii="Arial Narrow" w:hAnsi="Arial Narrow" w:cs="Arial"/>
          <w:b/>
          <w:bCs/>
          <w:sz w:val="22"/>
        </w:rPr>
        <w:t>vložené v </w:t>
      </w:r>
      <w:r w:rsidR="00091DDB" w:rsidRPr="006A64B8">
        <w:rPr>
          <w:rFonts w:ascii="Arial Narrow" w:hAnsi="Arial Narrow"/>
          <w:b/>
          <w:sz w:val="22"/>
        </w:rPr>
        <w:t>dvoch</w:t>
      </w:r>
      <w:r w:rsidR="00091DDB" w:rsidRPr="00695D0C">
        <w:rPr>
          <w:rFonts w:ascii="Arial Narrow" w:hAnsi="Arial Narrow"/>
          <w:b/>
          <w:sz w:val="22"/>
        </w:rPr>
        <w:t xml:space="preserve"> vyhotoveniach podľa bodu 10 Vyhotovenie ponuky týchto súťažných podkladov, pričom p</w:t>
      </w:r>
      <w:r w:rsidR="00091DDB" w:rsidRPr="00695D0C">
        <w:rPr>
          <w:rFonts w:ascii="Arial Narrow" w:hAnsi="Arial Narrow" w:cs="Arial"/>
          <w:b/>
          <w:bCs/>
          <w:sz w:val="22"/>
        </w:rPr>
        <w:t>onuka predložená uchádzačom musí obsahovať</w:t>
      </w:r>
      <w:r w:rsidR="00091DDB" w:rsidRPr="00695D0C">
        <w:rPr>
          <w:rFonts w:ascii="Arial Narrow" w:hAnsi="Arial Narrow" w:cs="Arial"/>
          <w:b/>
          <w:sz w:val="22"/>
        </w:rPr>
        <w:t xml:space="preserve"> doklady, dokumenty a</w:t>
      </w:r>
      <w:r w:rsidR="00091DDB">
        <w:rPr>
          <w:rFonts w:ascii="Arial Narrow" w:hAnsi="Arial Narrow" w:cs="Arial"/>
          <w:b/>
          <w:sz w:val="22"/>
        </w:rPr>
        <w:t> </w:t>
      </w:r>
      <w:r w:rsidR="00091DDB" w:rsidRPr="00695D0C">
        <w:rPr>
          <w:rFonts w:ascii="Arial Narrow" w:hAnsi="Arial Narrow" w:cs="Arial"/>
          <w:b/>
          <w:sz w:val="22"/>
        </w:rPr>
        <w:t>vyhlásenia</w:t>
      </w:r>
      <w:r w:rsidR="00091DDB">
        <w:rPr>
          <w:rFonts w:ascii="Arial Narrow" w:hAnsi="Arial Narrow" w:cs="Arial"/>
          <w:b/>
          <w:sz w:val="22"/>
        </w:rPr>
        <w:t xml:space="preserve"> </w:t>
      </w:r>
      <w:r w:rsidR="00091DDB" w:rsidRPr="00695D0C">
        <w:rPr>
          <w:rFonts w:ascii="Arial Narrow" w:hAnsi="Arial Narrow" w:cs="Arial"/>
          <w:b/>
          <w:sz w:val="22"/>
        </w:rPr>
        <w:t>podľa bodov 16 a 17 týchto súťažných podkladov, vo forme uvedenej v týchto súťažných podkladoch, doplnené tak ako je to stanovené v týchto súťažných podklado</w:t>
      </w:r>
      <w:r w:rsidR="00BD0457">
        <w:rPr>
          <w:rFonts w:ascii="Arial Narrow" w:hAnsi="Arial Narrow" w:cs="Arial"/>
          <w:b/>
          <w:sz w:val="22"/>
        </w:rPr>
        <w:t>ch</w:t>
      </w:r>
      <w:r w:rsidR="00091DDB" w:rsidRPr="00695D0C">
        <w:rPr>
          <w:rFonts w:ascii="Arial Narrow" w:hAnsi="Arial Narrow" w:cs="Arial"/>
          <w:b/>
          <w:sz w:val="22"/>
        </w:rPr>
        <w:t xml:space="preserve">, </w:t>
      </w:r>
      <w:proofErr w:type="spellStart"/>
      <w:r w:rsidR="00091DDB" w:rsidRPr="00695D0C">
        <w:rPr>
          <w:rFonts w:ascii="Arial Narrow" w:hAnsi="Arial Narrow" w:cs="Arial"/>
          <w:b/>
          <w:sz w:val="22"/>
        </w:rPr>
        <w:t>t.j</w:t>
      </w:r>
      <w:proofErr w:type="spellEnd"/>
      <w:r w:rsidR="00091DDB" w:rsidRPr="00695D0C">
        <w:rPr>
          <w:rFonts w:ascii="Arial Narrow" w:hAnsi="Arial Narrow" w:cs="Arial"/>
          <w:b/>
          <w:sz w:val="22"/>
        </w:rPr>
        <w:t xml:space="preserve">. </w:t>
      </w:r>
      <w:r w:rsidR="00091DDB" w:rsidRPr="00695D0C">
        <w:rPr>
          <w:rFonts w:ascii="Arial Narrow" w:hAnsi="Arial Narrow" w:cs="Arial"/>
          <w:b/>
          <w:bCs/>
          <w:sz w:val="22"/>
        </w:rPr>
        <w:t>vrátane hesla pre šifrovanie ponuky a potvrdenie tohto hesla jeho opätovným uvedením</w:t>
      </w:r>
      <w:r w:rsidR="00091DDB" w:rsidRPr="00695D0C">
        <w:rPr>
          <w:rFonts w:ascii="Arial Narrow" w:hAnsi="Arial Narrow" w:cs="Arial"/>
          <w:b/>
          <w:sz w:val="22"/>
        </w:rPr>
        <w:t>. Uchádzač nie je oprávnený meniť znenie dokladov, dokumentov a vyhlásení, ktorých vzory sú súčasťou týchto súťažných podkladov, je však oprávnený a povinný tieto správne a pravdivo vyplniť podľa požiadaviek verejného obstarávateľa na predmet zákazky uvedených v súťažných podkladoch</w:t>
      </w:r>
      <w:bookmarkEnd w:id="32"/>
      <w:r w:rsidR="00065F6B" w:rsidRPr="00887ABD">
        <w:rPr>
          <w:rFonts w:ascii="Arial Narrow" w:hAnsi="Arial Narrow" w:cs="Arial"/>
          <w:b/>
          <w:sz w:val="22"/>
        </w:rPr>
        <w:t>.</w:t>
      </w:r>
    </w:p>
    <w:p w:rsidR="00065F6B" w:rsidRPr="003C1337" w:rsidRDefault="00065F6B" w:rsidP="00357402">
      <w:pPr>
        <w:pStyle w:val="Odsekzoznamu"/>
        <w:numPr>
          <w:ilvl w:val="0"/>
          <w:numId w:val="39"/>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smallCaps/>
          <w:sz w:val="22"/>
          <w:szCs w:val="22"/>
        </w:rPr>
        <w:t xml:space="preserve"> </w:t>
      </w:r>
      <w:r w:rsidRPr="003C1337">
        <w:rPr>
          <w:rFonts w:ascii="Arial Narrow" w:hAnsi="Arial Narrow" w:cs="Arial"/>
          <w:b/>
          <w:smallCaps/>
          <w:sz w:val="22"/>
          <w:szCs w:val="22"/>
        </w:rPr>
        <w:t>doklady preukazujúce splnenie podmienok účasti</w:t>
      </w:r>
      <w:r w:rsidR="00091DDB" w:rsidRPr="003C1337">
        <w:rPr>
          <w:rFonts w:ascii="Arial Narrow" w:hAnsi="Arial Narrow" w:cs="Arial"/>
          <w:b/>
          <w:smallCaps/>
          <w:sz w:val="22"/>
          <w:szCs w:val="22"/>
        </w:rPr>
        <w:t xml:space="preserve"> </w:t>
      </w:r>
    </w:p>
    <w:p w:rsidR="00065F6B" w:rsidRPr="003C1337" w:rsidRDefault="00065F6B" w:rsidP="00357402">
      <w:pPr>
        <w:pStyle w:val="Zarkazkladnhotextu2"/>
        <w:numPr>
          <w:ilvl w:val="1"/>
          <w:numId w:val="32"/>
        </w:numPr>
        <w:spacing w:before="120" w:line="240" w:lineRule="auto"/>
        <w:ind w:left="567" w:hanging="567"/>
        <w:jc w:val="both"/>
        <w:rPr>
          <w:rFonts w:ascii="Arial Narrow" w:hAnsi="Arial Narrow" w:cs="Arial Narrow"/>
        </w:rPr>
      </w:pPr>
      <w:r w:rsidRPr="003C1337">
        <w:rPr>
          <w:rFonts w:ascii="Arial Narrow" w:hAnsi="Arial Narrow" w:cs="Arial"/>
          <w:b/>
        </w:rPr>
        <w:t xml:space="preserve">Podmienky účasti </w:t>
      </w:r>
      <w:r w:rsidRPr="003C1337">
        <w:rPr>
          <w:rFonts w:ascii="Arial Narrow" w:hAnsi="Arial Narrow" w:cs="Arial"/>
        </w:rPr>
        <w:t>týkajúce sa osobného postavenia</w:t>
      </w:r>
      <w:r w:rsidR="00E803B4" w:rsidRPr="003C1337">
        <w:rPr>
          <w:rFonts w:ascii="Arial Narrow" w:hAnsi="Arial Narrow" w:cs="Arial"/>
          <w:lang w:val="sk-SK"/>
        </w:rPr>
        <w:t xml:space="preserve">, ak sa vyžadujú tak aj finančného a ekonomického postavenia, </w:t>
      </w:r>
      <w:r w:rsidRPr="003C1337">
        <w:rPr>
          <w:rFonts w:ascii="Arial Narrow" w:hAnsi="Arial Narrow" w:cs="Arial"/>
        </w:rPr>
        <w:t>technickej spôsobilosti alebo odbornej spôsobilosti</w:t>
      </w:r>
      <w:r w:rsidR="00E803B4" w:rsidRPr="003C1337">
        <w:rPr>
          <w:rFonts w:ascii="Arial Narrow" w:hAnsi="Arial Narrow" w:cs="Arial"/>
          <w:lang w:val="sk-SK"/>
        </w:rPr>
        <w:t xml:space="preserve"> a podmienka podľa § 40 ods. 6 písm. g) zákona</w:t>
      </w:r>
      <w:r w:rsidRPr="003C1337">
        <w:rPr>
          <w:rFonts w:ascii="Arial Narrow" w:hAnsi="Arial Narrow" w:cs="Arial"/>
        </w:rPr>
        <w:t xml:space="preserve">, </w:t>
      </w:r>
      <w:r w:rsidR="00FA419A" w:rsidRPr="003C1337">
        <w:rPr>
          <w:rFonts w:ascii="Arial Narrow" w:hAnsi="Arial Narrow" w:cs="Arial"/>
          <w:lang w:val="sk-SK"/>
        </w:rPr>
        <w:t xml:space="preserve">ak sa uplatňuje, </w:t>
      </w:r>
      <w:r w:rsidRPr="003C1337">
        <w:rPr>
          <w:rFonts w:ascii="Arial Narrow" w:hAnsi="Arial Narrow" w:cs="Arial"/>
          <w:b/>
        </w:rPr>
        <w:t>ako aj spôsob ich preukazovania</w:t>
      </w:r>
      <w:r w:rsidRPr="003C1337">
        <w:rPr>
          <w:rFonts w:ascii="Arial Narrow" w:hAnsi="Arial Narrow" w:cs="Arial"/>
        </w:rPr>
        <w:t xml:space="preserve"> sú uvedené v predmetnom oznámení o vyhlásení verejného obstarávania, prípadne v oznámení o dodatočných informáciách, inf</w:t>
      </w:r>
      <w:r w:rsidR="00A146E8" w:rsidRPr="003C1337">
        <w:rPr>
          <w:rFonts w:ascii="Arial Narrow" w:hAnsi="Arial Narrow" w:cs="Arial"/>
        </w:rPr>
        <w:t xml:space="preserve">ormáciách o neukončenom konaní </w:t>
      </w:r>
      <w:r w:rsidRPr="003C1337">
        <w:rPr>
          <w:rFonts w:ascii="Arial Narrow" w:hAnsi="Arial Narrow" w:cs="Arial"/>
        </w:rPr>
        <w:t>alebo korigende</w:t>
      </w:r>
      <w:r w:rsidR="00BA0C17" w:rsidRPr="003C1337">
        <w:rPr>
          <w:rFonts w:ascii="Arial Narrow" w:hAnsi="Arial Narrow" w:cs="Arial"/>
          <w:lang w:val="sk-SK"/>
        </w:rPr>
        <w:t xml:space="preserve"> </w:t>
      </w:r>
      <w:r w:rsidR="00B16E90" w:rsidRPr="003C1337">
        <w:rPr>
          <w:rFonts w:ascii="Arial Narrow" w:hAnsi="Arial Narrow" w:cs="Arial"/>
          <w:lang w:val="sk-SK"/>
        </w:rPr>
        <w:t xml:space="preserve">(ďalej len „v oznámení o vyhlásení verejného obstarávania“) </w:t>
      </w:r>
      <w:r w:rsidR="00BA0C17" w:rsidRPr="003C1337">
        <w:rPr>
          <w:rFonts w:ascii="Arial Narrow" w:hAnsi="Arial Narrow" w:cs="Arial"/>
          <w:lang w:val="sk-SK"/>
        </w:rPr>
        <w:t>a</w:t>
      </w:r>
      <w:r w:rsidR="006765E8" w:rsidRPr="003C1337">
        <w:rPr>
          <w:rFonts w:ascii="Arial Narrow" w:hAnsi="Arial Narrow" w:cs="Arial"/>
          <w:lang w:val="sk-SK"/>
        </w:rPr>
        <w:t xml:space="preserve"> ak je to relevantné aj </w:t>
      </w:r>
      <w:r w:rsidR="00BA0C17" w:rsidRPr="003C1337">
        <w:rPr>
          <w:rFonts w:ascii="Arial Narrow" w:hAnsi="Arial Narrow" w:cs="Arial"/>
          <w:lang w:val="sk-SK"/>
        </w:rPr>
        <w:t>v týchto</w:t>
      </w:r>
      <w:r w:rsidR="00BD2423">
        <w:rPr>
          <w:rFonts w:ascii="Arial Narrow" w:hAnsi="Arial Narrow" w:cs="Arial"/>
          <w:lang w:val="sk-SK"/>
        </w:rPr>
        <w:t xml:space="preserve"> súťažných podkladoch v prílohe </w:t>
      </w:r>
      <w:r w:rsidR="00B51D8A" w:rsidRPr="003C1337">
        <w:rPr>
          <w:rFonts w:ascii="Arial Narrow" w:hAnsi="Arial Narrow" w:cs="Arial"/>
          <w:lang w:val="sk-SK"/>
        </w:rPr>
        <w:t>Podmienky účasti</w:t>
      </w:r>
      <w:r w:rsidR="001603A0" w:rsidRPr="003C1337">
        <w:rPr>
          <w:rFonts w:ascii="Arial Narrow" w:hAnsi="Arial Narrow" w:cs="Arial"/>
          <w:lang w:val="sk-SK"/>
        </w:rPr>
        <w:t>.</w:t>
      </w:r>
      <w:r w:rsidR="00A15271" w:rsidRPr="003C1337">
        <w:rPr>
          <w:rFonts w:ascii="Arial Narrow" w:hAnsi="Arial Narrow" w:cs="Arial"/>
          <w:lang w:val="sk-SK"/>
        </w:rPr>
        <w:t xml:space="preserve"> </w:t>
      </w:r>
      <w:bookmarkStart w:id="33" w:name="_Hlk534973514"/>
      <w:r w:rsidR="00B16E90" w:rsidRPr="003C1337">
        <w:rPr>
          <w:rFonts w:ascii="Arial Narrow" w:hAnsi="Arial Narrow" w:cs="Arial"/>
          <w:lang w:val="sk-SK"/>
        </w:rPr>
        <w:t>Verejný obstarávateľ</w:t>
      </w:r>
      <w:r w:rsidR="001603A0" w:rsidRPr="003C1337">
        <w:rPr>
          <w:rFonts w:ascii="Arial Narrow" w:hAnsi="Arial Narrow" w:cs="Arial"/>
          <w:lang w:val="sk-SK"/>
        </w:rPr>
        <w:t xml:space="preserve"> </w:t>
      </w:r>
      <w:r w:rsidR="00B16E90" w:rsidRPr="003C1337">
        <w:rPr>
          <w:rFonts w:ascii="Arial Narrow" w:hAnsi="Arial Narrow" w:cs="Arial"/>
          <w:lang w:val="sk-SK"/>
        </w:rPr>
        <w:t>v oznámení o vyhlásení verejného obstarávania a ak je to relevantné aj v týchto súťažných podkladoch v prílohe Podmienky účasti uvádza, ktoré doklady podľa § 32 ods. 2 zákona</w:t>
      </w:r>
      <w:r w:rsidR="00FC75BE" w:rsidRPr="003C1337">
        <w:rPr>
          <w:rFonts w:ascii="Arial Narrow" w:hAnsi="Arial Narrow" w:cs="Arial"/>
          <w:lang w:val="sk-SK"/>
        </w:rPr>
        <w:t xml:space="preserve"> sa z dôvodu použitia údajov z informačných systémov verejnej správy zo strany uchádzačov v ponuke nepredkl</w:t>
      </w:r>
      <w:r w:rsidR="009855DB" w:rsidRPr="003C1337">
        <w:rPr>
          <w:rFonts w:ascii="Arial Narrow" w:hAnsi="Arial Narrow" w:cs="Arial"/>
          <w:lang w:val="sk-SK"/>
        </w:rPr>
        <w:t>a</w:t>
      </w:r>
      <w:r w:rsidR="00FC75BE" w:rsidRPr="003C1337">
        <w:rPr>
          <w:rFonts w:ascii="Arial Narrow" w:hAnsi="Arial Narrow" w:cs="Arial"/>
          <w:lang w:val="sk-SK"/>
        </w:rPr>
        <w:t>dajú.</w:t>
      </w:r>
      <w:r w:rsidR="00B16E90" w:rsidRPr="003C1337">
        <w:rPr>
          <w:rFonts w:ascii="Arial Narrow" w:hAnsi="Arial Narrow" w:cs="Arial"/>
          <w:lang w:val="sk-SK"/>
        </w:rPr>
        <w:t xml:space="preserve"> </w:t>
      </w:r>
      <w:bookmarkEnd w:id="33"/>
    </w:p>
    <w:p w:rsidR="001603A0" w:rsidRPr="003C1337" w:rsidRDefault="001603A0" w:rsidP="001603A0">
      <w:pPr>
        <w:pStyle w:val="Zarkazkladnhotextu2"/>
        <w:spacing w:before="120" w:line="240" w:lineRule="auto"/>
        <w:ind w:left="567"/>
        <w:jc w:val="both"/>
        <w:rPr>
          <w:rFonts w:ascii="Arial Narrow" w:hAnsi="Arial Narrow" w:cs="Arial Narrow"/>
          <w:lang w:val="sk-SK"/>
        </w:rPr>
      </w:pPr>
      <w:bookmarkStart w:id="34" w:name="_Hlk522974925"/>
      <w:r w:rsidRPr="003C1337">
        <w:rPr>
          <w:rFonts w:ascii="Arial Narrow" w:hAnsi="Arial Narrow"/>
        </w:rPr>
        <w:t>Ak uchádzač nevyužije na preukázanie splnenia podmienok účasti jednotný európsky dokument podľa § 39 zákona</w:t>
      </w:r>
      <w:r w:rsidRPr="003C1337">
        <w:rPr>
          <w:rFonts w:ascii="Arial Narrow" w:hAnsi="Arial Narrow"/>
          <w:lang w:val="sk-SK"/>
        </w:rPr>
        <w:t xml:space="preserve"> a bodu 16.</w:t>
      </w:r>
      <w:r w:rsidR="006F15DC" w:rsidRPr="003C1337">
        <w:rPr>
          <w:rFonts w:ascii="Arial Narrow" w:hAnsi="Arial Narrow"/>
          <w:lang w:val="sk-SK"/>
        </w:rPr>
        <w:t>2</w:t>
      </w:r>
      <w:r w:rsidRPr="003C1337">
        <w:rPr>
          <w:rFonts w:ascii="Arial Narrow" w:hAnsi="Arial Narrow"/>
          <w:lang w:val="sk-SK"/>
        </w:rPr>
        <w:t xml:space="preserve"> týchto súťažných podkladov</w:t>
      </w:r>
      <w:r w:rsidRPr="003C1337">
        <w:rPr>
          <w:rFonts w:ascii="Arial Narrow" w:hAnsi="Arial Narrow"/>
        </w:rPr>
        <w:t xml:space="preserve">, v takom prípade v rámci svojej ponuky predkladá </w:t>
      </w:r>
      <w:bookmarkStart w:id="35" w:name="_Hlk522982096"/>
      <w:r w:rsidRPr="003C1337">
        <w:rPr>
          <w:rFonts w:ascii="Arial Narrow" w:hAnsi="Arial Narrow"/>
        </w:rPr>
        <w:t xml:space="preserve">naskenované originály alebo úradne overené kópie </w:t>
      </w:r>
      <w:bookmarkEnd w:id="35"/>
      <w:r w:rsidRPr="003C1337">
        <w:rPr>
          <w:rFonts w:ascii="Arial Narrow" w:hAnsi="Arial Narrow"/>
        </w:rPr>
        <w:t>dokladov na preukázanie splnenia podmienok účasti vo formáte .</w:t>
      </w:r>
      <w:proofErr w:type="spellStart"/>
      <w:r w:rsidRPr="003C1337">
        <w:rPr>
          <w:rFonts w:ascii="Arial Narrow" w:hAnsi="Arial Narrow"/>
        </w:rPr>
        <w:t>pdf</w:t>
      </w:r>
      <w:proofErr w:type="spellEnd"/>
      <w:r w:rsidR="00C52430" w:rsidRPr="003C1337">
        <w:rPr>
          <w:rFonts w:ascii="Arial Narrow" w:hAnsi="Arial Narrow"/>
          <w:lang w:val="sk-SK"/>
        </w:rPr>
        <w:t xml:space="preserve"> </w:t>
      </w:r>
      <w:bookmarkStart w:id="36" w:name="_Hlk534973602"/>
      <w:r w:rsidR="00C52430" w:rsidRPr="003C1337">
        <w:rPr>
          <w:rFonts w:ascii="Arial Narrow" w:hAnsi="Arial Narrow"/>
          <w:lang w:val="sk-SK"/>
        </w:rPr>
        <w:t>a</w:t>
      </w:r>
      <w:r w:rsidR="00B46C6A" w:rsidRPr="003C1337">
        <w:rPr>
          <w:rFonts w:ascii="Arial Narrow" w:hAnsi="Arial Narrow"/>
          <w:lang w:val="sk-SK"/>
        </w:rPr>
        <w:t>lebo</w:t>
      </w:r>
      <w:r w:rsidR="00E46057" w:rsidRPr="003C1337">
        <w:rPr>
          <w:rFonts w:ascii="Arial Narrow" w:hAnsi="Arial Narrow" w:cs="Arial"/>
          <w:bCs/>
        </w:rPr>
        <w:t xml:space="preserve"> </w:t>
      </w:r>
      <w:r w:rsidR="00E46057" w:rsidRPr="003C1337">
        <w:rPr>
          <w:rFonts w:ascii="Arial Narrow" w:hAnsi="Arial Narrow"/>
        </w:rPr>
        <w:t>v</w:t>
      </w:r>
      <w:r w:rsidR="00C80549" w:rsidRPr="003C1337">
        <w:rPr>
          <w:rFonts w:ascii="Arial Narrow" w:hAnsi="Arial Narrow"/>
        </w:rPr>
        <w:t> </w:t>
      </w:r>
      <w:r w:rsidR="00C80549" w:rsidRPr="003C1337">
        <w:rPr>
          <w:rFonts w:ascii="Arial Narrow" w:hAnsi="Arial Narrow"/>
          <w:lang w:val="sk-SK"/>
        </w:rPr>
        <w:t xml:space="preserve">pôvodnej </w:t>
      </w:r>
      <w:r w:rsidR="00E46057" w:rsidRPr="003C1337">
        <w:rPr>
          <w:rFonts w:ascii="Arial Narrow" w:hAnsi="Arial Narrow"/>
        </w:rPr>
        <w:t xml:space="preserve">elektronickej podobe podľa bodu 10.3  </w:t>
      </w:r>
      <w:r w:rsidR="00B46C6A" w:rsidRPr="003C1337">
        <w:rPr>
          <w:rFonts w:ascii="Arial Narrow" w:hAnsi="Arial Narrow"/>
          <w:lang w:val="sk-SK"/>
        </w:rPr>
        <w:t xml:space="preserve">týchto súťažných </w:t>
      </w:r>
      <w:r w:rsidR="00E46057" w:rsidRPr="003C1337">
        <w:rPr>
          <w:rFonts w:ascii="Arial Narrow" w:hAnsi="Arial Narrow"/>
        </w:rPr>
        <w:t>podkladov</w:t>
      </w:r>
      <w:r w:rsidRPr="003C1337">
        <w:rPr>
          <w:rFonts w:ascii="Arial Narrow" w:hAnsi="Arial Narrow"/>
        </w:rPr>
        <w:t xml:space="preserve"> </w:t>
      </w:r>
      <w:bookmarkEnd w:id="36"/>
      <w:r w:rsidRPr="003C1337">
        <w:rPr>
          <w:rFonts w:ascii="Arial Narrow" w:hAnsi="Arial Narrow"/>
        </w:rPr>
        <w:t>a vložené do ponuky</w:t>
      </w:r>
      <w:r w:rsidRPr="003C1337">
        <w:rPr>
          <w:rFonts w:ascii="Arial Narrow" w:hAnsi="Arial Narrow"/>
          <w:lang w:val="sk-SK"/>
        </w:rPr>
        <w:t>.</w:t>
      </w:r>
    </w:p>
    <w:p w:rsidR="00065F6B" w:rsidRPr="001C124D" w:rsidRDefault="0048134B" w:rsidP="0048134B">
      <w:pPr>
        <w:autoSpaceDE w:val="0"/>
        <w:autoSpaceDN w:val="0"/>
        <w:adjustRightInd w:val="0"/>
        <w:spacing w:after="0" w:line="240" w:lineRule="auto"/>
        <w:ind w:left="567" w:hanging="567"/>
        <w:jc w:val="both"/>
        <w:rPr>
          <w:rFonts w:ascii="Arial Narrow" w:hAnsi="Arial Narrow" w:cs="Arial"/>
          <w:sz w:val="22"/>
        </w:rPr>
      </w:pPr>
      <w:bookmarkStart w:id="37" w:name="_Hlk522975240"/>
      <w:bookmarkStart w:id="38" w:name="_Hlk524506921"/>
      <w:bookmarkEnd w:id="34"/>
      <w:r w:rsidRPr="003C1337">
        <w:rPr>
          <w:rFonts w:ascii="Arial Narrow" w:hAnsi="Arial Narrow" w:cs="Arial"/>
          <w:sz w:val="22"/>
        </w:rPr>
        <w:t>16.2</w:t>
      </w:r>
      <w:r w:rsidRPr="003C1337">
        <w:rPr>
          <w:rFonts w:ascii="Arial Narrow" w:hAnsi="Arial Narrow" w:cs="Arial"/>
          <w:sz w:val="22"/>
        </w:rPr>
        <w:tab/>
      </w:r>
      <w:bookmarkStart w:id="39" w:name="_Hlk534973667"/>
      <w:r w:rsidRPr="003C1337">
        <w:rPr>
          <w:rFonts w:ascii="Arial Narrow" w:hAnsi="Arial Narrow" w:cs="Arial"/>
          <w:sz w:val="22"/>
        </w:rPr>
        <w:t>Uchádzač môže s</w:t>
      </w:r>
      <w:r w:rsidR="00353B6F" w:rsidRPr="003C1337">
        <w:rPr>
          <w:rFonts w:ascii="Arial Narrow" w:hAnsi="Arial Narrow" w:cs="Arial"/>
          <w:sz w:val="22"/>
        </w:rPr>
        <w:t xml:space="preserve">plnenie podmienok účasti preukázať aj spôsobom podľa § 39 zákona, </w:t>
      </w:r>
      <w:proofErr w:type="spellStart"/>
      <w:r w:rsidR="00353B6F" w:rsidRPr="003C1337">
        <w:rPr>
          <w:rFonts w:ascii="Arial Narrow" w:hAnsi="Arial Narrow" w:cs="Arial"/>
          <w:sz w:val="22"/>
        </w:rPr>
        <w:t>t.j</w:t>
      </w:r>
      <w:proofErr w:type="spellEnd"/>
      <w:r w:rsidR="00353B6F" w:rsidRPr="003C1337">
        <w:rPr>
          <w:rFonts w:ascii="Arial Narrow" w:hAnsi="Arial Narrow" w:cs="Arial"/>
          <w:sz w:val="22"/>
        </w:rPr>
        <w:t xml:space="preserve">. uchádzač môže predbežne nahradiť doklady na preukázanie splnenia podmienok účasti určené  </w:t>
      </w:r>
      <w:r w:rsidRPr="003C1337">
        <w:rPr>
          <w:rFonts w:ascii="Arial Narrow" w:hAnsi="Arial Narrow" w:cs="Arial"/>
          <w:sz w:val="22"/>
        </w:rPr>
        <w:t xml:space="preserve">verejným </w:t>
      </w:r>
      <w:r w:rsidR="00353B6F" w:rsidRPr="003C1337">
        <w:rPr>
          <w:rFonts w:ascii="Arial Narrow" w:hAnsi="Arial Narrow" w:cs="Arial"/>
          <w:sz w:val="22"/>
        </w:rPr>
        <w:t xml:space="preserve">obstarávateľom v tomto verejnom obstarávaní jednotným európskym dokumentom </w:t>
      </w:r>
      <w:r w:rsidRPr="003C1337">
        <w:rPr>
          <w:rFonts w:ascii="Arial Narrow" w:hAnsi="Arial Narrow" w:cs="Arial"/>
          <w:sz w:val="22"/>
        </w:rPr>
        <w:t xml:space="preserve"> </w:t>
      </w:r>
      <w:r w:rsidR="00065F6B" w:rsidRPr="003C1337">
        <w:rPr>
          <w:rFonts w:ascii="Arial Narrow" w:hAnsi="Arial Narrow" w:cs="Arial"/>
          <w:sz w:val="22"/>
        </w:rPr>
        <w:t xml:space="preserve">podľa prílohy č. </w:t>
      </w:r>
      <w:r w:rsidR="00BD2423">
        <w:rPr>
          <w:rFonts w:ascii="Arial Narrow" w:hAnsi="Arial Narrow" w:cs="Arial"/>
          <w:sz w:val="22"/>
        </w:rPr>
        <w:t>5</w:t>
      </w:r>
      <w:r w:rsidR="005E7004" w:rsidRPr="003C1337">
        <w:rPr>
          <w:rFonts w:ascii="Arial Narrow" w:hAnsi="Arial Narrow" w:cs="Arial"/>
          <w:sz w:val="22"/>
        </w:rPr>
        <w:t xml:space="preserve">. Formulár Jednotného európskeho dokumentu </w:t>
      </w:r>
      <w:r w:rsidR="00065F6B" w:rsidRPr="003C1337">
        <w:rPr>
          <w:rFonts w:ascii="Arial Narrow" w:hAnsi="Arial Narrow" w:cs="Arial"/>
          <w:sz w:val="22"/>
        </w:rPr>
        <w:t>týchto súťažných podkladov</w:t>
      </w:r>
      <w:bookmarkEnd w:id="37"/>
      <w:bookmarkEnd w:id="38"/>
      <w:r w:rsidR="00725C75" w:rsidRPr="003C1337">
        <w:rPr>
          <w:rFonts w:ascii="Arial Narrow" w:hAnsi="Arial Narrow" w:cs="Arial"/>
          <w:sz w:val="22"/>
        </w:rPr>
        <w:t xml:space="preserve"> (ďalej aj ako „JED“)</w:t>
      </w:r>
      <w:r w:rsidR="00065F6B" w:rsidRPr="003C1337">
        <w:rPr>
          <w:rFonts w:ascii="Arial Narrow" w:hAnsi="Arial Narrow" w:cs="Arial"/>
          <w:sz w:val="22"/>
        </w:rPr>
        <w:t>.</w:t>
      </w:r>
    </w:p>
    <w:p w:rsidR="00F65CAC" w:rsidRDefault="00F65CAC" w:rsidP="00BD0BEA">
      <w:pPr>
        <w:autoSpaceDE w:val="0"/>
        <w:autoSpaceDN w:val="0"/>
        <w:adjustRightInd w:val="0"/>
        <w:spacing w:after="0" w:line="240" w:lineRule="auto"/>
        <w:ind w:left="567"/>
        <w:jc w:val="both"/>
        <w:rPr>
          <w:rFonts w:ascii="Arial Narrow" w:hAnsi="Arial Narrow" w:cs="Arial"/>
          <w:b/>
          <w:sz w:val="22"/>
          <w:u w:val="single"/>
        </w:rPr>
      </w:pPr>
    </w:p>
    <w:p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r w:rsidRPr="00A23870">
        <w:rPr>
          <w:rFonts w:ascii="Arial Narrow" w:hAnsi="Arial Narrow" w:cs="Arial"/>
          <w:b/>
          <w:sz w:val="22"/>
          <w:u w:val="single"/>
        </w:rPr>
        <w:t>Vytvorenie elektronickej verzie formuláru JED – postup pre uchádzača</w:t>
      </w:r>
      <w:r w:rsidR="001C124D">
        <w:rPr>
          <w:rFonts w:ascii="Arial Narrow" w:hAnsi="Arial Narrow" w:cs="Arial"/>
          <w:b/>
          <w:sz w:val="22"/>
          <w:u w:val="single"/>
        </w:rPr>
        <w:t>:</w:t>
      </w:r>
      <w:r w:rsidRPr="00A23870">
        <w:rPr>
          <w:rFonts w:ascii="Arial Narrow" w:hAnsi="Arial Narrow" w:cs="Arial"/>
          <w:b/>
          <w:sz w:val="22"/>
          <w:u w:val="single"/>
        </w:rPr>
        <w:t xml:space="preserve"> </w:t>
      </w:r>
    </w:p>
    <w:p w:rsidR="00C22E26" w:rsidRPr="00A23870" w:rsidRDefault="00C22E26" w:rsidP="00BD0BEA">
      <w:pPr>
        <w:autoSpaceDE w:val="0"/>
        <w:autoSpaceDN w:val="0"/>
        <w:adjustRightInd w:val="0"/>
        <w:spacing w:after="0" w:line="240" w:lineRule="auto"/>
        <w:ind w:left="567"/>
        <w:jc w:val="both"/>
        <w:rPr>
          <w:rFonts w:ascii="Arial Narrow" w:hAnsi="Arial Narrow" w:cs="Arial"/>
          <w:b/>
          <w:sz w:val="22"/>
          <w:u w:val="single"/>
        </w:rPr>
      </w:pPr>
    </w:p>
    <w:p w:rsidR="00C22E26" w:rsidRPr="00A23870" w:rsidRDefault="00597310"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Verejný o</w:t>
      </w:r>
      <w:r w:rsidR="00C22E26" w:rsidRPr="00A23870">
        <w:rPr>
          <w:rFonts w:ascii="Arial Narrow" w:hAnsi="Arial Narrow" w:cs="Arial"/>
          <w:sz w:val="22"/>
        </w:rPr>
        <w:t xml:space="preserve">bstarávateľ odporúča, aby uchádzač použil </w:t>
      </w:r>
      <w:proofErr w:type="spellStart"/>
      <w:r w:rsidRPr="00A23870">
        <w:rPr>
          <w:rFonts w:ascii="Arial Narrow" w:hAnsi="Arial Narrow" w:cs="Arial"/>
          <w:sz w:val="22"/>
        </w:rPr>
        <w:t>predvyplnený</w:t>
      </w:r>
      <w:proofErr w:type="spellEnd"/>
      <w:r w:rsidRPr="00A23870">
        <w:rPr>
          <w:rFonts w:ascii="Arial Narrow" w:hAnsi="Arial Narrow" w:cs="Arial"/>
          <w:sz w:val="22"/>
        </w:rPr>
        <w:t xml:space="preserve"> </w:t>
      </w:r>
      <w:r w:rsidR="00C22E26" w:rsidRPr="00A23870">
        <w:rPr>
          <w:rFonts w:ascii="Arial Narrow" w:hAnsi="Arial Narrow" w:cs="Arial"/>
          <w:sz w:val="22"/>
        </w:rPr>
        <w:t>elektronick</w:t>
      </w:r>
      <w:r w:rsidRPr="00A23870">
        <w:rPr>
          <w:rFonts w:ascii="Arial Narrow" w:hAnsi="Arial Narrow" w:cs="Arial"/>
          <w:sz w:val="22"/>
        </w:rPr>
        <w:t>ý</w:t>
      </w:r>
      <w:r w:rsidR="00C22E26" w:rsidRPr="00A23870">
        <w:rPr>
          <w:rFonts w:ascii="Arial Narrow" w:hAnsi="Arial Narrow" w:cs="Arial"/>
          <w:sz w:val="22"/>
        </w:rPr>
        <w:t xml:space="preserve"> formu</w:t>
      </w:r>
      <w:r w:rsidRPr="00A23870">
        <w:rPr>
          <w:rFonts w:ascii="Arial Narrow" w:hAnsi="Arial Narrow" w:cs="Arial"/>
          <w:sz w:val="22"/>
        </w:rPr>
        <w:t>lár</w:t>
      </w:r>
      <w:r w:rsidR="00C22E26" w:rsidRPr="00A23870">
        <w:rPr>
          <w:rFonts w:ascii="Arial Narrow" w:hAnsi="Arial Narrow" w:cs="Arial"/>
          <w:sz w:val="22"/>
        </w:rPr>
        <w:t xml:space="preserve"> JED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ktor</w:t>
      </w:r>
      <w:r w:rsidR="00162A2C" w:rsidRPr="00A23870">
        <w:rPr>
          <w:rFonts w:ascii="Arial Narrow" w:hAnsi="Arial Narrow" w:cs="Arial"/>
          <w:sz w:val="22"/>
        </w:rPr>
        <w:t xml:space="preserve">ý je </w:t>
      </w:r>
      <w:r w:rsidR="00C22E26" w:rsidRPr="00A23870">
        <w:rPr>
          <w:rFonts w:ascii="Arial Narrow" w:hAnsi="Arial Narrow" w:cs="Arial"/>
          <w:sz w:val="22"/>
        </w:rPr>
        <w:t xml:space="preserve"> </w:t>
      </w:r>
      <w:r w:rsidR="00162A2C" w:rsidRPr="00A23870">
        <w:rPr>
          <w:rFonts w:ascii="Arial Narrow" w:hAnsi="Arial Narrow" w:cs="Arial"/>
          <w:sz w:val="22"/>
        </w:rPr>
        <w:t xml:space="preserve">prílohou č. </w:t>
      </w:r>
      <w:r w:rsidR="00BD2423">
        <w:rPr>
          <w:rFonts w:ascii="Arial Narrow" w:hAnsi="Arial Narrow" w:cs="Arial"/>
          <w:sz w:val="22"/>
        </w:rPr>
        <w:t>5</w:t>
      </w:r>
      <w:r w:rsidR="00162A2C" w:rsidRPr="00A23870">
        <w:rPr>
          <w:rFonts w:ascii="Arial Narrow" w:hAnsi="Arial Narrow" w:cs="Arial"/>
          <w:sz w:val="22"/>
        </w:rPr>
        <w:t>. Formulár Jednotného európskeho dokumentu týchto súťažných podkladov</w:t>
      </w:r>
      <w:r w:rsidR="00C22E26" w:rsidRPr="00A23870">
        <w:rPr>
          <w:rFonts w:ascii="Arial Narrow" w:hAnsi="Arial Narrow" w:cs="Arial"/>
          <w:sz w:val="22"/>
        </w:rPr>
        <w:t>.</w:t>
      </w:r>
    </w:p>
    <w:p w:rsidR="00C22E26" w:rsidRPr="00C2188E" w:rsidRDefault="00162A2C" w:rsidP="00BD0BEA">
      <w:pPr>
        <w:autoSpaceDE w:val="0"/>
        <w:autoSpaceDN w:val="0"/>
        <w:adjustRightInd w:val="0"/>
        <w:spacing w:after="0" w:line="240" w:lineRule="auto"/>
        <w:ind w:left="567"/>
        <w:jc w:val="both"/>
        <w:rPr>
          <w:rStyle w:val="Hypertextovprepojenie"/>
          <w:rFonts w:ascii="Arial Narrow" w:hAnsi="Arial Narrow" w:cs="Arial"/>
          <w:color w:val="auto"/>
          <w:sz w:val="22"/>
          <w:u w:val="none"/>
        </w:rPr>
      </w:pPr>
      <w:bookmarkStart w:id="40" w:name="_Hlk530338161"/>
      <w:r w:rsidRPr="00A23870">
        <w:rPr>
          <w:rFonts w:ascii="Arial Narrow" w:hAnsi="Arial Narrow" w:cs="Arial"/>
          <w:sz w:val="22"/>
        </w:rPr>
        <w:t>U</w:t>
      </w:r>
      <w:r w:rsidR="00C22E26" w:rsidRPr="00A23870">
        <w:rPr>
          <w:rFonts w:ascii="Arial Narrow" w:hAnsi="Arial Narrow" w:cs="Arial"/>
          <w:sz w:val="22"/>
        </w:rPr>
        <w:t xml:space="preserve">chádzač si </w:t>
      </w:r>
      <w:r w:rsidRPr="00A23870">
        <w:rPr>
          <w:rFonts w:ascii="Arial Narrow" w:hAnsi="Arial Narrow" w:cs="Arial"/>
          <w:sz w:val="22"/>
        </w:rPr>
        <w:t xml:space="preserve">verejným </w:t>
      </w:r>
      <w:r w:rsidR="00C22E26" w:rsidRPr="00A23870">
        <w:rPr>
          <w:rFonts w:ascii="Arial Narrow" w:hAnsi="Arial Narrow" w:cs="Arial"/>
          <w:sz w:val="22"/>
        </w:rPr>
        <w:t>obstarávateľom pripravenú/vygenerovanú verziu JED-u vo formáte .</w:t>
      </w:r>
      <w:proofErr w:type="spellStart"/>
      <w:r w:rsidR="00C22E26" w:rsidRPr="00A23870">
        <w:rPr>
          <w:rFonts w:ascii="Arial Narrow" w:hAnsi="Arial Narrow" w:cs="Arial"/>
          <w:sz w:val="22"/>
        </w:rPr>
        <w:t>xml</w:t>
      </w:r>
      <w:proofErr w:type="spellEnd"/>
      <w:r w:rsidR="00C22E26" w:rsidRPr="00A23870">
        <w:rPr>
          <w:rFonts w:ascii="Arial Narrow" w:hAnsi="Arial Narrow" w:cs="Arial"/>
          <w:sz w:val="22"/>
        </w:rPr>
        <w:t xml:space="preserve"> stiahne do svojho počítača. Následne si uchádzač v internetovom prehliadači otvorí e-službu Európskej komisie, </w:t>
      </w:r>
      <w:r w:rsidR="00C22E26" w:rsidRPr="00A23870">
        <w:rPr>
          <w:rFonts w:ascii="Arial Narrow" w:hAnsi="Arial Narrow" w:cs="Arial"/>
          <w:sz w:val="22"/>
        </w:rPr>
        <w:lastRenderedPageBreak/>
        <w:t>ktorá je dostupná na elektronickej adrese (</w:t>
      </w:r>
      <w:hyperlink r:id="rId12" w:history="1">
        <w:r w:rsidR="00B414AD" w:rsidRPr="00B27C91">
          <w:rPr>
            <w:rStyle w:val="Hypertextovprepojenie"/>
            <w:rFonts w:ascii="Arial Narrow" w:hAnsi="Arial Narrow" w:cs="Arial"/>
            <w:sz w:val="22"/>
          </w:rPr>
          <w:t>https://ec.europa.eu/growth/tools-databases/espd/filter?lang=sk</w:t>
        </w:r>
      </w:hyperlink>
      <w:r w:rsidR="00C22E26" w:rsidRPr="00B414AD">
        <w:rPr>
          <w:rStyle w:val="Hypertextovprepojenie"/>
          <w:rFonts w:ascii="Arial Narrow" w:hAnsi="Arial Narrow" w:cs="Arial"/>
          <w:color w:val="auto"/>
          <w:sz w:val="22"/>
          <w:u w:val="none"/>
        </w:rPr>
        <w:t xml:space="preserve">). Následne vyberie možnosť „Som hospodársky subjekt“ a cez funkcionalitu „Importovať JED“ si otvorí JED </w:t>
      </w:r>
      <w:r w:rsidR="00C22E26" w:rsidRPr="00E7688B">
        <w:rPr>
          <w:rStyle w:val="Hypertextovprepojenie"/>
          <w:rFonts w:ascii="Arial Narrow" w:hAnsi="Arial Narrow" w:cs="Arial"/>
          <w:color w:val="auto"/>
          <w:sz w:val="22"/>
          <w:u w:val="none"/>
        </w:rPr>
        <w:t>vo formáte .</w:t>
      </w:r>
      <w:proofErr w:type="spellStart"/>
      <w:r w:rsidR="00C22E26" w:rsidRPr="00E7688B">
        <w:rPr>
          <w:rStyle w:val="Hypertextovprepojenie"/>
          <w:rFonts w:ascii="Arial Narrow" w:hAnsi="Arial Narrow" w:cs="Arial"/>
          <w:color w:val="auto"/>
          <w:sz w:val="22"/>
          <w:u w:val="none"/>
        </w:rPr>
        <w:t>xm</w:t>
      </w:r>
      <w:r w:rsidR="00784AEE" w:rsidRPr="00E7688B">
        <w:rPr>
          <w:rStyle w:val="Hypertextovprepojenie"/>
          <w:rFonts w:ascii="Arial Narrow" w:hAnsi="Arial Narrow" w:cs="Arial"/>
          <w:color w:val="auto"/>
          <w:sz w:val="22"/>
          <w:u w:val="none"/>
        </w:rPr>
        <w:t>l</w:t>
      </w:r>
      <w:proofErr w:type="spellEnd"/>
      <w:r w:rsidR="00C22E26" w:rsidRPr="00E7688B">
        <w:rPr>
          <w:rStyle w:val="Hypertextovprepojenie"/>
          <w:rFonts w:ascii="Arial Narrow" w:hAnsi="Arial Narrow" w:cs="Arial"/>
          <w:color w:val="auto"/>
          <w:sz w:val="22"/>
          <w:u w:val="none"/>
        </w:rPr>
        <w:t>, ktorý</w:t>
      </w:r>
      <w:r w:rsidR="00C22E26" w:rsidRPr="00B414AD">
        <w:rPr>
          <w:rStyle w:val="Hypertextovprepojenie"/>
          <w:rFonts w:ascii="Arial Narrow" w:hAnsi="Arial Narrow" w:cs="Arial"/>
          <w:color w:val="auto"/>
          <w:sz w:val="22"/>
          <w:u w:val="none"/>
        </w:rPr>
        <w:t xml:space="preserve"> môže následne vyplniť a prostredníctvom tlačidiel  „Prehľad“ a následne „Stiahnuť ako“</w:t>
      </w:r>
      <w:r w:rsidR="003D410F">
        <w:rPr>
          <w:rStyle w:val="Hypertextovprepojenie"/>
          <w:rFonts w:ascii="Arial Narrow" w:hAnsi="Arial Narrow" w:cs="Arial"/>
          <w:color w:val="auto"/>
          <w:sz w:val="22"/>
          <w:u w:val="none"/>
        </w:rPr>
        <w:t>,</w:t>
      </w:r>
      <w:r w:rsidR="00C22E26" w:rsidRPr="00B414AD">
        <w:rPr>
          <w:rStyle w:val="Hypertextovprepojenie"/>
          <w:rFonts w:ascii="Arial Narrow" w:hAnsi="Arial Narrow" w:cs="Arial"/>
          <w:color w:val="auto"/>
          <w:sz w:val="22"/>
          <w:u w:val="none"/>
        </w:rPr>
        <w:t xml:space="preserve"> uložiť do svojho počítača </w:t>
      </w:r>
      <w:r w:rsidR="00C22E26" w:rsidRPr="00FB5D69">
        <w:rPr>
          <w:rStyle w:val="Hypertextovprepojenie"/>
          <w:rFonts w:ascii="Arial Narrow" w:hAnsi="Arial Narrow" w:cs="Arial"/>
          <w:color w:val="auto"/>
          <w:sz w:val="22"/>
          <w:u w:val="none"/>
        </w:rPr>
        <w:t>vo formáte .</w:t>
      </w:r>
      <w:proofErr w:type="spellStart"/>
      <w:r w:rsidR="00C22E26" w:rsidRPr="00FB5D69">
        <w:rPr>
          <w:rStyle w:val="Hypertextovprepojenie"/>
          <w:rFonts w:ascii="Arial Narrow" w:hAnsi="Arial Narrow" w:cs="Arial"/>
          <w:color w:val="auto"/>
          <w:sz w:val="22"/>
          <w:u w:val="none"/>
        </w:rPr>
        <w:t>pdf</w:t>
      </w:r>
      <w:proofErr w:type="spellEnd"/>
      <w:r w:rsidR="005B5535" w:rsidRPr="00FB5D69">
        <w:rPr>
          <w:rStyle w:val="Hypertextovprepojenie"/>
          <w:rFonts w:ascii="Arial Narrow" w:hAnsi="Arial Narrow" w:cs="Arial"/>
          <w:color w:val="auto"/>
          <w:sz w:val="22"/>
          <w:u w:val="none"/>
        </w:rPr>
        <w:t>, k</w:t>
      </w:r>
      <w:r w:rsidR="00A23870" w:rsidRPr="00FB5D69">
        <w:rPr>
          <w:rStyle w:val="Hypertextovprepojenie"/>
          <w:rFonts w:ascii="Arial Narrow" w:hAnsi="Arial Narrow" w:cs="Arial"/>
          <w:color w:val="auto"/>
          <w:sz w:val="22"/>
          <w:u w:val="none"/>
        </w:rPr>
        <w:t xml:space="preserve">torý predkladá </w:t>
      </w:r>
      <w:r w:rsidR="00A23870" w:rsidRPr="00FB5D69">
        <w:rPr>
          <w:rFonts w:ascii="Arial Narrow" w:hAnsi="Arial Narrow" w:cs="Arial"/>
          <w:sz w:val="22"/>
        </w:rPr>
        <w:t>spôsobom určeným funkcionalitou EKS</w:t>
      </w:r>
      <w:r w:rsidR="00A23870" w:rsidRPr="00FB5D69">
        <w:rPr>
          <w:rFonts w:ascii="Arial Narrow" w:hAnsi="Arial Narrow"/>
          <w:smallCaps/>
          <w:sz w:val="22"/>
        </w:rPr>
        <w:t xml:space="preserve"> </w:t>
      </w:r>
      <w:r w:rsidR="00C22E26" w:rsidRPr="00FB5D69">
        <w:rPr>
          <w:rStyle w:val="Hypertextovprepojenie"/>
          <w:rFonts w:ascii="Arial Narrow" w:hAnsi="Arial Narrow" w:cs="Arial"/>
          <w:color w:val="auto"/>
          <w:sz w:val="22"/>
          <w:u w:val="none"/>
        </w:rPr>
        <w:t>ako súčasť svojej ponuky.</w:t>
      </w:r>
    </w:p>
    <w:p w:rsidR="00E64B18" w:rsidRDefault="00E64B18" w:rsidP="00BD0BEA">
      <w:pPr>
        <w:autoSpaceDE w:val="0"/>
        <w:autoSpaceDN w:val="0"/>
        <w:adjustRightInd w:val="0"/>
        <w:spacing w:after="0" w:line="240" w:lineRule="auto"/>
        <w:ind w:left="567"/>
        <w:jc w:val="both"/>
        <w:rPr>
          <w:rFonts w:ascii="Arial Narrow" w:hAnsi="Arial Narrow" w:cs="Arial"/>
          <w:sz w:val="22"/>
        </w:rPr>
      </w:pPr>
    </w:p>
    <w:p w:rsidR="00C22E26" w:rsidRPr="00A23870" w:rsidRDefault="00531709" w:rsidP="00BD0BEA">
      <w:pPr>
        <w:autoSpaceDE w:val="0"/>
        <w:autoSpaceDN w:val="0"/>
        <w:adjustRightInd w:val="0"/>
        <w:spacing w:after="0" w:line="240" w:lineRule="auto"/>
        <w:ind w:left="567"/>
        <w:jc w:val="both"/>
        <w:rPr>
          <w:rFonts w:ascii="Arial Narrow" w:hAnsi="Arial Narrow" w:cs="Arial"/>
          <w:sz w:val="22"/>
        </w:rPr>
      </w:pPr>
      <w:r w:rsidRPr="00A23870">
        <w:rPr>
          <w:rFonts w:ascii="Arial Narrow" w:hAnsi="Arial Narrow" w:cs="Arial"/>
          <w:sz w:val="22"/>
        </w:rPr>
        <w:t>Bližšie informácie o JED, vrátane usmernení</w:t>
      </w:r>
      <w:r w:rsidR="00A62100" w:rsidRPr="00A23870">
        <w:rPr>
          <w:rFonts w:ascii="Arial Narrow" w:hAnsi="Arial Narrow" w:cs="Arial"/>
          <w:sz w:val="22"/>
        </w:rPr>
        <w:t xml:space="preserve">, ako správne </w:t>
      </w:r>
      <w:r w:rsidR="003D410F">
        <w:rPr>
          <w:rFonts w:ascii="Arial Narrow" w:hAnsi="Arial Narrow" w:cs="Arial"/>
          <w:sz w:val="22"/>
        </w:rPr>
        <w:t xml:space="preserve">JED </w:t>
      </w:r>
      <w:r w:rsidR="00A62100" w:rsidRPr="00A23870">
        <w:rPr>
          <w:rFonts w:ascii="Arial Narrow" w:hAnsi="Arial Narrow" w:cs="Arial"/>
          <w:sz w:val="22"/>
        </w:rPr>
        <w:t>vyplniť</w:t>
      </w:r>
      <w:r w:rsidR="003D410F">
        <w:rPr>
          <w:rFonts w:ascii="Arial Narrow" w:hAnsi="Arial Narrow" w:cs="Arial"/>
          <w:sz w:val="22"/>
        </w:rPr>
        <w:t>,</w:t>
      </w:r>
      <w:r w:rsidR="00A62100" w:rsidRPr="00A23870">
        <w:rPr>
          <w:rFonts w:ascii="Arial Narrow" w:hAnsi="Arial Narrow" w:cs="Arial"/>
          <w:sz w:val="22"/>
        </w:rPr>
        <w:t xml:space="preserve"> </w:t>
      </w:r>
      <w:r w:rsidR="005B2404" w:rsidRPr="00A23870">
        <w:rPr>
          <w:rFonts w:ascii="Arial Narrow" w:hAnsi="Arial Narrow" w:cs="Arial"/>
          <w:sz w:val="22"/>
        </w:rPr>
        <w:t xml:space="preserve">sú </w:t>
      </w:r>
      <w:r w:rsidR="00C22E26" w:rsidRPr="00A23870">
        <w:rPr>
          <w:rFonts w:ascii="Arial Narrow" w:hAnsi="Arial Narrow" w:cs="Arial"/>
          <w:sz w:val="22"/>
        </w:rPr>
        <w:t>uveden</w:t>
      </w:r>
      <w:r w:rsidR="005B2404" w:rsidRPr="00A23870">
        <w:rPr>
          <w:rFonts w:ascii="Arial Narrow" w:hAnsi="Arial Narrow" w:cs="Arial"/>
          <w:sz w:val="22"/>
        </w:rPr>
        <w:t>é</w:t>
      </w:r>
      <w:r w:rsidR="00C22E26" w:rsidRPr="00A23870">
        <w:rPr>
          <w:rFonts w:ascii="Arial Narrow" w:hAnsi="Arial Narrow" w:cs="Arial"/>
          <w:sz w:val="22"/>
        </w:rPr>
        <w:t xml:space="preserve"> v dokumente zverejnenom na webovom sídle Úradu pre verejné obstarávanie</w:t>
      </w:r>
      <w:r w:rsidR="007E1E42">
        <w:rPr>
          <w:rFonts w:ascii="Arial Narrow" w:hAnsi="Arial Narrow" w:cs="Arial"/>
          <w:sz w:val="22"/>
        </w:rPr>
        <w:t xml:space="preserve"> </w:t>
      </w:r>
      <w:hyperlink r:id="rId13" w:history="1">
        <w:r w:rsidR="007E1E42" w:rsidRPr="00606823">
          <w:rPr>
            <w:rStyle w:val="Hypertextovprepojenie"/>
            <w:rFonts w:ascii="Arial Narrow" w:hAnsi="Arial Narrow" w:cs="Arial"/>
            <w:sz w:val="22"/>
          </w:rPr>
          <w:t>https://www.uvo.gov.sk/legislativametodika-dohlad/jednotny-europsky-dokument-605.html</w:t>
        </w:r>
      </w:hyperlink>
      <w:r w:rsidR="007E1E42">
        <w:rPr>
          <w:rFonts w:ascii="Arial Narrow" w:hAnsi="Arial Narrow" w:cs="Arial"/>
          <w:sz w:val="22"/>
        </w:rPr>
        <w:t xml:space="preserve"> </w:t>
      </w:r>
      <w:r w:rsidR="00C22E26" w:rsidRPr="00A23870">
        <w:rPr>
          <w:rFonts w:ascii="Arial Narrow" w:hAnsi="Arial Narrow" w:cs="Arial"/>
          <w:sz w:val="22"/>
        </w:rPr>
        <w:t>: JED - príručka k službe ESPD (</w:t>
      </w:r>
      <w:r w:rsidR="00757624">
        <w:rPr>
          <w:rFonts w:ascii="Arial Narrow" w:hAnsi="Arial Narrow" w:cs="Arial"/>
          <w:sz w:val="22"/>
        </w:rPr>
        <w:t xml:space="preserve"> </w:t>
      </w:r>
      <w:hyperlink r:id="rId14" w:history="1">
        <w:r w:rsidR="00757624" w:rsidRPr="00606823">
          <w:rPr>
            <w:rStyle w:val="Hypertextovprepojenie"/>
            <w:rFonts w:ascii="Arial Narrow" w:hAnsi="Arial Narrow"/>
            <w:sz w:val="22"/>
          </w:rPr>
          <w:t>https://www.uvo.gov.sk/extdoc/1445/JED-prirucka_ESPD</w:t>
        </w:r>
      </w:hyperlink>
      <w:r w:rsidR="00757624">
        <w:rPr>
          <w:rStyle w:val="Hypertextovprepojenie"/>
          <w:rFonts w:ascii="Arial Narrow" w:hAnsi="Arial Narrow"/>
          <w:color w:val="auto"/>
          <w:sz w:val="22"/>
          <w:u w:val="none"/>
        </w:rPr>
        <w:t xml:space="preserve"> </w:t>
      </w:r>
      <w:r w:rsidR="00C22E26" w:rsidRPr="00A23870">
        <w:rPr>
          <w:rFonts w:ascii="Arial Narrow" w:hAnsi="Arial Narrow" w:cs="Arial"/>
          <w:sz w:val="22"/>
        </w:rPr>
        <w:t>).</w:t>
      </w:r>
    </w:p>
    <w:p w:rsidR="00C22E26" w:rsidRPr="00887ABD" w:rsidRDefault="00BD0BEA" w:rsidP="00887ABD">
      <w:pPr>
        <w:autoSpaceDE w:val="0"/>
        <w:autoSpaceDN w:val="0"/>
        <w:adjustRightInd w:val="0"/>
        <w:spacing w:before="120" w:after="120" w:line="240" w:lineRule="auto"/>
        <w:ind w:left="567"/>
        <w:jc w:val="both"/>
        <w:rPr>
          <w:rFonts w:ascii="Arial Narrow" w:hAnsi="Arial Narrow"/>
          <w:sz w:val="22"/>
        </w:rPr>
      </w:pPr>
      <w:bookmarkStart w:id="41" w:name="_Hlk534973835"/>
      <w:bookmarkEnd w:id="39"/>
      <w:bookmarkEnd w:id="40"/>
      <w:r>
        <w:rPr>
          <w:rFonts w:ascii="Arial Narrow" w:hAnsi="Arial Narrow"/>
          <w:sz w:val="22"/>
        </w:rPr>
        <w:t xml:space="preserve">Druhou možnosťou vytvorenia elektronického JED a elektronickej odpovede uchádzača na elektronický JED je použitie nástroja EKS, ktorý je dostupný na adrese </w:t>
      </w:r>
      <w:hyperlink r:id="rId15" w:history="1">
        <w:r w:rsidR="009B5C87" w:rsidRPr="00B27C91">
          <w:rPr>
            <w:rStyle w:val="Hypertextovprepojenie"/>
            <w:rFonts w:ascii="Arial Narrow" w:hAnsi="Arial Narrow"/>
            <w:sz w:val="22"/>
          </w:rPr>
          <w:t>https://jed.eks.sk/</w:t>
        </w:r>
      </w:hyperlink>
      <w:r w:rsidR="009B5C87">
        <w:rPr>
          <w:rFonts w:ascii="Arial Narrow" w:hAnsi="Arial Narrow"/>
          <w:sz w:val="22"/>
        </w:rPr>
        <w:t xml:space="preserve"> .</w:t>
      </w:r>
    </w:p>
    <w:p w:rsidR="00F65CAC" w:rsidRPr="001C124D" w:rsidRDefault="00F65CAC" w:rsidP="00F65CAC">
      <w:pPr>
        <w:tabs>
          <w:tab w:val="left" w:pos="708"/>
        </w:tabs>
        <w:spacing w:before="120" w:after="120" w:line="240" w:lineRule="auto"/>
        <w:ind w:left="567"/>
        <w:jc w:val="both"/>
        <w:rPr>
          <w:rFonts w:ascii="Arial Narrow" w:hAnsi="Arial Narrow" w:cs="Arial"/>
          <w:sz w:val="22"/>
          <w:lang w:eastAsia="sk-SK"/>
        </w:rPr>
      </w:pPr>
      <w:bookmarkStart w:id="42" w:name="_Hlk524506959"/>
      <w:bookmarkEnd w:id="41"/>
      <w:r w:rsidRPr="001C124D">
        <w:rPr>
          <w:rFonts w:ascii="Arial Narrow" w:hAnsi="Arial Narrow" w:cs="Arial"/>
          <w:sz w:val="22"/>
          <w:lang w:eastAsia="sk-SK"/>
        </w:rPr>
        <w:t>Vo formulári JED uchádzač vyplní nasledovné časti:</w:t>
      </w:r>
    </w:p>
    <w:bookmarkEnd w:id="42"/>
    <w:p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87ABD">
        <w:rPr>
          <w:rFonts w:ascii="Arial Narrow" w:hAnsi="Arial Narrow" w:cs="Arial"/>
          <w:sz w:val="22"/>
          <w:lang w:eastAsia="sk-SK"/>
        </w:rPr>
        <w:t>časť II – A, B a C,</w:t>
      </w:r>
    </w:p>
    <w:p w:rsidR="00F65CAC"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III - A, B, C a D,</w:t>
      </w:r>
    </w:p>
    <w:p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rPr>
        <w:t>časť IV –</w:t>
      </w:r>
      <w:r w:rsidRPr="008B7FA8">
        <w:rPr>
          <w:rFonts w:ascii="Arial Narrow" w:hAnsi="Arial Narrow" w:cs="Arial"/>
          <w:color w:val="000000"/>
          <w:sz w:val="22"/>
        </w:rPr>
        <w:t xml:space="preserve"> oddiel α,</w:t>
      </w:r>
    </w:p>
    <w:p w:rsidR="00F65CAC" w:rsidRPr="008B7FA8" w:rsidRDefault="00F65CAC" w:rsidP="00F65CAC">
      <w:pPr>
        <w:numPr>
          <w:ilvl w:val="0"/>
          <w:numId w:val="10"/>
        </w:numPr>
        <w:tabs>
          <w:tab w:val="left" w:pos="708"/>
          <w:tab w:val="left" w:pos="2160"/>
          <w:tab w:val="left" w:pos="2880"/>
          <w:tab w:val="left" w:pos="4500"/>
        </w:tabs>
        <w:spacing w:before="120" w:after="120" w:line="240" w:lineRule="auto"/>
        <w:jc w:val="both"/>
        <w:rPr>
          <w:rFonts w:ascii="Arial Narrow" w:hAnsi="Arial Narrow" w:cs="Arial"/>
          <w:sz w:val="22"/>
          <w:lang w:eastAsia="sk-SK"/>
        </w:rPr>
      </w:pPr>
      <w:r w:rsidRPr="008B7FA8">
        <w:rPr>
          <w:rFonts w:ascii="Arial Narrow" w:hAnsi="Arial Narrow" w:cs="Arial"/>
          <w:sz w:val="22"/>
          <w:lang w:eastAsia="sk-SK"/>
        </w:rPr>
        <w:t>časť VI.</w:t>
      </w:r>
    </w:p>
    <w:p w:rsidR="00F65CAC" w:rsidRDefault="00F65CAC" w:rsidP="00F65CAC">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Uchádzač uvedie v </w:t>
      </w:r>
      <w:r>
        <w:rPr>
          <w:rFonts w:ascii="Arial Narrow" w:hAnsi="Arial Narrow"/>
          <w:sz w:val="22"/>
        </w:rPr>
        <w:t>JED</w:t>
      </w:r>
      <w:r w:rsidRPr="00887ABD">
        <w:rPr>
          <w:rFonts w:ascii="Arial Narrow" w:hAnsi="Arial Narrow"/>
          <w:sz w:val="22"/>
        </w:rPr>
        <w:t xml:space="preserve"> všetky relevantné informácie požadované verejným obstarávateľom, </w:t>
      </w:r>
      <w:r w:rsidRPr="001C124D">
        <w:rPr>
          <w:rFonts w:ascii="Arial Narrow" w:hAnsi="Arial Narrow"/>
          <w:sz w:val="22"/>
        </w:rPr>
        <w:t>uvedené v oznámení o vyhlásení verejného obstarávania a v týchto súťažných podkladoch</w:t>
      </w:r>
      <w:r w:rsidRPr="00BB3BDC">
        <w:rPr>
          <w:rFonts w:ascii="Arial Narrow" w:hAnsi="Arial Narrow"/>
          <w:sz w:val="22"/>
        </w:rPr>
        <w:t>, ktoré vyplní podľa pokynov verejného obsta</w:t>
      </w:r>
      <w:r w:rsidRPr="00887ABD">
        <w:rPr>
          <w:rFonts w:ascii="Arial Narrow" w:hAnsi="Arial Narrow"/>
          <w:sz w:val="22"/>
        </w:rPr>
        <w:t>rávateľa, ako aj pokynov Úradu pre verejné obstarávanie uvedených v manuáli na stránke Úradu pre verejné obstarávanie -</w:t>
      </w:r>
      <w:r w:rsidR="00B054B3">
        <w:rPr>
          <w:rFonts w:ascii="Arial Narrow" w:hAnsi="Arial Narrow"/>
          <w:sz w:val="22"/>
        </w:rPr>
        <w:t xml:space="preserve"> </w:t>
      </w:r>
      <w:hyperlink r:id="rId16" w:history="1">
        <w:r w:rsidR="00B054B3" w:rsidRPr="005632CD">
          <w:rPr>
            <w:rStyle w:val="Hypertextovprepojenie"/>
            <w:rFonts w:ascii="Arial Narrow" w:hAnsi="Arial Narrow"/>
          </w:rPr>
          <w:t>https://www.uvo.gov.sk/legislativametodika-dohlad/jednotny-europsky-dokument-605.html</w:t>
        </w:r>
      </w:hyperlink>
      <w:r w:rsidRPr="00887ABD">
        <w:rPr>
          <w:rFonts w:ascii="Arial Narrow" w:hAnsi="Arial Narrow"/>
          <w:sz w:val="22"/>
        </w:rPr>
        <w:t xml:space="preserve">, okrem časti I. označenej ako „Informácie týkajúce sa postupu verejného obstarávania a verejného obstarávateľa“ </w:t>
      </w:r>
      <w:r w:rsidRPr="00E7688B">
        <w:rPr>
          <w:rFonts w:ascii="Arial Narrow" w:hAnsi="Arial Narrow"/>
          <w:sz w:val="22"/>
        </w:rPr>
        <w:t>(pokiaľ uchádzač použije JED, ktorý je súčasťou týchto súťažných podkladov).</w:t>
      </w:r>
    </w:p>
    <w:p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sz w:val="22"/>
        </w:rPr>
        <w:t>Verejný obstarávateľ</w:t>
      </w:r>
      <w:r w:rsidR="00816225" w:rsidRPr="00887ABD">
        <w:rPr>
          <w:rFonts w:ascii="Arial Narrow" w:hAnsi="Arial Narrow"/>
          <w:sz w:val="22"/>
        </w:rPr>
        <w:t xml:space="preserve"> nevyžaduje, aby </w:t>
      </w:r>
      <w:r w:rsidRPr="00887ABD">
        <w:rPr>
          <w:rFonts w:ascii="Arial Narrow" w:hAnsi="Arial Narrow"/>
          <w:sz w:val="22"/>
        </w:rPr>
        <w:t>uchádzač</w:t>
      </w:r>
      <w:r w:rsidR="00816225" w:rsidRPr="00887ABD">
        <w:rPr>
          <w:rFonts w:ascii="Arial Narrow" w:hAnsi="Arial Narrow"/>
          <w:sz w:val="22"/>
        </w:rPr>
        <w:t xml:space="preserve"> v prípade subdodávateľov, ktorých kapacity nevyužíva na preukázanie splnenia podmienok účasti v častiach II a III formulári </w:t>
      </w:r>
      <w:r w:rsidR="0081587A">
        <w:rPr>
          <w:rFonts w:ascii="Arial Narrow" w:hAnsi="Arial Narrow"/>
          <w:sz w:val="22"/>
        </w:rPr>
        <w:t>JED</w:t>
      </w:r>
      <w:r w:rsidR="00816225" w:rsidRPr="00887ABD">
        <w:rPr>
          <w:rFonts w:ascii="Arial Narrow" w:hAnsi="Arial Narrow"/>
          <w:sz w:val="22"/>
        </w:rPr>
        <w:t xml:space="preserve">, uviedol informácie o takýchto subdodávateľoch a tiež nevyžaduje, aby </w:t>
      </w:r>
      <w:r w:rsidRPr="00887ABD">
        <w:rPr>
          <w:rFonts w:ascii="Arial Narrow" w:hAnsi="Arial Narrow"/>
          <w:sz w:val="22"/>
        </w:rPr>
        <w:t>uchádzač</w:t>
      </w:r>
      <w:r w:rsidR="00816225" w:rsidRPr="00887ABD">
        <w:rPr>
          <w:rFonts w:ascii="Arial Narrow" w:hAnsi="Arial Narrow"/>
          <w:sz w:val="22"/>
        </w:rPr>
        <w:t xml:space="preserve"> za takýchto subdodávateľov, ktorých kapacity </w:t>
      </w:r>
      <w:r w:rsidRPr="00887ABD">
        <w:rPr>
          <w:rFonts w:ascii="Arial Narrow" w:hAnsi="Arial Narrow"/>
          <w:sz w:val="22"/>
        </w:rPr>
        <w:t>uchádzač</w:t>
      </w:r>
      <w:r w:rsidR="00816225" w:rsidRPr="00887ABD">
        <w:rPr>
          <w:rFonts w:ascii="Arial Narrow" w:hAnsi="Arial Narrow"/>
          <w:sz w:val="22"/>
        </w:rPr>
        <w:t xml:space="preserve"> nevyužíva na preukázanie splnenia podmienok účasti, predkladal </w:t>
      </w:r>
      <w:r w:rsidR="0081587A">
        <w:rPr>
          <w:rFonts w:ascii="Arial Narrow" w:hAnsi="Arial Narrow"/>
          <w:sz w:val="22"/>
        </w:rPr>
        <w:t>JED</w:t>
      </w:r>
      <w:r w:rsidR="00816225" w:rsidRPr="00887ABD">
        <w:rPr>
          <w:rFonts w:ascii="Arial Narrow" w:hAnsi="Arial Narrow"/>
          <w:sz w:val="22"/>
        </w:rPr>
        <w:t xml:space="preserve"> za každého takéhoto subdodávateľa.  </w:t>
      </w:r>
    </w:p>
    <w:p w:rsidR="00816225" w:rsidRPr="00887ABD" w:rsidRDefault="0034044C" w:rsidP="00887ABD">
      <w:pPr>
        <w:spacing w:before="120" w:after="120" w:line="240" w:lineRule="auto"/>
        <w:ind w:left="567"/>
        <w:jc w:val="both"/>
        <w:rPr>
          <w:rFonts w:ascii="Arial Narrow" w:hAnsi="Arial Narrow"/>
          <w:sz w:val="22"/>
        </w:rPr>
      </w:pPr>
      <w:r w:rsidRPr="00887ABD">
        <w:rPr>
          <w:rFonts w:ascii="Arial Narrow" w:hAnsi="Arial Narrow"/>
          <w:b/>
          <w:sz w:val="22"/>
        </w:rPr>
        <w:t>Uchádzač</w:t>
      </w:r>
      <w:r w:rsidR="00816225" w:rsidRPr="00887ABD">
        <w:rPr>
          <w:rFonts w:ascii="Arial Narrow" w:hAnsi="Arial Narrow"/>
          <w:b/>
          <w:sz w:val="22"/>
        </w:rPr>
        <w:t>, ktorý sa</w:t>
      </w:r>
      <w:r w:rsidR="00816225" w:rsidRPr="00887ABD">
        <w:rPr>
          <w:rFonts w:ascii="Arial Narrow" w:hAnsi="Arial Narrow"/>
          <w:sz w:val="22"/>
        </w:rPr>
        <w:t xml:space="preserve"> verejného obstarávania </w:t>
      </w:r>
      <w:r w:rsidR="00816225" w:rsidRPr="00887ABD">
        <w:rPr>
          <w:rFonts w:ascii="Arial Narrow" w:hAnsi="Arial Narrow"/>
          <w:b/>
          <w:sz w:val="22"/>
        </w:rPr>
        <w:t>zúčastňuje samostatne</w:t>
      </w:r>
      <w:r w:rsidR="00816225" w:rsidRPr="00887ABD">
        <w:rPr>
          <w:rFonts w:ascii="Arial Narrow" w:hAnsi="Arial Narrow"/>
          <w:sz w:val="22"/>
        </w:rPr>
        <w:t xml:space="preserve"> a ktorý nevyužíva zdroje a/alebo kapacity iných osôb na preukázanie splnenia podmienok účasti, </w:t>
      </w:r>
      <w:r w:rsidR="00816225" w:rsidRPr="00887ABD">
        <w:rPr>
          <w:rFonts w:ascii="Arial Narrow" w:hAnsi="Arial Narrow"/>
          <w:b/>
          <w:sz w:val="22"/>
        </w:rPr>
        <w:t xml:space="preserve">vyplní, podpíše a predloží jeden </w:t>
      </w:r>
      <w:r w:rsidR="00B4306A">
        <w:rPr>
          <w:rFonts w:ascii="Arial Narrow" w:hAnsi="Arial Narrow"/>
          <w:b/>
          <w:sz w:val="22"/>
        </w:rPr>
        <w:t>JED.</w:t>
      </w:r>
    </w:p>
    <w:p w:rsidR="00816225" w:rsidRPr="00887ABD" w:rsidRDefault="00F272B0" w:rsidP="00887ABD">
      <w:pPr>
        <w:spacing w:before="120" w:after="120" w:line="240" w:lineRule="auto"/>
        <w:ind w:left="567"/>
        <w:jc w:val="both"/>
        <w:rPr>
          <w:rFonts w:ascii="Arial Narrow" w:hAnsi="Arial Narrow"/>
          <w:sz w:val="22"/>
        </w:rPr>
      </w:pPr>
      <w:r w:rsidRPr="00887ABD">
        <w:rPr>
          <w:rFonts w:ascii="Arial Narrow" w:hAnsi="Arial Narrow"/>
          <w:sz w:val="22"/>
        </w:rPr>
        <w:t>Uchádzač</w:t>
      </w:r>
      <w:r w:rsidR="00816225" w:rsidRPr="00887ABD">
        <w:rPr>
          <w:rFonts w:ascii="Arial Narrow" w:hAnsi="Arial Narrow"/>
          <w:sz w:val="22"/>
        </w:rPr>
        <w:t xml:space="preserve">, ktorý sa verejného obstarávania zúčastňuje samostatne, </w:t>
      </w:r>
      <w:r w:rsidR="00816225" w:rsidRPr="00887ABD">
        <w:rPr>
          <w:rFonts w:ascii="Arial Narrow" w:hAnsi="Arial Narrow"/>
          <w:b/>
          <w:sz w:val="22"/>
        </w:rPr>
        <w:t>ale využíva zdroje a/alebo kapacity iných osôb na preukázanie splnenia podmienok účasti</w:t>
      </w:r>
      <w:r w:rsidR="00816225" w:rsidRPr="00887ABD">
        <w:rPr>
          <w:rFonts w:ascii="Arial Narrow" w:hAnsi="Arial Narrow"/>
          <w:sz w:val="22"/>
        </w:rPr>
        <w:t xml:space="preserve">, </w:t>
      </w:r>
      <w:r w:rsidR="00816225" w:rsidRPr="00887ABD">
        <w:rPr>
          <w:rFonts w:ascii="Arial Narrow" w:hAnsi="Arial Narrow"/>
          <w:b/>
          <w:sz w:val="22"/>
        </w:rPr>
        <w:t xml:space="preserve">vyplní, podpíše a predloží </w:t>
      </w:r>
      <w:r w:rsidR="0081587A">
        <w:rPr>
          <w:rFonts w:ascii="Arial Narrow" w:hAnsi="Arial Narrow"/>
          <w:b/>
          <w:sz w:val="22"/>
        </w:rPr>
        <w:t>JED</w:t>
      </w:r>
      <w:r w:rsidR="00816225" w:rsidRPr="00887ABD">
        <w:rPr>
          <w:rFonts w:ascii="Arial Narrow" w:hAnsi="Arial Narrow"/>
          <w:b/>
          <w:sz w:val="22"/>
        </w:rPr>
        <w:t xml:space="preserve"> za seba spolu s vyplneným/vyplnenými,</w:t>
      </w:r>
      <w:r w:rsidR="00816225" w:rsidRPr="00887ABD">
        <w:rPr>
          <w:rFonts w:ascii="Arial Narrow" w:hAnsi="Arial Narrow"/>
          <w:sz w:val="22"/>
        </w:rPr>
        <w:t xml:space="preserve"> </w:t>
      </w:r>
      <w:r w:rsidR="00816225" w:rsidRPr="00887ABD">
        <w:rPr>
          <w:rFonts w:ascii="Arial Narrow" w:hAnsi="Arial Narrow"/>
          <w:b/>
          <w:sz w:val="22"/>
        </w:rPr>
        <w:t xml:space="preserve">podpísaným/podpísanými samostatným/samostatnými </w:t>
      </w:r>
      <w:r w:rsidR="0081587A">
        <w:rPr>
          <w:rFonts w:ascii="Arial Narrow" w:hAnsi="Arial Narrow"/>
          <w:b/>
          <w:sz w:val="22"/>
        </w:rPr>
        <w:t>JED/JED</w:t>
      </w:r>
      <w:r w:rsidR="00816225" w:rsidRPr="00887ABD">
        <w:rPr>
          <w:rFonts w:ascii="Arial Narrow" w:hAnsi="Arial Narrow"/>
          <w:sz w:val="22"/>
        </w:rPr>
        <w:t xml:space="preserve">, ktorý/ktoré obsahuje/obsahujú príslušné informácie </w:t>
      </w:r>
      <w:r w:rsidR="00816225" w:rsidRPr="00887ABD">
        <w:rPr>
          <w:rFonts w:ascii="Arial Narrow" w:hAnsi="Arial Narrow"/>
          <w:b/>
          <w:sz w:val="22"/>
        </w:rPr>
        <w:t xml:space="preserve">a podpis každej z osôb, ktorých zdroje a/alebo kapacity využíva </w:t>
      </w:r>
      <w:r w:rsidRPr="00887ABD">
        <w:rPr>
          <w:rFonts w:ascii="Arial Narrow" w:hAnsi="Arial Narrow"/>
          <w:b/>
          <w:sz w:val="22"/>
        </w:rPr>
        <w:t>uchádzač</w:t>
      </w:r>
      <w:r w:rsidR="00816225" w:rsidRPr="00887ABD">
        <w:rPr>
          <w:rFonts w:ascii="Arial Narrow" w:hAnsi="Arial Narrow"/>
          <w:b/>
          <w:sz w:val="22"/>
        </w:rPr>
        <w:t xml:space="preserve"> na preukázanie splnenia podmienok účasti v tomto verejnom obstarávaní.</w:t>
      </w:r>
    </w:p>
    <w:p w:rsidR="00816225" w:rsidRPr="00887ABD" w:rsidRDefault="00816225" w:rsidP="00887ABD">
      <w:pPr>
        <w:spacing w:before="120" w:after="120" w:line="240" w:lineRule="auto"/>
        <w:ind w:left="567"/>
        <w:jc w:val="both"/>
        <w:rPr>
          <w:rFonts w:ascii="Arial Narrow" w:hAnsi="Arial Narrow"/>
          <w:b/>
          <w:sz w:val="22"/>
        </w:rPr>
      </w:pPr>
      <w:r w:rsidRPr="00887ABD">
        <w:rPr>
          <w:rFonts w:ascii="Arial Narrow" w:hAnsi="Arial Narrow"/>
          <w:b/>
          <w:sz w:val="22"/>
        </w:rPr>
        <w:t xml:space="preserve">V prípade, že </w:t>
      </w:r>
      <w:r w:rsidR="00F272B0" w:rsidRPr="00887ABD">
        <w:rPr>
          <w:rFonts w:ascii="Arial Narrow" w:hAnsi="Arial Narrow"/>
          <w:b/>
          <w:sz w:val="22"/>
        </w:rPr>
        <w:t>uchádzača</w:t>
      </w:r>
      <w:r w:rsidRPr="00887ABD">
        <w:rPr>
          <w:rFonts w:ascii="Arial Narrow" w:hAnsi="Arial Narrow"/>
          <w:b/>
          <w:sz w:val="22"/>
        </w:rPr>
        <w:t xml:space="preserve"> tvorí skupina dodávateľov</w:t>
      </w:r>
      <w:r w:rsidRPr="00887ABD">
        <w:rPr>
          <w:rFonts w:ascii="Arial Narrow" w:hAnsi="Arial Narrow"/>
          <w:sz w:val="22"/>
        </w:rPr>
        <w:t xml:space="preserve"> zúčastnená vo verejnom obstarávaní, </w:t>
      </w:r>
      <w:r w:rsidR="00F272B0" w:rsidRPr="00887ABD">
        <w:rPr>
          <w:rFonts w:ascii="Arial Narrow" w:hAnsi="Arial Narrow"/>
          <w:sz w:val="22"/>
        </w:rPr>
        <w:t>uchádzač</w:t>
      </w:r>
      <w:r w:rsidRPr="00887ABD">
        <w:rPr>
          <w:rFonts w:ascii="Arial Narrow" w:hAnsi="Arial Narrow"/>
          <w:sz w:val="22"/>
        </w:rPr>
        <w:t xml:space="preserve"> </w:t>
      </w:r>
      <w:r w:rsidRPr="00887ABD">
        <w:rPr>
          <w:rFonts w:ascii="Arial Narrow" w:hAnsi="Arial Narrow"/>
          <w:b/>
          <w:sz w:val="22"/>
        </w:rPr>
        <w:t xml:space="preserve">vyplní a predloží </w:t>
      </w:r>
      <w:r w:rsidR="0081587A">
        <w:rPr>
          <w:rFonts w:ascii="Arial Narrow" w:hAnsi="Arial Narrow"/>
          <w:b/>
          <w:sz w:val="22"/>
        </w:rPr>
        <w:t>JED</w:t>
      </w:r>
      <w:r w:rsidRPr="00887ABD">
        <w:rPr>
          <w:rFonts w:ascii="Arial Narrow" w:hAnsi="Arial Narrow"/>
          <w:b/>
          <w:sz w:val="22"/>
        </w:rPr>
        <w:t xml:space="preserve"> s požadovanými informáciami za každého člena skupiny dodávateľov spolu s ich podpismi. </w:t>
      </w:r>
    </w:p>
    <w:p w:rsidR="00816225" w:rsidRPr="00887ABD" w:rsidRDefault="00816225" w:rsidP="00887ABD">
      <w:pPr>
        <w:autoSpaceDE w:val="0"/>
        <w:autoSpaceDN w:val="0"/>
        <w:adjustRightInd w:val="0"/>
        <w:spacing w:before="120" w:after="120" w:line="240" w:lineRule="auto"/>
        <w:ind w:left="567"/>
        <w:jc w:val="both"/>
        <w:rPr>
          <w:rFonts w:ascii="Arial Narrow" w:hAnsi="Arial Narrow"/>
          <w:sz w:val="22"/>
        </w:rPr>
      </w:pPr>
      <w:r w:rsidRPr="00887ABD">
        <w:rPr>
          <w:rFonts w:ascii="Arial Narrow" w:hAnsi="Arial Narrow"/>
          <w:sz w:val="22"/>
        </w:rPr>
        <w:t xml:space="preserve">Podľa § 39 ods. 6 zákona, ak </w:t>
      </w:r>
      <w:r w:rsidR="00F272B0" w:rsidRPr="00887ABD">
        <w:rPr>
          <w:rFonts w:ascii="Arial Narrow" w:hAnsi="Arial Narrow"/>
          <w:sz w:val="22"/>
        </w:rPr>
        <w:t>uchádzač</w:t>
      </w:r>
      <w:r w:rsidRPr="00887ABD">
        <w:rPr>
          <w:rFonts w:ascii="Arial Narrow" w:hAnsi="Arial Narrow"/>
          <w:sz w:val="22"/>
        </w:rPr>
        <w:t xml:space="preserve"> použije</w:t>
      </w:r>
      <w:r w:rsidR="004822ED">
        <w:rPr>
          <w:rFonts w:ascii="Arial Narrow" w:hAnsi="Arial Narrow"/>
          <w:sz w:val="22"/>
        </w:rPr>
        <w:t xml:space="preserve"> JED</w:t>
      </w:r>
      <w:r w:rsidRPr="00887ABD">
        <w:rPr>
          <w:rFonts w:ascii="Arial Narrow" w:hAnsi="Arial Narrow"/>
          <w:sz w:val="22"/>
        </w:rPr>
        <w:t xml:space="preserve">, </w:t>
      </w:r>
      <w:r w:rsidR="00F272B0" w:rsidRPr="00887ABD">
        <w:rPr>
          <w:rFonts w:ascii="Arial Narrow" w:hAnsi="Arial Narrow"/>
          <w:sz w:val="22"/>
        </w:rPr>
        <w:t>verejný obstarávateľ</w:t>
      </w:r>
      <w:r w:rsidRPr="00887ABD">
        <w:rPr>
          <w:rFonts w:ascii="Arial Narrow" w:hAnsi="Arial Narrow"/>
          <w:sz w:val="22"/>
        </w:rPr>
        <w:t xml:space="preserve"> môže na zabezpečenie riadneho priebehu verejného obstarávania kedykoľvek v jeho priebehu písomne</w:t>
      </w:r>
      <w:r w:rsidR="00184D6A">
        <w:rPr>
          <w:rFonts w:ascii="Arial Narrow" w:hAnsi="Arial Narrow"/>
          <w:sz w:val="22"/>
        </w:rPr>
        <w:t xml:space="preserve"> </w:t>
      </w:r>
      <w:r w:rsidR="00FB6B73">
        <w:rPr>
          <w:rFonts w:ascii="Arial Narrow" w:hAnsi="Arial Narrow"/>
          <w:sz w:val="22"/>
        </w:rPr>
        <w:t>–</w:t>
      </w:r>
      <w:r w:rsidR="00184D6A">
        <w:rPr>
          <w:rFonts w:ascii="Arial Narrow" w:hAnsi="Arial Narrow"/>
          <w:sz w:val="22"/>
        </w:rPr>
        <w:t xml:space="preserve"> elektronick</w:t>
      </w:r>
      <w:r w:rsidR="00FB6B73">
        <w:rPr>
          <w:rFonts w:ascii="Arial Narrow" w:hAnsi="Arial Narrow"/>
          <w:sz w:val="22"/>
        </w:rPr>
        <w:t xml:space="preserve">ými </w:t>
      </w:r>
      <w:bookmarkStart w:id="43" w:name="_Hlk522975807"/>
      <w:r w:rsidR="00FB6B73">
        <w:rPr>
          <w:rFonts w:ascii="Arial Narrow" w:hAnsi="Arial Narrow"/>
          <w:sz w:val="22"/>
        </w:rPr>
        <w:t>prostriedkami,</w:t>
      </w:r>
      <w:r w:rsidRPr="00887ABD">
        <w:rPr>
          <w:rFonts w:ascii="Arial Narrow" w:hAnsi="Arial Narrow"/>
          <w:sz w:val="22"/>
        </w:rPr>
        <w:t xml:space="preserve"> </w:t>
      </w:r>
      <w:r w:rsidR="008B78CC" w:rsidRPr="00887ABD">
        <w:rPr>
          <w:rFonts w:ascii="Arial Narrow" w:hAnsi="Arial Narrow" w:cs="Arial"/>
          <w:sz w:val="22"/>
        </w:rPr>
        <w:t>spôsobom určeným funkcionalitou EKS</w:t>
      </w:r>
      <w:r w:rsidR="008B78CC" w:rsidRPr="00887ABD">
        <w:rPr>
          <w:rFonts w:ascii="Arial Narrow" w:hAnsi="Arial Narrow"/>
          <w:sz w:val="22"/>
        </w:rPr>
        <w:t xml:space="preserve"> </w:t>
      </w:r>
      <w:bookmarkEnd w:id="43"/>
      <w:r w:rsidRPr="00887ABD">
        <w:rPr>
          <w:rFonts w:ascii="Arial Narrow" w:hAnsi="Arial Narrow"/>
          <w:sz w:val="22"/>
        </w:rPr>
        <w:t xml:space="preserve">požiadať </w:t>
      </w:r>
      <w:r w:rsidR="003E2EDC" w:rsidRPr="00887ABD">
        <w:rPr>
          <w:rFonts w:ascii="Arial Narrow" w:hAnsi="Arial Narrow"/>
          <w:sz w:val="22"/>
        </w:rPr>
        <w:t>uchádzača</w:t>
      </w:r>
      <w:r w:rsidRPr="00887ABD">
        <w:rPr>
          <w:rFonts w:ascii="Arial Narrow" w:hAnsi="Arial Narrow"/>
          <w:sz w:val="22"/>
        </w:rPr>
        <w:t xml:space="preserve"> o predloženie dokladu alebo dokladov nahradených </w:t>
      </w:r>
      <w:r w:rsidR="004822ED">
        <w:rPr>
          <w:rFonts w:ascii="Arial Narrow" w:hAnsi="Arial Narrow"/>
          <w:sz w:val="22"/>
        </w:rPr>
        <w:t>JED</w:t>
      </w:r>
      <w:r w:rsidRPr="00887ABD">
        <w:rPr>
          <w:rFonts w:ascii="Arial Narrow" w:hAnsi="Arial Narrow"/>
          <w:sz w:val="22"/>
        </w:rPr>
        <w:t xml:space="preserve">. </w:t>
      </w:r>
      <w:r w:rsidR="003E2EDC" w:rsidRPr="00887ABD">
        <w:rPr>
          <w:rFonts w:ascii="Arial Narrow" w:hAnsi="Arial Narrow"/>
          <w:sz w:val="22"/>
        </w:rPr>
        <w:t>Uchádzač</w:t>
      </w:r>
      <w:r w:rsidRPr="00887ABD">
        <w:rPr>
          <w:rFonts w:ascii="Arial Narrow" w:hAnsi="Arial Narrow"/>
          <w:sz w:val="22"/>
        </w:rPr>
        <w:t xml:space="preserve"> </w:t>
      </w:r>
      <w:r w:rsidR="00C43AEC" w:rsidRPr="00887ABD">
        <w:rPr>
          <w:rFonts w:ascii="Arial Narrow" w:hAnsi="Arial Narrow"/>
          <w:sz w:val="22"/>
        </w:rPr>
        <w:t xml:space="preserve">doručí </w:t>
      </w:r>
      <w:bookmarkStart w:id="44" w:name="_Hlk522975851"/>
      <w:r w:rsidR="00C43AEC" w:rsidRPr="00887ABD">
        <w:rPr>
          <w:rFonts w:ascii="Arial Narrow" w:hAnsi="Arial Narrow"/>
          <w:sz w:val="22"/>
        </w:rPr>
        <w:t xml:space="preserve">elektronicky </w:t>
      </w:r>
      <w:r w:rsidR="00C43AEC" w:rsidRPr="00887ABD">
        <w:rPr>
          <w:rFonts w:ascii="Arial Narrow" w:hAnsi="Arial Narrow" w:cs="Arial"/>
          <w:sz w:val="22"/>
        </w:rPr>
        <w:t>spôsobom určeným funkcionalitou EKS</w:t>
      </w:r>
      <w:bookmarkEnd w:id="44"/>
      <w:r w:rsidR="00C43AEC" w:rsidRPr="00887ABD">
        <w:rPr>
          <w:rFonts w:ascii="Arial Narrow" w:hAnsi="Arial Narrow" w:cs="Arial"/>
          <w:sz w:val="22"/>
        </w:rPr>
        <w:t>,</w:t>
      </w:r>
      <w:r w:rsidR="00C43AEC" w:rsidRPr="00887ABD">
        <w:rPr>
          <w:rFonts w:ascii="Arial Narrow" w:hAnsi="Arial Narrow"/>
          <w:sz w:val="22"/>
        </w:rPr>
        <w:t xml:space="preserve"> </w:t>
      </w:r>
      <w:r w:rsidRPr="00887ABD">
        <w:rPr>
          <w:rFonts w:ascii="Arial Narrow" w:hAnsi="Arial Narrow"/>
          <w:sz w:val="22"/>
        </w:rPr>
        <w:t xml:space="preserve">doklady </w:t>
      </w:r>
      <w:r w:rsidR="003E2EDC" w:rsidRPr="00887ABD">
        <w:rPr>
          <w:rFonts w:ascii="Arial Narrow" w:hAnsi="Arial Narrow"/>
          <w:sz w:val="22"/>
        </w:rPr>
        <w:t>verejnému obstarávateľovi</w:t>
      </w:r>
      <w:r w:rsidRPr="00887ABD">
        <w:rPr>
          <w:rFonts w:ascii="Arial Narrow" w:hAnsi="Arial Narrow"/>
          <w:sz w:val="22"/>
        </w:rPr>
        <w:t xml:space="preserve"> do piatich pracovných dní odo dňa doručenia žiadosti, ak </w:t>
      </w:r>
      <w:r w:rsidR="003E2EDC" w:rsidRPr="00887ABD">
        <w:rPr>
          <w:rFonts w:ascii="Arial Narrow" w:hAnsi="Arial Narrow"/>
          <w:sz w:val="22"/>
        </w:rPr>
        <w:t>verejný obstarávateľ</w:t>
      </w:r>
      <w:r w:rsidRPr="00887ABD">
        <w:rPr>
          <w:rFonts w:ascii="Arial Narrow" w:hAnsi="Arial Narrow"/>
          <w:sz w:val="22"/>
        </w:rPr>
        <w:t xml:space="preserve"> neurčil v žiadosti dlhšiu lehotu. </w:t>
      </w:r>
    </w:p>
    <w:p w:rsidR="00065F6B" w:rsidRPr="00887ABD" w:rsidRDefault="00CB05D8" w:rsidP="00FA0EC6">
      <w:pPr>
        <w:spacing w:before="120" w:after="120" w:line="240" w:lineRule="auto"/>
        <w:ind w:left="567" w:hanging="567"/>
        <w:jc w:val="both"/>
        <w:rPr>
          <w:rFonts w:ascii="Arial Narrow" w:hAnsi="Arial Narrow" w:cs="Arial"/>
          <w:sz w:val="22"/>
        </w:rPr>
      </w:pPr>
      <w:r w:rsidRPr="00887ABD">
        <w:rPr>
          <w:rFonts w:ascii="Arial Narrow" w:hAnsi="Arial Narrow" w:cs="Arial"/>
          <w:sz w:val="22"/>
        </w:rPr>
        <w:t>17</w:t>
      </w:r>
      <w:r w:rsidR="00065F6B" w:rsidRPr="00887ABD">
        <w:rPr>
          <w:rFonts w:ascii="Arial Narrow" w:hAnsi="Arial Narrow" w:cs="Arial"/>
          <w:sz w:val="22"/>
        </w:rPr>
        <w:t xml:space="preserve">   </w:t>
      </w:r>
      <w:r w:rsidR="00FA0EC6">
        <w:rPr>
          <w:rFonts w:ascii="Arial Narrow" w:hAnsi="Arial Narrow" w:cs="Arial"/>
          <w:sz w:val="22"/>
        </w:rPr>
        <w:t xml:space="preserve"> </w:t>
      </w:r>
      <w:r w:rsidR="00065F6B" w:rsidRPr="00887ABD">
        <w:rPr>
          <w:rFonts w:ascii="Arial Narrow" w:hAnsi="Arial Narrow" w:cs="Arial"/>
          <w:b/>
          <w:bCs/>
          <w:smallCaps/>
          <w:sz w:val="22"/>
        </w:rPr>
        <w:t>ponuka uchádzača</w:t>
      </w:r>
      <w:r w:rsidR="00FA0EC6">
        <w:rPr>
          <w:rFonts w:ascii="Arial Narrow" w:hAnsi="Arial Narrow" w:cs="Arial"/>
          <w:b/>
          <w:bCs/>
          <w:smallCaps/>
          <w:sz w:val="22"/>
        </w:rPr>
        <w:t xml:space="preserve">  </w:t>
      </w:r>
    </w:p>
    <w:p w:rsidR="00065F6B" w:rsidRPr="00887ABD" w:rsidRDefault="00CB05D8" w:rsidP="007C52CF">
      <w:pPr>
        <w:pStyle w:val="Odsekzoznamu"/>
        <w:tabs>
          <w:tab w:val="clear" w:pos="2160"/>
          <w:tab w:val="clear" w:pos="2880"/>
          <w:tab w:val="clear" w:pos="4500"/>
        </w:tabs>
        <w:spacing w:before="120" w:after="120"/>
        <w:ind w:left="567" w:hanging="567"/>
        <w:jc w:val="both"/>
        <w:rPr>
          <w:rFonts w:ascii="Arial Narrow" w:hAnsi="Arial Narrow" w:cs="Arial"/>
          <w:color w:val="000000"/>
          <w:sz w:val="22"/>
          <w:szCs w:val="22"/>
        </w:rPr>
      </w:pPr>
      <w:r w:rsidRPr="00887ABD">
        <w:rPr>
          <w:rFonts w:ascii="Arial Narrow" w:hAnsi="Arial Narrow" w:cs="Arial"/>
          <w:color w:val="000000"/>
          <w:sz w:val="22"/>
          <w:szCs w:val="22"/>
        </w:rPr>
        <w:lastRenderedPageBreak/>
        <w:t>17</w:t>
      </w:r>
      <w:r w:rsidR="00DB02F0" w:rsidRPr="00887ABD">
        <w:rPr>
          <w:rFonts w:ascii="Arial Narrow" w:hAnsi="Arial Narrow" w:cs="Arial"/>
          <w:color w:val="000000"/>
          <w:sz w:val="22"/>
          <w:szCs w:val="22"/>
        </w:rPr>
        <w:t xml:space="preserve">.1  </w:t>
      </w:r>
      <w:r w:rsidR="00065F6B" w:rsidRPr="00887ABD">
        <w:rPr>
          <w:rFonts w:ascii="Arial Narrow" w:hAnsi="Arial Narrow" w:cs="Arial"/>
          <w:sz w:val="22"/>
          <w:szCs w:val="22"/>
          <w:u w:val="single"/>
        </w:rPr>
        <w:t xml:space="preserve">Návrh </w:t>
      </w:r>
      <w:r w:rsidR="00D7717F">
        <w:rPr>
          <w:rFonts w:ascii="Arial Narrow" w:hAnsi="Arial Narrow" w:cs="Arial"/>
          <w:sz w:val="22"/>
          <w:szCs w:val="22"/>
          <w:u w:val="single"/>
        </w:rPr>
        <w:t>R</w:t>
      </w:r>
      <w:r w:rsidR="00065F6B" w:rsidRPr="00887ABD">
        <w:rPr>
          <w:rFonts w:ascii="Arial Narrow" w:hAnsi="Arial Narrow" w:cs="Arial"/>
          <w:sz w:val="22"/>
          <w:szCs w:val="22"/>
          <w:u w:val="single"/>
        </w:rPr>
        <w:t>ámcovej dohody</w:t>
      </w:r>
      <w:r w:rsidR="00065F6B" w:rsidRPr="00887ABD">
        <w:rPr>
          <w:rFonts w:ascii="Arial Narrow" w:hAnsi="Arial Narrow" w:cs="Arial"/>
          <w:sz w:val="22"/>
          <w:szCs w:val="22"/>
        </w:rPr>
        <w:t xml:space="preserve"> podľa prílohy č. </w:t>
      </w:r>
      <w:r w:rsidR="00D7717F">
        <w:rPr>
          <w:rFonts w:ascii="Arial Narrow" w:hAnsi="Arial Narrow" w:cs="Arial"/>
          <w:sz w:val="22"/>
          <w:szCs w:val="22"/>
        </w:rPr>
        <w:t xml:space="preserve">2. </w:t>
      </w:r>
      <w:r w:rsidR="007E3FA7">
        <w:rPr>
          <w:rFonts w:ascii="Arial Narrow" w:hAnsi="Arial Narrow" w:cs="Arial"/>
          <w:sz w:val="22"/>
          <w:szCs w:val="22"/>
        </w:rPr>
        <w:t xml:space="preserve">Návrh </w:t>
      </w:r>
      <w:r w:rsidR="00D7717F">
        <w:rPr>
          <w:rFonts w:ascii="Arial Narrow" w:hAnsi="Arial Narrow" w:cs="Arial"/>
          <w:sz w:val="22"/>
          <w:szCs w:val="22"/>
        </w:rPr>
        <w:t>R</w:t>
      </w:r>
      <w:r w:rsidR="007E3FA7">
        <w:rPr>
          <w:rFonts w:ascii="Arial Narrow" w:hAnsi="Arial Narrow" w:cs="Arial"/>
          <w:sz w:val="22"/>
          <w:szCs w:val="22"/>
        </w:rPr>
        <w:t>ámcovej dohody</w:t>
      </w:r>
      <w:r w:rsidR="00065F6B" w:rsidRPr="00887ABD">
        <w:rPr>
          <w:rFonts w:ascii="Arial Narrow" w:hAnsi="Arial Narrow" w:cs="Arial"/>
          <w:sz w:val="22"/>
          <w:szCs w:val="22"/>
        </w:rPr>
        <w:t xml:space="preserve"> týchto súťažných podkladov</w:t>
      </w:r>
      <w:r w:rsidR="00235CE6">
        <w:rPr>
          <w:rFonts w:ascii="Arial Narrow" w:hAnsi="Arial Narrow" w:cs="Arial"/>
          <w:sz w:val="22"/>
          <w:szCs w:val="22"/>
        </w:rPr>
        <w:t xml:space="preserve"> </w:t>
      </w:r>
      <w:bookmarkStart w:id="45" w:name="_Hlk510111938"/>
      <w:r w:rsidR="00235CE6">
        <w:rPr>
          <w:rFonts w:ascii="Arial Narrow" w:hAnsi="Arial Narrow" w:cs="Arial"/>
          <w:sz w:val="22"/>
          <w:szCs w:val="22"/>
        </w:rPr>
        <w:t>vo formáte</w:t>
      </w:r>
      <w:r w:rsidR="00026B21">
        <w:rPr>
          <w:rFonts w:ascii="Arial Narrow" w:hAnsi="Arial Narrow" w:cs="Arial"/>
          <w:sz w:val="22"/>
          <w:szCs w:val="22"/>
        </w:rPr>
        <w:t xml:space="preserve"> </w:t>
      </w:r>
      <w:proofErr w:type="spellStart"/>
      <w:r w:rsidR="00026B21">
        <w:rPr>
          <w:rFonts w:ascii="Arial Narrow" w:hAnsi="Arial Narrow" w:cs="Arial"/>
          <w:sz w:val="22"/>
          <w:szCs w:val="22"/>
        </w:rPr>
        <w:t>pdf</w:t>
      </w:r>
      <w:proofErr w:type="spellEnd"/>
      <w:r w:rsidR="00026B21">
        <w:rPr>
          <w:rFonts w:ascii="Arial Narrow" w:hAnsi="Arial Narrow" w:cs="Arial"/>
          <w:sz w:val="22"/>
          <w:szCs w:val="22"/>
        </w:rPr>
        <w:t>.</w:t>
      </w:r>
      <w:r w:rsidR="00065F6B" w:rsidRPr="00887ABD">
        <w:rPr>
          <w:rFonts w:ascii="Arial Narrow" w:hAnsi="Arial Narrow" w:cs="Arial"/>
          <w:sz w:val="22"/>
          <w:szCs w:val="22"/>
        </w:rPr>
        <w:t xml:space="preserve"> </w:t>
      </w:r>
      <w:bookmarkEnd w:id="45"/>
      <w:r w:rsidR="00065F6B" w:rsidRPr="00887ABD">
        <w:rPr>
          <w:rFonts w:ascii="Arial Narrow" w:hAnsi="Arial Narrow" w:cs="Arial"/>
          <w:sz w:val="22"/>
          <w:szCs w:val="22"/>
        </w:rPr>
        <w:t xml:space="preserve">Návrh </w:t>
      </w:r>
      <w:r w:rsidR="00D7717F">
        <w:rPr>
          <w:rFonts w:ascii="Arial Narrow" w:hAnsi="Arial Narrow" w:cs="Arial"/>
          <w:sz w:val="22"/>
          <w:szCs w:val="22"/>
        </w:rPr>
        <w:t>R</w:t>
      </w:r>
      <w:r w:rsidR="00065F6B" w:rsidRPr="00887ABD">
        <w:rPr>
          <w:rFonts w:ascii="Arial Narrow" w:hAnsi="Arial Narrow" w:cs="Arial"/>
          <w:sz w:val="22"/>
          <w:szCs w:val="22"/>
        </w:rPr>
        <w:t>ámcovej dohody musí byť doplnený o identifikačné údaje uchádzača a podpísaný uchádzačom alebo osobou oprávnenou konať za uchádzača. Návrh</w:t>
      </w:r>
      <w:r w:rsidR="001F0DD6" w:rsidRPr="00887ABD">
        <w:rPr>
          <w:rFonts w:ascii="Arial Narrow" w:hAnsi="Arial Narrow" w:cs="Arial"/>
          <w:sz w:val="22"/>
          <w:szCs w:val="22"/>
        </w:rPr>
        <w:t xml:space="preserve"> </w:t>
      </w:r>
      <w:r w:rsidR="00D7717F">
        <w:rPr>
          <w:rFonts w:ascii="Arial Narrow" w:hAnsi="Arial Narrow" w:cs="Arial"/>
          <w:sz w:val="22"/>
          <w:szCs w:val="22"/>
        </w:rPr>
        <w:t>R</w:t>
      </w:r>
      <w:r w:rsidR="00065F6B" w:rsidRPr="00887ABD">
        <w:rPr>
          <w:rFonts w:ascii="Arial Narrow" w:hAnsi="Arial Narrow" w:cs="Arial"/>
          <w:sz w:val="22"/>
          <w:szCs w:val="22"/>
        </w:rPr>
        <w:t>ámcovej dohody predloží uchádzač bez jej príloh.</w:t>
      </w:r>
    </w:p>
    <w:p w:rsidR="000E70CF" w:rsidRPr="007E365A" w:rsidRDefault="0047798D" w:rsidP="0047798D">
      <w:pPr>
        <w:numPr>
          <w:ilvl w:val="1"/>
          <w:numId w:val="33"/>
        </w:numPr>
        <w:spacing w:before="120" w:after="120" w:line="240" w:lineRule="auto"/>
        <w:ind w:left="567" w:hanging="567"/>
        <w:jc w:val="both"/>
        <w:rPr>
          <w:rFonts w:ascii="Arial Narrow" w:hAnsi="Arial Narrow" w:cs="Arial"/>
          <w:sz w:val="22"/>
        </w:rPr>
      </w:pPr>
      <w:bookmarkStart w:id="46" w:name="_Hlk534974743"/>
      <w:r>
        <w:rPr>
          <w:rFonts w:ascii="Arial Narrow" w:hAnsi="Arial Narrow" w:cs="Arial"/>
          <w:sz w:val="22"/>
        </w:rPr>
        <w:t xml:space="preserve"> </w:t>
      </w:r>
      <w:r w:rsidR="000E70CF" w:rsidRPr="007E365A">
        <w:rPr>
          <w:rFonts w:ascii="Arial Narrow" w:hAnsi="Arial Narrow" w:cs="Arial"/>
          <w:sz w:val="22"/>
        </w:rPr>
        <w:t xml:space="preserve">Návrh na plnenie kritéria podľa šablóny s názvom „Hodnotiace kritériá“ uvedenej v rámci </w:t>
      </w:r>
      <w:r w:rsidR="000E70CF" w:rsidRPr="007E365A">
        <w:rPr>
          <w:rFonts w:ascii="Arial Narrow" w:hAnsi="Arial Narrow" w:cs="Arial"/>
          <w:b/>
          <w:bCs/>
          <w:sz w:val="22"/>
        </w:rPr>
        <w:t>šablóny/formuláru ponuky s názvom „Ponuka“ v EKS.</w:t>
      </w:r>
      <w:r w:rsidR="000E70CF" w:rsidRPr="007E365A">
        <w:rPr>
          <w:rFonts w:ascii="Arial Narrow" w:hAnsi="Arial Narrow" w:cs="Arial"/>
          <w:sz w:val="22"/>
        </w:rPr>
        <w:t xml:space="preserve">  Uchádzač</w:t>
      </w:r>
      <w:r w:rsidR="000E70CF" w:rsidRPr="007E365A">
        <w:rPr>
          <w:rFonts w:ascii="Arial Narrow" w:hAnsi="Arial Narrow"/>
          <w:sz w:val="22"/>
        </w:rPr>
        <w:t xml:space="preserve"> v rámci šablóny „Hodnotiace kritériá“ </w:t>
      </w:r>
      <w:r w:rsidR="00743878" w:rsidRPr="007E365A">
        <w:rPr>
          <w:rFonts w:ascii="Arial Narrow" w:hAnsi="Arial Narrow"/>
          <w:sz w:val="22"/>
        </w:rPr>
        <w:t>uvedie svoj návrh na plnenie kritéria</w:t>
      </w:r>
      <w:r w:rsidR="001A2289" w:rsidRPr="007E365A">
        <w:rPr>
          <w:rFonts w:ascii="Arial Narrow" w:hAnsi="Arial Narrow"/>
          <w:sz w:val="22"/>
        </w:rPr>
        <w:t xml:space="preserve"> </w:t>
      </w:r>
      <w:r w:rsidR="001A2289" w:rsidRPr="007E365A">
        <w:rPr>
          <w:rFonts w:ascii="Arial Narrow" w:hAnsi="Arial Narrow"/>
          <w:i/>
          <w:iCs/>
          <w:sz w:val="22"/>
        </w:rPr>
        <w:t>Celková cena</w:t>
      </w:r>
      <w:r w:rsidR="008875C2">
        <w:rPr>
          <w:rFonts w:ascii="Arial Narrow" w:hAnsi="Arial Narrow"/>
          <w:i/>
          <w:iCs/>
          <w:sz w:val="22"/>
        </w:rPr>
        <w:t xml:space="preserve"> - </w:t>
      </w:r>
      <w:r w:rsidR="001A2289" w:rsidRPr="007E365A">
        <w:rPr>
          <w:rFonts w:ascii="Arial Narrow" w:hAnsi="Arial Narrow"/>
          <w:i/>
          <w:iCs/>
          <w:sz w:val="22"/>
        </w:rPr>
        <w:t xml:space="preserve"> </w:t>
      </w:r>
      <w:r w:rsidR="008875C2" w:rsidRPr="008875C2">
        <w:rPr>
          <w:rFonts w:ascii="Arial Narrow" w:hAnsi="Arial Narrow"/>
          <w:i/>
          <w:iCs/>
          <w:sz w:val="22"/>
        </w:rPr>
        <w:t>súčet súčinov jednotkových cien a počtov za profylaktiky, s</w:t>
      </w:r>
      <w:r w:rsidR="008875C2">
        <w:rPr>
          <w:rFonts w:ascii="Arial Narrow" w:hAnsi="Arial Narrow"/>
          <w:i/>
          <w:iCs/>
          <w:sz w:val="22"/>
        </w:rPr>
        <w:t>ervisné hodiny a náhradné diely</w:t>
      </w:r>
      <w:r w:rsidR="001A2289" w:rsidRPr="007E365A">
        <w:rPr>
          <w:rFonts w:ascii="Arial Narrow" w:hAnsi="Arial Narrow"/>
          <w:i/>
          <w:iCs/>
          <w:sz w:val="22"/>
        </w:rPr>
        <w:t xml:space="preserve"> vyjadrená v EUR bez DPH</w:t>
      </w:r>
      <w:r w:rsidR="00743878" w:rsidRPr="007E365A">
        <w:rPr>
          <w:rFonts w:ascii="Arial Narrow" w:hAnsi="Arial Narrow"/>
          <w:sz w:val="22"/>
        </w:rPr>
        <w:t xml:space="preserve">. </w:t>
      </w:r>
      <w:r w:rsidR="007E365A" w:rsidRPr="007E365A">
        <w:rPr>
          <w:rFonts w:ascii="Arial Narrow" w:hAnsi="Arial Narrow"/>
          <w:sz w:val="22"/>
        </w:rPr>
        <w:t xml:space="preserve">Uchádzač v tejto časti ponuky v rámci „Prílohy hodnotiacich kritérií“ predloží aj ocenenú prílohu č. 3. </w:t>
      </w:r>
      <w:r w:rsidR="007E365A" w:rsidRPr="007E365A">
        <w:rPr>
          <w:rFonts w:ascii="Arial Narrow" w:hAnsi="Arial Narrow" w:cs="Arial"/>
          <w:sz w:val="22"/>
        </w:rPr>
        <w:t xml:space="preserve">Vzor štruktúrovaného rozpočtu ceny týchto súťažných podkladov </w:t>
      </w:r>
      <w:r w:rsidR="007E365A" w:rsidRPr="007E365A">
        <w:rPr>
          <w:rFonts w:ascii="Arial Narrow" w:hAnsi="Arial Narrow"/>
          <w:sz w:val="22"/>
        </w:rPr>
        <w:t>vo formáte (napr. .</w:t>
      </w:r>
      <w:proofErr w:type="spellStart"/>
      <w:r w:rsidR="007E365A" w:rsidRPr="007E365A">
        <w:rPr>
          <w:rFonts w:ascii="Arial Narrow" w:hAnsi="Arial Narrow"/>
          <w:sz w:val="22"/>
        </w:rPr>
        <w:t>doc</w:t>
      </w:r>
      <w:proofErr w:type="spellEnd"/>
      <w:r w:rsidR="007E365A" w:rsidRPr="007E365A">
        <w:rPr>
          <w:rFonts w:ascii="Arial Narrow" w:hAnsi="Arial Narrow"/>
          <w:sz w:val="22"/>
        </w:rPr>
        <w:t>/.</w:t>
      </w:r>
      <w:proofErr w:type="spellStart"/>
      <w:r w:rsidR="007E365A" w:rsidRPr="007E365A">
        <w:rPr>
          <w:rFonts w:ascii="Arial Narrow" w:hAnsi="Arial Narrow"/>
          <w:sz w:val="22"/>
        </w:rPr>
        <w:t>xls</w:t>
      </w:r>
      <w:proofErr w:type="spellEnd"/>
      <w:r w:rsidR="007E365A" w:rsidRPr="007E365A">
        <w:rPr>
          <w:rFonts w:ascii="Arial Narrow" w:hAnsi="Arial Narrow"/>
          <w:sz w:val="22"/>
        </w:rPr>
        <w:t xml:space="preserve"> a .</w:t>
      </w:r>
      <w:proofErr w:type="spellStart"/>
      <w:r w:rsidR="007E365A" w:rsidRPr="007E365A">
        <w:rPr>
          <w:rFonts w:ascii="Arial Narrow" w:hAnsi="Arial Narrow"/>
          <w:sz w:val="22"/>
        </w:rPr>
        <w:t>pdf</w:t>
      </w:r>
      <w:proofErr w:type="spellEnd"/>
      <w:r w:rsidR="007E365A" w:rsidRPr="007E365A">
        <w:rPr>
          <w:rFonts w:ascii="Arial Narrow" w:hAnsi="Arial Narrow"/>
          <w:sz w:val="22"/>
        </w:rPr>
        <w:t xml:space="preserve">) </w:t>
      </w:r>
      <w:r w:rsidR="007E365A" w:rsidRPr="007E365A">
        <w:rPr>
          <w:rFonts w:ascii="Arial Narrow" w:hAnsi="Arial Narrow" w:cs="Arial"/>
          <w:sz w:val="22"/>
        </w:rPr>
        <w:t>podľa týchto súťažných podkladov, ktorá sa následne u úspešného/úspešných uchádzača/uchádzačov stane prílohou č. x návrhu Rámcovej dohody uvedenej v prílohe č. 2. Návrh Rámcovej dohody týchto súťažných podkladov</w:t>
      </w:r>
      <w:r w:rsidR="007E365A" w:rsidRPr="007E365A">
        <w:rPr>
          <w:rStyle w:val="Odkaznakomentr"/>
        </w:rPr>
        <w:t>.</w:t>
      </w:r>
    </w:p>
    <w:p w:rsidR="00964F22" w:rsidRPr="00515354" w:rsidRDefault="00964F22" w:rsidP="00506910">
      <w:pPr>
        <w:spacing w:before="120" w:after="120" w:line="240" w:lineRule="auto"/>
        <w:ind w:left="567"/>
        <w:jc w:val="both"/>
        <w:rPr>
          <w:rFonts w:ascii="Arial Narrow" w:hAnsi="Arial Narrow" w:cs="Arial"/>
          <w:color w:val="FF0000"/>
          <w:sz w:val="22"/>
        </w:rPr>
      </w:pPr>
      <w:r w:rsidRPr="00515354">
        <w:rPr>
          <w:rFonts w:ascii="Arial Narrow" w:hAnsi="Arial Narrow" w:cs="Arial"/>
          <w:color w:val="FF0000"/>
          <w:sz w:val="22"/>
        </w:rPr>
        <w:t>V prípade rozdielnych návrhov na plnenie kritéria uveden</w:t>
      </w:r>
      <w:r w:rsidR="001364E8">
        <w:rPr>
          <w:rFonts w:ascii="Arial Narrow" w:hAnsi="Arial Narrow" w:cs="Arial"/>
          <w:color w:val="FF0000"/>
          <w:sz w:val="22"/>
        </w:rPr>
        <w:t>ého</w:t>
      </w:r>
      <w:r w:rsidRPr="00515354">
        <w:rPr>
          <w:rFonts w:ascii="Arial Narrow" w:hAnsi="Arial Narrow" w:cs="Arial"/>
          <w:color w:val="FF0000"/>
          <w:sz w:val="22"/>
        </w:rPr>
        <w:t xml:space="preserve"> zo strany uchádzača </w:t>
      </w:r>
      <w:r w:rsidR="0000780F" w:rsidRPr="00515354">
        <w:rPr>
          <w:rFonts w:ascii="Arial Narrow" w:hAnsi="Arial Narrow" w:cs="Arial"/>
          <w:color w:val="FF0000"/>
          <w:sz w:val="22"/>
        </w:rPr>
        <w:t xml:space="preserve">v rámci </w:t>
      </w:r>
      <w:r w:rsidR="0000780F" w:rsidRPr="00515354">
        <w:rPr>
          <w:rFonts w:ascii="Arial Narrow" w:hAnsi="Arial Narrow" w:cs="Arial"/>
          <w:b/>
          <w:bCs/>
          <w:color w:val="FF0000"/>
          <w:sz w:val="22"/>
        </w:rPr>
        <w:t>šablóny/formuláru ponuky s názvom „Ponuka</w:t>
      </w:r>
      <w:r w:rsidR="00AA7C7F">
        <w:rPr>
          <w:rFonts w:ascii="Arial Narrow" w:hAnsi="Arial Narrow" w:cs="Arial"/>
          <w:b/>
          <w:bCs/>
          <w:color w:val="FF0000"/>
          <w:sz w:val="22"/>
        </w:rPr>
        <w:t xml:space="preserve"> – Hodnotiace kritéria</w:t>
      </w:r>
      <w:r w:rsidR="0000780F" w:rsidRPr="00515354">
        <w:rPr>
          <w:rFonts w:ascii="Arial Narrow" w:hAnsi="Arial Narrow" w:cs="Arial"/>
          <w:b/>
          <w:bCs/>
          <w:color w:val="FF0000"/>
          <w:sz w:val="22"/>
        </w:rPr>
        <w:t>“ v EKS a </w:t>
      </w:r>
      <w:r w:rsidR="0000780F" w:rsidRPr="00515354">
        <w:rPr>
          <w:rFonts w:ascii="Arial Narrow" w:hAnsi="Arial Narrow" w:cs="Arial"/>
          <w:bCs/>
          <w:color w:val="FF0000"/>
          <w:sz w:val="22"/>
        </w:rPr>
        <w:t>v</w:t>
      </w:r>
      <w:r w:rsidR="0000780F" w:rsidRPr="00515354">
        <w:rPr>
          <w:rFonts w:ascii="Arial Narrow" w:hAnsi="Arial Narrow" w:cs="Arial"/>
          <w:b/>
          <w:bCs/>
          <w:color w:val="FF0000"/>
          <w:sz w:val="22"/>
        </w:rPr>
        <w:t xml:space="preserve"> </w:t>
      </w:r>
      <w:r w:rsidR="0000780F" w:rsidRPr="00515354">
        <w:rPr>
          <w:rFonts w:ascii="Arial Narrow" w:hAnsi="Arial Narrow"/>
          <w:color w:val="FF0000"/>
          <w:sz w:val="22"/>
        </w:rPr>
        <w:t xml:space="preserve">prílohe č. 3. </w:t>
      </w:r>
      <w:r w:rsidR="0000780F" w:rsidRPr="00515354">
        <w:rPr>
          <w:rFonts w:ascii="Arial Narrow" w:hAnsi="Arial Narrow" w:cs="Arial"/>
          <w:color w:val="FF0000"/>
          <w:sz w:val="22"/>
        </w:rPr>
        <w:t xml:space="preserve">Vzor štruktúrovaného rozpočtu ceny týchto súťažných podkladov, ktorú predložil </w:t>
      </w:r>
      <w:r w:rsidR="00515354">
        <w:rPr>
          <w:rFonts w:ascii="Arial Narrow" w:hAnsi="Arial Narrow" w:cs="Arial"/>
          <w:color w:val="FF0000"/>
          <w:sz w:val="22"/>
        </w:rPr>
        <w:t xml:space="preserve">uchádzač </w:t>
      </w:r>
      <w:r w:rsidR="0000780F" w:rsidRPr="00515354">
        <w:rPr>
          <w:rFonts w:ascii="Arial Narrow" w:hAnsi="Arial Narrow" w:cs="Arial"/>
          <w:color w:val="FF0000"/>
          <w:sz w:val="22"/>
        </w:rPr>
        <w:t xml:space="preserve">v rámci svojej ponuky, platí </w:t>
      </w:r>
      <w:r w:rsidR="00515354" w:rsidRPr="00515354">
        <w:rPr>
          <w:rFonts w:ascii="Arial Narrow" w:hAnsi="Arial Narrow" w:cs="Arial"/>
          <w:color w:val="FF0000"/>
          <w:sz w:val="22"/>
        </w:rPr>
        <w:t xml:space="preserve">návrh na plnenie kritéria uvedený zo strany uchádzača v rámci </w:t>
      </w:r>
      <w:r w:rsidR="00515354" w:rsidRPr="00515354">
        <w:rPr>
          <w:rFonts w:ascii="Arial Narrow" w:hAnsi="Arial Narrow" w:cs="Arial"/>
          <w:b/>
          <w:bCs/>
          <w:color w:val="FF0000"/>
          <w:sz w:val="22"/>
        </w:rPr>
        <w:t>šablóny/formuláru ponuky s názvom „Ponuka</w:t>
      </w:r>
      <w:r w:rsidR="00AA7C7F">
        <w:rPr>
          <w:rFonts w:ascii="Arial Narrow" w:hAnsi="Arial Narrow" w:cs="Arial"/>
          <w:b/>
          <w:bCs/>
          <w:color w:val="FF0000"/>
          <w:sz w:val="22"/>
        </w:rPr>
        <w:t xml:space="preserve"> – Hodnotiace kritéria</w:t>
      </w:r>
      <w:r w:rsidR="00515354" w:rsidRPr="00515354">
        <w:rPr>
          <w:rFonts w:ascii="Arial Narrow" w:hAnsi="Arial Narrow" w:cs="Arial"/>
          <w:b/>
          <w:bCs/>
          <w:color w:val="FF0000"/>
          <w:sz w:val="22"/>
        </w:rPr>
        <w:t>“ v EKS.</w:t>
      </w:r>
    </w:p>
    <w:p w:rsidR="00E43C6E" w:rsidRPr="00194EA1" w:rsidRDefault="00E43C6E" w:rsidP="00357402">
      <w:pPr>
        <w:numPr>
          <w:ilvl w:val="1"/>
          <w:numId w:val="33"/>
        </w:numPr>
        <w:spacing w:before="120" w:after="120" w:line="240" w:lineRule="auto"/>
        <w:ind w:left="567" w:hanging="567"/>
        <w:jc w:val="both"/>
        <w:rPr>
          <w:rFonts w:ascii="Arial Narrow" w:hAnsi="Arial Narrow"/>
          <w:sz w:val="22"/>
        </w:rPr>
      </w:pPr>
      <w:bookmarkStart w:id="47" w:name="_Hlk534974981"/>
      <w:bookmarkEnd w:id="46"/>
      <w:r w:rsidRPr="00E43C6E">
        <w:rPr>
          <w:rFonts w:ascii="Arial Narrow" w:hAnsi="Arial Narrow" w:cs="Arial"/>
          <w:sz w:val="22"/>
        </w:rPr>
        <w:t>Č</w:t>
      </w:r>
      <w:r w:rsidRPr="00194EA1">
        <w:rPr>
          <w:rFonts w:ascii="Arial Narrow" w:hAnsi="Arial Narrow"/>
          <w:sz w:val="22"/>
        </w:rPr>
        <w:t xml:space="preserve">estné vyhlásenie uchádzača o tom, že dokumenty predložené elektronicky </w:t>
      </w:r>
      <w:r w:rsidR="00BA62DF">
        <w:rPr>
          <w:rFonts w:ascii="Arial Narrow" w:hAnsi="Arial Narrow"/>
          <w:sz w:val="22"/>
        </w:rPr>
        <w:t xml:space="preserve">v ponuke uchádzača, </w:t>
      </w:r>
      <w:r w:rsidRPr="00194EA1">
        <w:rPr>
          <w:rFonts w:ascii="Arial Narrow" w:hAnsi="Arial Narrow"/>
          <w:sz w:val="22"/>
        </w:rPr>
        <w:t>sú zhodné s originálnymi dokumentmi. Vzor čestného vyhlásenia je uvedený v prílohe č. 8 týchto súťažných podkladov.</w:t>
      </w:r>
    </w:p>
    <w:p w:rsidR="00217CAC" w:rsidRDefault="00036CA9" w:rsidP="00357402">
      <w:pPr>
        <w:numPr>
          <w:ilvl w:val="1"/>
          <w:numId w:val="33"/>
        </w:numPr>
        <w:spacing w:before="120" w:after="120" w:line="240" w:lineRule="auto"/>
        <w:ind w:left="567" w:hanging="567"/>
        <w:jc w:val="both"/>
        <w:rPr>
          <w:rFonts w:ascii="Arial Narrow" w:hAnsi="Arial Narrow" w:cs="Arial"/>
          <w:sz w:val="22"/>
        </w:rPr>
      </w:pPr>
      <w:bookmarkStart w:id="48" w:name="_Hlk534975036"/>
      <w:bookmarkEnd w:id="47"/>
      <w:r>
        <w:rPr>
          <w:rFonts w:ascii="Arial Narrow" w:hAnsi="Arial Narrow" w:cs="Arial"/>
          <w:sz w:val="22"/>
        </w:rPr>
        <w:t>Údaje o osobe, ktorej služby alebo podklady pri vypracovaní ponuky uchádzač využil podľa bodu 10.</w:t>
      </w:r>
      <w:r w:rsidR="001B4196">
        <w:rPr>
          <w:rFonts w:ascii="Arial Narrow" w:hAnsi="Arial Narrow" w:cs="Arial"/>
          <w:sz w:val="22"/>
        </w:rPr>
        <w:t>4</w:t>
      </w:r>
      <w:r>
        <w:rPr>
          <w:rFonts w:ascii="Arial Narrow" w:hAnsi="Arial Narrow" w:cs="Arial"/>
          <w:sz w:val="22"/>
        </w:rPr>
        <w:t xml:space="preserve"> týchto súťažných podkladoch, ak uchádzač ponuku nevypracoval sám.</w:t>
      </w:r>
      <w:r w:rsidR="00217CAC">
        <w:rPr>
          <w:rFonts w:ascii="Arial Narrow" w:hAnsi="Arial Narrow" w:cs="Arial"/>
          <w:sz w:val="22"/>
        </w:rPr>
        <w:t xml:space="preserve"> </w:t>
      </w:r>
    </w:p>
    <w:bookmarkEnd w:id="48"/>
    <w:p w:rsidR="007E365A" w:rsidRDefault="007E365A" w:rsidP="00065F6B">
      <w:pPr>
        <w:tabs>
          <w:tab w:val="left" w:pos="3555"/>
          <w:tab w:val="center" w:pos="4734"/>
        </w:tabs>
        <w:jc w:val="center"/>
        <w:rPr>
          <w:rFonts w:ascii="Arial Narrow" w:hAnsi="Arial Narrow" w:cs="Arial"/>
          <w:b/>
          <w:bCs/>
          <w:sz w:val="24"/>
          <w:szCs w:val="24"/>
        </w:rPr>
      </w:pPr>
    </w:p>
    <w:p w:rsidR="00065F6B" w:rsidRPr="007C70AD" w:rsidRDefault="00065F6B" w:rsidP="00065F6B">
      <w:pPr>
        <w:tabs>
          <w:tab w:val="left" w:pos="3555"/>
          <w:tab w:val="center" w:pos="4734"/>
        </w:tabs>
        <w:jc w:val="center"/>
        <w:rPr>
          <w:rFonts w:ascii="Arial Narrow" w:hAnsi="Arial Narrow" w:cs="Arial"/>
          <w:b/>
          <w:bCs/>
          <w:sz w:val="24"/>
          <w:szCs w:val="24"/>
        </w:rPr>
      </w:pPr>
      <w:r w:rsidRPr="007C70AD">
        <w:rPr>
          <w:rFonts w:ascii="Arial Narrow" w:hAnsi="Arial Narrow" w:cs="Arial"/>
          <w:b/>
          <w:bCs/>
          <w:sz w:val="24"/>
          <w:szCs w:val="24"/>
        </w:rPr>
        <w:t>Predkladanie ponuky</w:t>
      </w:r>
    </w:p>
    <w:p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náklady na ponuku</w:t>
      </w:r>
    </w:p>
    <w:p w:rsidR="00065F6B" w:rsidRPr="00887ABD" w:rsidRDefault="00065F6B" w:rsidP="00357402">
      <w:pPr>
        <w:pStyle w:val="Zkladntext"/>
        <w:numPr>
          <w:ilvl w:val="1"/>
          <w:numId w:val="24"/>
        </w:numPr>
        <w:spacing w:before="120" w:line="240" w:lineRule="auto"/>
        <w:ind w:left="567" w:hanging="567"/>
        <w:jc w:val="both"/>
        <w:rPr>
          <w:rFonts w:ascii="Arial Narrow" w:hAnsi="Arial Narrow" w:cs="Arial"/>
          <w:sz w:val="22"/>
        </w:rPr>
      </w:pPr>
      <w:r w:rsidRPr="00887ABD">
        <w:rPr>
          <w:rFonts w:ascii="Arial Narrow" w:hAnsi="Arial Narrow" w:cs="Arial"/>
          <w:sz w:val="22"/>
        </w:rPr>
        <w:t>Všetky náklady a výdavky spojené s prípravou a predložením ponuky znáša záujemca bez finančného nároku voči verejnému obstarávateľovi, bez ohľadu na výsledok verejného obstarávania. Ponuky doručené predpísaným spôsobom podľa týchto súťažných podkladov</w:t>
      </w:r>
      <w:r w:rsidR="00FA419A" w:rsidRPr="00887ABD">
        <w:rPr>
          <w:rFonts w:ascii="Arial Narrow" w:hAnsi="Arial Narrow" w:cs="Arial"/>
          <w:sz w:val="22"/>
        </w:rPr>
        <w:t xml:space="preserve">, </w:t>
      </w:r>
      <w:bookmarkStart w:id="49" w:name="_Hlk522982388"/>
      <w:proofErr w:type="spellStart"/>
      <w:r w:rsidR="00FA419A" w:rsidRPr="00887ABD">
        <w:rPr>
          <w:rFonts w:ascii="Arial Narrow" w:hAnsi="Arial Narrow" w:cs="Arial"/>
          <w:sz w:val="22"/>
        </w:rPr>
        <w:t>t.j</w:t>
      </w:r>
      <w:proofErr w:type="spellEnd"/>
      <w:r w:rsidR="00FA419A" w:rsidRPr="00887ABD">
        <w:rPr>
          <w:rFonts w:ascii="Arial Narrow" w:hAnsi="Arial Narrow" w:cs="Arial"/>
          <w:sz w:val="22"/>
        </w:rPr>
        <w:t xml:space="preserve">. </w:t>
      </w:r>
      <w:r w:rsidR="007C37AA" w:rsidRPr="00887ABD">
        <w:rPr>
          <w:rFonts w:ascii="Arial Narrow" w:hAnsi="Arial Narrow" w:cs="Arial"/>
          <w:sz w:val="22"/>
        </w:rPr>
        <w:t>elektronick</w:t>
      </w:r>
      <w:r w:rsidR="008F5E69">
        <w:rPr>
          <w:rFonts w:ascii="Arial Narrow" w:hAnsi="Arial Narrow" w:cs="Arial"/>
          <w:sz w:val="22"/>
        </w:rPr>
        <w:t>y</w:t>
      </w:r>
      <w:r w:rsidR="00FB6B73">
        <w:rPr>
          <w:rFonts w:ascii="Arial Narrow" w:hAnsi="Arial Narrow" w:cs="Arial"/>
          <w:sz w:val="22"/>
        </w:rPr>
        <w:t xml:space="preserve">, </w:t>
      </w:r>
      <w:r w:rsidR="007C37AA" w:rsidRPr="00887ABD">
        <w:rPr>
          <w:rFonts w:ascii="Arial Narrow" w:hAnsi="Arial Narrow" w:cs="Arial"/>
          <w:sz w:val="22"/>
        </w:rPr>
        <w:t xml:space="preserve"> spôsobom určeným funkcionalitou EKS</w:t>
      </w:r>
      <w:r w:rsidRPr="00887ABD">
        <w:rPr>
          <w:rFonts w:ascii="Arial Narrow" w:hAnsi="Arial Narrow" w:cs="Arial"/>
          <w:sz w:val="22"/>
        </w:rPr>
        <w:t xml:space="preserve"> </w:t>
      </w:r>
      <w:bookmarkEnd w:id="49"/>
      <w:r w:rsidRPr="00887ABD">
        <w:rPr>
          <w:rFonts w:ascii="Arial Narrow" w:hAnsi="Arial Narrow" w:cs="Arial"/>
          <w:sz w:val="22"/>
        </w:rPr>
        <w:t>v lehote na predkladanie ponúk podľa týchto súťažných podkladov sa uchádzačom nevracajú. Zostávajú ako súčasť dokumentácie vyhláseného verejného obstarávania.</w:t>
      </w:r>
    </w:p>
    <w:p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r w:rsidRPr="00887ABD">
        <w:rPr>
          <w:rFonts w:ascii="Arial Narrow" w:hAnsi="Arial Narrow" w:cs="Arial"/>
          <w:b/>
          <w:bCs/>
          <w:smallCaps/>
          <w:sz w:val="22"/>
          <w:szCs w:val="22"/>
        </w:rPr>
        <w:t xml:space="preserve">  oprávnenie predložiť ponuku</w:t>
      </w:r>
    </w:p>
    <w:p w:rsidR="00065F6B" w:rsidRPr="007E365A" w:rsidRDefault="004C00F5" w:rsidP="004C00F5">
      <w:pPr>
        <w:spacing w:before="120" w:after="120" w:line="240" w:lineRule="auto"/>
        <w:ind w:left="567" w:hanging="567"/>
        <w:jc w:val="both"/>
        <w:rPr>
          <w:rFonts w:ascii="Arial Narrow" w:hAnsi="Arial Narrow" w:cs="Arial"/>
          <w:color w:val="2E74B5" w:themeColor="accent1" w:themeShade="BF"/>
          <w:sz w:val="22"/>
        </w:rPr>
      </w:pPr>
      <w:r>
        <w:rPr>
          <w:rFonts w:ascii="Arial Narrow" w:hAnsi="Arial Narrow" w:cs="Arial"/>
          <w:color w:val="000000"/>
          <w:sz w:val="22"/>
        </w:rPr>
        <w:t xml:space="preserve">19.1 </w:t>
      </w:r>
      <w:r w:rsidR="00065F6B" w:rsidRPr="00887ABD">
        <w:rPr>
          <w:rFonts w:ascii="Arial Narrow" w:hAnsi="Arial Narrow" w:cs="Arial"/>
          <w:color w:val="000000"/>
          <w:sz w:val="22"/>
        </w:rPr>
        <w:t xml:space="preserve">Záujemcom/uchádzačom môže byť hospodársky subjekt - fyzická osoba, právnická osoba, ako aj skupina takýchto osôb, ktorá na trhu dodáva tovar, uskutočňuje stavebné práce alebo poskytuje službu,  vystupujúcich voči verejnému obstarávateľovi spoločne. </w:t>
      </w:r>
      <w:r w:rsidR="00065F6B" w:rsidRPr="007E365A">
        <w:rPr>
          <w:rFonts w:ascii="Arial Narrow" w:hAnsi="Arial Narrow" w:cs="Arial"/>
          <w:color w:val="2E74B5" w:themeColor="accent1" w:themeShade="BF"/>
          <w:sz w:val="22"/>
        </w:rPr>
        <w:t>Skupina dodávateľov nemusí vytvoriť právnu formu, musí však stanoviť lídra skupiny dodávateľov. Všetci členovia takejto skupiny dodávateľov utvorenej na dodanie</w:t>
      </w:r>
      <w:r w:rsidR="003516A2" w:rsidRPr="007E365A">
        <w:rPr>
          <w:rFonts w:ascii="Arial Narrow" w:hAnsi="Arial Narrow" w:cs="Arial"/>
          <w:color w:val="2E74B5" w:themeColor="accent1" w:themeShade="BF"/>
          <w:sz w:val="22"/>
        </w:rPr>
        <w:t>/poskytnutie</w:t>
      </w:r>
      <w:r w:rsidR="00065F6B" w:rsidRPr="007E365A">
        <w:rPr>
          <w:rFonts w:ascii="Arial Narrow" w:hAnsi="Arial Narrow" w:cs="Arial"/>
          <w:color w:val="2E74B5" w:themeColor="accent1" w:themeShade="BF"/>
          <w:sz w:val="22"/>
        </w:rPr>
        <w:t xml:space="preserve"> predmetu zákazky sú povinní udeliť plnomocenstvo jednému z členov skupiny dodávateľov konať v mene všetkých členov skupiny dodávateľov a prijímať pokyny v tomto verejnom obstarávaní ako aj  konať v mene skupiny pre prípad prijatia ich ponuky, podpisu </w:t>
      </w:r>
      <w:r w:rsidR="00FF4BDD" w:rsidRPr="007E365A">
        <w:rPr>
          <w:rFonts w:ascii="Arial Narrow" w:hAnsi="Arial Narrow" w:cs="Arial"/>
          <w:color w:val="2E74B5" w:themeColor="accent1" w:themeShade="BF"/>
          <w:sz w:val="22"/>
        </w:rPr>
        <w:t>Z</w:t>
      </w:r>
      <w:r w:rsidR="003516A2" w:rsidRPr="007E365A">
        <w:rPr>
          <w:rFonts w:ascii="Arial Narrow" w:hAnsi="Arial Narrow" w:cs="Arial"/>
          <w:color w:val="2E74B5" w:themeColor="accent1" w:themeShade="BF"/>
          <w:sz w:val="22"/>
        </w:rPr>
        <w:t>mluvy/</w:t>
      </w:r>
      <w:r w:rsidR="00FF4BDD" w:rsidRPr="007E365A">
        <w:rPr>
          <w:rFonts w:ascii="Arial Narrow" w:hAnsi="Arial Narrow" w:cs="Arial"/>
          <w:color w:val="2E74B5" w:themeColor="accent1" w:themeShade="BF"/>
          <w:sz w:val="22"/>
        </w:rPr>
        <w:t>R</w:t>
      </w:r>
      <w:r w:rsidR="00065F6B" w:rsidRPr="007E365A">
        <w:rPr>
          <w:rFonts w:ascii="Arial Narrow" w:hAnsi="Arial Narrow" w:cs="Arial"/>
          <w:color w:val="2E74B5" w:themeColor="accent1" w:themeShade="BF"/>
          <w:sz w:val="22"/>
        </w:rPr>
        <w:t xml:space="preserve">ámcovej dohody a komunikácie/zodpovednosti v procese plnenia </w:t>
      </w:r>
      <w:r w:rsidR="00FF4BDD" w:rsidRPr="007E365A">
        <w:rPr>
          <w:rFonts w:ascii="Arial Narrow" w:hAnsi="Arial Narrow" w:cs="Arial"/>
          <w:color w:val="2E74B5" w:themeColor="accent1" w:themeShade="BF"/>
          <w:sz w:val="22"/>
        </w:rPr>
        <w:t>Z</w:t>
      </w:r>
      <w:r w:rsidR="003516A2" w:rsidRPr="007E365A">
        <w:rPr>
          <w:rFonts w:ascii="Arial Narrow" w:hAnsi="Arial Narrow" w:cs="Arial"/>
          <w:color w:val="2E74B5" w:themeColor="accent1" w:themeShade="BF"/>
          <w:sz w:val="22"/>
        </w:rPr>
        <w:t>mluvy/</w:t>
      </w:r>
      <w:r w:rsidR="00FF4BDD" w:rsidRPr="007E365A">
        <w:rPr>
          <w:rFonts w:ascii="Arial Narrow" w:hAnsi="Arial Narrow" w:cs="Arial"/>
          <w:color w:val="2E74B5" w:themeColor="accent1" w:themeShade="BF"/>
          <w:sz w:val="22"/>
        </w:rPr>
        <w:t>R</w:t>
      </w:r>
      <w:r w:rsidR="00065F6B" w:rsidRPr="007E365A">
        <w:rPr>
          <w:rFonts w:ascii="Arial Narrow" w:hAnsi="Arial Narrow" w:cs="Arial"/>
          <w:color w:val="2E74B5" w:themeColor="accent1" w:themeShade="BF"/>
          <w:sz w:val="22"/>
        </w:rPr>
        <w:t xml:space="preserve">ámcovej dohody. V prípade prijatia ponuky skupiny dodávateľov sa vyžaduje, aby skupina dodávateľov pred podpisom </w:t>
      </w:r>
      <w:r w:rsidR="00FF4BDD" w:rsidRPr="007E365A">
        <w:rPr>
          <w:rFonts w:ascii="Arial Narrow" w:hAnsi="Arial Narrow" w:cs="Arial"/>
          <w:color w:val="2E74B5" w:themeColor="accent1" w:themeShade="BF"/>
          <w:sz w:val="22"/>
        </w:rPr>
        <w:t>Z</w:t>
      </w:r>
      <w:r w:rsidR="00E32FC4" w:rsidRPr="007E365A">
        <w:rPr>
          <w:rFonts w:ascii="Arial Narrow" w:hAnsi="Arial Narrow" w:cs="Arial"/>
          <w:color w:val="2E74B5" w:themeColor="accent1" w:themeShade="BF"/>
          <w:sz w:val="22"/>
        </w:rPr>
        <w:t>mluvy/</w:t>
      </w:r>
      <w:r w:rsidR="00FF4BDD" w:rsidRPr="007E365A">
        <w:rPr>
          <w:rFonts w:ascii="Arial Narrow" w:hAnsi="Arial Narrow" w:cs="Arial"/>
          <w:color w:val="2E74B5" w:themeColor="accent1" w:themeShade="BF"/>
          <w:sz w:val="22"/>
        </w:rPr>
        <w:t>R</w:t>
      </w:r>
      <w:r w:rsidR="00065F6B" w:rsidRPr="007E365A">
        <w:rPr>
          <w:rFonts w:ascii="Arial Narrow" w:hAnsi="Arial Narrow" w:cs="Arial"/>
          <w:color w:val="2E74B5" w:themeColor="accent1" w:themeShade="BF"/>
          <w:sz w:val="22"/>
        </w:rPr>
        <w:t>ámcovej dohody uzatvorila a predložila verejnému obstarávateľovi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rsidR="00065F6B" w:rsidRPr="00887ABD" w:rsidRDefault="004C00F5" w:rsidP="004C00F5">
      <w:pPr>
        <w:spacing w:before="120" w:after="120" w:line="240" w:lineRule="auto"/>
        <w:ind w:left="567" w:hanging="567"/>
        <w:jc w:val="both"/>
        <w:rPr>
          <w:rFonts w:ascii="Arial Narrow" w:hAnsi="Arial Narrow" w:cs="Arial"/>
          <w:sz w:val="22"/>
        </w:rPr>
      </w:pPr>
      <w:r>
        <w:rPr>
          <w:rFonts w:ascii="Arial Narrow" w:hAnsi="Arial Narrow" w:cs="Arial"/>
          <w:sz w:val="22"/>
        </w:rPr>
        <w:t xml:space="preserve">19.2 </w:t>
      </w:r>
      <w:r>
        <w:rPr>
          <w:rFonts w:ascii="Arial Narrow" w:hAnsi="Arial Narrow" w:cs="Arial"/>
          <w:sz w:val="22"/>
        </w:rPr>
        <w:tab/>
      </w:r>
      <w:r w:rsidR="00065F6B" w:rsidRPr="00887ABD">
        <w:rPr>
          <w:rFonts w:ascii="Arial Narrow" w:hAnsi="Arial Narrow" w:cs="Arial"/>
          <w:sz w:val="22"/>
        </w:rPr>
        <w:t>Obchodná spoločnosť, ktorej zakladateľom alebo spoločníkom je politická strana alebo hnutie, nemôže byť uchádzačom alebo záujemcom vo verejnom obstarávaní. Ak ponuku predloží takáto právnická osoba, alebo skupina dodávateľov, ktorej členom je takáto právnická osoba, nebude možné jej ponuku zaradiť do vyhodnotenia.</w:t>
      </w:r>
    </w:p>
    <w:p w:rsidR="00065F6B" w:rsidRPr="00887ABD" w:rsidRDefault="00065F6B" w:rsidP="00357402">
      <w:pPr>
        <w:pStyle w:val="Odsekzoznamu"/>
        <w:numPr>
          <w:ilvl w:val="0"/>
          <w:numId w:val="24"/>
        </w:numPr>
        <w:tabs>
          <w:tab w:val="clear" w:pos="2160"/>
          <w:tab w:val="clear" w:pos="2880"/>
          <w:tab w:val="clear" w:pos="4500"/>
        </w:tabs>
        <w:spacing w:before="120" w:after="120"/>
        <w:jc w:val="both"/>
        <w:rPr>
          <w:rFonts w:ascii="Arial Narrow" w:hAnsi="Arial Narrow" w:cs="Arial"/>
          <w:b/>
          <w:bCs/>
          <w:smallCaps/>
          <w:sz w:val="22"/>
          <w:szCs w:val="22"/>
        </w:rPr>
      </w:pPr>
      <w:bookmarkStart w:id="50" w:name="podmienky_technicke"/>
      <w:bookmarkEnd w:id="50"/>
      <w:r w:rsidRPr="00887ABD">
        <w:rPr>
          <w:rFonts w:ascii="Arial Narrow" w:hAnsi="Arial Narrow" w:cs="Arial"/>
          <w:b/>
          <w:bCs/>
          <w:smallCaps/>
          <w:sz w:val="22"/>
          <w:szCs w:val="22"/>
        </w:rPr>
        <w:lastRenderedPageBreak/>
        <w:t xml:space="preserve">   </w:t>
      </w:r>
      <w:r w:rsidR="00874192" w:rsidRPr="00887ABD">
        <w:rPr>
          <w:rFonts w:ascii="Arial Narrow" w:hAnsi="Arial Narrow" w:cs="Arial"/>
          <w:b/>
          <w:bCs/>
          <w:smallCaps/>
          <w:sz w:val="22"/>
          <w:szCs w:val="22"/>
        </w:rPr>
        <w:t xml:space="preserve">predloženie ponuky a </w:t>
      </w:r>
      <w:bookmarkStart w:id="51" w:name="_Hlk522982599"/>
      <w:r w:rsidR="00874192" w:rsidRPr="005A3FC6">
        <w:rPr>
          <w:rFonts w:ascii="Arial Narrow" w:hAnsi="Arial Narrow"/>
          <w:b/>
          <w:sz w:val="18"/>
          <w:szCs w:val="18"/>
        </w:rPr>
        <w:t>SPÄŤVZATIE</w:t>
      </w:r>
      <w:bookmarkEnd w:id="51"/>
      <w:r w:rsidRPr="00887ABD">
        <w:rPr>
          <w:rFonts w:ascii="Arial Narrow" w:hAnsi="Arial Narrow" w:cs="Arial"/>
          <w:b/>
          <w:bCs/>
          <w:smallCaps/>
          <w:sz w:val="22"/>
          <w:szCs w:val="22"/>
        </w:rPr>
        <w:t xml:space="preserve"> ponuky</w:t>
      </w:r>
    </w:p>
    <w:p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Každý uchádzač môže vo verejnom obstarávaní</w:t>
      </w:r>
      <w:r w:rsidR="00874192" w:rsidRPr="00887ABD">
        <w:rPr>
          <w:rFonts w:ascii="Arial Narrow" w:hAnsi="Arial Narrow" w:cs="Arial"/>
          <w:sz w:val="22"/>
        </w:rPr>
        <w:t xml:space="preserve"> (v tej istej časti)</w:t>
      </w:r>
      <w:r w:rsidRPr="00887ABD">
        <w:rPr>
          <w:rFonts w:ascii="Arial Narrow" w:hAnsi="Arial Narrow" w:cs="Arial"/>
          <w:sz w:val="22"/>
        </w:rPr>
        <w:t xml:space="preserve"> predložiť iba jednu ponuku, buď samostatne sám za seba alebo ako člen skupiny dodávateľov, a to výlučne v písomnej forme</w:t>
      </w:r>
      <w:r w:rsidR="007C37AA" w:rsidRPr="00887ABD">
        <w:rPr>
          <w:rFonts w:ascii="Arial Narrow" w:hAnsi="Arial Narrow" w:cs="Arial"/>
          <w:sz w:val="22"/>
        </w:rPr>
        <w:t xml:space="preserve"> </w:t>
      </w:r>
      <w:bookmarkStart w:id="52" w:name="_Hlk522982639"/>
      <w:r w:rsidR="00445B05" w:rsidRPr="00887ABD">
        <w:rPr>
          <w:rFonts w:ascii="Arial Narrow" w:hAnsi="Arial Narrow" w:cs="Arial"/>
          <w:sz w:val="22"/>
        </w:rPr>
        <w:t>–</w:t>
      </w:r>
      <w:r w:rsidR="007C37AA" w:rsidRPr="00887ABD">
        <w:rPr>
          <w:rFonts w:ascii="Arial Narrow" w:hAnsi="Arial Narrow" w:cs="Arial"/>
          <w:sz w:val="22"/>
        </w:rPr>
        <w:t xml:space="preserve"> elektronick</w:t>
      </w:r>
      <w:r w:rsidR="003719AA">
        <w:rPr>
          <w:rFonts w:ascii="Arial Narrow" w:hAnsi="Arial Narrow" w:cs="Arial"/>
          <w:sz w:val="22"/>
        </w:rPr>
        <w:t>y</w:t>
      </w:r>
      <w:r w:rsidR="00FB6B73">
        <w:rPr>
          <w:rFonts w:ascii="Arial Narrow" w:hAnsi="Arial Narrow" w:cs="Arial"/>
          <w:sz w:val="22"/>
        </w:rPr>
        <w:t>,</w:t>
      </w:r>
      <w:r w:rsidR="00445B05" w:rsidRPr="00887ABD">
        <w:rPr>
          <w:rFonts w:ascii="Arial Narrow" w:hAnsi="Arial Narrow" w:cs="Arial"/>
          <w:sz w:val="22"/>
        </w:rPr>
        <w:t xml:space="preserve"> spôsobom určeným funkcionalitou EKS.</w:t>
      </w:r>
      <w:bookmarkEnd w:id="52"/>
      <w:r w:rsidR="00445B05" w:rsidRPr="00887ABD">
        <w:rPr>
          <w:rFonts w:ascii="Arial Narrow" w:hAnsi="Arial Narrow" w:cs="Arial"/>
          <w:sz w:val="22"/>
        </w:rPr>
        <w:t xml:space="preserve"> </w:t>
      </w:r>
      <w:r w:rsidR="006B55AA" w:rsidRPr="00887ABD">
        <w:rPr>
          <w:rFonts w:ascii="Arial Narrow" w:hAnsi="Arial Narrow" w:cs="Arial"/>
          <w:sz w:val="22"/>
        </w:rPr>
        <w:t>Uchádzač</w:t>
      </w:r>
      <w:r w:rsidRPr="00887ABD">
        <w:rPr>
          <w:rFonts w:ascii="Arial Narrow" w:hAnsi="Arial Narrow" w:cs="Arial"/>
          <w:sz w:val="22"/>
        </w:rPr>
        <w:t xml:space="preserve"> nemôže byť v tom istom postupe zadávania zákazky </w:t>
      </w:r>
      <w:r w:rsidR="00445B05" w:rsidRPr="00887ABD">
        <w:rPr>
          <w:rFonts w:ascii="Arial Narrow" w:hAnsi="Arial Narrow" w:cs="Arial"/>
          <w:sz w:val="22"/>
        </w:rPr>
        <w:t xml:space="preserve">(v tej istej časti) </w:t>
      </w:r>
      <w:r w:rsidRPr="00887ABD">
        <w:rPr>
          <w:rFonts w:ascii="Arial Narrow" w:hAnsi="Arial Narrow" w:cs="Arial"/>
          <w:sz w:val="22"/>
        </w:rPr>
        <w:t>členom skupiny dodávateľov, ktorá predkladá ponuku.</w:t>
      </w:r>
    </w:p>
    <w:p w:rsidR="00065F6B" w:rsidRPr="00887ABD" w:rsidRDefault="00065F6B"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cs="Arial"/>
          <w:sz w:val="22"/>
        </w:rPr>
        <w:t xml:space="preserve">Uchádzač </w:t>
      </w:r>
      <w:r w:rsidRPr="00887ABD">
        <w:rPr>
          <w:rFonts w:ascii="Arial Narrow" w:hAnsi="Arial Narrow" w:cs="Arial"/>
          <w:color w:val="000000"/>
          <w:sz w:val="22"/>
        </w:rPr>
        <w:t>predloží úplnú ponu</w:t>
      </w:r>
      <w:r w:rsidRPr="00887ABD">
        <w:rPr>
          <w:rFonts w:ascii="Arial Narrow" w:hAnsi="Arial Narrow" w:cs="Arial"/>
          <w:sz w:val="22"/>
        </w:rPr>
        <w:t xml:space="preserve">ku </w:t>
      </w:r>
      <w:bookmarkStart w:id="53" w:name="_Hlk522982697"/>
      <w:r w:rsidR="006B55AA" w:rsidRPr="00887ABD">
        <w:rPr>
          <w:rFonts w:ascii="Arial Narrow" w:hAnsi="Arial Narrow"/>
          <w:sz w:val="22"/>
        </w:rPr>
        <w:t>v určených komunikačných formátoch a určeným spôsobom tak, aby bola zabezpečená pred zmenou</w:t>
      </w:r>
      <w:r w:rsidR="00FB6B73">
        <w:rPr>
          <w:rFonts w:ascii="Arial Narrow" w:hAnsi="Arial Narrow"/>
          <w:sz w:val="22"/>
        </w:rPr>
        <w:t xml:space="preserve"> jej obsahu výlučne elektronick</w:t>
      </w:r>
      <w:r w:rsidR="008F5E69">
        <w:rPr>
          <w:rFonts w:ascii="Arial Narrow" w:hAnsi="Arial Narrow"/>
          <w:sz w:val="22"/>
        </w:rPr>
        <w:t>y</w:t>
      </w:r>
      <w:r w:rsidR="00FB6B73">
        <w:rPr>
          <w:rFonts w:ascii="Arial Narrow" w:hAnsi="Arial Narrow"/>
          <w:sz w:val="22"/>
        </w:rPr>
        <w:t>,</w:t>
      </w:r>
      <w:r w:rsidR="006B55AA" w:rsidRPr="00887ABD">
        <w:rPr>
          <w:rFonts w:ascii="Arial Narrow" w:hAnsi="Arial Narrow"/>
          <w:sz w:val="22"/>
        </w:rPr>
        <w:t xml:space="preserve"> spôsobom určeným funkcionalitou EKS. Kódovanie a šifrovanie zabezpečuje EKS bez akejkoľvek potreby ďalších nástrojov</w:t>
      </w:r>
      <w:bookmarkEnd w:id="53"/>
      <w:r w:rsidR="006B55AA" w:rsidRPr="00887ABD">
        <w:rPr>
          <w:rFonts w:ascii="Arial Narrow" w:hAnsi="Arial Narrow"/>
          <w:sz w:val="22"/>
        </w:rPr>
        <w:t>.</w:t>
      </w:r>
    </w:p>
    <w:p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bookmarkStart w:id="54" w:name="_Hlk522982752"/>
      <w:r w:rsidRPr="00887ABD">
        <w:rPr>
          <w:rFonts w:ascii="Arial Narrow" w:hAnsi="Arial Narrow"/>
          <w:sz w:val="22"/>
        </w:rPr>
        <w:t>Verejný obstarávateľ</w:t>
      </w:r>
      <w:r w:rsidR="00944B16" w:rsidRPr="00887ABD">
        <w:rPr>
          <w:rFonts w:ascii="Arial Narrow" w:hAnsi="Arial Narrow"/>
          <w:sz w:val="22"/>
        </w:rPr>
        <w:t xml:space="preserve"> elektronicky</w:t>
      </w:r>
      <w:r w:rsidR="00240180">
        <w:rPr>
          <w:rFonts w:ascii="Arial Narrow" w:hAnsi="Arial Narrow"/>
          <w:sz w:val="22"/>
        </w:rPr>
        <w:t>,</w:t>
      </w:r>
      <w:r w:rsidR="00944B16" w:rsidRPr="00887ABD">
        <w:rPr>
          <w:rFonts w:ascii="Arial Narrow" w:hAnsi="Arial Narrow"/>
          <w:sz w:val="22"/>
        </w:rPr>
        <w:t xml:space="preserve"> prostredníctvom funkcionality EKS potvrdí prijatie ponuky </w:t>
      </w:r>
      <w:r w:rsidR="0082520F" w:rsidRPr="00887ABD">
        <w:rPr>
          <w:rFonts w:ascii="Arial Narrow" w:hAnsi="Arial Narrow"/>
          <w:sz w:val="22"/>
        </w:rPr>
        <w:t>uchádzačovi</w:t>
      </w:r>
      <w:r w:rsidR="00944B16" w:rsidRPr="00887ABD">
        <w:rPr>
          <w:rFonts w:ascii="Arial Narrow" w:hAnsi="Arial Narrow"/>
          <w:sz w:val="22"/>
        </w:rPr>
        <w:t>.</w:t>
      </w:r>
    </w:p>
    <w:p w:rsidR="00944B16" w:rsidRPr="00887ABD" w:rsidRDefault="00C7275A"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Verejný obstarávateľ</w:t>
      </w:r>
      <w:r w:rsidR="00944B16" w:rsidRPr="00887ABD">
        <w:rPr>
          <w:rFonts w:ascii="Arial Narrow" w:hAnsi="Arial Narrow"/>
          <w:sz w:val="22"/>
        </w:rPr>
        <w:t xml:space="preserve"> vylúči </w:t>
      </w:r>
      <w:r w:rsidR="0082520F" w:rsidRPr="00887ABD">
        <w:rPr>
          <w:rFonts w:ascii="Arial Narrow" w:hAnsi="Arial Narrow"/>
          <w:sz w:val="22"/>
        </w:rPr>
        <w:t>uchádzača</w:t>
      </w:r>
      <w:r w:rsidR="00944B16" w:rsidRPr="00887ABD">
        <w:rPr>
          <w:rFonts w:ascii="Arial Narrow" w:hAnsi="Arial Narrow"/>
          <w:sz w:val="22"/>
        </w:rPr>
        <w:t>:</w:t>
      </w:r>
    </w:p>
    <w:p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a) ak nedodržal určený spôsob komunikácie,</w:t>
      </w:r>
    </w:p>
    <w:p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b) ak obsah jeho ponuky nie je možné sprístupniť,</w:t>
      </w:r>
    </w:p>
    <w:p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c) ak nepredložil ponuku vo vyžadovanom formáte kódovania, ak je potrebný na ďalšie spracovanie pri vyhodnocovaní ponúk, alebo</w:t>
      </w:r>
    </w:p>
    <w:p w:rsidR="00944B16" w:rsidRPr="00887ABD" w:rsidRDefault="00944B16" w:rsidP="00887ABD">
      <w:pPr>
        <w:spacing w:before="120" w:after="120" w:line="240" w:lineRule="auto"/>
        <w:ind w:left="851" w:hanging="284"/>
        <w:rPr>
          <w:rFonts w:ascii="Arial Narrow" w:hAnsi="Arial Narrow"/>
          <w:sz w:val="22"/>
        </w:rPr>
      </w:pPr>
      <w:r w:rsidRPr="00887ABD">
        <w:rPr>
          <w:rFonts w:ascii="Arial Narrow" w:hAnsi="Arial Narrow"/>
          <w:sz w:val="22"/>
        </w:rPr>
        <w:t>d) ktorý je súčasne členom skupiny dodávateľov (v tej istej časti).</w:t>
      </w:r>
    </w:p>
    <w:p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Ponuka predložená v elektronickej podobe po uplynutí lehoty na predkladanie ponúk sa nesprístupní.</w:t>
      </w:r>
    </w:p>
    <w:p w:rsidR="0082520F" w:rsidRPr="00887ABD" w:rsidRDefault="0082520F" w:rsidP="00357402">
      <w:pPr>
        <w:numPr>
          <w:ilvl w:val="1"/>
          <w:numId w:val="24"/>
        </w:numPr>
        <w:spacing w:before="120" w:after="120" w:line="240" w:lineRule="auto"/>
        <w:ind w:left="567" w:hanging="567"/>
        <w:jc w:val="both"/>
        <w:rPr>
          <w:rFonts w:ascii="Arial Narrow" w:hAnsi="Arial Narrow" w:cs="Arial"/>
          <w:sz w:val="22"/>
        </w:rPr>
      </w:pPr>
      <w:r w:rsidRPr="00887ABD">
        <w:rPr>
          <w:rFonts w:ascii="Arial Narrow" w:hAnsi="Arial Narrow"/>
          <w:sz w:val="22"/>
        </w:rPr>
        <w:t>Uchádzač môže predloženú ponuku vziať späť do uplynutia lehoty na predkladanie ponúk.</w:t>
      </w:r>
    </w:p>
    <w:p w:rsidR="0082520F" w:rsidRPr="00C66401" w:rsidRDefault="0082520F" w:rsidP="00357402">
      <w:pPr>
        <w:numPr>
          <w:ilvl w:val="1"/>
          <w:numId w:val="24"/>
        </w:numPr>
        <w:spacing w:before="120" w:after="120" w:line="240" w:lineRule="auto"/>
        <w:ind w:left="567" w:hanging="567"/>
        <w:jc w:val="both"/>
        <w:rPr>
          <w:rFonts w:ascii="Arial Narrow" w:hAnsi="Arial Narrow" w:cs="Arial"/>
          <w:sz w:val="22"/>
        </w:rPr>
      </w:pPr>
      <w:proofErr w:type="spellStart"/>
      <w:r w:rsidRPr="00887ABD">
        <w:rPr>
          <w:rFonts w:ascii="Arial Narrow" w:hAnsi="Arial Narrow"/>
          <w:sz w:val="22"/>
        </w:rPr>
        <w:t>Späťvzatie</w:t>
      </w:r>
      <w:proofErr w:type="spellEnd"/>
      <w:r w:rsidRPr="00887ABD">
        <w:rPr>
          <w:rFonts w:ascii="Arial Narrow" w:hAnsi="Arial Narrow"/>
          <w:sz w:val="22"/>
        </w:rPr>
        <w:t xml:space="preserve"> ponuky je možné vykonať odvolaním pôvodnej ponuky a to výlučne elektronick</w:t>
      </w:r>
      <w:r w:rsidR="00FB6B73">
        <w:rPr>
          <w:rFonts w:ascii="Arial Narrow" w:hAnsi="Arial Narrow"/>
          <w:sz w:val="22"/>
        </w:rPr>
        <w:t>ými prostriedkami,</w:t>
      </w:r>
      <w:r w:rsidR="00154064">
        <w:rPr>
          <w:rFonts w:ascii="Arial Narrow" w:hAnsi="Arial Narrow"/>
          <w:sz w:val="22"/>
        </w:rPr>
        <w:t xml:space="preserve"> </w:t>
      </w:r>
      <w:r w:rsidRPr="00887ABD">
        <w:rPr>
          <w:rFonts w:ascii="Arial Narrow" w:hAnsi="Arial Narrow"/>
          <w:sz w:val="22"/>
        </w:rPr>
        <w:t xml:space="preserve">spôsobom určeným funkcionalitou EKS. </w:t>
      </w:r>
      <w:proofErr w:type="spellStart"/>
      <w:r w:rsidRPr="00887ABD">
        <w:rPr>
          <w:rFonts w:ascii="Arial Narrow" w:hAnsi="Arial Narrow"/>
          <w:sz w:val="22"/>
        </w:rPr>
        <w:t>Späťvzatú</w:t>
      </w:r>
      <w:proofErr w:type="spellEnd"/>
      <w:r w:rsidRPr="00887ABD">
        <w:rPr>
          <w:rFonts w:ascii="Arial Narrow" w:hAnsi="Arial Narrow"/>
          <w:sz w:val="22"/>
        </w:rPr>
        <w:t xml:space="preserve"> ponuku je potrebné doručiť spôsobom opísaným v týchto </w:t>
      </w:r>
      <w:r w:rsidRPr="00C66401">
        <w:rPr>
          <w:rFonts w:ascii="Arial Narrow" w:hAnsi="Arial Narrow"/>
          <w:sz w:val="22"/>
        </w:rPr>
        <w:t>súťažných podkladoch v lehote na predkladanie ponúk</w:t>
      </w:r>
      <w:bookmarkEnd w:id="54"/>
      <w:r w:rsidRPr="00C66401">
        <w:rPr>
          <w:rFonts w:ascii="Arial Narrow" w:hAnsi="Arial Narrow"/>
          <w:sz w:val="22"/>
        </w:rPr>
        <w:t>.</w:t>
      </w:r>
    </w:p>
    <w:p w:rsidR="00065F6B" w:rsidRPr="00C66401" w:rsidRDefault="00065F6B" w:rsidP="00887ABD">
      <w:pPr>
        <w:tabs>
          <w:tab w:val="left" w:pos="2340"/>
        </w:tabs>
        <w:spacing w:before="120" w:after="120" w:line="240" w:lineRule="auto"/>
        <w:ind w:left="567"/>
        <w:jc w:val="both"/>
        <w:rPr>
          <w:rFonts w:ascii="Arial Narrow" w:hAnsi="Arial Narrow" w:cs="Arial"/>
          <w:sz w:val="22"/>
        </w:rPr>
      </w:pPr>
      <w:r w:rsidRPr="00C66401">
        <w:rPr>
          <w:rFonts w:ascii="Arial Narrow" w:hAnsi="Arial Narrow" w:cs="Arial"/>
          <w:sz w:val="22"/>
        </w:rPr>
        <w:tab/>
      </w:r>
    </w:p>
    <w:p w:rsidR="00065F6B" w:rsidRPr="00C66401" w:rsidRDefault="00DA5C29" w:rsidP="00357402">
      <w:pPr>
        <w:numPr>
          <w:ilvl w:val="0"/>
          <w:numId w:val="24"/>
        </w:numPr>
        <w:spacing w:before="120" w:after="120" w:line="240" w:lineRule="auto"/>
        <w:jc w:val="both"/>
        <w:rPr>
          <w:rFonts w:ascii="Arial Narrow" w:hAnsi="Arial Narrow" w:cs="Arial"/>
          <w:b/>
          <w:bCs/>
          <w:smallCaps/>
          <w:sz w:val="22"/>
        </w:rPr>
      </w:pPr>
      <w:r w:rsidRPr="00C66401">
        <w:rPr>
          <w:rFonts w:ascii="Arial Narrow" w:hAnsi="Arial Narrow" w:cs="Arial"/>
          <w:b/>
          <w:bCs/>
          <w:smallCaps/>
          <w:sz w:val="22"/>
        </w:rPr>
        <w:t xml:space="preserve">miesto a </w:t>
      </w:r>
      <w:r w:rsidR="00065F6B" w:rsidRPr="00C66401">
        <w:rPr>
          <w:rFonts w:ascii="Arial Narrow" w:hAnsi="Arial Narrow" w:cs="Arial"/>
          <w:b/>
          <w:bCs/>
          <w:smallCaps/>
          <w:sz w:val="22"/>
        </w:rPr>
        <w:t>lehota na predkladanie ponuky</w:t>
      </w:r>
    </w:p>
    <w:p w:rsidR="00892D2A" w:rsidRPr="00C66401" w:rsidRDefault="00065F6B"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 xml:space="preserve">Lehotu na predkladanie ponúk verejný obstarávateľ stanovil </w:t>
      </w:r>
      <w:bookmarkStart w:id="55" w:name="_Hlk522982914"/>
      <w:r w:rsidR="00892D2A" w:rsidRPr="00C66401">
        <w:rPr>
          <w:rFonts w:ascii="Arial Narrow" w:hAnsi="Arial Narrow"/>
          <w:sz w:val="22"/>
        </w:rPr>
        <w:t xml:space="preserve">v súlade so zákonom </w:t>
      </w:r>
      <w:bookmarkEnd w:id="55"/>
      <w:r w:rsidRPr="00C66401">
        <w:rPr>
          <w:rFonts w:ascii="Arial Narrow" w:hAnsi="Arial Narrow" w:cs="Arial"/>
          <w:sz w:val="22"/>
        </w:rPr>
        <w:t xml:space="preserve">do </w:t>
      </w:r>
      <w:r w:rsidR="003778DA">
        <w:rPr>
          <w:rFonts w:ascii="Arial Narrow" w:hAnsi="Arial Narrow" w:cs="Arial"/>
          <w:b/>
          <w:color w:val="FF0000"/>
          <w:sz w:val="22"/>
        </w:rPr>
        <w:t>10</w:t>
      </w:r>
      <w:r w:rsidRPr="007E365A">
        <w:rPr>
          <w:rFonts w:ascii="Arial Narrow" w:hAnsi="Arial Narrow" w:cs="Arial"/>
          <w:b/>
          <w:color w:val="FF0000"/>
          <w:sz w:val="22"/>
        </w:rPr>
        <w:t>.</w:t>
      </w:r>
      <w:r w:rsidR="003778DA">
        <w:rPr>
          <w:rFonts w:ascii="Arial Narrow" w:hAnsi="Arial Narrow" w:cs="Arial"/>
          <w:b/>
          <w:color w:val="FF0000"/>
          <w:sz w:val="22"/>
        </w:rPr>
        <w:t>04</w:t>
      </w:r>
      <w:r w:rsidRPr="007E365A">
        <w:rPr>
          <w:rFonts w:ascii="Arial Narrow" w:hAnsi="Arial Narrow" w:cs="Arial"/>
          <w:b/>
          <w:color w:val="FF0000"/>
          <w:sz w:val="22"/>
        </w:rPr>
        <w:t>.</w:t>
      </w:r>
      <w:r w:rsidR="003778DA">
        <w:rPr>
          <w:rFonts w:ascii="Arial Narrow" w:hAnsi="Arial Narrow" w:cs="Arial"/>
          <w:b/>
          <w:color w:val="FF0000"/>
          <w:sz w:val="22"/>
        </w:rPr>
        <w:t>2019</w:t>
      </w:r>
      <w:r w:rsidR="00DD307B" w:rsidRPr="007E365A">
        <w:rPr>
          <w:rFonts w:ascii="Arial Narrow" w:hAnsi="Arial Narrow" w:cs="Arial"/>
          <w:color w:val="FF0000"/>
          <w:sz w:val="22"/>
        </w:rPr>
        <w:t xml:space="preserve">, </w:t>
      </w:r>
      <w:r w:rsidR="003778DA">
        <w:rPr>
          <w:rFonts w:ascii="Arial Narrow" w:hAnsi="Arial Narrow" w:cs="Arial"/>
          <w:b/>
          <w:color w:val="FF0000"/>
          <w:sz w:val="22"/>
        </w:rPr>
        <w:t>09</w:t>
      </w:r>
      <w:r w:rsidRPr="007E365A">
        <w:rPr>
          <w:rFonts w:ascii="Arial Narrow" w:hAnsi="Arial Narrow" w:cs="Arial"/>
          <w:b/>
          <w:color w:val="FF0000"/>
          <w:sz w:val="22"/>
        </w:rPr>
        <w:t>:</w:t>
      </w:r>
      <w:r w:rsidR="003778DA">
        <w:rPr>
          <w:rFonts w:ascii="Arial Narrow" w:hAnsi="Arial Narrow" w:cs="Arial"/>
          <w:b/>
          <w:color w:val="FF0000"/>
          <w:sz w:val="22"/>
        </w:rPr>
        <w:t>30</w:t>
      </w:r>
      <w:r w:rsidRPr="007E365A">
        <w:rPr>
          <w:rFonts w:ascii="Arial Narrow" w:hAnsi="Arial Narrow" w:cs="Arial"/>
          <w:b/>
          <w:color w:val="FF0000"/>
          <w:sz w:val="22"/>
        </w:rPr>
        <w:t xml:space="preserve"> hod</w:t>
      </w:r>
      <w:r w:rsidRPr="00C66401">
        <w:rPr>
          <w:rFonts w:ascii="Arial Narrow" w:hAnsi="Arial Narrow" w:cs="Arial"/>
          <w:sz w:val="22"/>
        </w:rPr>
        <w:t xml:space="preserve">. miestneho času. </w:t>
      </w:r>
      <w:bookmarkStart w:id="56" w:name="_Hlk522982934"/>
      <w:r w:rsidR="00892D2A" w:rsidRPr="00C66401">
        <w:rPr>
          <w:rFonts w:ascii="Arial Narrow" w:hAnsi="Arial Narrow"/>
          <w:sz w:val="22"/>
        </w:rPr>
        <w:t xml:space="preserve">Táto lehota je tiež uverejnená na Elektronickej tabuli </w:t>
      </w:r>
      <w:r w:rsidR="002F4C18" w:rsidRPr="00C66401">
        <w:rPr>
          <w:rFonts w:ascii="Arial Narrow" w:hAnsi="Arial Narrow"/>
          <w:sz w:val="22"/>
        </w:rPr>
        <w:t>tejto zákazky.</w:t>
      </w:r>
      <w:bookmarkEnd w:id="56"/>
    </w:p>
    <w:p w:rsidR="00EB68A9" w:rsidRPr="00C66401" w:rsidRDefault="00936059" w:rsidP="00357402">
      <w:pPr>
        <w:numPr>
          <w:ilvl w:val="1"/>
          <w:numId w:val="24"/>
        </w:numPr>
        <w:spacing w:before="120" w:after="120" w:line="240" w:lineRule="auto"/>
        <w:ind w:left="567" w:hanging="567"/>
        <w:jc w:val="both"/>
        <w:rPr>
          <w:rFonts w:ascii="Arial Narrow" w:hAnsi="Arial Narrow" w:cs="Arial"/>
          <w:sz w:val="22"/>
        </w:rPr>
      </w:pPr>
      <w:r w:rsidRPr="00C66401">
        <w:rPr>
          <w:rFonts w:ascii="Arial Narrow" w:hAnsi="Arial Narrow" w:cs="Arial"/>
          <w:sz w:val="22"/>
        </w:rPr>
        <w:t>Uchádzači</w:t>
      </w:r>
      <w:r w:rsidR="00EB68A9" w:rsidRPr="00C66401">
        <w:rPr>
          <w:rFonts w:ascii="Arial Narrow" w:hAnsi="Arial Narrow"/>
          <w:sz w:val="22"/>
        </w:rPr>
        <w:t xml:space="preserve"> doručia </w:t>
      </w:r>
      <w:bookmarkStart w:id="57" w:name="_Hlk522982992"/>
      <w:r w:rsidR="00EB68A9" w:rsidRPr="00C66401">
        <w:rPr>
          <w:rFonts w:ascii="Arial Narrow" w:hAnsi="Arial Narrow"/>
          <w:sz w:val="22"/>
        </w:rPr>
        <w:t>svoje ponuky v lehote na predkladanie ponúk výlučne elektronick</w:t>
      </w:r>
      <w:r w:rsidR="008F5E69">
        <w:rPr>
          <w:rFonts w:ascii="Arial Narrow" w:hAnsi="Arial Narrow"/>
          <w:sz w:val="22"/>
        </w:rPr>
        <w:t>y</w:t>
      </w:r>
      <w:r w:rsidR="00FB6B73">
        <w:rPr>
          <w:rFonts w:ascii="Arial Narrow" w:hAnsi="Arial Narrow"/>
          <w:sz w:val="22"/>
        </w:rPr>
        <w:t>,</w:t>
      </w:r>
      <w:r w:rsidR="00EB68A9" w:rsidRPr="00C66401">
        <w:rPr>
          <w:rFonts w:ascii="Arial Narrow" w:hAnsi="Arial Narrow"/>
          <w:sz w:val="22"/>
        </w:rPr>
        <w:t xml:space="preserve"> spôsobom určeným funkcionalitou EKS.</w:t>
      </w:r>
    </w:p>
    <w:p w:rsidR="00EB68A9" w:rsidRPr="00887ABD" w:rsidRDefault="00EB68A9" w:rsidP="00357402">
      <w:pPr>
        <w:numPr>
          <w:ilvl w:val="1"/>
          <w:numId w:val="24"/>
        </w:numPr>
        <w:spacing w:before="120" w:after="120" w:line="240" w:lineRule="auto"/>
        <w:ind w:left="567" w:hanging="567"/>
        <w:jc w:val="both"/>
        <w:rPr>
          <w:rFonts w:ascii="Arial Narrow" w:hAnsi="Arial Narrow" w:cs="Arial"/>
          <w:sz w:val="22"/>
        </w:rPr>
      </w:pPr>
      <w:bookmarkStart w:id="58" w:name="_Hlk522983033"/>
      <w:bookmarkEnd w:id="57"/>
      <w:r w:rsidRPr="00887ABD">
        <w:rPr>
          <w:rFonts w:ascii="Arial Narrow" w:hAnsi="Arial Narrow"/>
          <w:sz w:val="22"/>
        </w:rPr>
        <w:t>Obsah každej ponuky bude komisii sprístupnený až po uplynutí lehoty na predkladanie ponúk v lehot</w:t>
      </w:r>
      <w:r w:rsidR="009E422B" w:rsidRPr="00887ABD">
        <w:rPr>
          <w:rFonts w:ascii="Arial Narrow" w:hAnsi="Arial Narrow"/>
          <w:sz w:val="22"/>
        </w:rPr>
        <w:t>e</w:t>
      </w:r>
      <w:r w:rsidRPr="00887ABD">
        <w:rPr>
          <w:rFonts w:ascii="Arial Narrow" w:hAnsi="Arial Narrow"/>
          <w:sz w:val="22"/>
        </w:rPr>
        <w:t xml:space="preserve"> podľa zákona</w:t>
      </w:r>
      <w:bookmarkEnd w:id="58"/>
      <w:r w:rsidRPr="00887ABD">
        <w:rPr>
          <w:rFonts w:ascii="Arial Narrow" w:hAnsi="Arial Narrow"/>
          <w:sz w:val="22"/>
        </w:rPr>
        <w:t>.</w:t>
      </w:r>
    </w:p>
    <w:p w:rsidR="00065F6B" w:rsidRPr="00887ABD" w:rsidRDefault="00065F6B" w:rsidP="00357402">
      <w:pPr>
        <w:numPr>
          <w:ilvl w:val="0"/>
          <w:numId w:val="24"/>
        </w:numPr>
        <w:spacing w:before="120" w:after="120" w:line="240" w:lineRule="auto"/>
        <w:ind w:left="567" w:hanging="567"/>
        <w:jc w:val="both"/>
        <w:rPr>
          <w:rFonts w:ascii="Arial Narrow" w:hAnsi="Arial Narrow" w:cs="Arial"/>
          <w:b/>
          <w:bCs/>
          <w:smallCaps/>
          <w:sz w:val="22"/>
        </w:rPr>
      </w:pPr>
      <w:r w:rsidRPr="00887ABD">
        <w:rPr>
          <w:rFonts w:ascii="Arial Narrow" w:hAnsi="Arial Narrow" w:cs="Arial"/>
          <w:b/>
          <w:bCs/>
          <w:smallCaps/>
          <w:sz w:val="22"/>
        </w:rPr>
        <w:t>lehota viazanosti ponuky</w:t>
      </w:r>
    </w:p>
    <w:p w:rsidR="00065F6B" w:rsidRDefault="00065F6B" w:rsidP="00357402">
      <w:pPr>
        <w:numPr>
          <w:ilvl w:val="1"/>
          <w:numId w:val="25"/>
        </w:numPr>
        <w:spacing w:before="120" w:after="120" w:line="240" w:lineRule="auto"/>
        <w:ind w:left="567" w:hanging="567"/>
        <w:jc w:val="both"/>
        <w:rPr>
          <w:rFonts w:ascii="Arial Narrow" w:hAnsi="Arial Narrow" w:cs="Arial"/>
          <w:sz w:val="22"/>
        </w:rPr>
      </w:pPr>
      <w:r w:rsidRPr="00887ABD">
        <w:rPr>
          <w:rFonts w:ascii="Arial Narrow" w:hAnsi="Arial Narrow" w:cs="Arial"/>
          <w:sz w:val="22"/>
        </w:rPr>
        <w:t>Uchádzač je svojou ponukou viazaný počas lehoty viazanosti ponúk. Lehota viazanosti ponúk plynie od uplynutia lehoty na predkladanie ponúk do uplynutia lehoty viazanosti ponúk stanovenej verejným obstarávateľom.</w:t>
      </w:r>
    </w:p>
    <w:p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sz w:val="22"/>
        </w:rPr>
        <w:t xml:space="preserve">Lehota viazanosti ponúk je stanovená do </w:t>
      </w:r>
      <w:bookmarkStart w:id="59" w:name="lehota_viazanosti"/>
      <w:bookmarkEnd w:id="59"/>
      <w:r w:rsidR="003778DA">
        <w:rPr>
          <w:rFonts w:ascii="Arial Narrow" w:hAnsi="Arial Narrow" w:cs="Arial"/>
          <w:b/>
          <w:color w:val="FF0000"/>
          <w:sz w:val="22"/>
        </w:rPr>
        <w:t>06.12.2019</w:t>
      </w:r>
      <w:r w:rsidRPr="00876C78">
        <w:rPr>
          <w:rFonts w:ascii="Arial Narrow" w:hAnsi="Arial Narrow" w:cs="Arial"/>
          <w:b/>
          <w:sz w:val="22"/>
        </w:rPr>
        <w:t>.</w:t>
      </w:r>
      <w:r w:rsidRPr="00876C78">
        <w:rPr>
          <w:rFonts w:ascii="Arial Narrow" w:hAnsi="Arial Narrow" w:cs="Arial"/>
          <w:color w:val="FF0000"/>
          <w:sz w:val="22"/>
        </w:rPr>
        <w:t xml:space="preserve"> </w:t>
      </w:r>
    </w:p>
    <w:p w:rsidR="00065F6B" w:rsidRPr="00876C78" w:rsidRDefault="00065F6B" w:rsidP="00357402">
      <w:pPr>
        <w:numPr>
          <w:ilvl w:val="1"/>
          <w:numId w:val="25"/>
        </w:numPr>
        <w:spacing w:before="120" w:after="120" w:line="240" w:lineRule="auto"/>
        <w:ind w:left="567" w:hanging="567"/>
        <w:jc w:val="both"/>
        <w:rPr>
          <w:rFonts w:ascii="Arial Narrow" w:hAnsi="Arial Narrow" w:cs="Arial"/>
          <w:sz w:val="22"/>
        </w:rPr>
      </w:pPr>
      <w:r w:rsidRPr="00876C78">
        <w:rPr>
          <w:rFonts w:ascii="Arial Narrow" w:hAnsi="Arial Narrow" w:cs="Arial"/>
          <w:bCs/>
          <w:sz w:val="22"/>
        </w:rPr>
        <w:t>Verejný obstarávateľ oznámi uchádzačom podľ</w:t>
      </w:r>
      <w:r w:rsidRPr="00876C78">
        <w:rPr>
          <w:rFonts w:ascii="Arial Narrow" w:hAnsi="Arial Narrow" w:cs="Arial"/>
          <w:bCs/>
          <w:color w:val="000000"/>
          <w:sz w:val="22"/>
        </w:rPr>
        <w:t>a zákona predpokladanú zmenenú lehotu viazanosti ponúk</w:t>
      </w:r>
      <w:r w:rsidR="00876C78" w:rsidRPr="00876C78">
        <w:rPr>
          <w:rFonts w:ascii="Arial Narrow" w:hAnsi="Arial Narrow" w:cs="Arial"/>
          <w:bCs/>
          <w:color w:val="000000"/>
          <w:sz w:val="22"/>
        </w:rPr>
        <w:t xml:space="preserve">, </w:t>
      </w:r>
      <w:r w:rsidR="00876C78" w:rsidRPr="00876C78">
        <w:rPr>
          <w:rFonts w:ascii="Arial Narrow" w:hAnsi="Arial Narrow" w:cs="Arial"/>
          <w:sz w:val="22"/>
        </w:rPr>
        <w:t>v prípade ak zákon umožňuje lehotu viazanosti predĺžiť</w:t>
      </w:r>
      <w:r w:rsidRPr="00876C78">
        <w:rPr>
          <w:rFonts w:ascii="Arial Narrow" w:hAnsi="Arial Narrow" w:cs="Arial"/>
          <w:bCs/>
          <w:color w:val="000000"/>
          <w:sz w:val="22"/>
        </w:rPr>
        <w:t xml:space="preserve">. </w:t>
      </w:r>
      <w:r w:rsidRPr="00876C78">
        <w:rPr>
          <w:rFonts w:ascii="Arial Narrow" w:hAnsi="Arial Narrow" w:cs="Arial"/>
          <w:color w:val="000000"/>
          <w:sz w:val="22"/>
        </w:rPr>
        <w:t xml:space="preserve">Uchádzači sú svojou ponukou viazaní do uplynutia verejným </w:t>
      </w:r>
      <w:r w:rsidRPr="00876C78">
        <w:rPr>
          <w:rFonts w:ascii="Arial Narrow" w:hAnsi="Arial Narrow" w:cs="Arial"/>
          <w:sz w:val="22"/>
        </w:rPr>
        <w:t>obstarávateľom oznámenej lehoty viazanosti ponúk,</w:t>
      </w:r>
      <w:r w:rsidR="00876C78" w:rsidRPr="00876C78">
        <w:rPr>
          <w:rFonts w:ascii="Arial Narrow" w:hAnsi="Arial Narrow" w:cs="Arial"/>
          <w:sz w:val="22"/>
        </w:rPr>
        <w:t xml:space="preserve"> </w:t>
      </w:r>
      <w:r w:rsidRPr="00876C78">
        <w:rPr>
          <w:rFonts w:ascii="Arial Narrow" w:hAnsi="Arial Narrow" w:cs="Arial"/>
          <w:sz w:val="22"/>
        </w:rPr>
        <w:t xml:space="preserve">vrátane zmenenej lehoty viazanosti ponúk.  </w:t>
      </w:r>
    </w:p>
    <w:p w:rsidR="00065F6B" w:rsidRPr="00887ABD" w:rsidRDefault="00065F6B" w:rsidP="00887ABD">
      <w:pPr>
        <w:spacing w:before="120" w:after="120" w:line="240" w:lineRule="auto"/>
        <w:jc w:val="center"/>
        <w:rPr>
          <w:rFonts w:ascii="Arial Narrow" w:hAnsi="Arial Narrow" w:cs="Arial"/>
          <w:sz w:val="22"/>
        </w:rPr>
      </w:pPr>
    </w:p>
    <w:p w:rsidR="00065F6B" w:rsidRPr="00EC2537" w:rsidRDefault="00065F6B" w:rsidP="00065F6B">
      <w:pPr>
        <w:jc w:val="center"/>
        <w:rPr>
          <w:rFonts w:ascii="Arial Narrow" w:hAnsi="Arial Narrow" w:cs="Arial"/>
          <w:sz w:val="22"/>
        </w:rPr>
      </w:pPr>
      <w:r w:rsidRPr="00EC2537">
        <w:rPr>
          <w:rFonts w:ascii="Arial Narrow" w:hAnsi="Arial Narrow" w:cs="Arial"/>
          <w:sz w:val="22"/>
        </w:rPr>
        <w:t>Časť IV.</w:t>
      </w:r>
    </w:p>
    <w:p w:rsidR="00065F6B" w:rsidRPr="00410D42" w:rsidRDefault="000D2897" w:rsidP="00410D42">
      <w:pPr>
        <w:spacing w:before="120" w:after="120" w:line="240" w:lineRule="auto"/>
        <w:jc w:val="center"/>
        <w:rPr>
          <w:rFonts w:ascii="Arial Narrow" w:hAnsi="Arial Narrow"/>
          <w:b/>
          <w:sz w:val="24"/>
          <w:szCs w:val="24"/>
        </w:rPr>
      </w:pPr>
      <w:bookmarkStart w:id="60" w:name="_Hlk522983133"/>
      <w:r w:rsidRPr="00410D42">
        <w:rPr>
          <w:rFonts w:ascii="Arial Narrow" w:hAnsi="Arial Narrow"/>
          <w:b/>
          <w:sz w:val="24"/>
          <w:szCs w:val="24"/>
        </w:rPr>
        <w:t xml:space="preserve">KOMUNIKÁCIA A VÝMENA </w:t>
      </w:r>
      <w:r w:rsidR="00065F6B" w:rsidRPr="00410D42">
        <w:rPr>
          <w:rFonts w:ascii="Arial Narrow" w:hAnsi="Arial Narrow"/>
          <w:b/>
          <w:sz w:val="24"/>
          <w:szCs w:val="24"/>
        </w:rPr>
        <w:t>INFORMÁCI</w:t>
      </w:r>
      <w:r w:rsidR="00017CE8" w:rsidRPr="00410D42">
        <w:rPr>
          <w:rFonts w:ascii="Arial Narrow" w:hAnsi="Arial Narrow"/>
          <w:b/>
          <w:sz w:val="24"/>
          <w:szCs w:val="24"/>
        </w:rPr>
        <w:t>Í MEDZI</w:t>
      </w:r>
      <w:r w:rsidR="00065F6B" w:rsidRPr="00410D42">
        <w:rPr>
          <w:rFonts w:ascii="Arial Narrow" w:hAnsi="Arial Narrow"/>
          <w:b/>
          <w:sz w:val="24"/>
          <w:szCs w:val="24"/>
        </w:rPr>
        <w:t xml:space="preserve"> VEREJN</w:t>
      </w:r>
      <w:r w:rsidR="00017CE8" w:rsidRPr="00410D42">
        <w:rPr>
          <w:rFonts w:ascii="Arial Narrow" w:hAnsi="Arial Narrow"/>
          <w:b/>
          <w:sz w:val="24"/>
          <w:szCs w:val="24"/>
        </w:rPr>
        <w:t>Ý</w:t>
      </w:r>
      <w:r w:rsidR="00065F6B" w:rsidRPr="00410D42">
        <w:rPr>
          <w:rFonts w:ascii="Arial Narrow" w:hAnsi="Arial Narrow"/>
          <w:b/>
          <w:sz w:val="24"/>
          <w:szCs w:val="24"/>
        </w:rPr>
        <w:t>M OBSTARÁVA</w:t>
      </w:r>
      <w:r w:rsidR="00017CE8" w:rsidRPr="00410D42">
        <w:rPr>
          <w:rFonts w:ascii="Arial Narrow" w:hAnsi="Arial Narrow"/>
          <w:b/>
          <w:sz w:val="24"/>
          <w:szCs w:val="24"/>
        </w:rPr>
        <w:t>TEĽOM A ZÁUJEMCAMI/UCHÁDZAČMI</w:t>
      </w:r>
    </w:p>
    <w:p w:rsidR="00065F6B" w:rsidRPr="00410D42" w:rsidRDefault="00065F6B" w:rsidP="00410D42">
      <w:pPr>
        <w:spacing w:before="120" w:after="120" w:line="240" w:lineRule="auto"/>
        <w:jc w:val="center"/>
        <w:rPr>
          <w:rFonts w:ascii="Arial Narrow" w:hAnsi="Arial Narrow"/>
          <w:b/>
          <w:sz w:val="24"/>
          <w:szCs w:val="24"/>
        </w:rPr>
      </w:pPr>
      <w:bookmarkStart w:id="61" w:name="_Hlk522983151"/>
      <w:bookmarkEnd w:id="60"/>
      <w:r w:rsidRPr="00410D42">
        <w:rPr>
          <w:rFonts w:ascii="Arial Narrow" w:hAnsi="Arial Narrow" w:cs="Arial"/>
          <w:b/>
          <w:sz w:val="24"/>
          <w:szCs w:val="24"/>
        </w:rPr>
        <w:t>Dorozumievanie a vysvetľovanie</w:t>
      </w:r>
    </w:p>
    <w:bookmarkEnd w:id="61"/>
    <w:p w:rsidR="00065F6B" w:rsidRPr="00410D42" w:rsidRDefault="00081B47" w:rsidP="00357402">
      <w:pPr>
        <w:numPr>
          <w:ilvl w:val="0"/>
          <w:numId w:val="25"/>
        </w:numPr>
        <w:spacing w:before="120" w:after="120" w:line="240" w:lineRule="auto"/>
        <w:ind w:left="567" w:hanging="567"/>
        <w:jc w:val="both"/>
        <w:rPr>
          <w:rFonts w:ascii="Arial Narrow" w:hAnsi="Arial Narrow" w:cs="Arial"/>
          <w:b/>
          <w:bCs/>
          <w:smallCaps/>
          <w:sz w:val="22"/>
        </w:rPr>
      </w:pPr>
      <w:r w:rsidRPr="00410D42">
        <w:rPr>
          <w:rFonts w:ascii="Arial Narrow" w:hAnsi="Arial Narrow" w:cs="Arial"/>
          <w:b/>
          <w:bCs/>
          <w:smallCaps/>
          <w:sz w:val="22"/>
        </w:rPr>
        <w:lastRenderedPageBreak/>
        <w:t xml:space="preserve">komunikácia a výmena informácií medzi verejným obstarávateľom a </w:t>
      </w:r>
      <w:r w:rsidR="00065F6B" w:rsidRPr="00410D42">
        <w:rPr>
          <w:rFonts w:ascii="Arial Narrow" w:hAnsi="Arial Narrow" w:cs="Arial"/>
          <w:b/>
          <w:bCs/>
          <w:smallCaps/>
          <w:sz w:val="22"/>
        </w:rPr>
        <w:t>záujemcami/uchádzačmi</w:t>
      </w:r>
    </w:p>
    <w:p w:rsidR="00065F6B" w:rsidRPr="00410D42" w:rsidRDefault="00065F6B"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bookmarkStart w:id="62" w:name="_Hlk522983281"/>
      <w:r w:rsidRPr="00410D42">
        <w:rPr>
          <w:rFonts w:ascii="Arial Narrow" w:hAnsi="Arial Narrow" w:cs="Arial"/>
          <w:sz w:val="22"/>
          <w:szCs w:val="22"/>
        </w:rPr>
        <w:t xml:space="preserve">Komunikácia </w:t>
      </w:r>
      <w:r w:rsidR="00081B47" w:rsidRPr="00410D42">
        <w:rPr>
          <w:rFonts w:ascii="Arial Narrow" w:hAnsi="Arial Narrow" w:cs="Arial"/>
          <w:sz w:val="22"/>
          <w:szCs w:val="22"/>
        </w:rPr>
        <w:t xml:space="preserve">a výmena informácií </w:t>
      </w:r>
      <w:r w:rsidRPr="00410D42">
        <w:rPr>
          <w:rFonts w:ascii="Arial Narrow" w:hAnsi="Arial Narrow" w:cs="Arial"/>
          <w:sz w:val="22"/>
          <w:szCs w:val="22"/>
        </w:rPr>
        <w:t>medzi verejným obstarávateľom a</w:t>
      </w:r>
      <w:r w:rsidR="00081B47" w:rsidRPr="00410D42">
        <w:rPr>
          <w:rFonts w:ascii="Arial Narrow" w:hAnsi="Arial Narrow" w:cs="Arial"/>
          <w:sz w:val="22"/>
          <w:szCs w:val="22"/>
        </w:rPr>
        <w:t xml:space="preserve"> hospodárskymi subjektmi, resp. </w:t>
      </w:r>
      <w:r w:rsidRPr="00410D42">
        <w:rPr>
          <w:rFonts w:ascii="Arial Narrow" w:hAnsi="Arial Narrow" w:cs="Arial"/>
          <w:sz w:val="22"/>
          <w:szCs w:val="22"/>
        </w:rPr>
        <w:t>záujemcami/uchádzačmi sa uskutočňuje v slovenskom jazyku písomne</w:t>
      </w:r>
      <w:r w:rsidR="0038079A" w:rsidRPr="00410D42">
        <w:rPr>
          <w:rFonts w:ascii="Arial Narrow" w:hAnsi="Arial Narrow" w:cs="Arial"/>
          <w:sz w:val="22"/>
          <w:szCs w:val="22"/>
        </w:rPr>
        <w:t xml:space="preserve"> – prostredníctvom elektronických prostriedkov, spôsobom určeným funkcionalitami EKS</w:t>
      </w:r>
      <w:r w:rsidRPr="00410D42">
        <w:rPr>
          <w:rFonts w:ascii="Arial Narrow" w:hAnsi="Arial Narrow" w:cs="Arial"/>
          <w:sz w:val="22"/>
          <w:szCs w:val="22"/>
        </w:rPr>
        <w:t>.</w:t>
      </w:r>
    </w:p>
    <w:p w:rsidR="00F0367D" w:rsidRPr="001E26B7" w:rsidRDefault="00F0367D"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szCs w:val="22"/>
        </w:rPr>
        <w:t xml:space="preserve">Komunikácia, výmena a uchovávanie informácií sa uskutočňuje spôsobom, ktorý zabezpečí integritu a zachovanie dôvernosti údajov uvedených v ponuke. </w:t>
      </w:r>
    </w:p>
    <w:p w:rsidR="00F0367D" w:rsidRPr="001E26B7" w:rsidRDefault="00873FB3" w:rsidP="00357402">
      <w:pPr>
        <w:pStyle w:val="Odsekzoznamu"/>
        <w:numPr>
          <w:ilvl w:val="1"/>
          <w:numId w:val="25"/>
        </w:numPr>
        <w:tabs>
          <w:tab w:val="clear" w:pos="2160"/>
          <w:tab w:val="clear" w:pos="2880"/>
          <w:tab w:val="clear" w:pos="4500"/>
        </w:tabs>
        <w:spacing w:before="120" w:after="120"/>
        <w:ind w:left="567" w:hanging="567"/>
        <w:jc w:val="both"/>
        <w:rPr>
          <w:rFonts w:ascii="Arial Narrow" w:hAnsi="Arial Narrow" w:cs="Arial"/>
          <w:sz w:val="22"/>
          <w:szCs w:val="22"/>
        </w:rPr>
      </w:pPr>
      <w:r w:rsidRPr="001E26B7">
        <w:rPr>
          <w:rFonts w:ascii="Arial Narrow" w:hAnsi="Arial Narrow"/>
          <w:sz w:val="22"/>
        </w:rPr>
        <w:t xml:space="preserve">Podrobné pravidlá </w:t>
      </w:r>
      <w:r w:rsidRPr="001E26B7">
        <w:rPr>
          <w:rFonts w:ascii="Arial Narrow" w:hAnsi="Arial Narrow"/>
          <w:sz w:val="22"/>
          <w:szCs w:val="22"/>
        </w:rPr>
        <w:t>a podmienky komunikácie a výmeny informácií v tomto verejnom obstarávaní v rámci EKS sú uvedené v platných VP EO</w:t>
      </w:r>
      <w:r w:rsidR="00F0367D" w:rsidRPr="001E26B7">
        <w:rPr>
          <w:rFonts w:ascii="Arial Narrow" w:hAnsi="Arial Narrow"/>
          <w:sz w:val="22"/>
        </w:rPr>
        <w:t xml:space="preserve">. </w:t>
      </w:r>
    </w:p>
    <w:bookmarkEnd w:id="62"/>
    <w:p w:rsidR="00065F6B" w:rsidRDefault="00065F6B" w:rsidP="00357402">
      <w:pPr>
        <w:numPr>
          <w:ilvl w:val="0"/>
          <w:numId w:val="25"/>
        </w:numPr>
        <w:spacing w:after="120" w:line="240" w:lineRule="auto"/>
        <w:ind w:left="567" w:hanging="567"/>
        <w:jc w:val="both"/>
        <w:rPr>
          <w:rFonts w:ascii="Arial Narrow" w:hAnsi="Arial Narrow" w:cs="Arial"/>
          <w:b/>
          <w:bCs/>
          <w:smallCaps/>
          <w:sz w:val="22"/>
        </w:rPr>
      </w:pPr>
      <w:r w:rsidRPr="006318D1">
        <w:rPr>
          <w:rFonts w:ascii="Arial Narrow" w:hAnsi="Arial Narrow" w:cs="Arial"/>
          <w:b/>
          <w:bCs/>
          <w:smallCaps/>
          <w:sz w:val="22"/>
        </w:rPr>
        <w:t xml:space="preserve">obhliadka miesta </w:t>
      </w:r>
      <w:r w:rsidR="00AA4A8C">
        <w:rPr>
          <w:rFonts w:ascii="Arial Narrow" w:hAnsi="Arial Narrow" w:cs="Arial"/>
          <w:b/>
          <w:bCs/>
          <w:smallCaps/>
          <w:sz w:val="22"/>
        </w:rPr>
        <w:t>dodania/</w:t>
      </w:r>
      <w:r>
        <w:rPr>
          <w:rFonts w:ascii="Arial Narrow" w:hAnsi="Arial Narrow" w:cs="Arial"/>
          <w:b/>
          <w:bCs/>
          <w:smallCaps/>
          <w:sz w:val="22"/>
        </w:rPr>
        <w:t xml:space="preserve">poskytnutia </w:t>
      </w:r>
      <w:r w:rsidRPr="006318D1">
        <w:rPr>
          <w:rFonts w:ascii="Arial Narrow" w:hAnsi="Arial Narrow" w:cs="Arial"/>
          <w:b/>
          <w:bCs/>
          <w:smallCaps/>
          <w:sz w:val="22"/>
        </w:rPr>
        <w:t>predmetu zákazky</w:t>
      </w:r>
    </w:p>
    <w:p w:rsidR="00065F6B" w:rsidRDefault="00745F78" w:rsidP="00745F78">
      <w:pPr>
        <w:spacing w:before="120" w:after="120" w:line="240" w:lineRule="auto"/>
        <w:ind w:left="567" w:hanging="567"/>
        <w:jc w:val="both"/>
        <w:rPr>
          <w:rFonts w:ascii="Arial Narrow" w:hAnsi="Arial Narrow" w:cs="Arial"/>
          <w:sz w:val="22"/>
        </w:rPr>
      </w:pPr>
      <w:r>
        <w:rPr>
          <w:rFonts w:ascii="Arial Narrow" w:hAnsi="Arial Narrow" w:cs="Arial"/>
          <w:sz w:val="22"/>
        </w:rPr>
        <w:t xml:space="preserve">24.1 </w:t>
      </w:r>
      <w:r>
        <w:rPr>
          <w:rFonts w:ascii="Arial Narrow" w:hAnsi="Arial Narrow" w:cs="Arial"/>
          <w:sz w:val="22"/>
        </w:rPr>
        <w:tab/>
      </w:r>
      <w:r w:rsidR="00065F6B" w:rsidRPr="00EC2537">
        <w:rPr>
          <w:rFonts w:ascii="Arial Narrow" w:hAnsi="Arial Narrow" w:cs="Arial"/>
          <w:sz w:val="22"/>
        </w:rPr>
        <w:t xml:space="preserve">Obhliadka miesta </w:t>
      </w:r>
      <w:r w:rsidR="00B80E8C">
        <w:rPr>
          <w:rFonts w:ascii="Arial Narrow" w:hAnsi="Arial Narrow" w:cs="Arial"/>
          <w:sz w:val="22"/>
        </w:rPr>
        <w:t>dodania/poskytnutia</w:t>
      </w:r>
      <w:r w:rsidR="00065F6B">
        <w:rPr>
          <w:rFonts w:ascii="Arial Narrow" w:hAnsi="Arial Narrow" w:cs="Arial"/>
          <w:sz w:val="22"/>
        </w:rPr>
        <w:t xml:space="preserve"> </w:t>
      </w:r>
      <w:r w:rsidR="00065F6B" w:rsidRPr="00EC2537">
        <w:rPr>
          <w:rFonts w:ascii="Arial Narrow" w:hAnsi="Arial Narrow" w:cs="Arial"/>
          <w:sz w:val="22"/>
        </w:rPr>
        <w:t xml:space="preserve">predmetu zákazky </w:t>
      </w:r>
      <w:r w:rsidR="00065F6B">
        <w:rPr>
          <w:rFonts w:ascii="Arial Narrow" w:hAnsi="Arial Narrow" w:cs="Arial"/>
          <w:sz w:val="22"/>
        </w:rPr>
        <w:t>sa neuskutoční.</w:t>
      </w:r>
    </w:p>
    <w:p w:rsidR="00065F6B" w:rsidRPr="004D5DD6" w:rsidRDefault="00065F6B" w:rsidP="00065F6B">
      <w:pPr>
        <w:jc w:val="center"/>
        <w:rPr>
          <w:rFonts w:ascii="Arial Narrow" w:hAnsi="Arial Narrow" w:cs="Arial"/>
          <w:b/>
          <w:sz w:val="24"/>
          <w:szCs w:val="24"/>
          <w:highlight w:val="yellow"/>
        </w:rPr>
      </w:pPr>
      <w:r w:rsidRPr="004D5DD6">
        <w:rPr>
          <w:rFonts w:ascii="Arial Narrow" w:hAnsi="Arial Narrow" w:cs="Arial"/>
          <w:b/>
          <w:sz w:val="24"/>
          <w:szCs w:val="24"/>
        </w:rPr>
        <w:t>Otváranie ponúk</w:t>
      </w:r>
    </w:p>
    <w:p w:rsidR="00065F6B" w:rsidRPr="00D232D4" w:rsidRDefault="00065F6B" w:rsidP="0001445E">
      <w:pPr>
        <w:numPr>
          <w:ilvl w:val="0"/>
          <w:numId w:val="43"/>
        </w:numPr>
        <w:spacing w:before="120" w:after="120" w:line="240" w:lineRule="auto"/>
        <w:ind w:left="567" w:hanging="567"/>
        <w:jc w:val="both"/>
        <w:rPr>
          <w:rFonts w:ascii="Arial Narrow" w:hAnsi="Arial Narrow" w:cs="Arial"/>
          <w:b/>
          <w:bCs/>
          <w:smallCaps/>
          <w:sz w:val="22"/>
        </w:rPr>
      </w:pPr>
      <w:r w:rsidRPr="00D232D4">
        <w:rPr>
          <w:rFonts w:ascii="Arial Narrow" w:hAnsi="Arial Narrow" w:cs="Arial"/>
          <w:b/>
          <w:bCs/>
          <w:smallCaps/>
          <w:sz w:val="22"/>
        </w:rPr>
        <w:t>otváranie ponúk</w:t>
      </w:r>
    </w:p>
    <w:p w:rsidR="00BF0752" w:rsidRPr="0001445E" w:rsidRDefault="00065F6B" w:rsidP="0001445E">
      <w:pPr>
        <w:pStyle w:val="Odsekzoznamu"/>
        <w:numPr>
          <w:ilvl w:val="1"/>
          <w:numId w:val="43"/>
        </w:numPr>
        <w:spacing w:before="120" w:after="120"/>
        <w:ind w:left="567" w:hanging="567"/>
        <w:jc w:val="both"/>
        <w:rPr>
          <w:rFonts w:ascii="Arial Narrow" w:hAnsi="Arial Narrow" w:cs="Arial"/>
          <w:color w:val="FF0000"/>
          <w:sz w:val="22"/>
        </w:rPr>
      </w:pPr>
      <w:r w:rsidRPr="00D232D4">
        <w:rPr>
          <w:rFonts w:ascii="Arial Narrow" w:hAnsi="Arial Narrow" w:cs="ITCBookmanEE"/>
          <w:sz w:val="22"/>
        </w:rPr>
        <w:t>Verejné otváranie ponúk</w:t>
      </w:r>
      <w:bookmarkStart w:id="63" w:name="_Hlk522983394"/>
      <w:r w:rsidR="00993059" w:rsidRPr="00D232D4">
        <w:rPr>
          <w:rFonts w:ascii="Arial Narrow" w:hAnsi="Arial Narrow" w:cs="ITCBookmanEE"/>
          <w:sz w:val="22"/>
        </w:rPr>
        <w:t>, resp. ich odšifrovan</w:t>
      </w:r>
      <w:r w:rsidR="0046059A" w:rsidRPr="00D232D4">
        <w:rPr>
          <w:rFonts w:ascii="Arial Narrow" w:hAnsi="Arial Narrow" w:cs="ITCBookmanEE"/>
          <w:sz w:val="22"/>
        </w:rPr>
        <w:t>ie a sprístupnenie</w:t>
      </w:r>
      <w:r w:rsidR="00993059" w:rsidRPr="00D232D4">
        <w:rPr>
          <w:rFonts w:ascii="Arial Narrow" w:hAnsi="Arial Narrow" w:cs="ITCBookmanEE"/>
          <w:sz w:val="22"/>
        </w:rPr>
        <w:t xml:space="preserve">, </w:t>
      </w:r>
      <w:r w:rsidR="0046059A" w:rsidRPr="00D232D4">
        <w:rPr>
          <w:rFonts w:ascii="Arial Narrow" w:hAnsi="Arial Narrow" w:cs="ITCBookmanEE"/>
          <w:sz w:val="22"/>
        </w:rPr>
        <w:t>elektronick</w:t>
      </w:r>
      <w:r w:rsidR="00D802F3" w:rsidRPr="00D232D4">
        <w:rPr>
          <w:rFonts w:ascii="Arial Narrow" w:hAnsi="Arial Narrow" w:cs="ITCBookmanEE"/>
          <w:sz w:val="22"/>
        </w:rPr>
        <w:t>y</w:t>
      </w:r>
      <w:r w:rsidR="0046059A" w:rsidRPr="00D232D4">
        <w:rPr>
          <w:rFonts w:ascii="Arial Narrow" w:hAnsi="Arial Narrow" w:cs="ITCBookmanEE"/>
          <w:sz w:val="22"/>
        </w:rPr>
        <w:t xml:space="preserve">, </w:t>
      </w:r>
      <w:r w:rsidR="00993059" w:rsidRPr="00D232D4">
        <w:rPr>
          <w:rFonts w:ascii="Arial Narrow" w:hAnsi="Arial Narrow"/>
          <w:sz w:val="22"/>
        </w:rPr>
        <w:t xml:space="preserve">spôsobom určeným funkcionalitou </w:t>
      </w:r>
      <w:r w:rsidR="00993059" w:rsidRPr="0001445E">
        <w:rPr>
          <w:rFonts w:ascii="Arial Narrow" w:hAnsi="Arial Narrow"/>
          <w:sz w:val="22"/>
        </w:rPr>
        <w:t>EKS</w:t>
      </w:r>
      <w:r w:rsidR="00993059" w:rsidRPr="0001445E">
        <w:rPr>
          <w:rFonts w:ascii="Arial Narrow" w:hAnsi="Arial Narrow" w:cs="ITCBookmanEE"/>
          <w:sz w:val="22"/>
        </w:rPr>
        <w:t xml:space="preserve"> sa </w:t>
      </w:r>
      <w:r w:rsidRPr="0001445E">
        <w:rPr>
          <w:rFonts w:ascii="Arial Narrow" w:hAnsi="Arial Narrow" w:cs="ITCBookmanEE"/>
          <w:sz w:val="22"/>
        </w:rPr>
        <w:t xml:space="preserve">uskutoční v súlade </w:t>
      </w:r>
      <w:r w:rsidR="00994472" w:rsidRPr="0001445E">
        <w:rPr>
          <w:rFonts w:ascii="Arial Narrow" w:hAnsi="Arial Narrow" w:cs="ITCBookmanEE"/>
          <w:sz w:val="22"/>
        </w:rPr>
        <w:t>so</w:t>
      </w:r>
      <w:r w:rsidRPr="0001445E">
        <w:rPr>
          <w:rFonts w:ascii="Arial Narrow" w:hAnsi="Arial Narrow" w:cs="ITCBookmanEE"/>
          <w:sz w:val="22"/>
        </w:rPr>
        <w:t xml:space="preserve"> zákon</w:t>
      </w:r>
      <w:r w:rsidR="00994472" w:rsidRPr="0001445E">
        <w:rPr>
          <w:rFonts w:ascii="Arial Narrow" w:hAnsi="Arial Narrow" w:cs="ITCBookmanEE"/>
          <w:sz w:val="22"/>
        </w:rPr>
        <w:t>om</w:t>
      </w:r>
      <w:r w:rsidRPr="0001445E">
        <w:rPr>
          <w:rFonts w:ascii="Arial Narrow" w:hAnsi="Arial Narrow" w:cs="ITCBookmanEE"/>
          <w:sz w:val="22"/>
        </w:rPr>
        <w:t xml:space="preserve"> </w:t>
      </w:r>
      <w:r w:rsidR="00CD264D" w:rsidRPr="0001445E">
        <w:rPr>
          <w:rFonts w:ascii="Arial Narrow" w:hAnsi="Arial Narrow" w:cs="ITCBookmanEE"/>
          <w:sz w:val="22"/>
        </w:rPr>
        <w:t>v rámci systému EKS</w:t>
      </w:r>
      <w:r w:rsidRPr="0001445E">
        <w:rPr>
          <w:rFonts w:ascii="Arial Narrow" w:hAnsi="Arial Narrow" w:cs="ITCBookmanEE"/>
          <w:sz w:val="22"/>
        </w:rPr>
        <w:t xml:space="preserve"> a v čase uvedenom v oznámení o vyhlásení verejného obstarávania</w:t>
      </w:r>
      <w:r w:rsidR="0046059A" w:rsidRPr="0001445E">
        <w:rPr>
          <w:rFonts w:ascii="Arial Narrow" w:hAnsi="Arial Narrow" w:cs="ITCBookmanEE"/>
          <w:sz w:val="22"/>
        </w:rPr>
        <w:t>,</w:t>
      </w:r>
      <w:r w:rsidR="00EA3828" w:rsidRPr="0001445E">
        <w:rPr>
          <w:rFonts w:ascii="Arial Narrow" w:hAnsi="Arial Narrow" w:cs="ITCBookmanEE"/>
          <w:sz w:val="22"/>
        </w:rPr>
        <w:t> na Elektronickej tabuli</w:t>
      </w:r>
      <w:r w:rsidR="00EA678E" w:rsidRPr="0001445E">
        <w:rPr>
          <w:rFonts w:ascii="Arial Narrow" w:hAnsi="Arial Narrow" w:cs="ITCBookmanEE"/>
          <w:sz w:val="22"/>
        </w:rPr>
        <w:t xml:space="preserve"> zriadenej v rámci postupu zadávania tejto zákazky</w:t>
      </w:r>
      <w:r w:rsidR="009E6CA2" w:rsidRPr="0001445E">
        <w:rPr>
          <w:rFonts w:ascii="Arial Narrow" w:hAnsi="Arial Narrow" w:cs="ITCBookmanEE"/>
          <w:sz w:val="22"/>
        </w:rPr>
        <w:t xml:space="preserve"> a v týchto súťažných podkladoch</w:t>
      </w:r>
      <w:bookmarkEnd w:id="63"/>
      <w:r w:rsidR="00CA3DD8" w:rsidRPr="0001445E">
        <w:rPr>
          <w:rFonts w:ascii="Arial Narrow" w:hAnsi="Arial Narrow" w:cs="ITCBookmanEE"/>
          <w:sz w:val="22"/>
        </w:rPr>
        <w:t xml:space="preserve">, </w:t>
      </w:r>
      <w:proofErr w:type="spellStart"/>
      <w:r w:rsidRPr="0001445E">
        <w:rPr>
          <w:rFonts w:ascii="Arial Narrow" w:hAnsi="Arial Narrow" w:cs="ITCBookmanEE"/>
          <w:sz w:val="22"/>
        </w:rPr>
        <w:t>t.j</w:t>
      </w:r>
      <w:proofErr w:type="spellEnd"/>
      <w:r w:rsidRPr="0001445E">
        <w:rPr>
          <w:rFonts w:ascii="Arial Narrow" w:hAnsi="Arial Narrow" w:cs="ITCBookmanEE"/>
          <w:sz w:val="22"/>
        </w:rPr>
        <w:t xml:space="preserve">. dňa </w:t>
      </w:r>
      <w:r w:rsidR="003778DA">
        <w:rPr>
          <w:rFonts w:ascii="Arial Narrow" w:hAnsi="Arial Narrow" w:cs="ITCBookmanEE"/>
          <w:b/>
          <w:color w:val="FF0000"/>
          <w:sz w:val="22"/>
        </w:rPr>
        <w:t>10.04</w:t>
      </w:r>
      <w:r w:rsidR="00E14387" w:rsidRPr="007E365A">
        <w:rPr>
          <w:rFonts w:ascii="Arial Narrow" w:hAnsi="Arial Narrow" w:cs="ITCBookmanEE"/>
          <w:b/>
          <w:color w:val="FF0000"/>
          <w:sz w:val="22"/>
        </w:rPr>
        <w:t>.</w:t>
      </w:r>
      <w:r w:rsidR="003778DA">
        <w:rPr>
          <w:rFonts w:ascii="Arial Narrow" w:hAnsi="Arial Narrow" w:cs="ITCBookmanEE"/>
          <w:b/>
          <w:color w:val="FF0000"/>
          <w:sz w:val="22"/>
        </w:rPr>
        <w:t>2019</w:t>
      </w:r>
      <w:r w:rsidRPr="007E365A">
        <w:rPr>
          <w:rFonts w:ascii="Arial Narrow" w:hAnsi="Arial Narrow" w:cs="ITCBookmanEE"/>
          <w:b/>
          <w:color w:val="FF0000"/>
          <w:sz w:val="22"/>
        </w:rPr>
        <w:t xml:space="preserve"> o</w:t>
      </w:r>
      <w:r w:rsidR="003778DA">
        <w:rPr>
          <w:rFonts w:ascii="Arial Narrow" w:hAnsi="Arial Narrow" w:cs="ITCBookmanEE"/>
          <w:b/>
          <w:color w:val="FF0000"/>
          <w:sz w:val="22"/>
        </w:rPr>
        <w:t> 10:00</w:t>
      </w:r>
      <w:r w:rsidRPr="007E365A">
        <w:rPr>
          <w:rFonts w:ascii="Arial Narrow" w:hAnsi="Arial Narrow" w:cs="ITCBookmanEE"/>
          <w:b/>
          <w:color w:val="FF0000"/>
          <w:sz w:val="22"/>
        </w:rPr>
        <w:t xml:space="preserve"> hod</w:t>
      </w:r>
      <w:r w:rsidRPr="0001445E">
        <w:rPr>
          <w:rFonts w:ascii="Arial Narrow" w:hAnsi="Arial Narrow" w:cs="ITCBookmanEE"/>
          <w:b/>
          <w:sz w:val="22"/>
        </w:rPr>
        <w:t>.</w:t>
      </w:r>
      <w:r w:rsidRPr="0001445E">
        <w:rPr>
          <w:rFonts w:ascii="Arial Narrow" w:hAnsi="Arial Narrow" w:cs="ITCBookmanEE"/>
          <w:sz w:val="22"/>
        </w:rPr>
        <w:t xml:space="preserve"> </w:t>
      </w:r>
      <w:r w:rsidRPr="0001445E">
        <w:rPr>
          <w:rFonts w:ascii="Arial Narrow" w:hAnsi="Arial Narrow" w:cs="Arial"/>
          <w:sz w:val="22"/>
        </w:rPr>
        <w:t>na adrese uvedenej podľa bodu 1. týchto súťažných podkladov,</w:t>
      </w:r>
      <w:r w:rsidR="00E14387" w:rsidRPr="0001445E">
        <w:rPr>
          <w:rFonts w:ascii="Arial Narrow" w:hAnsi="Arial Narrow" w:cs="Arial"/>
          <w:sz w:val="22"/>
        </w:rPr>
        <w:t xml:space="preserve"> </w:t>
      </w:r>
      <w:r w:rsidRPr="0001445E">
        <w:rPr>
          <w:rFonts w:ascii="Arial Narrow" w:hAnsi="Arial Narrow" w:cs="Arial"/>
          <w:sz w:val="22"/>
        </w:rPr>
        <w:t xml:space="preserve">v zasadacej miestnosti </w:t>
      </w:r>
      <w:r w:rsidRPr="0001445E">
        <w:rPr>
          <w:rFonts w:ascii="Arial Narrow" w:hAnsi="Arial Narrow" w:cs="Arial"/>
          <w:sz w:val="22"/>
          <w:highlight w:val="yellow"/>
        </w:rPr>
        <w:t>č. 420</w:t>
      </w:r>
      <w:r w:rsidRPr="0001445E">
        <w:rPr>
          <w:rFonts w:ascii="Arial Narrow" w:hAnsi="Arial Narrow" w:cs="ITCBookmanEE"/>
          <w:sz w:val="22"/>
        </w:rPr>
        <w:t xml:space="preserve">. </w:t>
      </w:r>
    </w:p>
    <w:p w:rsidR="00065F6B" w:rsidRPr="002A4C8B" w:rsidRDefault="00065F6B" w:rsidP="0001445E">
      <w:pPr>
        <w:pStyle w:val="Zarkazkladnhotextu2"/>
        <w:numPr>
          <w:ilvl w:val="1"/>
          <w:numId w:val="43"/>
        </w:numPr>
        <w:spacing w:before="120" w:line="240" w:lineRule="auto"/>
        <w:ind w:left="567" w:hanging="567"/>
        <w:jc w:val="both"/>
        <w:rPr>
          <w:rFonts w:ascii="Arial Narrow" w:hAnsi="Arial Narrow" w:cs="Arial"/>
        </w:rPr>
      </w:pPr>
      <w:r w:rsidRPr="002A4C8B">
        <w:rPr>
          <w:rFonts w:ascii="Arial Narrow" w:hAnsi="Arial Narrow" w:cs="ITCBookmanEE"/>
        </w:rPr>
        <w:t>Komisia na vyhodnotenie ponúk menovaná verejným obstarávateľom (komisia) vykoná otváranie ponúk</w:t>
      </w:r>
      <w:r w:rsidR="00A20161" w:rsidRPr="002A4C8B">
        <w:rPr>
          <w:rFonts w:ascii="Arial Narrow" w:hAnsi="Arial Narrow"/>
        </w:rPr>
        <w:t xml:space="preserve"> </w:t>
      </w:r>
      <w:bookmarkStart w:id="64" w:name="_Hlk522983497"/>
      <w:r w:rsidR="00A20161" w:rsidRPr="002A4C8B">
        <w:rPr>
          <w:rFonts w:ascii="Arial Narrow" w:hAnsi="Arial Narrow"/>
        </w:rPr>
        <w:t>elektronick</w:t>
      </w:r>
      <w:r w:rsidR="00ED36F4">
        <w:rPr>
          <w:rFonts w:ascii="Arial Narrow" w:hAnsi="Arial Narrow"/>
          <w:lang w:val="sk-SK"/>
        </w:rPr>
        <w:t>y</w:t>
      </w:r>
      <w:r w:rsidR="00A20161" w:rsidRPr="002A4C8B">
        <w:rPr>
          <w:rFonts w:ascii="Arial Narrow" w:hAnsi="Arial Narrow"/>
          <w:lang w:val="sk-SK"/>
        </w:rPr>
        <w:t>,</w:t>
      </w:r>
      <w:r w:rsidR="00A20161" w:rsidRPr="002A4C8B">
        <w:rPr>
          <w:rFonts w:ascii="Arial Narrow" w:hAnsi="Arial Narrow"/>
        </w:rPr>
        <w:t xml:space="preserve"> spôsobom určeným funkcionalitou EKS, a to </w:t>
      </w:r>
      <w:r w:rsidR="0046059A">
        <w:rPr>
          <w:rFonts w:ascii="Arial Narrow" w:hAnsi="Arial Narrow"/>
          <w:lang w:val="sk-SK"/>
        </w:rPr>
        <w:t xml:space="preserve">odšifrovaním a </w:t>
      </w:r>
      <w:r w:rsidR="00A20161" w:rsidRPr="002A4C8B">
        <w:rPr>
          <w:rFonts w:ascii="Arial Narrow" w:hAnsi="Arial Narrow"/>
        </w:rPr>
        <w:t>sprístupnením obsahu ponúk v lehot</w:t>
      </w:r>
      <w:r w:rsidR="001B4E46" w:rsidRPr="002A4C8B">
        <w:rPr>
          <w:rFonts w:ascii="Arial Narrow" w:hAnsi="Arial Narrow"/>
          <w:lang w:val="sk-SK"/>
        </w:rPr>
        <w:t>e</w:t>
      </w:r>
      <w:r w:rsidR="00A20161" w:rsidRPr="002A4C8B">
        <w:rPr>
          <w:rFonts w:ascii="Arial Narrow" w:hAnsi="Arial Narrow"/>
        </w:rPr>
        <w:t xml:space="preserve"> a v súlade so zákonom</w:t>
      </w:r>
      <w:bookmarkEnd w:id="64"/>
      <w:r w:rsidR="00A20161" w:rsidRPr="002A4C8B">
        <w:rPr>
          <w:rFonts w:ascii="Arial Narrow" w:hAnsi="Arial Narrow"/>
        </w:rPr>
        <w:t>.</w:t>
      </w:r>
      <w:r w:rsidR="00C968CA" w:rsidRPr="002A4C8B">
        <w:rPr>
          <w:rFonts w:ascii="Arial Narrow" w:hAnsi="Arial Narrow"/>
          <w:lang w:val="sk-SK"/>
        </w:rPr>
        <w:t xml:space="preserve"> </w:t>
      </w:r>
      <w:bookmarkStart w:id="65" w:name="_Hlk534979644"/>
      <w:r w:rsidRPr="002A4C8B">
        <w:rPr>
          <w:rFonts w:ascii="Arial Narrow" w:hAnsi="Arial Narrow" w:cs="ITCBookmanEE"/>
        </w:rPr>
        <w:t>Po otvorení ponuky</w:t>
      </w:r>
      <w:r w:rsidR="00234728">
        <w:rPr>
          <w:rFonts w:ascii="Arial Narrow" w:hAnsi="Arial Narrow" w:cs="ITCBookmanEE"/>
          <w:lang w:val="sk-SK"/>
        </w:rPr>
        <w:t>/ponúk</w:t>
      </w:r>
      <w:r w:rsidRPr="002A4C8B">
        <w:rPr>
          <w:rFonts w:ascii="Arial Narrow" w:hAnsi="Arial Narrow" w:cs="ITCBookmanEE"/>
        </w:rPr>
        <w:t xml:space="preserve"> komisia vykoná všetky úkony podľa zákona, spočívajúce </w:t>
      </w:r>
      <w:r w:rsidR="00124993" w:rsidRPr="00C7675D">
        <w:rPr>
          <w:rFonts w:ascii="Arial Narrow" w:hAnsi="Arial Narrow" w:cs="ITCBookmanEE"/>
        </w:rPr>
        <w:t>vo zverejnení obchodných mien alebo názvov, sídiel, miest podnikania alebo adries pobytov všetkých uchádzačov a ich návrhov na plnenie kritérií, ktoré sa dajú vyjadriť číslicou, podľa § 52 ods. 6 zákona,</w:t>
      </w:r>
      <w:r w:rsidR="00ED36F4">
        <w:rPr>
          <w:rFonts w:ascii="Arial Narrow" w:hAnsi="Arial Narrow" w:cs="ITCBookmanEE"/>
          <w:lang w:val="sk-SK"/>
        </w:rPr>
        <w:t xml:space="preserve"> a pokračuje</w:t>
      </w:r>
      <w:r w:rsidR="00124993">
        <w:rPr>
          <w:rFonts w:ascii="Arial Narrow" w:hAnsi="Arial Narrow" w:cs="ITCBookmanEE"/>
          <w:lang w:val="sk-SK"/>
        </w:rPr>
        <w:t xml:space="preserve"> </w:t>
      </w:r>
      <w:r w:rsidRPr="002A4C8B">
        <w:rPr>
          <w:rFonts w:ascii="Arial Narrow" w:hAnsi="Arial Narrow" w:cs="ITCBookmanEE"/>
        </w:rPr>
        <w:t xml:space="preserve">vo vyhodnotení </w:t>
      </w:r>
      <w:r w:rsidRPr="002A4C8B">
        <w:rPr>
          <w:rFonts w:ascii="Arial Narrow" w:hAnsi="Arial Narrow"/>
        </w:rPr>
        <w:t>ponúk podľa § 53 zákona, prič</w:t>
      </w:r>
      <w:bookmarkStart w:id="66" w:name="_GoBack"/>
      <w:bookmarkEnd w:id="66"/>
      <w:r w:rsidRPr="002A4C8B">
        <w:rPr>
          <w:rFonts w:ascii="Arial Narrow" w:hAnsi="Arial Narrow"/>
        </w:rPr>
        <w:t>om až následne vyhodnotí splnenie podmienok účasti podľa § 40 zákona v súlade so zákonom.</w:t>
      </w:r>
    </w:p>
    <w:bookmarkEnd w:id="65"/>
    <w:p w:rsidR="00065F6B" w:rsidRPr="005F2F67" w:rsidRDefault="00065F6B" w:rsidP="0001445E">
      <w:pPr>
        <w:numPr>
          <w:ilvl w:val="1"/>
          <w:numId w:val="43"/>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Verejný obstarávateľ umožní účasť na otváraní ponúk všetkým uchádzačom, ktorí predložili ponuku v lehote na predkladanie ponúk.  Na verejnom otváraní ponúk komisia zverejní obchodné mená alebo názvy, sídla, miesta podnikania alebo adresy pobytov všetkých uchádzačov a ich návrhy na plnenie kritérií, ktoré sa dajú vyjadriť číslom, určených verejným obstarávateľom na vyhodnotenie ponúk. Ostatné údaje uvedené v ponuke sa nezverejňujú. </w:t>
      </w:r>
      <w:bookmarkStart w:id="67" w:name="_Hlk522983640"/>
      <w:r w:rsidR="00BF0752" w:rsidRPr="005F2F67">
        <w:rPr>
          <w:rFonts w:ascii="Arial Narrow" w:hAnsi="Arial Narrow" w:cs="Arial"/>
          <w:sz w:val="22"/>
        </w:rPr>
        <w:t>Stretnutie uchádzačov, ktorí majú záujem zúčastniť sa verejného otvárania ponúk je vo vestibule (hlavný vchod) na adrese verejného obstarávateľa uvedenej v bode 1 týchto súťažných podkladov, a to 15 minút pred lehotou otvárania ponúk</w:t>
      </w:r>
      <w:r w:rsidR="005F2F67" w:rsidRPr="005F2F67">
        <w:rPr>
          <w:rFonts w:ascii="Arial Narrow" w:hAnsi="Arial Narrow" w:cs="Arial"/>
          <w:sz w:val="22"/>
        </w:rPr>
        <w:t xml:space="preserve"> uvedenou v bode 25.1 týchto súťažných podkladov</w:t>
      </w:r>
      <w:r w:rsidR="00BF0752" w:rsidRPr="005F2F67">
        <w:rPr>
          <w:rFonts w:ascii="Arial Narrow" w:hAnsi="Arial Narrow" w:cs="Arial"/>
          <w:sz w:val="22"/>
        </w:rPr>
        <w:t>.</w:t>
      </w:r>
    </w:p>
    <w:bookmarkEnd w:id="67"/>
    <w:p w:rsidR="00065F6B" w:rsidRPr="002A4C8B" w:rsidRDefault="00065F6B" w:rsidP="0001445E">
      <w:pPr>
        <w:numPr>
          <w:ilvl w:val="1"/>
          <w:numId w:val="43"/>
        </w:numPr>
        <w:spacing w:before="120" w:after="120" w:line="240" w:lineRule="auto"/>
        <w:ind w:left="567" w:hanging="567"/>
        <w:jc w:val="both"/>
        <w:rPr>
          <w:rFonts w:ascii="Arial Narrow" w:hAnsi="Arial Narrow" w:cs="Arial"/>
          <w:sz w:val="22"/>
        </w:rPr>
      </w:pPr>
      <w:r w:rsidRPr="002A4C8B">
        <w:rPr>
          <w:rFonts w:ascii="Arial Narrow" w:hAnsi="Arial Narrow" w:cs="Arial"/>
          <w:sz w:val="22"/>
        </w:rPr>
        <w:t>Uchádza podľa bodu 2</w:t>
      </w:r>
      <w:r w:rsidR="008806C9" w:rsidRPr="002A4C8B">
        <w:rPr>
          <w:rFonts w:ascii="Arial Narrow" w:hAnsi="Arial Narrow" w:cs="Arial"/>
          <w:sz w:val="22"/>
        </w:rPr>
        <w:t>5</w:t>
      </w:r>
      <w:r w:rsidRPr="002A4C8B">
        <w:rPr>
          <w:rFonts w:ascii="Arial Narrow" w:hAnsi="Arial Narrow" w:cs="Arial"/>
          <w:sz w:val="22"/>
        </w:rPr>
        <w:t>.3 týchto súťažných podkladov môže byť na otváraní ponúk zastúpený osobou oprávnenou zúčastniť sa na otváraní ponúk za uchádzača. Uchádzač (fyzická osoba), štatutárny orgán alebo člen štatutárneho orgánu uchádzača (právnická osoba) sa preukáže na otváraní ponúk preukazom totožnosti a kópiou dokladu uchádzača o oprávnení podnikať. Poverený zástupca uchádzača sa preukáže preukazom totožnosti, kópiou dokladu uchádzača o oprávnení podnikať a splnomocnením na zastupovanie.</w:t>
      </w:r>
    </w:p>
    <w:p w:rsidR="00065F6B" w:rsidRPr="002A4C8B" w:rsidRDefault="00065F6B" w:rsidP="0001445E">
      <w:pPr>
        <w:numPr>
          <w:ilvl w:val="1"/>
          <w:numId w:val="43"/>
        </w:numPr>
        <w:autoSpaceDE w:val="0"/>
        <w:autoSpaceDN w:val="0"/>
        <w:adjustRightInd w:val="0"/>
        <w:spacing w:before="120" w:after="120" w:line="240" w:lineRule="auto"/>
        <w:ind w:left="567" w:hanging="567"/>
        <w:jc w:val="both"/>
        <w:rPr>
          <w:rFonts w:ascii="Arial Narrow" w:hAnsi="Arial Narrow" w:cs="Arial"/>
          <w:sz w:val="22"/>
        </w:rPr>
      </w:pPr>
      <w:r w:rsidRPr="002A4C8B">
        <w:rPr>
          <w:rFonts w:ascii="Arial Narrow" w:hAnsi="Arial Narrow" w:cs="ITCBookmanEE"/>
          <w:sz w:val="22"/>
          <w:lang w:eastAsia="sk-SK"/>
        </w:rPr>
        <w:t xml:space="preserve">Verejný obstarávateľ najneskôr do piatich </w:t>
      </w:r>
      <w:r w:rsidR="00833A5F">
        <w:rPr>
          <w:rFonts w:ascii="Arial Narrow" w:hAnsi="Arial Narrow" w:cs="ITCBookmanEE"/>
          <w:sz w:val="22"/>
          <w:lang w:eastAsia="sk-SK"/>
        </w:rPr>
        <w:t xml:space="preserve">pracovných </w:t>
      </w:r>
      <w:r w:rsidRPr="002A4C8B">
        <w:rPr>
          <w:rFonts w:ascii="Arial Narrow" w:hAnsi="Arial Narrow" w:cs="ITCBookmanEE"/>
          <w:sz w:val="22"/>
          <w:lang w:eastAsia="sk-SK"/>
        </w:rPr>
        <w:t>dní odo dňa otvárania</w:t>
      </w:r>
      <w:r w:rsidR="004D5DD6">
        <w:rPr>
          <w:rFonts w:ascii="Arial Narrow" w:hAnsi="Arial Narrow" w:cs="ITCBookmanEE"/>
          <w:sz w:val="22"/>
          <w:lang w:eastAsia="sk-SK"/>
        </w:rPr>
        <w:t xml:space="preserve"> </w:t>
      </w:r>
      <w:r w:rsidRPr="002A4C8B">
        <w:rPr>
          <w:rFonts w:ascii="Arial Narrow" w:hAnsi="Arial Narrow" w:cs="ITCBookmanEE"/>
          <w:sz w:val="22"/>
          <w:lang w:eastAsia="sk-SK"/>
        </w:rPr>
        <w:t xml:space="preserve">ponúk pošle </w:t>
      </w:r>
      <w:bookmarkStart w:id="68" w:name="_Hlk522983737"/>
      <w:r w:rsidR="00A710B3" w:rsidRPr="00A710B3">
        <w:rPr>
          <w:rFonts w:ascii="Arial Narrow" w:hAnsi="Arial Narrow"/>
          <w:sz w:val="22"/>
        </w:rPr>
        <w:t>elektronick</w:t>
      </w:r>
      <w:r w:rsidR="004D6D1A">
        <w:rPr>
          <w:rFonts w:ascii="Arial Narrow" w:hAnsi="Arial Narrow"/>
          <w:sz w:val="22"/>
        </w:rPr>
        <w:t>y</w:t>
      </w:r>
      <w:r w:rsidR="00A710B3" w:rsidRPr="00A710B3">
        <w:rPr>
          <w:rFonts w:ascii="Arial Narrow" w:hAnsi="Arial Narrow"/>
          <w:sz w:val="22"/>
        </w:rPr>
        <w:t>, spôsobom určeným funkcionalitou EKS</w:t>
      </w:r>
      <w:r w:rsidR="006D54D1">
        <w:rPr>
          <w:rFonts w:ascii="Arial Narrow" w:hAnsi="Arial Narrow"/>
          <w:sz w:val="22"/>
        </w:rPr>
        <w:t>,</w:t>
      </w:r>
      <w:r w:rsidR="00A710B3" w:rsidRPr="002A4C8B">
        <w:rPr>
          <w:rFonts w:ascii="Arial Narrow" w:hAnsi="Arial Narrow" w:cs="ITCBookmanEE"/>
          <w:sz w:val="22"/>
          <w:lang w:eastAsia="sk-SK"/>
        </w:rPr>
        <w:t xml:space="preserve"> </w:t>
      </w:r>
      <w:bookmarkEnd w:id="68"/>
      <w:r w:rsidRPr="002A4C8B">
        <w:rPr>
          <w:rFonts w:ascii="Arial Narrow" w:hAnsi="Arial Narrow" w:cs="ITCBookmanEE"/>
          <w:sz w:val="22"/>
          <w:lang w:eastAsia="sk-SK"/>
        </w:rPr>
        <w:t>všetkým uchádzačom, ktorí predložili ponuky v lehote na predkladanie ponúk, zápisnicu z otvárania ponúk. Zápisnica obsahuje údaje zverejnené podľa bodu 2</w:t>
      </w:r>
      <w:r w:rsidR="00B20DC6" w:rsidRPr="002A4C8B">
        <w:rPr>
          <w:rFonts w:ascii="Arial Narrow" w:hAnsi="Arial Narrow" w:cs="ITCBookmanEE"/>
          <w:sz w:val="22"/>
          <w:lang w:eastAsia="sk-SK"/>
        </w:rPr>
        <w:t>5</w:t>
      </w:r>
      <w:r w:rsidRPr="002A4C8B">
        <w:rPr>
          <w:rFonts w:ascii="Arial Narrow" w:hAnsi="Arial Narrow" w:cs="ITCBookmanEE"/>
          <w:sz w:val="22"/>
          <w:lang w:eastAsia="sk-SK"/>
        </w:rPr>
        <w:t>.3 týchto súťažných podkladov.</w:t>
      </w:r>
    </w:p>
    <w:p w:rsidR="00052BCB" w:rsidRPr="002A4C8B" w:rsidRDefault="00052BCB" w:rsidP="002A4C8B">
      <w:pPr>
        <w:spacing w:before="120" w:after="120" w:line="240" w:lineRule="auto"/>
        <w:jc w:val="center"/>
        <w:rPr>
          <w:rFonts w:ascii="Arial Narrow" w:hAnsi="Arial Narrow" w:cs="Arial"/>
          <w:b/>
          <w:sz w:val="22"/>
        </w:rPr>
      </w:pPr>
    </w:p>
    <w:p w:rsidR="00065F6B" w:rsidRPr="007C70AD" w:rsidRDefault="00065F6B" w:rsidP="002A4C8B">
      <w:pPr>
        <w:spacing w:before="120" w:after="120" w:line="240" w:lineRule="auto"/>
        <w:jc w:val="center"/>
        <w:rPr>
          <w:rFonts w:ascii="Arial Narrow" w:hAnsi="Arial Narrow" w:cs="Arial"/>
          <w:b/>
          <w:bCs/>
          <w:smallCaps/>
          <w:sz w:val="24"/>
          <w:szCs w:val="24"/>
        </w:rPr>
      </w:pPr>
      <w:r w:rsidRPr="007C70AD">
        <w:rPr>
          <w:rFonts w:ascii="Arial Narrow" w:hAnsi="Arial Narrow" w:cs="Arial"/>
          <w:b/>
          <w:sz w:val="24"/>
          <w:szCs w:val="24"/>
        </w:rPr>
        <w:t>Vyhodnocovanie ponúk</w:t>
      </w:r>
      <w:r w:rsidR="004F0E4E" w:rsidRPr="007C70AD">
        <w:rPr>
          <w:rFonts w:ascii="Arial Narrow" w:hAnsi="Arial Narrow" w:cs="Arial"/>
          <w:b/>
          <w:sz w:val="24"/>
          <w:szCs w:val="24"/>
        </w:rPr>
        <w:t>/ Úvodné úplné vyhodnotenie ponúk</w:t>
      </w:r>
    </w:p>
    <w:p w:rsidR="00065F6B" w:rsidRPr="002A4C8B" w:rsidRDefault="00065F6B" w:rsidP="00357402">
      <w:pPr>
        <w:numPr>
          <w:ilvl w:val="0"/>
          <w:numId w:val="36"/>
        </w:numPr>
        <w:spacing w:before="120" w:after="120" w:line="240" w:lineRule="auto"/>
        <w:jc w:val="both"/>
        <w:rPr>
          <w:rFonts w:ascii="Arial Narrow" w:hAnsi="Arial Narrow" w:cs="Arial"/>
          <w:b/>
          <w:bCs/>
          <w:smallCaps/>
          <w:sz w:val="22"/>
        </w:rPr>
      </w:pPr>
      <w:r w:rsidRPr="002A4C8B">
        <w:rPr>
          <w:rFonts w:ascii="Arial Narrow" w:hAnsi="Arial Narrow" w:cs="Arial"/>
          <w:b/>
          <w:bCs/>
          <w:smallCaps/>
          <w:sz w:val="22"/>
        </w:rPr>
        <w:t>posúdenie a hodnotenie ponúk</w:t>
      </w:r>
    </w:p>
    <w:p w:rsidR="00065F6B" w:rsidRPr="002A4C8B" w:rsidRDefault="00065F6B" w:rsidP="00357402">
      <w:pPr>
        <w:numPr>
          <w:ilvl w:val="1"/>
          <w:numId w:val="36"/>
        </w:numPr>
        <w:spacing w:before="120" w:after="120" w:line="240" w:lineRule="auto"/>
        <w:ind w:left="567" w:hanging="567"/>
        <w:jc w:val="both"/>
        <w:rPr>
          <w:rFonts w:ascii="Arial Narrow" w:hAnsi="Arial Narrow" w:cs="Arial"/>
          <w:sz w:val="22"/>
        </w:rPr>
      </w:pPr>
      <w:r w:rsidRPr="002A4C8B">
        <w:rPr>
          <w:rFonts w:ascii="Arial Narrow" w:hAnsi="Arial Narrow" w:cs="Arial"/>
          <w:sz w:val="22"/>
        </w:rPr>
        <w:t xml:space="preserve">Komisia </w:t>
      </w:r>
      <w:r w:rsidR="00A86CFA">
        <w:rPr>
          <w:rFonts w:ascii="Arial Narrow" w:hAnsi="Arial Narrow" w:cs="Arial"/>
          <w:sz w:val="22"/>
        </w:rPr>
        <w:t xml:space="preserve">na vyhodnotenie ponúk (ďalej len „komisia“) </w:t>
      </w:r>
      <w:r w:rsidRPr="002A4C8B">
        <w:rPr>
          <w:rFonts w:ascii="Arial Narrow" w:hAnsi="Arial Narrow" w:cs="Arial"/>
          <w:sz w:val="22"/>
        </w:rPr>
        <w:t xml:space="preserve">vyhodnotí ponuky z hľadiska splnenia požiadaviek verejného obstarávateľa na predmet </w:t>
      </w:r>
      <w:r w:rsidRPr="002A4C8B">
        <w:rPr>
          <w:rFonts w:ascii="Arial Narrow" w:hAnsi="Arial Narrow" w:cs="Arial"/>
          <w:color w:val="000000"/>
          <w:sz w:val="22"/>
        </w:rPr>
        <w:t>zákazky,</w:t>
      </w:r>
      <w:r w:rsidR="006B033D" w:rsidRPr="002A4C8B">
        <w:rPr>
          <w:rFonts w:ascii="Arial Narrow" w:hAnsi="Arial Narrow" w:cs="Arial"/>
          <w:sz w:val="22"/>
        </w:rPr>
        <w:t xml:space="preserve"> a v prípade pochybností overí správnosť informácií </w:t>
      </w:r>
      <w:r w:rsidR="006B033D" w:rsidRPr="002A4C8B">
        <w:rPr>
          <w:rFonts w:ascii="Arial Narrow" w:hAnsi="Arial Narrow" w:cs="Arial"/>
          <w:sz w:val="22"/>
        </w:rPr>
        <w:lastRenderedPageBreak/>
        <w:t>a dôkazov, ktoré poskytli uchádzači. Ak verejný obstarávateľ vyžadoval od uchádzačov zábezpeku, komisia posúdi zloženie zábezpeky. Ponuka nesmie obsahovať žiadne obmedzenia alebo výhrady, ktoré sú v rozpore s uvedenými požiadavkami a nesmie obsahovať také skutočnosti, ktoré sú v rozpore so všeobecne záväznými právnymi predpismi</w:t>
      </w:r>
      <w:r w:rsidRPr="002A4C8B">
        <w:rPr>
          <w:rFonts w:ascii="Arial Narrow" w:hAnsi="Arial Narrow" w:cs="Arial"/>
          <w:sz w:val="22"/>
        </w:rPr>
        <w:t>.</w:t>
      </w:r>
    </w:p>
    <w:p w:rsidR="00065F6B" w:rsidRPr="002A4C8B"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2A4C8B">
        <w:rPr>
          <w:rFonts w:ascii="Arial Narrow" w:hAnsi="Arial Narrow" w:cs="Arial"/>
          <w:b/>
          <w:bCs/>
          <w:smallCaps/>
          <w:sz w:val="22"/>
        </w:rPr>
        <w:t>vysvetľovanie ponúk, odôvodnenie mimoriadne nízkej ponuky</w:t>
      </w:r>
    </w:p>
    <w:p w:rsidR="00065F6B" w:rsidRPr="002A4C8B"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2A4C8B">
        <w:rPr>
          <w:rFonts w:ascii="Arial Narrow" w:hAnsi="Arial Narrow" w:cs="Arial"/>
          <w:sz w:val="22"/>
          <w:szCs w:val="22"/>
        </w:rPr>
        <w:t xml:space="preserve">Ak komisia identifikuje nezrovnalosti alebo nejasnosti v informáciách alebo dôkazoch, ktoré uchádzač poskytol, písomne </w:t>
      </w:r>
      <w:bookmarkStart w:id="69" w:name="_Hlk522983934"/>
      <w:r w:rsidR="00FB6B73">
        <w:rPr>
          <w:rFonts w:ascii="Arial Narrow" w:hAnsi="Arial Narrow" w:cs="Arial"/>
          <w:sz w:val="22"/>
          <w:szCs w:val="22"/>
        </w:rPr>
        <w:t>–</w:t>
      </w:r>
      <w:r w:rsidR="000F7227" w:rsidRPr="002A4C8B">
        <w:rPr>
          <w:rFonts w:ascii="Arial Narrow" w:hAnsi="Arial Narrow" w:cs="Arial"/>
          <w:sz w:val="22"/>
          <w:szCs w:val="22"/>
        </w:rPr>
        <w:t xml:space="preserve"> elektronick</w:t>
      </w:r>
      <w:r w:rsidR="00637537">
        <w:rPr>
          <w:rFonts w:ascii="Arial Narrow" w:hAnsi="Arial Narrow" w:cs="Arial"/>
          <w:sz w:val="22"/>
          <w:szCs w:val="22"/>
        </w:rPr>
        <w:t>y</w:t>
      </w:r>
      <w:r w:rsidR="00FB6B73">
        <w:rPr>
          <w:rFonts w:ascii="Arial Narrow" w:hAnsi="Arial Narrow" w:cs="Arial"/>
          <w:sz w:val="22"/>
          <w:szCs w:val="22"/>
        </w:rPr>
        <w:t>,</w:t>
      </w:r>
      <w:r w:rsidR="000F7227" w:rsidRPr="002A4C8B">
        <w:rPr>
          <w:rFonts w:ascii="Arial Narrow" w:hAnsi="Arial Narrow" w:cs="Arial"/>
          <w:sz w:val="22"/>
          <w:szCs w:val="22"/>
        </w:rPr>
        <w:t xml:space="preserve"> spôsobom určeným funkcionalitou EKS</w:t>
      </w:r>
      <w:bookmarkEnd w:id="69"/>
      <w:r w:rsidR="00074E2E" w:rsidRPr="002A4C8B">
        <w:rPr>
          <w:rFonts w:ascii="Arial Narrow" w:hAnsi="Arial Narrow" w:cs="Arial"/>
          <w:sz w:val="22"/>
          <w:szCs w:val="22"/>
        </w:rPr>
        <w:t>,</w:t>
      </w:r>
      <w:r w:rsidR="000F7227" w:rsidRPr="002A4C8B">
        <w:rPr>
          <w:rFonts w:ascii="Arial Narrow" w:hAnsi="Arial Narrow" w:cs="Arial"/>
          <w:sz w:val="22"/>
          <w:szCs w:val="22"/>
        </w:rPr>
        <w:t xml:space="preserve"> </w:t>
      </w:r>
      <w:r w:rsidRPr="002A4C8B">
        <w:rPr>
          <w:rFonts w:ascii="Arial Narrow" w:hAnsi="Arial Narrow" w:cs="Arial"/>
          <w:sz w:val="22"/>
          <w:szCs w:val="22"/>
        </w:rPr>
        <w:t>požiada o vysvetlenie ponuky a ak je to potrebné aj o predloženie dôkazov. Vysvetlením ponuky nemôže dôjsť k jej zmene. Za zmenu ponuky sa nepovažuje odstránenie zrejmých chýb v písaní a počítaní.</w:t>
      </w:r>
    </w:p>
    <w:p w:rsidR="00065F6B" w:rsidRPr="002A4C8B" w:rsidRDefault="00065F6B" w:rsidP="00357402">
      <w:pPr>
        <w:numPr>
          <w:ilvl w:val="1"/>
          <w:numId w:val="36"/>
        </w:numPr>
        <w:spacing w:before="120" w:after="120" w:line="240" w:lineRule="auto"/>
        <w:ind w:left="578" w:hanging="578"/>
        <w:jc w:val="both"/>
        <w:rPr>
          <w:rFonts w:ascii="Arial Narrow" w:hAnsi="Arial Narrow" w:cs="Arial"/>
          <w:sz w:val="22"/>
        </w:rPr>
      </w:pPr>
      <w:r w:rsidRPr="002A4C8B">
        <w:rPr>
          <w:rFonts w:ascii="Arial Narrow" w:hAnsi="Arial Narrow" w:cs="Arial"/>
          <w:sz w:val="22"/>
        </w:rPr>
        <w:t xml:space="preserve">Ak sa pri určitej zákazke javí ponuka ako mimoriadne nízka vo vzťahu k tovaru alebo službám, komisia písomne </w:t>
      </w:r>
      <w:bookmarkStart w:id="70" w:name="_Hlk522983978"/>
      <w:r w:rsidR="00DE52B5">
        <w:rPr>
          <w:rFonts w:ascii="Arial Narrow" w:hAnsi="Arial Narrow" w:cs="Arial"/>
          <w:sz w:val="22"/>
        </w:rPr>
        <w:t>–</w:t>
      </w:r>
      <w:r w:rsidR="00074E2E" w:rsidRPr="002A4C8B">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074E2E" w:rsidRPr="002A4C8B">
        <w:rPr>
          <w:rFonts w:ascii="Arial Narrow" w:hAnsi="Arial Narrow" w:cs="Arial"/>
          <w:sz w:val="22"/>
        </w:rPr>
        <w:t xml:space="preserve"> spôsobom určeným funkcionalitou EKS</w:t>
      </w:r>
      <w:bookmarkEnd w:id="70"/>
      <w:r w:rsidR="00074E2E" w:rsidRPr="002A4C8B">
        <w:rPr>
          <w:rFonts w:ascii="Arial Narrow" w:hAnsi="Arial Narrow" w:cs="Arial"/>
          <w:sz w:val="22"/>
        </w:rPr>
        <w:t xml:space="preserve">, </w:t>
      </w:r>
      <w:r w:rsidRPr="002A4C8B">
        <w:rPr>
          <w:rFonts w:ascii="Arial Narrow" w:hAnsi="Arial Narrow" w:cs="Arial"/>
          <w:sz w:val="22"/>
        </w:rPr>
        <w:t>požiada uchádzača o vysvetlenie týkajúce sa tej časti ponuky, ktoré sú pre jej cenu podstatné. Vysvetlenie sa môže týkať najmä:</w:t>
      </w:r>
    </w:p>
    <w:p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hospodárnosti výrobných postupov alebo hospodárnosti poskytovaných služieb,</w:t>
      </w:r>
    </w:p>
    <w:p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technického riešenia alebo osobitne výhodných podmienok, ktoré má uchádzač k dispozícii na dodanie tovaru, na poskytnutie služby,</w:t>
      </w:r>
    </w:p>
    <w:p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osobitosti tovaru alebo osobitosti služby navrhovanej uchádzačom,</w:t>
      </w:r>
    </w:p>
    <w:p w:rsidR="00065F6B" w:rsidRPr="002A4C8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 oblasti  pracovného práva,</w:t>
      </w:r>
      <w:r w:rsidR="00525732">
        <w:rPr>
          <w:rFonts w:ascii="Arial Narrow" w:hAnsi="Arial Narrow" w:cs="Arial"/>
          <w:sz w:val="22"/>
        </w:rPr>
        <w:t xml:space="preserve"> </w:t>
      </w:r>
      <w:bookmarkStart w:id="71" w:name="_Hlk534980981"/>
      <w:r w:rsidR="00525732">
        <w:rPr>
          <w:rFonts w:ascii="Arial Narrow" w:hAnsi="Arial Narrow" w:cs="Arial"/>
          <w:sz w:val="22"/>
        </w:rPr>
        <w:t>najmä s ohľadom na dodržiavanie minimálnych mzdových nákladov, ochrany životného prostredia alebo sociálneho práva</w:t>
      </w:r>
      <w:bookmarkEnd w:id="71"/>
      <w:r w:rsidR="00E36012">
        <w:rPr>
          <w:rFonts w:ascii="Arial Narrow" w:hAnsi="Arial Narrow" w:cs="Arial"/>
          <w:sz w:val="22"/>
        </w:rPr>
        <w:t>,</w:t>
      </w:r>
    </w:p>
    <w:p w:rsidR="00065F6B" w:rsidRDefault="00065F6B" w:rsidP="00952E9E">
      <w:pPr>
        <w:numPr>
          <w:ilvl w:val="0"/>
          <w:numId w:val="11"/>
        </w:numPr>
        <w:spacing w:before="120" w:after="120" w:line="240" w:lineRule="auto"/>
        <w:ind w:left="1134" w:hanging="567"/>
        <w:jc w:val="both"/>
        <w:rPr>
          <w:rFonts w:ascii="Arial Narrow" w:hAnsi="Arial Narrow" w:cs="Arial"/>
          <w:sz w:val="22"/>
        </w:rPr>
      </w:pPr>
      <w:r w:rsidRPr="002A4C8B">
        <w:rPr>
          <w:rFonts w:ascii="Arial Narrow" w:hAnsi="Arial Narrow" w:cs="Arial"/>
          <w:sz w:val="22"/>
        </w:rPr>
        <w:t>dodržiavania povinností voči subdodávateľom,</w:t>
      </w:r>
    </w:p>
    <w:p w:rsidR="00065F6B" w:rsidRPr="00952E9E" w:rsidRDefault="00952E9E" w:rsidP="00952E9E">
      <w:pPr>
        <w:numPr>
          <w:ilvl w:val="0"/>
          <w:numId w:val="11"/>
        </w:numPr>
        <w:spacing w:before="120" w:after="120" w:line="240" w:lineRule="auto"/>
        <w:ind w:left="1134" w:hanging="567"/>
        <w:jc w:val="both"/>
        <w:rPr>
          <w:rFonts w:ascii="Arial Narrow" w:hAnsi="Arial Narrow" w:cs="Arial"/>
          <w:sz w:val="22"/>
        </w:rPr>
      </w:pPr>
      <w:r>
        <w:rPr>
          <w:rFonts w:ascii="Arial Narrow" w:hAnsi="Arial Narrow" w:cs="Arial"/>
          <w:sz w:val="22"/>
        </w:rPr>
        <w:t xml:space="preserve">        </w:t>
      </w:r>
      <w:r w:rsidR="00065F6B" w:rsidRPr="00952E9E">
        <w:rPr>
          <w:rFonts w:ascii="Arial Narrow" w:hAnsi="Arial Narrow" w:cs="Arial"/>
          <w:sz w:val="22"/>
        </w:rPr>
        <w:t>možnosti uchádzača získať štátnu pomoc.</w:t>
      </w:r>
      <w:r w:rsidR="00065F6B" w:rsidRPr="00952E9E">
        <w:rPr>
          <w:rFonts w:ascii="Arial Narrow" w:hAnsi="Arial Narrow" w:cs="Arial"/>
          <w:sz w:val="22"/>
        </w:rPr>
        <w:tab/>
      </w:r>
    </w:p>
    <w:p w:rsidR="00074E2E" w:rsidRPr="00EB18BC" w:rsidRDefault="00074E2E" w:rsidP="00357402">
      <w:pPr>
        <w:numPr>
          <w:ilvl w:val="1"/>
          <w:numId w:val="36"/>
        </w:numPr>
        <w:spacing w:before="120" w:after="120" w:line="240" w:lineRule="auto"/>
        <w:ind w:left="567" w:hanging="567"/>
        <w:jc w:val="both"/>
        <w:rPr>
          <w:rFonts w:ascii="Arial Narrow" w:hAnsi="Arial Narrow"/>
          <w:sz w:val="22"/>
        </w:rPr>
      </w:pPr>
      <w:r w:rsidRPr="00EB18BC">
        <w:rPr>
          <w:rFonts w:ascii="Arial Narrow" w:hAnsi="Arial Narrow"/>
          <w:sz w:val="22"/>
        </w:rPr>
        <w:t xml:space="preserve">Uchádzač musí doručiť </w:t>
      </w:r>
      <w:r w:rsidR="006B5F57" w:rsidRPr="00EB18BC">
        <w:rPr>
          <w:rFonts w:ascii="Arial Narrow" w:hAnsi="Arial Narrow" w:cs="Arial"/>
          <w:sz w:val="22"/>
        </w:rPr>
        <w:t xml:space="preserve">písomne </w:t>
      </w:r>
      <w:bookmarkStart w:id="72" w:name="_Hlk522984047"/>
      <w:r w:rsidR="00DE52B5">
        <w:rPr>
          <w:rFonts w:ascii="Arial Narrow" w:hAnsi="Arial Narrow" w:cs="Arial"/>
          <w:sz w:val="22"/>
        </w:rPr>
        <w:t>–</w:t>
      </w:r>
      <w:r w:rsidR="006B5F57" w:rsidRPr="00EB18BC">
        <w:rPr>
          <w:rFonts w:ascii="Arial Narrow" w:hAnsi="Arial Narrow" w:cs="Arial"/>
          <w:sz w:val="22"/>
        </w:rPr>
        <w:t xml:space="preserve"> elektronick</w:t>
      </w:r>
      <w:r w:rsidR="00F40BE2">
        <w:rPr>
          <w:rFonts w:ascii="Arial Narrow" w:hAnsi="Arial Narrow" w:cs="Arial"/>
          <w:sz w:val="22"/>
        </w:rPr>
        <w:t>y</w:t>
      </w:r>
      <w:r w:rsidR="00DE52B5">
        <w:rPr>
          <w:rFonts w:ascii="Arial Narrow" w:hAnsi="Arial Narrow" w:cs="Arial"/>
          <w:sz w:val="22"/>
        </w:rPr>
        <w:t>,</w:t>
      </w:r>
      <w:r w:rsidR="006B5F57" w:rsidRPr="00EB18BC">
        <w:rPr>
          <w:rFonts w:ascii="Arial Narrow" w:hAnsi="Arial Narrow" w:cs="Arial"/>
          <w:sz w:val="22"/>
        </w:rPr>
        <w:t xml:space="preserve"> spôsobom určeným funkcionalitou EKS</w:t>
      </w:r>
      <w:r w:rsidR="006B5F57" w:rsidRPr="00EB18BC">
        <w:rPr>
          <w:rFonts w:ascii="Arial Narrow" w:hAnsi="Arial Narrow"/>
          <w:sz w:val="22"/>
        </w:rPr>
        <w:t xml:space="preserve"> </w:t>
      </w:r>
      <w:bookmarkEnd w:id="72"/>
      <w:r w:rsidRPr="00EB18BC">
        <w:rPr>
          <w:rFonts w:ascii="Arial Narrow" w:hAnsi="Arial Narrow"/>
          <w:sz w:val="22"/>
        </w:rPr>
        <w:t xml:space="preserve">odôvodnenie mimoriadne nízkej ponuky do piatich pracovných dní odo dňa </w:t>
      </w:r>
      <w:r w:rsidR="00AF65D4">
        <w:rPr>
          <w:rFonts w:ascii="Arial Narrow" w:hAnsi="Arial Narrow"/>
          <w:sz w:val="22"/>
        </w:rPr>
        <w:t>doruče</w:t>
      </w:r>
      <w:r w:rsidRPr="00EB18BC">
        <w:rPr>
          <w:rFonts w:ascii="Arial Narrow" w:hAnsi="Arial Narrow"/>
          <w:sz w:val="22"/>
        </w:rPr>
        <w:t>nia žiadosti o vysvetlenie, pokiaľ komisia neurčila dlhšiu lehotu.</w:t>
      </w:r>
    </w:p>
    <w:p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Ak uchádzač odôvodňuje mimoriadne nízku ponuku získaním štátnej pomoci, musí byť schopný v primeranej lehote určenej komisiou preukázať, že mu štátna pomoc bola poskytnutá v súlade s pravidlami vnútorného trhu Európskej únie</w:t>
      </w:r>
      <w:r w:rsidR="00DB5DC4">
        <w:rPr>
          <w:rFonts w:ascii="Arial Narrow" w:hAnsi="Arial Narrow" w:cs="Arial"/>
          <w:sz w:val="22"/>
        </w:rPr>
        <w:t>, inak verejný obstarávateľ vylúči ponuku</w:t>
      </w:r>
      <w:r w:rsidRPr="00EB18BC">
        <w:rPr>
          <w:rFonts w:ascii="Arial Narrow" w:hAnsi="Arial Narrow" w:cs="Arial"/>
          <w:sz w:val="22"/>
        </w:rPr>
        <w:t>.</w:t>
      </w:r>
    </w:p>
    <w:p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zohľadní vysvetlenie ponuky uchádzačom v súlade s požiadavkou podľa zákona alebo odôvodnenie mimoriadne nízkej ponuky uchádzačom, ktoré vychádza z predložených dôkazov. </w:t>
      </w:r>
    </w:p>
    <w:p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vylúčenie ponuky</w:t>
      </w:r>
      <w:r w:rsidR="00F074CA" w:rsidRPr="00EB18BC">
        <w:rPr>
          <w:rFonts w:ascii="Arial Narrow" w:hAnsi="Arial Narrow" w:cs="Arial"/>
          <w:b/>
          <w:bCs/>
          <w:smallCaps/>
          <w:sz w:val="22"/>
        </w:rPr>
        <w:t>/uchádzača</w:t>
      </w:r>
    </w:p>
    <w:p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podľa zákona vylúči uchádzača, ktorý je v tom istom postupe zadávania zákazky súčasne členom skupiny dodávateľov, ktorá predkladá ponuku.</w:t>
      </w:r>
    </w:p>
    <w:p w:rsidR="00065F6B" w:rsidRPr="00EB18BC" w:rsidRDefault="00065F6B" w:rsidP="00357402">
      <w:pPr>
        <w:pStyle w:val="Odsekzoznamu"/>
        <w:numPr>
          <w:ilvl w:val="1"/>
          <w:numId w:val="36"/>
        </w:numPr>
        <w:tabs>
          <w:tab w:val="clear" w:pos="2160"/>
          <w:tab w:val="clear" w:pos="2880"/>
          <w:tab w:val="clear" w:pos="4500"/>
        </w:tabs>
        <w:spacing w:before="120" w:after="120"/>
        <w:ind w:left="567" w:hanging="567"/>
        <w:jc w:val="both"/>
        <w:rPr>
          <w:rFonts w:ascii="Arial Narrow" w:hAnsi="Arial Narrow" w:cs="Arial"/>
          <w:sz w:val="22"/>
          <w:szCs w:val="22"/>
        </w:rPr>
      </w:pPr>
      <w:r w:rsidRPr="00EB18BC">
        <w:rPr>
          <w:rFonts w:ascii="Arial Narrow" w:hAnsi="Arial Narrow" w:cs="Arial"/>
          <w:sz w:val="22"/>
          <w:szCs w:val="22"/>
        </w:rPr>
        <w:t>Verejný obstarávateľ vylúči ponuku, ak:</w:t>
      </w:r>
    </w:p>
    <w:p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nezložil zábezpeku podľa určených podmienok, ak ju verejný obstarávateľ vyžadoval,</w:t>
      </w:r>
    </w:p>
    <w:p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ponuka nespĺňa požiadavky na predmet zákazky uvedené v dokumentoch potrebných na vypracovanie ponuky,</w:t>
      </w:r>
    </w:p>
    <w:p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vysvetlenie ponuky na základe požiadavky podľa zákona a to do dvoch pracovných dní odo dňa odoslania žiadosti o vysvetlenie, ak komisia neurčila dlhšiu lehotu,</w:t>
      </w:r>
    </w:p>
    <w:p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uchádzačom predložené vysvetlenie ponuky nie je svojim obsahom v súlade s požiadavkou podľa zákona,</w:t>
      </w:r>
    </w:p>
    <w:p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nedoručí písomné odôvodnenie mimoriadne nízkej ponuky do piatich pracovných dní odo dňa doručenia žiadosti, ak komisia neurčila dlhšiu lehotu,</w:t>
      </w:r>
    </w:p>
    <w:p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 xml:space="preserve">   </w:t>
      </w:r>
      <w:r w:rsidR="00D7122B" w:rsidRPr="00EB18BC">
        <w:rPr>
          <w:rFonts w:ascii="Arial Narrow" w:hAnsi="Arial Narrow" w:cs="Arial"/>
          <w:sz w:val="22"/>
        </w:rPr>
        <w:t xml:space="preserve">  </w:t>
      </w:r>
      <w:r w:rsidRPr="00EB18BC">
        <w:rPr>
          <w:rFonts w:ascii="Arial Narrow" w:hAnsi="Arial Narrow" w:cs="Arial"/>
          <w:sz w:val="22"/>
        </w:rPr>
        <w:t>uchádzačom predložené vysvetlenie mimoriadne nízkej ponuky a dôkazy dostatočne neodôvodňujú nízku úroveň cien alebo nákladov najmä s ohľadom na skutočnosti podľa zákona,</w:t>
      </w:r>
    </w:p>
    <w:p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t>uchádzač poskytol nepravdivé informácie alebo skreslené informácie s podstatným vplyvom na vyhodnotenie ponúk,</w:t>
      </w:r>
    </w:p>
    <w:p w:rsidR="00065F6B" w:rsidRPr="00EB18BC" w:rsidRDefault="00065F6B" w:rsidP="00952E9E">
      <w:pPr>
        <w:numPr>
          <w:ilvl w:val="0"/>
          <w:numId w:val="12"/>
        </w:numPr>
        <w:spacing w:before="120" w:after="120" w:line="240" w:lineRule="auto"/>
        <w:ind w:left="993" w:hanging="426"/>
        <w:jc w:val="both"/>
        <w:rPr>
          <w:rFonts w:ascii="Arial Narrow" w:hAnsi="Arial Narrow" w:cs="Arial"/>
          <w:sz w:val="22"/>
        </w:rPr>
      </w:pPr>
      <w:r w:rsidRPr="00EB18BC">
        <w:rPr>
          <w:rFonts w:ascii="Arial Narrow" w:hAnsi="Arial Narrow" w:cs="Arial"/>
          <w:sz w:val="22"/>
        </w:rPr>
        <w:lastRenderedPageBreak/>
        <w:t>uchádzač sa pokúsil neoprávnene ovplyvniť postup verejného obstarávania.</w:t>
      </w:r>
    </w:p>
    <w:p w:rsidR="00065F6B" w:rsidRPr="00EB18BC" w:rsidRDefault="00065F6B" w:rsidP="00357402">
      <w:pPr>
        <w:numPr>
          <w:ilvl w:val="1"/>
          <w:numId w:val="36"/>
        </w:numPr>
        <w:spacing w:before="120" w:after="120" w:line="240" w:lineRule="auto"/>
        <w:ind w:left="578" w:hanging="578"/>
        <w:jc w:val="both"/>
        <w:rPr>
          <w:rFonts w:ascii="Arial Narrow" w:hAnsi="Arial Narrow" w:cs="Arial"/>
          <w:sz w:val="22"/>
        </w:rPr>
      </w:pPr>
      <w:r w:rsidRPr="00EB18BC">
        <w:rPr>
          <w:rFonts w:ascii="Arial Narrow" w:hAnsi="Arial Narrow" w:cs="Arial"/>
          <w:sz w:val="22"/>
        </w:rPr>
        <w:t xml:space="preserve">Verejný obstarávateľ vylúči ponuku, ak uchádzač  odôvodňuje mimoriadne nízku ponuku získaním štátnej pomoci a nie je schopný v primeranej lehote určenej komisiou preukázať, že mu štátna pomoc bola poskytnutá v súlade s pravidlami vnútorného trhu Európskej únie. </w:t>
      </w:r>
    </w:p>
    <w:p w:rsidR="00065F6B"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písomne </w:t>
      </w:r>
      <w:bookmarkStart w:id="73" w:name="_Hlk522984334"/>
      <w:r w:rsidR="00DE52B5">
        <w:rPr>
          <w:rFonts w:ascii="Arial Narrow" w:hAnsi="Arial Narrow"/>
          <w:sz w:val="22"/>
        </w:rPr>
        <w:t>–</w:t>
      </w:r>
      <w:r w:rsidR="006B5F57" w:rsidRPr="00EB18BC">
        <w:rPr>
          <w:rFonts w:ascii="Arial Narrow" w:hAnsi="Arial Narrow"/>
          <w:sz w:val="22"/>
        </w:rPr>
        <w:t xml:space="preserve"> elektronick</w:t>
      </w:r>
      <w:r w:rsidR="00F654C6">
        <w:rPr>
          <w:rFonts w:ascii="Arial Narrow" w:hAnsi="Arial Narrow"/>
          <w:sz w:val="22"/>
        </w:rPr>
        <w:t>y</w:t>
      </w:r>
      <w:r w:rsidR="00DE52B5">
        <w:rPr>
          <w:rFonts w:ascii="Arial Narrow" w:hAnsi="Arial Narrow"/>
          <w:sz w:val="22"/>
        </w:rPr>
        <w:t>,</w:t>
      </w:r>
      <w:r w:rsidR="006B5F57" w:rsidRPr="00EB18BC">
        <w:rPr>
          <w:rFonts w:ascii="Arial Narrow" w:hAnsi="Arial Narrow"/>
          <w:sz w:val="22"/>
        </w:rPr>
        <w:t xml:space="preserve"> spôsobom určeným funkcionalitou EKS</w:t>
      </w:r>
      <w:bookmarkEnd w:id="73"/>
      <w:r w:rsidR="006B5F57" w:rsidRPr="00EB18BC">
        <w:rPr>
          <w:rFonts w:ascii="Arial Narrow" w:hAnsi="Arial Narrow" w:cs="Arial"/>
          <w:sz w:val="22"/>
        </w:rPr>
        <w:t xml:space="preserve">, </w:t>
      </w:r>
      <w:r w:rsidRPr="00EB18BC">
        <w:rPr>
          <w:rFonts w:ascii="Arial Narrow" w:hAnsi="Arial Narrow" w:cs="Arial"/>
          <w:sz w:val="22"/>
        </w:rPr>
        <w:t>oznámi uchádzačovi vylúčenie s uvedením dôvodov vyplývajúcich najmä z nesúladu predloženej ponuky s technickými špecifikáciami, výkonnostnými požiadavkami a funkčnými požiadavkami na predmet zákazky určenými verejným obstarávateľom a lehoty, v ktorej môže byť doručená námietka podľa zákona.</w:t>
      </w:r>
    </w:p>
    <w:p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vyhodnocovanie návrhov na plnenie kritérií</w:t>
      </w:r>
    </w:p>
    <w:p w:rsidR="006D54D1" w:rsidRPr="00520C44" w:rsidRDefault="00F051A8" w:rsidP="00520C44">
      <w:pPr>
        <w:spacing w:before="120" w:after="120" w:line="240" w:lineRule="auto"/>
        <w:ind w:left="567" w:hanging="567"/>
        <w:jc w:val="both"/>
        <w:rPr>
          <w:rFonts w:ascii="Arial Narrow" w:hAnsi="Arial Narrow"/>
          <w:sz w:val="22"/>
          <w:highlight w:val="yellow"/>
        </w:rPr>
      </w:pPr>
      <w:r w:rsidRPr="00EB18BC">
        <w:rPr>
          <w:rFonts w:ascii="Arial Narrow" w:hAnsi="Arial Narrow" w:cs="Arial"/>
          <w:sz w:val="22"/>
        </w:rPr>
        <w:t xml:space="preserve">29.1 </w:t>
      </w:r>
      <w:r w:rsidRPr="00EB18BC">
        <w:rPr>
          <w:rFonts w:ascii="Arial Narrow" w:hAnsi="Arial Narrow" w:cs="Arial"/>
          <w:sz w:val="22"/>
        </w:rPr>
        <w:tab/>
      </w:r>
      <w:r w:rsidR="006D54D1">
        <w:rPr>
          <w:rFonts w:ascii="Arial Narrow" w:hAnsi="Arial Narrow" w:cs="Arial"/>
          <w:sz w:val="22"/>
        </w:rPr>
        <w:t xml:space="preserve">Kritérium na vyhodnotenie ponúk a pravidlá jeho uplatnenia </w:t>
      </w:r>
      <w:r w:rsidR="007E365A">
        <w:rPr>
          <w:rFonts w:ascii="Arial Narrow" w:hAnsi="Arial Narrow" w:cs="Arial"/>
          <w:sz w:val="22"/>
        </w:rPr>
        <w:t>je</w:t>
      </w:r>
      <w:r w:rsidR="006D54D1">
        <w:rPr>
          <w:rFonts w:ascii="Arial Narrow" w:hAnsi="Arial Narrow" w:cs="Arial"/>
          <w:sz w:val="22"/>
        </w:rPr>
        <w:t xml:space="preserve"> uvedené v prílohe č. 4</w:t>
      </w:r>
      <w:r w:rsidR="00935BC4">
        <w:rPr>
          <w:rFonts w:ascii="Arial Narrow" w:hAnsi="Arial Narrow" w:cs="Arial"/>
          <w:sz w:val="22"/>
        </w:rPr>
        <w:t xml:space="preserve">. </w:t>
      </w:r>
    </w:p>
    <w:p w:rsidR="005168D9" w:rsidRDefault="005168D9" w:rsidP="00EB18BC">
      <w:pPr>
        <w:spacing w:before="120" w:after="120" w:line="240" w:lineRule="auto"/>
        <w:rPr>
          <w:rFonts w:ascii="Arial Narrow" w:hAnsi="Arial Narrow" w:cs="Arial"/>
          <w:b/>
          <w:bCs/>
          <w:smallCaps/>
          <w:sz w:val="22"/>
        </w:rPr>
      </w:pPr>
    </w:p>
    <w:p w:rsidR="004F3237" w:rsidRPr="00EB18BC" w:rsidRDefault="004F3237" w:rsidP="00EB18BC">
      <w:pPr>
        <w:spacing w:before="120" w:after="120" w:line="240" w:lineRule="auto"/>
        <w:rPr>
          <w:rFonts w:ascii="Arial Narrow" w:hAnsi="Arial Narrow" w:cs="Arial"/>
          <w:b/>
          <w:bCs/>
          <w:smallCaps/>
          <w:sz w:val="22"/>
        </w:rPr>
      </w:pPr>
      <w:r w:rsidRPr="00EB18BC">
        <w:rPr>
          <w:rFonts w:ascii="Arial Narrow" w:hAnsi="Arial Narrow" w:cs="Arial"/>
          <w:b/>
          <w:bCs/>
          <w:smallCaps/>
          <w:sz w:val="22"/>
        </w:rPr>
        <w:t>elektronická aukcia</w:t>
      </w:r>
    </w:p>
    <w:p w:rsidR="00376512" w:rsidRPr="00C543A6" w:rsidRDefault="00376512" w:rsidP="00EB18BC">
      <w:pPr>
        <w:tabs>
          <w:tab w:val="left" w:pos="708"/>
        </w:tabs>
        <w:spacing w:before="120" w:after="120" w:line="240" w:lineRule="auto"/>
        <w:rPr>
          <w:rFonts w:ascii="Arial Narrow" w:hAnsi="Arial Narrow" w:cs="Arial"/>
          <w:b/>
          <w:sz w:val="22"/>
          <w:lang w:eastAsia="sk-SK"/>
        </w:rPr>
      </w:pPr>
      <w:r w:rsidRPr="00C543A6">
        <w:rPr>
          <w:rFonts w:ascii="Arial Narrow" w:hAnsi="Arial Narrow" w:cs="Arial"/>
          <w:b/>
          <w:sz w:val="22"/>
          <w:lang w:eastAsia="sk-SK"/>
        </w:rPr>
        <w:t>Neaplikuje sa.</w:t>
      </w:r>
    </w:p>
    <w:p w:rsidR="00065F6B" w:rsidRPr="007C70AD" w:rsidRDefault="00065F6B" w:rsidP="00065F6B">
      <w:pPr>
        <w:tabs>
          <w:tab w:val="left" w:pos="708"/>
        </w:tabs>
        <w:spacing w:before="120" w:after="240"/>
        <w:jc w:val="center"/>
        <w:rPr>
          <w:rFonts w:ascii="Arial Narrow" w:hAnsi="Arial Narrow" w:cs="Arial"/>
          <w:b/>
          <w:sz w:val="24"/>
          <w:szCs w:val="24"/>
        </w:rPr>
      </w:pPr>
      <w:r w:rsidRPr="007C70AD">
        <w:rPr>
          <w:rFonts w:ascii="Arial Narrow" w:hAnsi="Arial Narrow" w:cs="Arial"/>
          <w:b/>
          <w:sz w:val="24"/>
          <w:szCs w:val="24"/>
        </w:rPr>
        <w:t>Vyhodnotenie splnenia podmienok účasti</w:t>
      </w:r>
    </w:p>
    <w:p w:rsidR="00065F6B" w:rsidRPr="00EB18BC" w:rsidRDefault="00065F6B" w:rsidP="00C543A6">
      <w:pPr>
        <w:pStyle w:val="Odsekzoznamu"/>
        <w:numPr>
          <w:ilvl w:val="0"/>
          <w:numId w:val="36"/>
        </w:numPr>
        <w:tabs>
          <w:tab w:val="clear" w:pos="2160"/>
          <w:tab w:val="clear" w:pos="2880"/>
          <w:tab w:val="clear" w:pos="4500"/>
        </w:tabs>
        <w:spacing w:before="120" w:after="120"/>
        <w:jc w:val="both"/>
        <w:rPr>
          <w:rFonts w:ascii="Arial Narrow" w:hAnsi="Arial Narrow" w:cs="Arial"/>
          <w:b/>
          <w:bCs/>
          <w:smallCaps/>
          <w:sz w:val="22"/>
          <w:szCs w:val="22"/>
        </w:rPr>
      </w:pPr>
      <w:r w:rsidRPr="00EB18BC">
        <w:rPr>
          <w:rFonts w:ascii="Arial Narrow" w:hAnsi="Arial Narrow" w:cs="Arial"/>
          <w:b/>
          <w:bCs/>
          <w:smallCaps/>
          <w:sz w:val="22"/>
          <w:szCs w:val="22"/>
        </w:rPr>
        <w:t>posúdenie splnenia podmienok účasti</w:t>
      </w:r>
    </w:p>
    <w:p w:rsidR="00011F53"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Hodnotenie </w:t>
      </w:r>
      <w:r w:rsidR="00011F53" w:rsidRPr="00EB18BC">
        <w:rPr>
          <w:rFonts w:ascii="Arial Narrow" w:hAnsi="Arial Narrow"/>
          <w:sz w:val="22"/>
        </w:rPr>
        <w:t>splnenia podmienok účasti bude založené na preskúmaní splnenia podmienok účasti týkajúcich sa:</w:t>
      </w:r>
    </w:p>
    <w:p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a)</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osobného postavenia </w:t>
      </w:r>
      <w:r w:rsidR="006A5CE3" w:rsidRPr="00EB18BC">
        <w:rPr>
          <w:rFonts w:ascii="Arial Narrow" w:hAnsi="Arial Narrow"/>
          <w:sz w:val="22"/>
        </w:rPr>
        <w:t>uchádzač</w:t>
      </w:r>
      <w:r w:rsidR="00011F53" w:rsidRPr="00EB18BC">
        <w:rPr>
          <w:rFonts w:ascii="Arial Narrow" w:hAnsi="Arial Narrow"/>
          <w:sz w:val="22"/>
        </w:rPr>
        <w:t xml:space="preserve"> podľa zákona</w:t>
      </w:r>
    </w:p>
    <w:p w:rsidR="00011F53" w:rsidRPr="00EB18BC" w:rsidRDefault="004255A3" w:rsidP="00EB18BC">
      <w:pPr>
        <w:spacing w:before="120" w:after="120" w:line="240" w:lineRule="auto"/>
        <w:ind w:left="993" w:hanging="284"/>
        <w:jc w:val="both"/>
        <w:rPr>
          <w:rFonts w:ascii="Arial Narrow" w:hAnsi="Arial Narrow"/>
          <w:sz w:val="22"/>
        </w:rPr>
      </w:pPr>
      <w:r w:rsidRPr="00EB18BC">
        <w:rPr>
          <w:rFonts w:ascii="Arial Narrow" w:hAnsi="Arial Narrow"/>
          <w:sz w:val="22"/>
        </w:rPr>
        <w:t>b)</w:t>
      </w:r>
      <w:r w:rsidR="00011F53" w:rsidRPr="00EB18BC">
        <w:rPr>
          <w:rFonts w:ascii="Arial Narrow" w:hAnsi="Arial Narrow"/>
          <w:sz w:val="22"/>
        </w:rPr>
        <w:t xml:space="preserve"> </w:t>
      </w:r>
      <w:r w:rsidRPr="00EB18BC">
        <w:rPr>
          <w:rFonts w:ascii="Arial Narrow" w:hAnsi="Arial Narrow"/>
          <w:sz w:val="22"/>
        </w:rPr>
        <w:tab/>
      </w:r>
      <w:r w:rsidR="00011F53" w:rsidRPr="00EB18BC">
        <w:rPr>
          <w:rFonts w:ascii="Arial Narrow" w:hAnsi="Arial Narrow"/>
          <w:sz w:val="22"/>
        </w:rPr>
        <w:t xml:space="preserve">finančného a ekonomického postavenia a technickej alebo odbornej spôsobilosti </w:t>
      </w:r>
      <w:r w:rsidR="006A5CE3" w:rsidRPr="00EB18BC">
        <w:rPr>
          <w:rFonts w:ascii="Arial Narrow" w:hAnsi="Arial Narrow"/>
          <w:sz w:val="22"/>
        </w:rPr>
        <w:t>uchádzača</w:t>
      </w:r>
      <w:r w:rsidR="00011F53" w:rsidRPr="00EB18BC">
        <w:rPr>
          <w:rFonts w:ascii="Arial Narrow" w:hAnsi="Arial Narrow"/>
          <w:sz w:val="22"/>
        </w:rPr>
        <w:t xml:space="preserve"> podľa zákona, ak ich </w:t>
      </w:r>
      <w:r w:rsidR="006A5CE3" w:rsidRPr="00EB18BC">
        <w:rPr>
          <w:rFonts w:ascii="Arial Narrow" w:hAnsi="Arial Narrow"/>
          <w:sz w:val="22"/>
        </w:rPr>
        <w:t>verejný obstarávateľ</w:t>
      </w:r>
      <w:r w:rsidR="00011F53" w:rsidRPr="00EB18BC">
        <w:rPr>
          <w:rFonts w:ascii="Arial Narrow" w:hAnsi="Arial Narrow"/>
          <w:sz w:val="22"/>
        </w:rPr>
        <w:t xml:space="preserve"> určil,</w:t>
      </w:r>
    </w:p>
    <w:p w:rsidR="00E7650F" w:rsidRPr="00EB18BC"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Komisia</w:t>
      </w:r>
      <w:r w:rsidR="00E7650F" w:rsidRPr="00EB18BC">
        <w:rPr>
          <w:rFonts w:ascii="Arial Narrow" w:hAnsi="Arial Narrow" w:cs="Arial"/>
          <w:sz w:val="22"/>
        </w:rPr>
        <w:t xml:space="preserve"> </w:t>
      </w:r>
      <w:r w:rsidR="00E7650F" w:rsidRPr="00EB18BC">
        <w:rPr>
          <w:rFonts w:ascii="Arial Narrow" w:hAnsi="Arial Narrow"/>
          <w:sz w:val="22"/>
        </w:rPr>
        <w:t xml:space="preserve">pri vyhodnotení splnenia podmienok účasti </w:t>
      </w:r>
      <w:r w:rsidR="00B9788B" w:rsidRPr="00EB18BC">
        <w:rPr>
          <w:rFonts w:ascii="Arial Narrow" w:hAnsi="Arial Narrow"/>
          <w:sz w:val="22"/>
        </w:rPr>
        <w:t>uchádzačov</w:t>
      </w:r>
      <w:r w:rsidR="00E7650F" w:rsidRPr="00EB18BC">
        <w:rPr>
          <w:rFonts w:ascii="Arial Narrow" w:hAnsi="Arial Narrow"/>
          <w:sz w:val="22"/>
        </w:rPr>
        <w:t xml:space="preserve"> týkajúcich sa technickej spôsobilosti alebo odbornej spôsobilosti podľa zákona zohľadní referencie </w:t>
      </w:r>
      <w:r w:rsidR="00B9788B" w:rsidRPr="00EB18BC">
        <w:rPr>
          <w:rFonts w:ascii="Arial Narrow" w:hAnsi="Arial Narrow"/>
          <w:sz w:val="22"/>
        </w:rPr>
        <w:t>uchádzačov</w:t>
      </w:r>
      <w:r w:rsidR="00E7650F" w:rsidRPr="00EB18BC">
        <w:rPr>
          <w:rFonts w:ascii="Arial Narrow" w:hAnsi="Arial Narrow"/>
          <w:sz w:val="22"/>
        </w:rPr>
        <w:t xml:space="preserve"> uvedené v evidencii referencií podľa § 12 zákona, ak takéto referencie existujú.</w:t>
      </w:r>
      <w:r w:rsidRPr="00EB18BC">
        <w:rPr>
          <w:rFonts w:ascii="Arial Narrow" w:hAnsi="Arial Narrow" w:cs="Arial"/>
          <w:sz w:val="22"/>
        </w:rPr>
        <w:t xml:space="preserve"> </w:t>
      </w:r>
    </w:p>
    <w:p w:rsidR="00065F6B" w:rsidRPr="00EB18BC" w:rsidRDefault="00E7650F"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Komisia </w:t>
      </w:r>
      <w:r w:rsidR="00065F6B" w:rsidRPr="00EB18BC">
        <w:rPr>
          <w:rFonts w:ascii="Arial Narrow" w:hAnsi="Arial Narrow" w:cs="Arial"/>
          <w:sz w:val="22"/>
        </w:rPr>
        <w:t>posúdi splnenie podmienok účasti týkajúcich sa postavenia v tomto verejnom obstarávaní</w:t>
      </w:r>
      <w:r w:rsidR="00B9788B" w:rsidRPr="00EB18BC">
        <w:rPr>
          <w:rFonts w:ascii="Arial Narrow" w:hAnsi="Arial Narrow"/>
          <w:sz w:val="22"/>
        </w:rPr>
        <w:t xml:space="preserve"> v súlade s </w:t>
      </w:r>
      <w:r w:rsidR="00AD0371" w:rsidRPr="00183153">
        <w:rPr>
          <w:rFonts w:ascii="Arial Narrow" w:hAnsi="Arial Narrow"/>
          <w:spacing w:val="-6"/>
          <w:sz w:val="22"/>
        </w:rPr>
        <w:t>dokumentmi potrebnými na vypracovanie ponuky alebo na preukázanie splnenia podmienok</w:t>
      </w:r>
      <w:r w:rsidR="00AD0371" w:rsidRPr="00183153" w:rsidDel="00AD0371">
        <w:rPr>
          <w:rFonts w:ascii="Arial Narrow" w:hAnsi="Arial Narrow"/>
          <w:sz w:val="22"/>
        </w:rPr>
        <w:t xml:space="preserve"> </w:t>
      </w:r>
      <w:r w:rsidR="005F6E24">
        <w:rPr>
          <w:rFonts w:ascii="Arial Narrow" w:hAnsi="Arial Narrow"/>
          <w:sz w:val="22"/>
        </w:rPr>
        <w:t>účasti</w:t>
      </w:r>
      <w:r w:rsidR="008D06FB">
        <w:rPr>
          <w:rFonts w:ascii="Arial Narrow" w:hAnsi="Arial Narrow"/>
          <w:sz w:val="22"/>
        </w:rPr>
        <w:t xml:space="preserve"> </w:t>
      </w:r>
      <w:r w:rsidR="00B9788B" w:rsidRPr="00EB18BC">
        <w:rPr>
          <w:rFonts w:ascii="Arial Narrow" w:hAnsi="Arial Narrow"/>
          <w:sz w:val="22"/>
        </w:rPr>
        <w:t>a to vždy</w:t>
      </w:r>
      <w:r w:rsidR="00065F6B" w:rsidRPr="00EB18BC">
        <w:rPr>
          <w:rFonts w:ascii="Arial Narrow" w:hAnsi="Arial Narrow" w:cs="Arial"/>
          <w:sz w:val="22"/>
        </w:rPr>
        <w:t>, keď to bude potrebné v súlade so zákonom.</w:t>
      </w:r>
    </w:p>
    <w:p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Vysvetľovanie dokladov na preukázanie splnenia podmienok účasti</w:t>
      </w:r>
    </w:p>
    <w:p w:rsidR="00065F6B" w:rsidRPr="00BC2473" w:rsidRDefault="00065F6B" w:rsidP="00357402">
      <w:pPr>
        <w:numPr>
          <w:ilvl w:val="1"/>
          <w:numId w:val="36"/>
        </w:numPr>
        <w:spacing w:before="120" w:after="120" w:line="240" w:lineRule="auto"/>
        <w:ind w:left="567" w:hanging="567"/>
        <w:jc w:val="both"/>
        <w:rPr>
          <w:rFonts w:ascii="Arial Narrow" w:hAnsi="Arial Narrow" w:cs="Arial"/>
          <w:sz w:val="22"/>
        </w:rPr>
      </w:pPr>
      <w:r w:rsidRPr="00EB18BC">
        <w:rPr>
          <w:rFonts w:ascii="Arial Narrow" w:hAnsi="Arial Narrow" w:cs="Arial"/>
          <w:sz w:val="22"/>
        </w:rPr>
        <w:t xml:space="preserve">Verejný obstarávateľ podľa zákona písomne </w:t>
      </w:r>
      <w:bookmarkStart w:id="74" w:name="_Hlk522985302"/>
      <w:r w:rsidR="00B512F9">
        <w:rPr>
          <w:rFonts w:ascii="Arial Narrow" w:hAnsi="Arial Narrow"/>
          <w:sz w:val="22"/>
        </w:rPr>
        <w:t>– elektronick</w:t>
      </w:r>
      <w:r w:rsidR="00924659">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bookmarkEnd w:id="74"/>
      <w:r w:rsidR="00020D30" w:rsidRPr="00EB18BC">
        <w:rPr>
          <w:rFonts w:ascii="Arial Narrow" w:hAnsi="Arial Narrow"/>
          <w:sz w:val="22"/>
        </w:rPr>
        <w:t xml:space="preserve">, </w:t>
      </w:r>
      <w:r w:rsidRPr="00EB18BC">
        <w:rPr>
          <w:rFonts w:ascii="Arial Narrow" w:hAnsi="Arial Narrow" w:cs="Arial"/>
          <w:sz w:val="22"/>
        </w:rPr>
        <w:t>požiada uchádzača o vysvetlenie alebo o doplnenie predložených dokladov</w:t>
      </w:r>
      <w:r w:rsidR="00020D30" w:rsidRPr="00EB18BC">
        <w:rPr>
          <w:rFonts w:ascii="Arial Narrow" w:hAnsi="Arial Narrow" w:cs="Arial"/>
          <w:sz w:val="22"/>
        </w:rPr>
        <w:t xml:space="preserve"> vždy, </w:t>
      </w:r>
      <w:r w:rsidR="00020D30" w:rsidRPr="00EB18BC">
        <w:rPr>
          <w:rFonts w:ascii="Arial Narrow" w:hAnsi="Arial Narrow"/>
          <w:sz w:val="22"/>
        </w:rPr>
        <w:t xml:space="preserve">keď z predložených dokladov nie je možné posúdiť ich platnosť alebo splnenie podmienky účasti. </w:t>
      </w:r>
      <w:bookmarkStart w:id="75" w:name="_Hlk522985430"/>
      <w:r w:rsidR="00020D30" w:rsidRPr="00EB18BC">
        <w:rPr>
          <w:rFonts w:ascii="Arial Narrow" w:hAnsi="Arial Narrow"/>
          <w:sz w:val="22"/>
        </w:rPr>
        <w:t>Uchádzač doručí vysvetlenie a</w:t>
      </w:r>
      <w:r w:rsidR="005F6E24">
        <w:rPr>
          <w:rFonts w:ascii="Arial Narrow" w:hAnsi="Arial Narrow"/>
          <w:sz w:val="22"/>
        </w:rPr>
        <w:t>/alebo</w:t>
      </w:r>
      <w:r w:rsidR="00020D30" w:rsidRPr="00EB18BC">
        <w:rPr>
          <w:rFonts w:ascii="Arial Narrow" w:hAnsi="Arial Narrow"/>
          <w:sz w:val="22"/>
        </w:rPr>
        <w:t> doplnenie predložených dokladov, resp. doplnenie predložených dokladov verejnému obstar</w:t>
      </w:r>
      <w:r w:rsidR="00B512F9">
        <w:rPr>
          <w:rFonts w:ascii="Arial Narrow" w:hAnsi="Arial Narrow"/>
          <w:sz w:val="22"/>
        </w:rPr>
        <w:t>ávateľovi písomne – elektronick</w:t>
      </w:r>
      <w:r w:rsidR="005F6E24">
        <w:rPr>
          <w:rFonts w:ascii="Arial Narrow" w:hAnsi="Arial Narrow"/>
          <w:sz w:val="22"/>
        </w:rPr>
        <w:t>y</w:t>
      </w:r>
      <w:r w:rsidR="00B512F9">
        <w:rPr>
          <w:rFonts w:ascii="Arial Narrow" w:hAnsi="Arial Narrow"/>
          <w:sz w:val="22"/>
        </w:rPr>
        <w:t>,</w:t>
      </w:r>
      <w:r w:rsidR="00020D30" w:rsidRPr="00EB18BC">
        <w:rPr>
          <w:rFonts w:ascii="Arial Narrow" w:hAnsi="Arial Narrow"/>
          <w:sz w:val="22"/>
        </w:rPr>
        <w:t xml:space="preserve"> spôsobom určeným funkcionalitou EKS</w:t>
      </w:r>
      <w:r w:rsidR="0059586D">
        <w:rPr>
          <w:rFonts w:ascii="Arial Narrow" w:hAnsi="Arial Narrow"/>
          <w:sz w:val="22"/>
        </w:rPr>
        <w:t>,</w:t>
      </w:r>
      <w:r w:rsidR="00020D30" w:rsidRPr="00EB18BC">
        <w:rPr>
          <w:rFonts w:ascii="Arial Narrow" w:hAnsi="Arial Narrow"/>
          <w:sz w:val="22"/>
        </w:rPr>
        <w:t xml:space="preserve"> v lehote do dvoch pracovných dní odo dňa odoslania žiadosti, pokiaľ </w:t>
      </w:r>
      <w:r w:rsidR="00411C4D" w:rsidRPr="00EB18BC">
        <w:rPr>
          <w:rFonts w:ascii="Arial Narrow" w:hAnsi="Arial Narrow"/>
          <w:sz w:val="22"/>
        </w:rPr>
        <w:t>verejný obstarávateľ</w:t>
      </w:r>
      <w:r w:rsidR="00020D30" w:rsidRPr="00EB18BC">
        <w:rPr>
          <w:rFonts w:ascii="Arial Narrow" w:hAnsi="Arial Narrow"/>
          <w:sz w:val="22"/>
        </w:rPr>
        <w:t xml:space="preserve"> neurčil dlhšiu lehotu. </w:t>
      </w:r>
      <w:bookmarkStart w:id="76" w:name="_Hlk524512343"/>
      <w:r w:rsidR="00411C4D" w:rsidRPr="00EB18BC">
        <w:rPr>
          <w:rFonts w:ascii="Arial Narrow" w:hAnsi="Arial Narrow"/>
          <w:sz w:val="22"/>
        </w:rPr>
        <w:t>Verejný obstarávateľ</w:t>
      </w:r>
      <w:r w:rsidR="00020D30" w:rsidRPr="00EB18BC">
        <w:rPr>
          <w:rFonts w:ascii="Arial Narrow" w:hAnsi="Arial Narrow"/>
          <w:sz w:val="22"/>
        </w:rPr>
        <w:t xml:space="preserve"> môže pre vylúčenie akýchkoľvek pochybností požiadať </w:t>
      </w:r>
      <w:r w:rsidR="00411C4D" w:rsidRPr="00EB18BC">
        <w:rPr>
          <w:rFonts w:ascii="Arial Narrow" w:hAnsi="Arial Narrow"/>
          <w:sz w:val="22"/>
        </w:rPr>
        <w:t>uchádzača</w:t>
      </w:r>
      <w:r w:rsidR="00020D30" w:rsidRPr="00EB18BC">
        <w:rPr>
          <w:rFonts w:ascii="Arial Narrow" w:hAnsi="Arial Narrow"/>
          <w:sz w:val="22"/>
        </w:rPr>
        <w:t xml:space="preserve"> v rámci vysvetlenia a doplnenia predložených dokladov</w:t>
      </w:r>
      <w:r w:rsidR="00CA026C">
        <w:rPr>
          <w:rFonts w:ascii="Arial Narrow" w:hAnsi="Arial Narrow"/>
          <w:sz w:val="22"/>
        </w:rPr>
        <w:t>,</w:t>
      </w:r>
      <w:r w:rsidR="00020D30" w:rsidRPr="00EB18BC">
        <w:rPr>
          <w:rFonts w:ascii="Arial Narrow" w:hAnsi="Arial Narrow"/>
          <w:sz w:val="22"/>
        </w:rPr>
        <w:t xml:space="preserve"> o predloženie vysvetlenia a doplnenia predložených dokladov, resp. o doplnenie predložených dokladov aj  v písomnej - v listinnej podobe, ktoré </w:t>
      </w:r>
      <w:r w:rsidR="00411C4D" w:rsidRPr="00EB18BC">
        <w:rPr>
          <w:rFonts w:ascii="Arial Narrow" w:hAnsi="Arial Narrow"/>
          <w:sz w:val="22"/>
        </w:rPr>
        <w:t>uchádzač</w:t>
      </w:r>
      <w:r w:rsidR="00020D30" w:rsidRPr="00EB18BC">
        <w:rPr>
          <w:rFonts w:ascii="Arial Narrow" w:hAnsi="Arial Narrow"/>
          <w:sz w:val="22"/>
        </w:rPr>
        <w:t xml:space="preserve"> v tomto prípade  doručí v lehote do piatich </w:t>
      </w:r>
      <w:r w:rsidR="00020D30" w:rsidRPr="00BC2473">
        <w:rPr>
          <w:rFonts w:ascii="Arial Narrow" w:hAnsi="Arial Narrow"/>
          <w:sz w:val="22"/>
        </w:rPr>
        <w:t xml:space="preserve">pracovných dní odo dňa doručenia žiadosti, pokiaľ </w:t>
      </w:r>
      <w:r w:rsidR="00411C4D" w:rsidRPr="00BC2473">
        <w:rPr>
          <w:rFonts w:ascii="Arial Narrow" w:hAnsi="Arial Narrow"/>
          <w:sz w:val="22"/>
        </w:rPr>
        <w:t>verejný obstarávateľ</w:t>
      </w:r>
      <w:r w:rsidR="00020D30" w:rsidRPr="00BC2473">
        <w:rPr>
          <w:rFonts w:ascii="Arial Narrow" w:hAnsi="Arial Narrow"/>
          <w:sz w:val="22"/>
        </w:rPr>
        <w:t xml:space="preserve"> neurčil dlhšiu lehotu.</w:t>
      </w:r>
      <w:bookmarkEnd w:id="75"/>
    </w:p>
    <w:p w:rsidR="000C02EE" w:rsidRPr="00FD0368" w:rsidRDefault="00065F6B" w:rsidP="00357402">
      <w:pPr>
        <w:numPr>
          <w:ilvl w:val="1"/>
          <w:numId w:val="36"/>
        </w:numPr>
        <w:spacing w:before="120" w:after="120" w:line="240" w:lineRule="auto"/>
        <w:ind w:left="567" w:hanging="567"/>
        <w:jc w:val="both"/>
        <w:rPr>
          <w:rFonts w:ascii="Arial Narrow" w:hAnsi="Arial Narrow" w:cs="Arial"/>
          <w:sz w:val="22"/>
        </w:rPr>
      </w:pPr>
      <w:bookmarkStart w:id="77" w:name="_Hlk522985482"/>
      <w:bookmarkEnd w:id="76"/>
      <w:r w:rsidRPr="00E03334">
        <w:rPr>
          <w:rFonts w:ascii="Arial Narrow" w:hAnsi="Arial Narrow" w:cs="Arial"/>
          <w:sz w:val="22"/>
        </w:rPr>
        <w:t>Verejný obstarávateľ podľa zákona písomne</w:t>
      </w:r>
      <w:r w:rsidR="00CA026C" w:rsidRPr="00E03334">
        <w:rPr>
          <w:rFonts w:ascii="Arial Narrow" w:hAnsi="Arial Narrow" w:cs="Arial"/>
          <w:sz w:val="22"/>
        </w:rPr>
        <w:t xml:space="preserve"> </w:t>
      </w:r>
      <w:bookmarkStart w:id="78" w:name="_Hlk522985801"/>
      <w:r w:rsidR="00B512F9" w:rsidRPr="00E03334">
        <w:rPr>
          <w:rFonts w:ascii="Arial Narrow" w:hAnsi="Arial Narrow"/>
          <w:sz w:val="22"/>
        </w:rPr>
        <w:t>– elektronick</w:t>
      </w:r>
      <w:r w:rsidR="00155495" w:rsidRPr="00E03334">
        <w:rPr>
          <w:rFonts w:ascii="Arial Narrow" w:hAnsi="Arial Narrow"/>
          <w:sz w:val="22"/>
        </w:rPr>
        <w:t>y</w:t>
      </w:r>
      <w:r w:rsidR="00B512F9" w:rsidRPr="00E03334">
        <w:rPr>
          <w:rFonts w:ascii="Arial Narrow" w:hAnsi="Arial Narrow"/>
          <w:sz w:val="22"/>
        </w:rPr>
        <w:t>,</w:t>
      </w:r>
      <w:r w:rsidR="00411C4D" w:rsidRPr="00E03334">
        <w:rPr>
          <w:rFonts w:ascii="Arial Narrow" w:hAnsi="Arial Narrow"/>
          <w:sz w:val="22"/>
        </w:rPr>
        <w:t xml:space="preserve"> spôsobom určeným funkcionalitou EKS</w:t>
      </w:r>
      <w:bookmarkEnd w:id="78"/>
      <w:r w:rsidR="00411C4D" w:rsidRPr="00E03334">
        <w:rPr>
          <w:rFonts w:ascii="Arial Narrow" w:hAnsi="Arial Narrow"/>
          <w:sz w:val="22"/>
        </w:rPr>
        <w:t>,</w:t>
      </w:r>
      <w:r w:rsidRPr="00E03334">
        <w:rPr>
          <w:rFonts w:ascii="Arial Narrow" w:hAnsi="Arial Narrow" w:cs="Arial"/>
          <w:sz w:val="22"/>
        </w:rPr>
        <w:t xml:space="preserve"> požiada uchádzača</w:t>
      </w:r>
      <w:r w:rsidR="00072D97" w:rsidRPr="00E03334">
        <w:rPr>
          <w:rFonts w:ascii="Arial Narrow" w:hAnsi="Arial Narrow" w:cs="Arial"/>
          <w:sz w:val="22"/>
        </w:rPr>
        <w:t xml:space="preserve">, </w:t>
      </w:r>
      <w:bookmarkStart w:id="79" w:name="_Hlk534980088"/>
      <w:r w:rsidR="00072D97" w:rsidRPr="00E03334">
        <w:rPr>
          <w:rFonts w:ascii="Arial Narrow" w:hAnsi="Arial Narrow" w:cs="Arial"/>
          <w:sz w:val="22"/>
        </w:rPr>
        <w:t xml:space="preserve">aby </w:t>
      </w:r>
      <w:r w:rsidR="00072D97" w:rsidRPr="00E03334">
        <w:rPr>
          <w:rFonts w:ascii="Arial Narrow" w:hAnsi="Arial Narrow"/>
          <w:sz w:val="22"/>
          <w:lang w:eastAsia="sk-SK"/>
        </w:rPr>
        <w:t>v lehote, ktorá nesmie byť kratšia ako päť pracovných dní odo dňa doručenia žiadosti,</w:t>
      </w:r>
      <w:r w:rsidRPr="00E03334">
        <w:rPr>
          <w:rFonts w:ascii="Arial Narrow" w:hAnsi="Arial Narrow" w:cs="Arial"/>
          <w:sz w:val="22"/>
        </w:rPr>
        <w:t xml:space="preserve">  nahrad</w:t>
      </w:r>
      <w:r w:rsidR="00072D97" w:rsidRPr="00E03334">
        <w:rPr>
          <w:rFonts w:ascii="Arial Narrow" w:hAnsi="Arial Narrow" w:cs="Arial"/>
          <w:sz w:val="22"/>
        </w:rPr>
        <w:t>il</w:t>
      </w:r>
      <w:r w:rsidRPr="00E03334">
        <w:rPr>
          <w:rFonts w:ascii="Arial Narrow" w:hAnsi="Arial Narrow" w:cs="Arial"/>
          <w:sz w:val="22"/>
        </w:rPr>
        <w:t xml:space="preserve"> in</w:t>
      </w:r>
      <w:r w:rsidR="00072D97" w:rsidRPr="00E03334">
        <w:rPr>
          <w:rFonts w:ascii="Arial Narrow" w:hAnsi="Arial Narrow" w:cs="Arial"/>
          <w:sz w:val="22"/>
        </w:rPr>
        <w:t>ú</w:t>
      </w:r>
      <w:r w:rsidRPr="00E03334">
        <w:rPr>
          <w:rFonts w:ascii="Arial Narrow" w:hAnsi="Arial Narrow" w:cs="Arial"/>
          <w:sz w:val="22"/>
        </w:rPr>
        <w:t xml:space="preserve"> osob</w:t>
      </w:r>
      <w:r w:rsidR="00072D97" w:rsidRPr="00E03334">
        <w:rPr>
          <w:rFonts w:ascii="Arial Narrow" w:hAnsi="Arial Narrow" w:cs="Arial"/>
          <w:sz w:val="22"/>
        </w:rPr>
        <w:t>u</w:t>
      </w:r>
      <w:r w:rsidRPr="00E03334">
        <w:rPr>
          <w:rFonts w:ascii="Arial Narrow" w:hAnsi="Arial Narrow" w:cs="Arial"/>
          <w:sz w:val="22"/>
        </w:rPr>
        <w:t xml:space="preserve">, prostredníctvom ktorej preukazuje </w:t>
      </w:r>
      <w:r w:rsidR="006D26C5" w:rsidRPr="00FD0368">
        <w:rPr>
          <w:rFonts w:ascii="Arial Narrow" w:hAnsi="Arial Narrow" w:cs="Arial"/>
          <w:sz w:val="22"/>
        </w:rPr>
        <w:t xml:space="preserve">finančné a ekonomické postavenie alebo </w:t>
      </w:r>
      <w:r w:rsidRPr="00FD0368">
        <w:rPr>
          <w:rFonts w:ascii="Arial Narrow" w:hAnsi="Arial Narrow" w:cs="Arial"/>
          <w:sz w:val="22"/>
        </w:rPr>
        <w:t xml:space="preserve">technickú spôsobilosť alebo odbornú spôsobilosť, ak existujú dôvody na vylúčenie. </w:t>
      </w:r>
      <w:bookmarkEnd w:id="77"/>
    </w:p>
    <w:p w:rsidR="00924659" w:rsidRPr="00E03334" w:rsidRDefault="001E1C18" w:rsidP="00357402">
      <w:pPr>
        <w:numPr>
          <w:ilvl w:val="1"/>
          <w:numId w:val="36"/>
        </w:numPr>
        <w:spacing w:before="120" w:after="120" w:line="240" w:lineRule="auto"/>
        <w:ind w:left="567" w:hanging="567"/>
        <w:jc w:val="both"/>
        <w:rPr>
          <w:rFonts w:ascii="Arial Narrow" w:hAnsi="Arial Narrow" w:cs="Arial"/>
          <w:sz w:val="22"/>
        </w:rPr>
      </w:pPr>
      <w:r w:rsidRPr="002E33BB">
        <w:rPr>
          <w:rFonts w:ascii="Arial Narrow" w:hAnsi="Arial Narrow" w:cs="Arial"/>
          <w:sz w:val="22"/>
        </w:rPr>
        <w:t xml:space="preserve">Verejný obstarávateľ podľa zákona </w:t>
      </w:r>
      <w:r w:rsidRPr="00E1406A">
        <w:rPr>
          <w:rFonts w:ascii="Arial Narrow" w:hAnsi="Arial Narrow" w:cs="Arial"/>
          <w:sz w:val="22"/>
        </w:rPr>
        <w:t xml:space="preserve">(ak je to relevantné) </w:t>
      </w:r>
      <w:r w:rsidRPr="006C5AF7">
        <w:rPr>
          <w:rFonts w:ascii="Arial Narrow" w:hAnsi="Arial Narrow" w:cs="Arial"/>
          <w:sz w:val="22"/>
        </w:rPr>
        <w:t>písomne</w:t>
      </w:r>
      <w:r w:rsidRPr="00046F77">
        <w:rPr>
          <w:rFonts w:ascii="Arial Narrow" w:hAnsi="Arial Narrow" w:cs="Arial"/>
          <w:sz w:val="22"/>
        </w:rPr>
        <w:t xml:space="preserve"> </w:t>
      </w:r>
      <w:r w:rsidRPr="00046F77">
        <w:rPr>
          <w:rFonts w:ascii="Arial Narrow" w:hAnsi="Arial Narrow"/>
          <w:sz w:val="22"/>
        </w:rPr>
        <w:t>– elektronicky, spôsobom určeným funkcionalitou EKS,</w:t>
      </w:r>
      <w:r w:rsidRPr="00F02638">
        <w:rPr>
          <w:rFonts w:ascii="Arial Narrow" w:hAnsi="Arial Narrow" w:cs="Arial"/>
          <w:sz w:val="22"/>
        </w:rPr>
        <w:t xml:space="preserve"> požiada uchádzača</w:t>
      </w:r>
      <w:r w:rsidR="00072D97" w:rsidRPr="00430487">
        <w:rPr>
          <w:rFonts w:ascii="Arial Narrow" w:hAnsi="Arial Narrow" w:cs="Arial"/>
          <w:sz w:val="22"/>
        </w:rPr>
        <w:t>,</w:t>
      </w:r>
      <w:r w:rsidRPr="000E2647">
        <w:rPr>
          <w:rFonts w:ascii="Arial Narrow" w:hAnsi="Arial Narrow" w:cs="Arial"/>
          <w:sz w:val="22"/>
        </w:rPr>
        <w:t xml:space="preserve"> </w:t>
      </w:r>
      <w:r w:rsidRPr="00E03334">
        <w:rPr>
          <w:rFonts w:ascii="Arial Narrow" w:hAnsi="Arial Narrow"/>
          <w:sz w:val="22"/>
          <w:lang w:eastAsia="sk-SK"/>
        </w:rPr>
        <w:t xml:space="preserve">aby v lehote, ktorá nesmie byť kratšia ako päť pracovných dní odo dňa doručenia žiadosti, nahradil technikov, technické orgány alebo osoby určené na plnenie Zmluvy </w:t>
      </w:r>
      <w:r w:rsidRPr="00E03334">
        <w:rPr>
          <w:rFonts w:ascii="Arial Narrow" w:hAnsi="Arial Narrow"/>
          <w:sz w:val="22"/>
          <w:lang w:eastAsia="sk-SK"/>
        </w:rPr>
        <w:lastRenderedPageBreak/>
        <w:t>alebo riadiacich zamestnancov, ak nespĺňajú predmetnú podmienku účasti</w:t>
      </w:r>
      <w:r w:rsidR="00375B2A" w:rsidRPr="00E03334">
        <w:rPr>
          <w:rFonts w:ascii="Arial Narrow" w:hAnsi="Arial Narrow"/>
          <w:sz w:val="22"/>
          <w:lang w:eastAsia="sk-SK"/>
        </w:rPr>
        <w:t xml:space="preserve"> podľa § 34 ods. 1 písm. c) alebo písm. g) zákona.</w:t>
      </w:r>
    </w:p>
    <w:bookmarkEnd w:id="79"/>
    <w:p w:rsidR="00375B2A" w:rsidRPr="00E03334" w:rsidRDefault="00375B2A" w:rsidP="00E03334">
      <w:pPr>
        <w:spacing w:before="120" w:after="120" w:line="240" w:lineRule="auto"/>
        <w:jc w:val="both"/>
        <w:rPr>
          <w:rFonts w:ascii="Arial Narrow" w:hAnsi="Arial Narrow" w:cs="Arial"/>
          <w:sz w:val="22"/>
        </w:rPr>
      </w:pPr>
    </w:p>
    <w:p w:rsidR="00065F6B" w:rsidRPr="00EB18BC" w:rsidRDefault="00065F6B" w:rsidP="00357402">
      <w:pPr>
        <w:numPr>
          <w:ilvl w:val="0"/>
          <w:numId w:val="36"/>
        </w:numPr>
        <w:spacing w:before="120" w:after="120" w:line="240" w:lineRule="auto"/>
        <w:ind w:left="567" w:hanging="567"/>
        <w:jc w:val="both"/>
        <w:rPr>
          <w:rFonts w:ascii="Arial Narrow" w:hAnsi="Arial Narrow" w:cs="Arial"/>
          <w:b/>
          <w:bCs/>
          <w:smallCaps/>
          <w:sz w:val="22"/>
        </w:rPr>
      </w:pPr>
      <w:r w:rsidRPr="00EB18BC">
        <w:rPr>
          <w:rFonts w:ascii="Arial Narrow" w:hAnsi="Arial Narrow" w:cs="Arial"/>
          <w:b/>
          <w:bCs/>
          <w:smallCaps/>
          <w:sz w:val="22"/>
        </w:rPr>
        <w:t xml:space="preserve">vylúčenie uchádzača </w:t>
      </w:r>
    </w:p>
    <w:p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podľa zákona vylúči z verejného obstarávania uchádzača, ak </w:t>
      </w:r>
    </w:p>
    <w:p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nesplnil podmienky účasti,</w:t>
      </w:r>
    </w:p>
    <w:p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predložil neplatné doklady; neplatnými dokladmi sú doklady, ktorým uplynula lehota platnosti,</w:t>
      </w:r>
    </w:p>
    <w:p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poskytol informácie alebo doklady, ktoré sú nepravdivé alebo pozmenené tak, že nezodpovedajú skutočnosti</w:t>
      </w:r>
      <w:r w:rsidR="004C5EFB">
        <w:rPr>
          <w:rFonts w:ascii="Arial Narrow" w:hAnsi="Arial Narrow" w:cs="Arial"/>
          <w:sz w:val="22"/>
        </w:rPr>
        <w:t xml:space="preserve"> </w:t>
      </w:r>
      <w:bookmarkStart w:id="80" w:name="_Hlk534980433"/>
      <w:r w:rsidR="004C5EFB">
        <w:rPr>
          <w:rFonts w:ascii="Arial Narrow" w:hAnsi="Arial Narrow" w:cs="Arial"/>
          <w:sz w:val="22"/>
        </w:rPr>
        <w:t>a majú vplyv na vyhodnotenie splnenia podmienok účasti</w:t>
      </w:r>
      <w:bookmarkEnd w:id="80"/>
    </w:p>
    <w:p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hanging="153"/>
        <w:jc w:val="both"/>
        <w:rPr>
          <w:rFonts w:ascii="Arial Narrow" w:hAnsi="Arial Narrow" w:cs="Arial"/>
          <w:sz w:val="22"/>
        </w:rPr>
      </w:pPr>
      <w:r w:rsidRPr="0005236D">
        <w:rPr>
          <w:rFonts w:ascii="Arial Narrow" w:hAnsi="Arial Narrow" w:cs="Arial"/>
          <w:sz w:val="22"/>
        </w:rPr>
        <w:t>pokúsil sa neoprávnene ovplyvniť postup verejného obstarávania,</w:t>
      </w:r>
    </w:p>
    <w:p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pokúsil sa získať dôverné informácie, ktoré by mu poskytli neoprávnenú výhodu,</w:t>
      </w:r>
    </w:p>
    <w:p w:rsidR="00065F6B" w:rsidRPr="00DA3527"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1418" w:hanging="851"/>
        <w:jc w:val="both"/>
        <w:rPr>
          <w:rFonts w:ascii="Arial Narrow" w:hAnsi="Arial Narrow" w:cs="Arial"/>
          <w:sz w:val="22"/>
        </w:rPr>
      </w:pPr>
      <w:r w:rsidRPr="0005236D">
        <w:rPr>
          <w:rFonts w:ascii="Arial Narrow" w:hAnsi="Arial Narrow" w:cs="Arial"/>
          <w:sz w:val="22"/>
        </w:rPr>
        <w:t>konflikt záujmov podľa § 23 zákona nemožno odstrániť inými účinnými opatreniami,</w:t>
      </w:r>
    </w:p>
    <w:p w:rsidR="001359EE" w:rsidRPr="001359EE" w:rsidRDefault="001359EE"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1359EE">
        <w:rPr>
          <w:rFonts w:ascii="Arial Narrow" w:hAnsi="Arial Narrow"/>
          <w:sz w:val="22"/>
        </w:rPr>
        <w:t xml:space="preserve">na základe dôveryhodných informácií má dôvodné podozrenie, že </w:t>
      </w:r>
      <w:r>
        <w:rPr>
          <w:rFonts w:ascii="Arial Narrow" w:hAnsi="Arial Narrow"/>
          <w:sz w:val="22"/>
        </w:rPr>
        <w:t>uchádzač</w:t>
      </w:r>
      <w:r w:rsidRPr="001359EE">
        <w:rPr>
          <w:rFonts w:ascii="Arial Narrow" w:hAnsi="Arial Narrow"/>
          <w:sz w:val="22"/>
        </w:rPr>
        <w:t xml:space="preserve"> uzavrel v danom verejnom obstarávaní s iným hospodárskym subjektom dohodu narúšajúcu hospodársku súťaž, ak sa táto podmienka uvedie v oznámení o vyhlásení verejného obstarávania</w:t>
      </w:r>
      <w:r>
        <w:rPr>
          <w:rFonts w:ascii="Arial Narrow" w:hAnsi="Arial Narrow"/>
          <w:sz w:val="22"/>
        </w:rPr>
        <w:t>,</w:t>
      </w:r>
    </w:p>
    <w:p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pri posudzovaní odbornej spôsobilosti preukázateľne identifikoval protichodné záujmy uchádzača, ktoré môžu nepriaznivo ovplyvniť plnenie zákazky,</w:t>
      </w:r>
    </w:p>
    <w:p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nepredložil po písomnej žiadosti vysvetlenie alebo doplnenie predložených dokladov v určenej lehote,</w:t>
      </w:r>
    </w:p>
    <w:p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nepredložil po písomnej žiadosti doklady nahradené </w:t>
      </w:r>
      <w:r w:rsidR="00A03E55">
        <w:rPr>
          <w:rFonts w:ascii="Arial Narrow" w:hAnsi="Arial Narrow" w:cs="Arial"/>
          <w:sz w:val="22"/>
        </w:rPr>
        <w:t xml:space="preserve">JED v </w:t>
      </w:r>
      <w:r w:rsidRPr="0005236D">
        <w:rPr>
          <w:rFonts w:ascii="Arial Narrow" w:hAnsi="Arial Narrow" w:cs="Arial"/>
          <w:sz w:val="22"/>
        </w:rPr>
        <w:t>určenej lehote,</w:t>
      </w:r>
    </w:p>
    <w:p w:rsidR="00065F6B" w:rsidRPr="0005236D"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 xml:space="preserve">nenahradil inú osobu, prostredníctvom ktorej preukazuje splnenie podmienok účasti </w:t>
      </w:r>
      <w:r w:rsidR="004342E8">
        <w:rPr>
          <w:rFonts w:ascii="Arial Narrow" w:hAnsi="Arial Narrow" w:cs="Arial"/>
          <w:sz w:val="22"/>
        </w:rPr>
        <w:t xml:space="preserve">finančného a ekonomického postavenia alebo </w:t>
      </w:r>
      <w:r w:rsidRPr="0005236D">
        <w:rPr>
          <w:rFonts w:ascii="Arial Narrow" w:hAnsi="Arial Narrow" w:cs="Arial"/>
          <w:sz w:val="22"/>
        </w:rPr>
        <w:t>technickej spôsobilosti alebo odbornej spôsobilosti, ktorá nespĺňa určené požiadavky, v určenej lehote inou osobou, ktorá spĺňa určené požiadavky,</w:t>
      </w:r>
    </w:p>
    <w:p w:rsidR="00065F6B" w:rsidRDefault="00065F6B" w:rsidP="000E4641">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r w:rsidRPr="0005236D">
        <w:rPr>
          <w:rFonts w:ascii="Arial Narrow" w:hAnsi="Arial Narrow" w:cs="Arial"/>
          <w:sz w:val="22"/>
        </w:rPr>
        <w:t>nenahradil subdodávateľa, ktorý nespĺňa požiadavky určené verejným obstarávateľom novým subdodávateľom, ktorý spĺňa určené požiadavky, v lehote do piatich pracovných dní odo dňa doručenia žiadosti podľa zákona, ak verejný obstarávateľ neurčil dlhšiu lehotu,</w:t>
      </w:r>
    </w:p>
    <w:p w:rsidR="000C02EE" w:rsidRPr="001C02BD" w:rsidRDefault="000C02EE" w:rsidP="001C02BD">
      <w:pPr>
        <w:widowControl w:val="0"/>
        <w:numPr>
          <w:ilvl w:val="0"/>
          <w:numId w:val="13"/>
        </w:numPr>
        <w:tabs>
          <w:tab w:val="left" w:pos="993"/>
        </w:tabs>
        <w:kinsoku w:val="0"/>
        <w:overflowPunct w:val="0"/>
        <w:autoSpaceDE w:val="0"/>
        <w:autoSpaceDN w:val="0"/>
        <w:adjustRightInd w:val="0"/>
        <w:spacing w:before="120" w:after="120" w:line="240" w:lineRule="auto"/>
        <w:ind w:left="993" w:hanging="426"/>
        <w:jc w:val="both"/>
        <w:rPr>
          <w:rFonts w:ascii="Arial Narrow" w:hAnsi="Arial Narrow" w:cs="Arial"/>
          <w:sz w:val="22"/>
        </w:rPr>
      </w:pPr>
      <w:bookmarkStart w:id="81" w:name="_Hlk534980597"/>
      <w:r w:rsidRPr="001C02BD">
        <w:rPr>
          <w:rFonts w:ascii="Arial Narrow" w:hAnsi="Arial Narrow"/>
          <w:sz w:val="22"/>
          <w:lang w:eastAsia="sk-SK"/>
        </w:rPr>
        <w:t>nenahradil technikov, technické orgány alebo osoby určené na plnenie Zmluvy, alebo riadiacich zamestnancov, ktorí nespĺňajú podmienku účasti podľa § 34 ods. 1 písm. c) alebo písm. g), v určenej lehote novými osobami alebo orgánmi, ktoré spĺňajú túto podmienku účasti</w:t>
      </w:r>
    </w:p>
    <w:bookmarkEnd w:id="81"/>
    <w:p w:rsidR="00065F6B" w:rsidRPr="0005236D" w:rsidRDefault="00065F6B" w:rsidP="00CA026C">
      <w:pPr>
        <w:spacing w:before="120" w:after="120" w:line="240" w:lineRule="auto"/>
        <w:ind w:left="567"/>
        <w:jc w:val="both"/>
        <w:rPr>
          <w:rFonts w:ascii="Arial Narrow" w:hAnsi="Arial Narrow" w:cs="Arial"/>
          <w:sz w:val="22"/>
        </w:rPr>
      </w:pPr>
      <w:r w:rsidRPr="0005236D">
        <w:rPr>
          <w:rFonts w:ascii="Arial Narrow" w:hAnsi="Arial Narrow" w:cs="Arial"/>
          <w:sz w:val="22"/>
        </w:rPr>
        <w:t>a to vždy, keď to bude v súlade so zákonom potrebné podľa vyhodnotenia splnenia podmienok účasti.</w:t>
      </w:r>
    </w:p>
    <w:p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Verejný obstarávateľ vylúči z verejného obstarávania aj uchádzača, ak narušenie hospodárskej súťaže, ktoré vyplynulo z prípravných trhových konzultácií alebo jeho predbežného zapojenia podľa zákona, nemožno odstrániť inými účinnými opatreniami ani po vyjadrení uchádzača; verejný obstarávateľ pred takýmto vylúčením </w:t>
      </w:r>
      <w:r w:rsidRPr="00E947D5">
        <w:rPr>
          <w:rFonts w:ascii="Arial Narrow" w:hAnsi="Arial Narrow" w:cs="Arial"/>
          <w:sz w:val="22"/>
        </w:rPr>
        <w:t xml:space="preserve">poskytne uchádzačovi možnosť v lehote piatich pracovných dní od doručenia žiadosti </w:t>
      </w:r>
      <w:r w:rsidR="00916319" w:rsidRPr="00E947D5">
        <w:rPr>
          <w:rFonts w:ascii="Arial Narrow" w:hAnsi="Arial Narrow"/>
          <w:sz w:val="22"/>
        </w:rPr>
        <w:t>– elektronick</w:t>
      </w:r>
      <w:r w:rsidR="00C31298" w:rsidRPr="00E947D5">
        <w:rPr>
          <w:rFonts w:ascii="Arial Narrow" w:hAnsi="Arial Narrow"/>
          <w:sz w:val="22"/>
        </w:rPr>
        <w:t>y</w:t>
      </w:r>
      <w:r w:rsidR="00916319" w:rsidRPr="00E947D5">
        <w:rPr>
          <w:rFonts w:ascii="Arial Narrow" w:hAnsi="Arial Narrow"/>
          <w:sz w:val="22"/>
        </w:rPr>
        <w:t>, spôsobom určeným funkcionalitou EKS</w:t>
      </w:r>
      <w:r w:rsidR="00916319" w:rsidRPr="00E947D5">
        <w:rPr>
          <w:rFonts w:ascii="Arial Narrow" w:hAnsi="Arial Narrow" w:cs="Arial"/>
          <w:sz w:val="22"/>
        </w:rPr>
        <w:t xml:space="preserve"> </w:t>
      </w:r>
      <w:r w:rsidRPr="00E947D5">
        <w:rPr>
          <w:rFonts w:ascii="Arial Narrow" w:hAnsi="Arial Narrow" w:cs="Arial"/>
          <w:sz w:val="22"/>
        </w:rPr>
        <w:t>preukázať</w:t>
      </w:r>
      <w:r w:rsidRPr="0005236D">
        <w:rPr>
          <w:rFonts w:ascii="Arial Narrow" w:hAnsi="Arial Narrow" w:cs="Arial"/>
          <w:sz w:val="22"/>
        </w:rPr>
        <w:t>, že jeho účasťou na prípravných trhových  konzultáciách  alebo  predbežnom zapojení nedošlo k narušeniu hospodárskej súťaže.</w:t>
      </w:r>
    </w:p>
    <w:p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 ktorý nespĺňa podmienky účasti osobného postavenia podľa § 32 ods. 1 písm. a), g) a h) zákona alebo sa na neho vzťahuje dôvod na vylúčenie podľa § 40 ods. 6 písm.</w:t>
      </w:r>
      <w:r w:rsidR="00E947D5">
        <w:rPr>
          <w:rFonts w:ascii="Arial Narrow" w:hAnsi="Arial Narrow" w:cs="Arial"/>
          <w:sz w:val="22"/>
        </w:rPr>
        <w:t xml:space="preserve"> </w:t>
      </w:r>
      <w:r w:rsidR="00567472">
        <w:rPr>
          <w:rFonts w:ascii="Arial Narrow" w:hAnsi="Arial Narrow" w:cs="Arial"/>
          <w:sz w:val="22"/>
        </w:rPr>
        <w:t>c</w:t>
      </w:r>
      <w:r w:rsidRPr="0005236D">
        <w:rPr>
          <w:rFonts w:ascii="Arial Narrow" w:hAnsi="Arial Narrow" w:cs="Arial"/>
          <w:sz w:val="22"/>
        </w:rPr>
        <w:t>) až g) a ods. 7 zákona,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lastRenderedPageBreak/>
        <w:t>Uchádzač, ktorému bol uložený zákaz účasti vo verejnom obstarávaní potvrdený konečným rozhodnutím v inom členskom štáte, nie je oprávnený verejnému obstarávateľovi preukázať, že prijal opatrenia na vykonanie nápravy podľa § 40 ods. 8 druhej vety zákona, ak je toto rozhodnutie vykonateľné v Slovenskej republike.</w:t>
      </w:r>
    </w:p>
    <w:p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Verejný obstarávateľ posúdi opatrenia na vykonanie nápravy podľa § 40 ods. 8 druhej vety zákona predložené uchádzačom, pričom zohľadní závažnosť pochybenia a jeho konkrétne okolnosti. Ak opatrenia na vykonanie nápravy predložené uchádzačom považuje verejný obstarávateľ za nedostatočné, vylúči uchádzača z verejného obstarávania.</w:t>
      </w:r>
    </w:p>
    <w:p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Uchádzača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065F6B" w:rsidRPr="0005236D" w:rsidRDefault="00065F6B" w:rsidP="00357402">
      <w:pPr>
        <w:numPr>
          <w:ilvl w:val="1"/>
          <w:numId w:val="36"/>
        </w:numPr>
        <w:spacing w:before="120" w:after="120" w:line="240" w:lineRule="auto"/>
        <w:ind w:left="567" w:hanging="567"/>
        <w:jc w:val="both"/>
        <w:rPr>
          <w:rFonts w:ascii="Arial Narrow" w:hAnsi="Arial Narrow" w:cs="Arial"/>
          <w:sz w:val="22"/>
        </w:rPr>
      </w:pPr>
      <w:r w:rsidRPr="0005236D">
        <w:rPr>
          <w:rFonts w:ascii="Arial Narrow" w:hAnsi="Arial Narrow" w:cs="Arial"/>
          <w:sz w:val="22"/>
        </w:rPr>
        <w:t xml:space="preserve">Uchádzačovi bude písomne </w:t>
      </w:r>
      <w:bookmarkStart w:id="82" w:name="_Hlk522985993"/>
      <w:r w:rsidR="00646C2B">
        <w:rPr>
          <w:rFonts w:ascii="Arial Narrow" w:hAnsi="Arial Narrow"/>
          <w:sz w:val="22"/>
        </w:rPr>
        <w:t>–</w:t>
      </w:r>
      <w:r w:rsidR="00184636" w:rsidRPr="004465E7">
        <w:rPr>
          <w:rFonts w:ascii="Arial Narrow" w:hAnsi="Arial Narrow"/>
          <w:sz w:val="22"/>
        </w:rPr>
        <w:t xml:space="preserve"> elektronick</w:t>
      </w:r>
      <w:r w:rsidR="00646C2B">
        <w:rPr>
          <w:rFonts w:ascii="Arial Narrow" w:hAnsi="Arial Narrow"/>
          <w:sz w:val="22"/>
        </w:rPr>
        <w:t>ými prostriedkami,</w:t>
      </w:r>
      <w:r w:rsidR="00184636" w:rsidRPr="004465E7">
        <w:rPr>
          <w:rFonts w:ascii="Arial Narrow" w:hAnsi="Arial Narrow"/>
          <w:sz w:val="22"/>
        </w:rPr>
        <w:t xml:space="preserve"> spôsobom určeným funkcionalitou EKS</w:t>
      </w:r>
      <w:bookmarkEnd w:id="82"/>
      <w:r w:rsidR="00184636" w:rsidRPr="004465E7">
        <w:rPr>
          <w:rFonts w:ascii="Arial Narrow" w:hAnsi="Arial Narrow"/>
          <w:sz w:val="22"/>
        </w:rPr>
        <w:t>,</w:t>
      </w:r>
      <w:r w:rsidR="00184636" w:rsidRPr="00EB6218">
        <w:t xml:space="preserve"> </w:t>
      </w:r>
      <w:r w:rsidRPr="0005236D">
        <w:rPr>
          <w:rFonts w:ascii="Arial Narrow" w:hAnsi="Arial Narrow" w:cs="Arial"/>
          <w:sz w:val="22"/>
        </w:rPr>
        <w:t>oznámené jeho vylúčenie, s uvedením dôvodu vylúčenia a lehoty, v ktorej môže byť doručená námietka podľa zákona.</w:t>
      </w:r>
    </w:p>
    <w:p w:rsidR="000A00A2" w:rsidRDefault="000A00A2" w:rsidP="00065F6B">
      <w:pPr>
        <w:ind w:left="567"/>
        <w:jc w:val="center"/>
        <w:rPr>
          <w:rFonts w:ascii="Arial Narrow" w:hAnsi="Arial Narrow" w:cs="Arial"/>
          <w:b/>
          <w:bCs/>
          <w:sz w:val="26"/>
          <w:szCs w:val="26"/>
        </w:rPr>
      </w:pPr>
    </w:p>
    <w:p w:rsidR="00065F6B" w:rsidRPr="007C70AD" w:rsidRDefault="00065F6B" w:rsidP="00065F6B">
      <w:pPr>
        <w:ind w:left="567"/>
        <w:jc w:val="center"/>
        <w:rPr>
          <w:rFonts w:ascii="Arial Narrow" w:hAnsi="Arial Narrow" w:cs="Arial"/>
          <w:b/>
          <w:bCs/>
          <w:sz w:val="24"/>
          <w:szCs w:val="24"/>
        </w:rPr>
      </w:pPr>
      <w:r w:rsidRPr="007C70AD">
        <w:rPr>
          <w:rFonts w:ascii="Arial Narrow" w:hAnsi="Arial Narrow" w:cs="Arial"/>
          <w:b/>
          <w:bCs/>
          <w:sz w:val="24"/>
          <w:szCs w:val="24"/>
        </w:rPr>
        <w:t>Prijatie ponuky</w:t>
      </w:r>
    </w:p>
    <w:p w:rsidR="00065F6B" w:rsidRPr="002C5A6F" w:rsidRDefault="00065F6B" w:rsidP="000E4641">
      <w:pPr>
        <w:numPr>
          <w:ilvl w:val="0"/>
          <w:numId w:val="8"/>
        </w:numPr>
        <w:spacing w:after="120" w:line="240" w:lineRule="auto"/>
        <w:jc w:val="both"/>
        <w:rPr>
          <w:rFonts w:ascii="Arial Narrow" w:hAnsi="Arial Narrow" w:cs="Arial"/>
          <w:b/>
          <w:bCs/>
          <w:smallCaps/>
          <w:sz w:val="22"/>
        </w:rPr>
      </w:pPr>
      <w:r>
        <w:rPr>
          <w:rFonts w:ascii="Arial Narrow" w:hAnsi="Arial Narrow" w:cs="Arial"/>
          <w:b/>
          <w:bCs/>
          <w:smallCaps/>
          <w:sz w:val="22"/>
        </w:rPr>
        <w:t xml:space="preserve">  </w:t>
      </w:r>
      <w:r w:rsidRPr="002C5A6F">
        <w:rPr>
          <w:rFonts w:ascii="Arial Narrow" w:hAnsi="Arial Narrow" w:cs="Arial"/>
          <w:b/>
          <w:bCs/>
          <w:smallCaps/>
          <w:sz w:val="22"/>
        </w:rPr>
        <w:t xml:space="preserve">informácia o výsledku vyhodnocovania ponúk </w:t>
      </w:r>
    </w:p>
    <w:p w:rsidR="00065F6B" w:rsidRPr="00BB3C52" w:rsidRDefault="00065F6B" w:rsidP="00357402">
      <w:pPr>
        <w:pStyle w:val="Odsekzoznamu"/>
        <w:numPr>
          <w:ilvl w:val="0"/>
          <w:numId w:val="36"/>
        </w:numPr>
        <w:tabs>
          <w:tab w:val="clear" w:pos="2160"/>
          <w:tab w:val="clear" w:pos="2880"/>
          <w:tab w:val="clear" w:pos="4500"/>
        </w:tabs>
        <w:spacing w:after="120"/>
        <w:jc w:val="both"/>
        <w:rPr>
          <w:rFonts w:ascii="Arial Narrow" w:hAnsi="Arial Narrow" w:cs="Arial"/>
          <w:vanish/>
          <w:sz w:val="22"/>
          <w:szCs w:val="22"/>
          <w:lang w:eastAsia="sk-SK"/>
        </w:rPr>
      </w:pPr>
    </w:p>
    <w:p w:rsidR="00065F6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sz w:val="22"/>
          <w:szCs w:val="22"/>
        </w:rPr>
      </w:pPr>
      <w:r w:rsidRPr="004B491E">
        <w:rPr>
          <w:rFonts w:ascii="Arial Narrow" w:hAnsi="Arial Narrow" w:cs="Arial"/>
          <w:sz w:val="22"/>
          <w:szCs w:val="22"/>
          <w:lang w:eastAsia="sk-SK"/>
        </w:rPr>
        <w:t xml:space="preserve">Ak nedošlo k predloženiu dokladov preukazujúcich splnenie podmienok účasti skôr, </w:t>
      </w:r>
      <w:r w:rsidR="003860DB">
        <w:rPr>
          <w:rFonts w:ascii="Arial Narrow" w:hAnsi="Arial Narrow" w:cs="Arial"/>
          <w:sz w:val="22"/>
          <w:szCs w:val="22"/>
          <w:lang w:eastAsia="sk-SK"/>
        </w:rPr>
        <w:t xml:space="preserve">alebo ak sa vyhodnotenie splnenia podmienok účasti uskutoční po vyhodnotení ponúk, </w:t>
      </w:r>
      <w:r w:rsidRPr="004B491E">
        <w:rPr>
          <w:rFonts w:ascii="Arial Narrow" w:hAnsi="Arial Narrow" w:cs="Arial"/>
          <w:sz w:val="22"/>
          <w:szCs w:val="22"/>
          <w:lang w:eastAsia="sk-SK"/>
        </w:rPr>
        <w:t xml:space="preserve">verejný obstarávateľ je povinný po vyhodnotení ponúk vyhodnotiť splnenie podmienok </w:t>
      </w:r>
      <w:r w:rsidR="00C543A6">
        <w:rPr>
          <w:rFonts w:ascii="Arial Narrow" w:hAnsi="Arial Narrow" w:cs="Arial"/>
          <w:sz w:val="22"/>
          <w:szCs w:val="22"/>
          <w:lang w:eastAsia="sk-SK"/>
        </w:rPr>
        <w:t xml:space="preserve">účasti </w:t>
      </w:r>
      <w:r w:rsidR="009D5C0D" w:rsidRPr="003C1337">
        <w:rPr>
          <w:rFonts w:ascii="Arial Narrow" w:hAnsi="Arial Narrow"/>
          <w:sz w:val="22"/>
          <w:szCs w:val="22"/>
        </w:rPr>
        <w:t>u</w:t>
      </w:r>
      <w:r w:rsidR="00C543A6" w:rsidRPr="003C1337">
        <w:rPr>
          <w:rFonts w:ascii="Arial Narrow" w:hAnsi="Arial Narrow"/>
          <w:sz w:val="22"/>
          <w:szCs w:val="22"/>
        </w:rPr>
        <w:t>chádzača</w:t>
      </w:r>
      <w:r w:rsidR="009D5C0D" w:rsidRPr="003C1337">
        <w:rPr>
          <w:rFonts w:ascii="Arial Narrow" w:hAnsi="Arial Narrow"/>
          <w:sz w:val="22"/>
          <w:szCs w:val="22"/>
        </w:rPr>
        <w:t xml:space="preserve">, ktorý sa umiestnil na prvom mieste </w:t>
      </w:r>
      <w:r w:rsidRPr="003C1337">
        <w:rPr>
          <w:rFonts w:ascii="Arial Narrow" w:hAnsi="Arial Narrow" w:cs="Arial"/>
          <w:sz w:val="22"/>
          <w:szCs w:val="22"/>
          <w:lang w:eastAsia="sk-SK"/>
        </w:rPr>
        <w:t>v poradí v súlade so zákonom a v súlade s tý</w:t>
      </w:r>
      <w:r w:rsidR="009D5C0D" w:rsidRPr="003C1337">
        <w:rPr>
          <w:rFonts w:ascii="Arial Narrow" w:hAnsi="Arial Narrow" w:cs="Arial"/>
          <w:sz w:val="22"/>
          <w:szCs w:val="22"/>
          <w:lang w:eastAsia="sk-SK"/>
        </w:rPr>
        <w:t>mito</w:t>
      </w:r>
      <w:r w:rsidRPr="003C1337">
        <w:rPr>
          <w:rFonts w:ascii="Arial Narrow" w:hAnsi="Arial Narrow" w:cs="Arial"/>
          <w:sz w:val="22"/>
          <w:szCs w:val="22"/>
          <w:lang w:eastAsia="sk-SK"/>
        </w:rPr>
        <w:t xml:space="preserve"> súťažný</w:t>
      </w:r>
      <w:r w:rsidR="009D5C0D" w:rsidRPr="003C1337">
        <w:rPr>
          <w:rFonts w:ascii="Arial Narrow" w:hAnsi="Arial Narrow" w:cs="Arial"/>
          <w:sz w:val="22"/>
          <w:szCs w:val="22"/>
          <w:lang w:eastAsia="sk-SK"/>
        </w:rPr>
        <w:t>mi</w:t>
      </w:r>
      <w:r w:rsidRPr="003C1337">
        <w:rPr>
          <w:rFonts w:ascii="Arial Narrow" w:hAnsi="Arial Narrow" w:cs="Arial"/>
          <w:sz w:val="22"/>
          <w:szCs w:val="22"/>
          <w:lang w:eastAsia="sk-SK"/>
        </w:rPr>
        <w:t xml:space="preserve"> podklad</w:t>
      </w:r>
      <w:r w:rsidR="009D5C0D" w:rsidRPr="003C1337">
        <w:rPr>
          <w:rFonts w:ascii="Arial Narrow" w:hAnsi="Arial Narrow" w:cs="Arial"/>
          <w:sz w:val="22"/>
          <w:szCs w:val="22"/>
          <w:lang w:eastAsia="sk-SK"/>
        </w:rPr>
        <w:t>mi.</w:t>
      </w:r>
      <w:r w:rsidRPr="003C1337">
        <w:rPr>
          <w:rFonts w:ascii="Arial Narrow" w:hAnsi="Arial Narrow" w:cs="Arial"/>
          <w:sz w:val="22"/>
          <w:szCs w:val="22"/>
          <w:lang w:eastAsia="sk-SK"/>
        </w:rPr>
        <w:t xml:space="preserve"> </w:t>
      </w:r>
      <w:r w:rsidR="009D5C0D" w:rsidRPr="003C1337">
        <w:rPr>
          <w:rFonts w:ascii="Arial Narrow" w:hAnsi="Arial Narrow" w:cs="Arial"/>
          <w:sz w:val="22"/>
          <w:szCs w:val="22"/>
          <w:lang w:eastAsia="sk-SK"/>
        </w:rPr>
        <w:t>A</w:t>
      </w:r>
      <w:r w:rsidRPr="003C1337">
        <w:rPr>
          <w:rFonts w:ascii="Arial Narrow" w:hAnsi="Arial Narrow" w:cs="Arial"/>
          <w:sz w:val="22"/>
          <w:szCs w:val="22"/>
          <w:lang w:eastAsia="sk-SK"/>
        </w:rPr>
        <w:t>k dôjde k vylúčeniu uchádzača alebo uchádzačov, verejný obstarávateľ vyhodnotí následne splnenie podmienok účasti ďalšieho uchádzača alebo uchádzačov v poradí tak, aby uchádzači umiestnení na prvom až treťom mieste v novo zostavenom poradí spĺňali podmienky účasti</w:t>
      </w:r>
      <w:r w:rsidR="00372FCB" w:rsidRPr="003C1337">
        <w:rPr>
          <w:rFonts w:ascii="Arial Narrow" w:hAnsi="Arial Narrow" w:cs="Arial"/>
          <w:sz w:val="22"/>
          <w:szCs w:val="22"/>
          <w:lang w:eastAsia="sk-SK"/>
        </w:rPr>
        <w:t xml:space="preserve">, </w:t>
      </w:r>
      <w:r w:rsidR="00372FCB" w:rsidRPr="003C1337">
        <w:rPr>
          <w:rFonts w:ascii="Arial Narrow" w:hAnsi="Arial Narrow"/>
          <w:sz w:val="22"/>
          <w:szCs w:val="22"/>
        </w:rPr>
        <w:t>alebo tak, aby uchádzač umiestnený na prvom mieste v novo zostavenom poradí spĺňal podmienky účasti</w:t>
      </w:r>
      <w:r w:rsidRPr="003C1337">
        <w:rPr>
          <w:rFonts w:ascii="Arial Narrow" w:hAnsi="Arial Narrow" w:cs="Arial"/>
          <w:sz w:val="22"/>
          <w:szCs w:val="22"/>
          <w:lang w:eastAsia="sk-SK"/>
        </w:rPr>
        <w:t>.</w:t>
      </w:r>
      <w:r w:rsidRPr="004B491E">
        <w:rPr>
          <w:rFonts w:ascii="Arial Narrow" w:hAnsi="Arial Narrow" w:cs="Arial"/>
          <w:sz w:val="22"/>
          <w:szCs w:val="22"/>
          <w:lang w:eastAsia="sk-SK"/>
        </w:rPr>
        <w:t xml:space="preserve"> </w:t>
      </w:r>
      <w:r w:rsidR="00683EF2">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Verejný obstarávateľ písomne </w:t>
      </w:r>
      <w:bookmarkStart w:id="83" w:name="_Hlk522986302"/>
      <w:r w:rsidR="00DE52B5">
        <w:rPr>
          <w:rFonts w:ascii="Arial Narrow" w:hAnsi="Arial Narrow"/>
          <w:sz w:val="22"/>
          <w:szCs w:val="22"/>
        </w:rPr>
        <w:t>–</w:t>
      </w:r>
      <w:r w:rsidR="00372FCB" w:rsidRPr="004B491E">
        <w:rPr>
          <w:rFonts w:ascii="Arial Narrow" w:hAnsi="Arial Narrow"/>
          <w:sz w:val="22"/>
          <w:szCs w:val="22"/>
        </w:rPr>
        <w:t xml:space="preserve"> elektronick</w:t>
      </w:r>
      <w:r w:rsidR="00FD57C5">
        <w:rPr>
          <w:rFonts w:ascii="Arial Narrow" w:hAnsi="Arial Narrow"/>
          <w:sz w:val="22"/>
          <w:szCs w:val="22"/>
        </w:rPr>
        <w:t>y</w:t>
      </w:r>
      <w:r w:rsidR="00DE52B5">
        <w:rPr>
          <w:rFonts w:ascii="Arial Narrow" w:hAnsi="Arial Narrow"/>
          <w:sz w:val="22"/>
          <w:szCs w:val="22"/>
        </w:rPr>
        <w:t>,</w:t>
      </w:r>
      <w:r w:rsidR="00372FCB" w:rsidRPr="004B491E">
        <w:rPr>
          <w:rFonts w:ascii="Arial Narrow" w:hAnsi="Arial Narrow"/>
          <w:sz w:val="22"/>
          <w:szCs w:val="22"/>
        </w:rPr>
        <w:t xml:space="preserve"> spôsobom určeným funkcionalitou EKS</w:t>
      </w:r>
      <w:bookmarkEnd w:id="83"/>
      <w:r w:rsidR="00372FCB" w:rsidRPr="004B491E">
        <w:rPr>
          <w:rFonts w:ascii="Arial Narrow" w:hAnsi="Arial Narrow"/>
          <w:sz w:val="22"/>
          <w:szCs w:val="22"/>
        </w:rPr>
        <w:t>,</w:t>
      </w:r>
      <w:r w:rsidR="00372FCB" w:rsidRPr="004B491E">
        <w:rPr>
          <w:rFonts w:ascii="Arial Narrow" w:hAnsi="Arial Narrow" w:cs="Arial"/>
          <w:sz w:val="22"/>
          <w:szCs w:val="22"/>
          <w:lang w:eastAsia="sk-SK"/>
        </w:rPr>
        <w:t xml:space="preserve"> </w:t>
      </w:r>
      <w:r w:rsidRPr="004B491E">
        <w:rPr>
          <w:rFonts w:ascii="Arial Narrow" w:hAnsi="Arial Narrow" w:cs="Arial"/>
          <w:sz w:val="22"/>
          <w:szCs w:val="22"/>
          <w:lang w:eastAsia="sk-SK"/>
        </w:rPr>
        <w:t xml:space="preserve">požiada uchádzačov o predloženie </w:t>
      </w:r>
      <w:bookmarkStart w:id="84" w:name="_Hlk522986354"/>
      <w:r w:rsidR="00372FCB" w:rsidRPr="004B491E">
        <w:rPr>
          <w:rFonts w:ascii="Arial Narrow" w:hAnsi="Arial Narrow"/>
          <w:sz w:val="22"/>
          <w:szCs w:val="22"/>
        </w:rPr>
        <w:t>naskenovaných kópií originálnych alebo úradne osvedčených kópií</w:t>
      </w:r>
      <w:bookmarkEnd w:id="84"/>
      <w:r w:rsidR="00372FCB" w:rsidRPr="004B491E">
        <w:rPr>
          <w:rFonts w:ascii="Arial Narrow" w:hAnsi="Arial Narrow"/>
          <w:sz w:val="22"/>
          <w:szCs w:val="22"/>
        </w:rPr>
        <w:t xml:space="preserve"> dokladov</w:t>
      </w:r>
      <w:r w:rsidR="00D62F84">
        <w:rPr>
          <w:rFonts w:ascii="Arial Narrow" w:hAnsi="Arial Narrow"/>
          <w:sz w:val="22"/>
          <w:szCs w:val="22"/>
        </w:rPr>
        <w:t xml:space="preserve"> </w:t>
      </w:r>
      <w:r w:rsidR="00D62F84" w:rsidRPr="004B491E">
        <w:rPr>
          <w:rFonts w:ascii="Arial Narrow" w:hAnsi="Arial Narrow"/>
          <w:sz w:val="22"/>
          <w:szCs w:val="22"/>
        </w:rPr>
        <w:t>preukazujúcich splnenie podmienok účasti</w:t>
      </w:r>
      <w:r w:rsidR="00E1406A">
        <w:rPr>
          <w:rFonts w:ascii="Arial Narrow" w:hAnsi="Arial Narrow"/>
          <w:sz w:val="22"/>
          <w:szCs w:val="22"/>
        </w:rPr>
        <w:t xml:space="preserve">, </w:t>
      </w:r>
      <w:bookmarkStart w:id="85" w:name="_Hlk534981619"/>
      <w:r w:rsidR="00E1406A">
        <w:rPr>
          <w:rFonts w:ascii="Arial Narrow" w:hAnsi="Arial Narrow"/>
          <w:sz w:val="22"/>
          <w:szCs w:val="22"/>
        </w:rPr>
        <w:t xml:space="preserve">resp. </w:t>
      </w:r>
      <w:r w:rsidR="00D62F84">
        <w:rPr>
          <w:rFonts w:ascii="Arial Narrow" w:hAnsi="Arial Narrow"/>
          <w:sz w:val="22"/>
          <w:szCs w:val="22"/>
        </w:rPr>
        <w:t xml:space="preserve">ak boli doklady </w:t>
      </w:r>
      <w:r w:rsidR="00D62F84" w:rsidRPr="004B491E">
        <w:rPr>
          <w:rFonts w:ascii="Arial Narrow" w:hAnsi="Arial Narrow"/>
          <w:sz w:val="22"/>
          <w:szCs w:val="22"/>
        </w:rPr>
        <w:t>preukazujúc</w:t>
      </w:r>
      <w:r w:rsidR="006C5AF7">
        <w:rPr>
          <w:rFonts w:ascii="Arial Narrow" w:hAnsi="Arial Narrow"/>
          <w:sz w:val="22"/>
          <w:szCs w:val="22"/>
        </w:rPr>
        <w:t>e</w:t>
      </w:r>
      <w:r w:rsidR="00D62F84" w:rsidRPr="004B491E">
        <w:rPr>
          <w:rFonts w:ascii="Arial Narrow" w:hAnsi="Arial Narrow"/>
          <w:sz w:val="22"/>
          <w:szCs w:val="22"/>
        </w:rPr>
        <w:t xml:space="preserve"> splnenie podmienok účasti </w:t>
      </w:r>
      <w:r w:rsidR="00D62F84">
        <w:rPr>
          <w:rFonts w:ascii="Arial Narrow" w:hAnsi="Arial Narrow"/>
          <w:sz w:val="22"/>
          <w:szCs w:val="22"/>
        </w:rPr>
        <w:t xml:space="preserve">pôvodne vyhotovené v elektronickej forme, o predloženie týchto dokladov v pôvodnej elektronickej </w:t>
      </w:r>
      <w:r w:rsidR="00AE40F3">
        <w:rPr>
          <w:rFonts w:ascii="Arial Narrow" w:hAnsi="Arial Narrow"/>
          <w:sz w:val="22"/>
          <w:szCs w:val="22"/>
        </w:rPr>
        <w:t>podobe</w:t>
      </w:r>
      <w:r w:rsidR="006C5AF7">
        <w:rPr>
          <w:rFonts w:ascii="Arial Narrow" w:hAnsi="Arial Narrow"/>
          <w:sz w:val="22"/>
          <w:szCs w:val="22"/>
        </w:rPr>
        <w:t>,</w:t>
      </w:r>
      <w:bookmarkEnd w:id="85"/>
      <w:r w:rsidR="00372FCB" w:rsidRPr="004B491E">
        <w:rPr>
          <w:rFonts w:ascii="Arial Narrow" w:hAnsi="Arial Narrow"/>
          <w:sz w:val="22"/>
          <w:szCs w:val="22"/>
        </w:rPr>
        <w:t xml:space="preserve"> v lehote nie kratšej ako päť pracovných dní odo dňa doručenia žiadosti a vyhodnot</w:t>
      </w:r>
      <w:r w:rsidR="00F6421C">
        <w:rPr>
          <w:rFonts w:ascii="Arial Narrow" w:hAnsi="Arial Narrow"/>
          <w:sz w:val="22"/>
          <w:szCs w:val="22"/>
        </w:rPr>
        <w:t>í</w:t>
      </w:r>
      <w:r w:rsidR="00372FCB" w:rsidRPr="004B491E">
        <w:rPr>
          <w:rFonts w:ascii="Arial Narrow" w:hAnsi="Arial Narrow"/>
          <w:sz w:val="22"/>
          <w:szCs w:val="22"/>
        </w:rPr>
        <w:t xml:space="preserve"> ich podľa zákona</w:t>
      </w:r>
      <w:r w:rsidR="004B491E" w:rsidRPr="004B491E">
        <w:rPr>
          <w:rFonts w:ascii="Arial Narrow" w:hAnsi="Arial Narrow"/>
          <w:sz w:val="22"/>
          <w:szCs w:val="22"/>
        </w:rPr>
        <w:t>.</w:t>
      </w:r>
      <w:r w:rsidR="00372FCB" w:rsidRPr="004B491E">
        <w:rPr>
          <w:rFonts w:ascii="Arial Narrow" w:hAnsi="Arial Narrow"/>
          <w:sz w:val="22"/>
          <w:szCs w:val="22"/>
        </w:rPr>
        <w:t xml:space="preserve"> </w:t>
      </w:r>
    </w:p>
    <w:p w:rsidR="00065F6B" w:rsidRPr="0058623B" w:rsidRDefault="00065F6B" w:rsidP="0058623B">
      <w:pPr>
        <w:pStyle w:val="Odsekzoznamu"/>
        <w:numPr>
          <w:ilvl w:val="1"/>
          <w:numId w:val="44"/>
        </w:numPr>
        <w:tabs>
          <w:tab w:val="clear" w:pos="2160"/>
          <w:tab w:val="clear" w:pos="2880"/>
          <w:tab w:val="clear" w:pos="4500"/>
        </w:tabs>
        <w:spacing w:before="120" w:after="120"/>
        <w:ind w:left="567" w:hanging="567"/>
        <w:jc w:val="both"/>
        <w:rPr>
          <w:rFonts w:ascii="Arial Narrow" w:hAnsi="Arial Narrow" w:cs="Arial"/>
          <w:sz w:val="22"/>
          <w:szCs w:val="22"/>
          <w:lang w:eastAsia="sk-SK"/>
        </w:rPr>
      </w:pPr>
      <w:r w:rsidRPr="0058623B">
        <w:rPr>
          <w:rFonts w:ascii="Arial Narrow" w:hAnsi="Arial Narrow" w:cs="Arial"/>
          <w:sz w:val="22"/>
        </w:rPr>
        <w:t xml:space="preserve">Verejný obstarávateľ po vyhodnotení ponúk, po skončení postupu podľa </w:t>
      </w:r>
      <w:r w:rsidR="004B491E" w:rsidRPr="0058623B">
        <w:rPr>
          <w:rFonts w:ascii="Arial Narrow" w:hAnsi="Arial Narrow" w:cs="Arial"/>
          <w:sz w:val="22"/>
        </w:rPr>
        <w:t>predošlého bodu</w:t>
      </w:r>
      <w:r w:rsidRPr="0058623B">
        <w:rPr>
          <w:rFonts w:ascii="Arial Narrow" w:hAnsi="Arial Narrow" w:cs="Arial"/>
          <w:sz w:val="22"/>
        </w:rPr>
        <w:t xml:space="preserve"> týchto súťažných podkladov a po odoslaní všetkých oznámení o vylúčení uchádzača</w:t>
      </w:r>
      <w:r w:rsidR="004B491E" w:rsidRPr="0058623B">
        <w:rPr>
          <w:rFonts w:ascii="Arial Narrow" w:hAnsi="Arial Narrow" w:cs="Arial"/>
          <w:sz w:val="22"/>
        </w:rPr>
        <w:t>/uchádzačov</w:t>
      </w:r>
      <w:r w:rsidRPr="0058623B">
        <w:rPr>
          <w:rFonts w:ascii="Arial Narrow" w:hAnsi="Arial Narrow" w:cs="Arial"/>
          <w:sz w:val="22"/>
        </w:rPr>
        <w:t xml:space="preserve"> bezodkladne písomne </w:t>
      </w:r>
      <w:bookmarkStart w:id="86" w:name="_Hlk524511484"/>
      <w:r w:rsidR="00C34200" w:rsidRPr="0058623B">
        <w:rPr>
          <w:rFonts w:ascii="Arial Narrow" w:hAnsi="Arial Narrow"/>
          <w:sz w:val="22"/>
        </w:rPr>
        <w:t>– elektronick</w:t>
      </w:r>
      <w:r w:rsidR="00077FE5" w:rsidRPr="0058623B">
        <w:rPr>
          <w:rFonts w:ascii="Arial Narrow" w:hAnsi="Arial Narrow"/>
          <w:sz w:val="22"/>
        </w:rPr>
        <w:t>y</w:t>
      </w:r>
      <w:r w:rsidR="00C34200" w:rsidRPr="0058623B">
        <w:rPr>
          <w:rFonts w:ascii="Arial Narrow" w:hAnsi="Arial Narrow"/>
          <w:sz w:val="22"/>
        </w:rPr>
        <w:t>, spôsobom určeným funkcionalitou EKS</w:t>
      </w:r>
      <w:bookmarkEnd w:id="86"/>
      <w:r w:rsidR="00C34200" w:rsidRPr="0058623B">
        <w:rPr>
          <w:rFonts w:ascii="Arial Narrow" w:hAnsi="Arial Narrow"/>
          <w:sz w:val="22"/>
        </w:rPr>
        <w:t>,</w:t>
      </w:r>
      <w:r w:rsidR="00C34200" w:rsidRPr="0058623B">
        <w:rPr>
          <w:rFonts w:ascii="Arial Narrow" w:hAnsi="Arial Narrow" w:cs="Arial"/>
          <w:sz w:val="22"/>
        </w:rPr>
        <w:t xml:space="preserve"> </w:t>
      </w:r>
      <w:r w:rsidRPr="0058623B">
        <w:rPr>
          <w:rFonts w:ascii="Arial Narrow" w:hAnsi="Arial Narrow" w:cs="Arial"/>
          <w:sz w:val="22"/>
        </w:rPr>
        <w:t xml:space="preserve">oznámi všetkým uchádzačom, ktorých ponuky sa vyhodnocovali, výsledok vyhodnotenia ponúk, vrátane poradia uchádzačov a súčasne uverejní informáciu o výsledku vyhodnotenia ponúk a poradie uchádzačov </w:t>
      </w:r>
      <w:r w:rsidR="004B491E" w:rsidRPr="0058623B">
        <w:rPr>
          <w:rFonts w:ascii="Arial Narrow" w:hAnsi="Arial Narrow" w:cs="Arial"/>
          <w:sz w:val="22"/>
        </w:rPr>
        <w:t>na Elektronickej tabuli</w:t>
      </w:r>
      <w:r w:rsidRPr="0058623B">
        <w:rPr>
          <w:rFonts w:ascii="Arial Narrow" w:hAnsi="Arial Narrow" w:cs="Arial"/>
          <w:sz w:val="22"/>
        </w:rPr>
        <w:t xml:space="preserve">. Úspešnému uchádzačovi, </w:t>
      </w:r>
      <w:r w:rsidR="004B491E" w:rsidRPr="0058623B">
        <w:rPr>
          <w:rFonts w:ascii="Arial Narrow" w:hAnsi="Arial Narrow" w:cs="Arial"/>
          <w:sz w:val="22"/>
        </w:rPr>
        <w:t>resp. úspešným uchádzačom</w:t>
      </w:r>
      <w:r w:rsidR="00263506" w:rsidRPr="0058623B">
        <w:rPr>
          <w:rFonts w:ascii="Arial Narrow" w:hAnsi="Arial Narrow" w:cs="Arial"/>
          <w:sz w:val="22"/>
        </w:rPr>
        <w:t xml:space="preserve"> </w:t>
      </w:r>
      <w:r w:rsidRPr="0058623B">
        <w:rPr>
          <w:rFonts w:ascii="Arial Narrow" w:hAnsi="Arial Narrow" w:cs="Arial"/>
          <w:sz w:val="22"/>
        </w:rPr>
        <w:t>oznámi, že verejný obstarávateľ jeho</w:t>
      </w:r>
      <w:r w:rsidR="00263506" w:rsidRPr="0058623B">
        <w:rPr>
          <w:rFonts w:ascii="Arial Narrow" w:hAnsi="Arial Narrow" w:cs="Arial"/>
          <w:sz w:val="22"/>
        </w:rPr>
        <w:t>/ich</w:t>
      </w:r>
      <w:r w:rsidRPr="0058623B">
        <w:rPr>
          <w:rFonts w:ascii="Arial Narrow" w:hAnsi="Arial Narrow" w:cs="Arial"/>
          <w:sz w:val="22"/>
        </w:rPr>
        <w:t xml:space="preserve"> ponuku</w:t>
      </w:r>
      <w:r w:rsidR="00263506" w:rsidRPr="0058623B">
        <w:rPr>
          <w:rFonts w:ascii="Arial Narrow" w:hAnsi="Arial Narrow" w:cs="Arial"/>
          <w:sz w:val="22"/>
        </w:rPr>
        <w:t>, resp. ponuky</w:t>
      </w:r>
      <w:r w:rsidRPr="0058623B">
        <w:rPr>
          <w:rFonts w:ascii="Arial Narrow" w:hAnsi="Arial Narrow" w:cs="Arial"/>
          <w:sz w:val="22"/>
        </w:rPr>
        <w:t xml:space="preserve"> prijíma. Súčasne ostatným neúspešným uchádzačom jednotlivo </w:t>
      </w:r>
      <w:r w:rsidR="00263506" w:rsidRPr="0058623B">
        <w:rPr>
          <w:rFonts w:ascii="Arial Narrow" w:hAnsi="Arial Narrow" w:cs="Arial"/>
          <w:sz w:val="22"/>
        </w:rPr>
        <w:t xml:space="preserve">bude </w:t>
      </w:r>
      <w:r w:rsidRPr="0058623B">
        <w:rPr>
          <w:rFonts w:ascii="Arial Narrow" w:hAnsi="Arial Narrow" w:cs="Arial"/>
          <w:sz w:val="22"/>
        </w:rPr>
        <w:t xml:space="preserve">oznámi, že neuspeli, s uvedením dôvodu, resp. dôvodov neprijatia ich ponuky a identifikácie úspešného uchádzača, </w:t>
      </w:r>
      <w:r w:rsidR="00263506" w:rsidRPr="0058623B">
        <w:rPr>
          <w:rFonts w:ascii="Arial Narrow" w:hAnsi="Arial Narrow" w:cs="Arial"/>
          <w:sz w:val="22"/>
        </w:rPr>
        <w:t xml:space="preserve">resp. úspešných uchádzačov, </w:t>
      </w:r>
      <w:r w:rsidRPr="0058623B">
        <w:rPr>
          <w:rFonts w:ascii="Arial Narrow" w:hAnsi="Arial Narrow" w:cs="Arial"/>
          <w:sz w:val="22"/>
        </w:rPr>
        <w:t>informácie o charakteristikách a výhodách jeho</w:t>
      </w:r>
      <w:r w:rsidR="00263506" w:rsidRPr="0058623B">
        <w:rPr>
          <w:rFonts w:ascii="Arial Narrow" w:hAnsi="Arial Narrow" w:cs="Arial"/>
          <w:sz w:val="22"/>
        </w:rPr>
        <w:t>/ich</w:t>
      </w:r>
      <w:r w:rsidRPr="0058623B">
        <w:rPr>
          <w:rFonts w:ascii="Arial Narrow" w:hAnsi="Arial Narrow" w:cs="Arial"/>
          <w:sz w:val="22"/>
        </w:rPr>
        <w:t xml:space="preserve"> ponuky</w:t>
      </w:r>
      <w:r w:rsidR="00263506" w:rsidRPr="0058623B">
        <w:rPr>
          <w:rFonts w:ascii="Arial Narrow" w:hAnsi="Arial Narrow" w:cs="Arial"/>
          <w:sz w:val="22"/>
        </w:rPr>
        <w:t>/ponúk</w:t>
      </w:r>
      <w:r w:rsidRPr="0058623B">
        <w:rPr>
          <w:rFonts w:ascii="Arial Narrow" w:hAnsi="Arial Narrow" w:cs="Arial"/>
          <w:sz w:val="22"/>
        </w:rPr>
        <w:t xml:space="preserve"> a lehoty, v ktorej môže byť doručená námietka podľa zákona. </w:t>
      </w:r>
    </w:p>
    <w:p w:rsidR="00065F6B" w:rsidRPr="00960C08" w:rsidRDefault="00065F6B" w:rsidP="00960C08">
      <w:pPr>
        <w:tabs>
          <w:tab w:val="left" w:pos="708"/>
        </w:tabs>
        <w:spacing w:before="120" w:after="120" w:line="240" w:lineRule="auto"/>
        <w:ind w:left="567"/>
        <w:jc w:val="both"/>
        <w:rPr>
          <w:rFonts w:ascii="Arial Narrow" w:hAnsi="Arial Narrow" w:cs="Arial"/>
          <w:sz w:val="22"/>
          <w:lang w:eastAsia="sk-SK"/>
        </w:rPr>
      </w:pPr>
    </w:p>
    <w:p w:rsidR="00065F6B" w:rsidRPr="00960C08" w:rsidRDefault="00065F6B" w:rsidP="00960C08">
      <w:pPr>
        <w:spacing w:before="120" w:after="120" w:line="240" w:lineRule="auto"/>
        <w:jc w:val="center"/>
        <w:rPr>
          <w:rFonts w:ascii="Arial Narrow" w:hAnsi="Arial Narrow" w:cs="Arial"/>
          <w:sz w:val="22"/>
        </w:rPr>
      </w:pPr>
      <w:r w:rsidRPr="00960C08">
        <w:rPr>
          <w:rFonts w:ascii="Arial Narrow" w:hAnsi="Arial Narrow" w:cs="Arial"/>
          <w:sz w:val="22"/>
        </w:rPr>
        <w:t>Časť V.</w:t>
      </w:r>
    </w:p>
    <w:p w:rsidR="00065F6B" w:rsidRPr="00960C08" w:rsidRDefault="00065F6B" w:rsidP="00960C08">
      <w:pPr>
        <w:spacing w:before="120" w:after="120" w:line="240" w:lineRule="auto"/>
        <w:jc w:val="center"/>
        <w:rPr>
          <w:rFonts w:ascii="Arial Narrow" w:hAnsi="Arial Narrow"/>
          <w:b/>
          <w:sz w:val="22"/>
        </w:rPr>
      </w:pPr>
      <w:r w:rsidRPr="00960C08">
        <w:rPr>
          <w:rFonts w:ascii="Arial Narrow" w:hAnsi="Arial Narrow"/>
          <w:b/>
          <w:sz w:val="22"/>
        </w:rPr>
        <w:t>INFORMÁCIE O ZMLUVE</w:t>
      </w:r>
    </w:p>
    <w:p w:rsidR="00065F6B" w:rsidRPr="00960C08"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960C08">
        <w:rPr>
          <w:rFonts w:ascii="Arial Narrow" w:hAnsi="Arial Narrow" w:cs="Arial"/>
          <w:b/>
          <w:bCs/>
          <w:smallCaps/>
          <w:sz w:val="22"/>
          <w:szCs w:val="22"/>
        </w:rPr>
        <w:t>typ zmluvy</w:t>
      </w:r>
    </w:p>
    <w:p w:rsidR="009A4463" w:rsidRPr="00FB6953" w:rsidRDefault="00FF4BDD" w:rsidP="0001445E">
      <w:pPr>
        <w:pStyle w:val="Odsekzoznamu"/>
        <w:numPr>
          <w:ilvl w:val="1"/>
          <w:numId w:val="44"/>
        </w:numPr>
        <w:spacing w:before="120" w:after="120"/>
        <w:ind w:left="567" w:hanging="567"/>
        <w:jc w:val="both"/>
        <w:rPr>
          <w:rFonts w:ascii="Arial Narrow" w:hAnsi="Arial Narrow" w:cs="Arial"/>
          <w:sz w:val="22"/>
          <w:lang w:eastAsia="sk-SK"/>
        </w:rPr>
      </w:pPr>
      <w:r w:rsidRPr="00FB6953">
        <w:rPr>
          <w:rFonts w:ascii="Arial Narrow" w:hAnsi="Arial Narrow" w:cs="Arial"/>
          <w:sz w:val="22"/>
        </w:rPr>
        <w:t>Typ Z</w:t>
      </w:r>
      <w:r w:rsidR="00065F6B" w:rsidRPr="00FB6953">
        <w:rPr>
          <w:rFonts w:ascii="Arial Narrow" w:hAnsi="Arial Narrow" w:cs="Arial"/>
          <w:sz w:val="22"/>
        </w:rPr>
        <w:t xml:space="preserve">mluvy na poskytnutie predmetu zákazky: </w:t>
      </w:r>
      <w:r w:rsidR="003B00C6" w:rsidRPr="00FB6953">
        <w:rPr>
          <w:rFonts w:ascii="Arial Narrow" w:hAnsi="Arial Narrow" w:cs="Arial"/>
          <w:sz w:val="22"/>
        </w:rPr>
        <w:t>Rámcová dohoda</w:t>
      </w:r>
    </w:p>
    <w:p w:rsidR="00065F6B" w:rsidRPr="00FB6953" w:rsidRDefault="00065F6B" w:rsidP="0001445E">
      <w:pPr>
        <w:numPr>
          <w:ilvl w:val="1"/>
          <w:numId w:val="44"/>
        </w:numPr>
        <w:spacing w:before="120" w:after="120" w:line="240" w:lineRule="auto"/>
        <w:ind w:left="567" w:hanging="567"/>
        <w:jc w:val="both"/>
        <w:rPr>
          <w:rFonts w:ascii="Arial Narrow" w:hAnsi="Arial Narrow" w:cs="Arial"/>
          <w:sz w:val="22"/>
        </w:rPr>
      </w:pPr>
      <w:r w:rsidRPr="00FB6953">
        <w:rPr>
          <w:rFonts w:ascii="Arial Narrow" w:hAnsi="Arial Narrow" w:cs="Arial"/>
          <w:sz w:val="22"/>
        </w:rPr>
        <w:t xml:space="preserve">Podrobné vymedzenie zmluvných podmienok na poskytnutie požadovaného predmetu zákazky tvorí prílohu č. </w:t>
      </w:r>
      <w:r w:rsidR="00FF4BDD" w:rsidRPr="00FB6953">
        <w:rPr>
          <w:rFonts w:ascii="Arial Narrow" w:hAnsi="Arial Narrow" w:cs="Arial"/>
          <w:sz w:val="22"/>
        </w:rPr>
        <w:t>2</w:t>
      </w:r>
      <w:r w:rsidR="00C0678D" w:rsidRPr="00FB6953">
        <w:rPr>
          <w:rFonts w:ascii="Arial Narrow" w:hAnsi="Arial Narrow" w:cs="Arial"/>
          <w:sz w:val="22"/>
        </w:rPr>
        <w:t xml:space="preserve">. Návrh </w:t>
      </w:r>
      <w:r w:rsidR="007D0308" w:rsidRPr="00FB6953">
        <w:rPr>
          <w:rFonts w:ascii="Arial Narrow" w:hAnsi="Arial Narrow" w:cs="Arial"/>
          <w:sz w:val="22"/>
        </w:rPr>
        <w:t>R</w:t>
      </w:r>
      <w:r w:rsidR="00C0678D" w:rsidRPr="00FB6953">
        <w:rPr>
          <w:rFonts w:ascii="Arial Narrow" w:hAnsi="Arial Narrow" w:cs="Arial"/>
          <w:sz w:val="22"/>
        </w:rPr>
        <w:t>ámcovej dohody</w:t>
      </w:r>
      <w:r w:rsidR="003B00C6" w:rsidRPr="00FB6953">
        <w:rPr>
          <w:rFonts w:ascii="Arial Narrow" w:hAnsi="Arial Narrow" w:cs="Arial"/>
          <w:sz w:val="22"/>
        </w:rPr>
        <w:t xml:space="preserve"> týchto súťažných podkladov.</w:t>
      </w:r>
    </w:p>
    <w:p w:rsidR="00065F6B" w:rsidRPr="00FB6953" w:rsidRDefault="00065F6B" w:rsidP="0001445E">
      <w:pPr>
        <w:pStyle w:val="Odsekzoznamu"/>
        <w:numPr>
          <w:ilvl w:val="0"/>
          <w:numId w:val="44"/>
        </w:numPr>
        <w:tabs>
          <w:tab w:val="clear" w:pos="2160"/>
          <w:tab w:val="clear" w:pos="2880"/>
          <w:tab w:val="clear" w:pos="4500"/>
        </w:tabs>
        <w:spacing w:before="120" w:after="120"/>
        <w:ind w:left="567" w:hanging="567"/>
        <w:jc w:val="both"/>
        <w:rPr>
          <w:rFonts w:ascii="Arial Narrow" w:hAnsi="Arial Narrow" w:cs="Arial"/>
          <w:b/>
          <w:bCs/>
          <w:smallCaps/>
          <w:sz w:val="22"/>
          <w:szCs w:val="22"/>
        </w:rPr>
      </w:pPr>
      <w:r w:rsidRPr="00FB6953">
        <w:rPr>
          <w:rFonts w:ascii="Arial Narrow" w:hAnsi="Arial Narrow" w:cs="Arial"/>
          <w:b/>
          <w:bCs/>
          <w:smallCaps/>
          <w:sz w:val="22"/>
          <w:szCs w:val="22"/>
        </w:rPr>
        <w:lastRenderedPageBreak/>
        <w:t>uzavretie zmluvy</w:t>
      </w:r>
    </w:p>
    <w:p w:rsidR="00065F6B" w:rsidRPr="00FB6953" w:rsidRDefault="004C00F5" w:rsidP="004C00F5">
      <w:pPr>
        <w:spacing w:before="120" w:after="120" w:line="240" w:lineRule="auto"/>
        <w:ind w:left="567" w:hanging="567"/>
        <w:jc w:val="both"/>
        <w:rPr>
          <w:rFonts w:ascii="Arial Narrow" w:hAnsi="Arial Narrow" w:cs="Arial"/>
          <w:sz w:val="22"/>
        </w:rPr>
      </w:pPr>
      <w:r w:rsidRPr="00FB6953">
        <w:rPr>
          <w:rFonts w:ascii="Arial Narrow" w:hAnsi="Arial Narrow" w:cs="Arial"/>
          <w:sz w:val="22"/>
        </w:rPr>
        <w:t>36.1</w:t>
      </w:r>
      <w:r w:rsidRPr="00FB6953">
        <w:rPr>
          <w:rFonts w:ascii="Arial Narrow" w:hAnsi="Arial Narrow" w:cs="Arial"/>
          <w:sz w:val="22"/>
        </w:rPr>
        <w:tab/>
      </w:r>
      <w:r w:rsidR="00065F6B" w:rsidRPr="00FB6953">
        <w:rPr>
          <w:rFonts w:ascii="Arial Narrow" w:hAnsi="Arial Narrow" w:cs="Arial"/>
          <w:sz w:val="22"/>
        </w:rPr>
        <w:t>Uzavretá Rámcová</w:t>
      </w:r>
      <w:r w:rsidR="00B02BEC" w:rsidRPr="00FB6953">
        <w:rPr>
          <w:rFonts w:ascii="Arial Narrow" w:hAnsi="Arial Narrow" w:cs="Arial"/>
          <w:sz w:val="22"/>
        </w:rPr>
        <w:t xml:space="preserve"> dohoda.</w:t>
      </w:r>
      <w:r w:rsidR="00065F6B" w:rsidRPr="00FB6953">
        <w:rPr>
          <w:rFonts w:ascii="Arial Narrow" w:hAnsi="Arial Narrow" w:cs="Arial"/>
          <w:sz w:val="22"/>
        </w:rPr>
        <w:t xml:space="preserve"> </w:t>
      </w:r>
      <w:r w:rsidR="007D0308" w:rsidRPr="00FB6953">
        <w:rPr>
          <w:rFonts w:ascii="Arial Narrow" w:hAnsi="Arial Narrow" w:cs="Arial"/>
          <w:sz w:val="22"/>
        </w:rPr>
        <w:t>(ďalej len R</w:t>
      </w:r>
      <w:r w:rsidR="004150EC" w:rsidRPr="00FB6953">
        <w:rPr>
          <w:rFonts w:ascii="Arial Narrow" w:hAnsi="Arial Narrow" w:cs="Arial"/>
          <w:sz w:val="22"/>
        </w:rPr>
        <w:t xml:space="preserve">ámcová dohoda) </w:t>
      </w:r>
      <w:r w:rsidR="00065F6B" w:rsidRPr="00FB6953">
        <w:rPr>
          <w:rFonts w:ascii="Arial Narrow" w:hAnsi="Arial Narrow" w:cs="Arial"/>
          <w:sz w:val="22"/>
        </w:rPr>
        <w:t>nesmie byť v rozpore so súťažnými podkladmi</w:t>
      </w:r>
      <w:r w:rsidR="00C24C9D" w:rsidRPr="00FB6953">
        <w:rPr>
          <w:rFonts w:ascii="Arial Narrow" w:hAnsi="Arial Narrow" w:cs="Arial"/>
          <w:sz w:val="22"/>
        </w:rPr>
        <w:t>,</w:t>
      </w:r>
      <w:r w:rsidR="00065F6B" w:rsidRPr="00FB6953">
        <w:rPr>
          <w:rFonts w:ascii="Arial Narrow" w:hAnsi="Arial Narrow" w:cs="Arial"/>
          <w:sz w:val="22"/>
        </w:rPr>
        <w:t xml:space="preserve"> s ponukou predloženou úspešným uchádzačom.</w:t>
      </w:r>
    </w:p>
    <w:p w:rsidR="00046F77" w:rsidRPr="00FB6953" w:rsidRDefault="00046F77" w:rsidP="00357402">
      <w:pPr>
        <w:pStyle w:val="Zkladntext"/>
        <w:widowControl w:val="0"/>
        <w:numPr>
          <w:ilvl w:val="1"/>
          <w:numId w:val="34"/>
        </w:numPr>
        <w:spacing w:after="0" w:line="242" w:lineRule="auto"/>
        <w:ind w:left="567" w:hanging="567"/>
        <w:jc w:val="both"/>
        <w:rPr>
          <w:rFonts w:ascii="Arial Narrow" w:hAnsi="Arial Narrow"/>
          <w:sz w:val="22"/>
        </w:rPr>
      </w:pPr>
      <w:bookmarkStart w:id="87" w:name="_Hlk534981881"/>
      <w:r w:rsidRPr="00FB6953">
        <w:rPr>
          <w:rFonts w:ascii="Arial Narrow" w:hAnsi="Arial Narrow"/>
          <w:sz w:val="22"/>
        </w:rPr>
        <w:t>Zákazky zadávané na základe Rámcovej dohody počas trvania Rámcovej dohody, môžu presiahnuť trvanie Rámcovej dohody. Zákazky zadávané na základe Rámcovej dohody, ktorých trvanie presiahne trvanie Rámcovej dohody, môžu byť zadané na obdobie, ktoré je primerané a to najmä s ohľadom na dĺžku trvania obdobných zákaziek zadávaných na základe Rámcovej dohody, ktorá je výsledkom tohto verejného obstarávania.</w:t>
      </w:r>
    </w:p>
    <w:bookmarkEnd w:id="87"/>
    <w:p w:rsidR="00586504" w:rsidRPr="00586504" w:rsidRDefault="000E4641" w:rsidP="000E4641">
      <w:pPr>
        <w:spacing w:before="120" w:after="120" w:line="240" w:lineRule="auto"/>
        <w:ind w:left="567" w:hanging="567"/>
        <w:jc w:val="both"/>
        <w:rPr>
          <w:rFonts w:ascii="Arial Narrow" w:hAnsi="Arial Narrow" w:cs="Arial"/>
          <w:sz w:val="22"/>
        </w:rPr>
      </w:pPr>
      <w:r>
        <w:rPr>
          <w:rFonts w:ascii="Arial Narrow" w:hAnsi="Arial Narrow" w:cs="Arial"/>
          <w:sz w:val="22"/>
        </w:rPr>
        <w:t>36.3</w:t>
      </w:r>
      <w:r>
        <w:rPr>
          <w:rFonts w:ascii="Arial Narrow" w:hAnsi="Arial Narrow" w:cs="Arial"/>
          <w:sz w:val="22"/>
        </w:rPr>
        <w:tab/>
      </w:r>
      <w:r w:rsidR="00663386">
        <w:rPr>
          <w:rFonts w:ascii="Arial Narrow" w:hAnsi="Arial Narrow" w:cs="Arial"/>
          <w:sz w:val="22"/>
        </w:rPr>
        <w:t>R</w:t>
      </w:r>
      <w:r w:rsidR="00586504">
        <w:rPr>
          <w:rFonts w:ascii="Arial Narrow" w:hAnsi="Arial Narrow" w:cs="Arial"/>
          <w:sz w:val="22"/>
        </w:rPr>
        <w:t>ámcová dohoda</w:t>
      </w:r>
      <w:r w:rsidR="00586504" w:rsidRPr="00586504">
        <w:rPr>
          <w:rFonts w:ascii="Arial Narrow" w:hAnsi="Arial Narrow" w:cs="Arial"/>
          <w:sz w:val="22"/>
        </w:rPr>
        <w:t xml:space="preserve"> s</w:t>
      </w:r>
      <w:r w:rsidR="00586504">
        <w:rPr>
          <w:rFonts w:ascii="Arial Narrow" w:hAnsi="Arial Narrow" w:cs="Arial"/>
          <w:sz w:val="22"/>
        </w:rPr>
        <w:t> </w:t>
      </w:r>
      <w:r w:rsidR="00586504" w:rsidRPr="00586504">
        <w:rPr>
          <w:rFonts w:ascii="Arial Narrow" w:hAnsi="Arial Narrow" w:cs="Arial"/>
          <w:sz w:val="22"/>
        </w:rPr>
        <w:t xml:space="preserve">úspešným uchádzačom, ktorého ponuka bola prijatá, bude uzavretá najskôr </w:t>
      </w:r>
      <w:r w:rsidR="00031BD0">
        <w:rPr>
          <w:rFonts w:ascii="Arial Narrow" w:hAnsi="Arial Narrow" w:cs="Arial"/>
          <w:sz w:val="22"/>
        </w:rPr>
        <w:t>jedenásty</w:t>
      </w:r>
      <w:r w:rsidR="00586504" w:rsidRPr="00586504">
        <w:rPr>
          <w:rFonts w:ascii="Arial Narrow" w:hAnsi="Arial Narrow" w:cs="Arial"/>
          <w:sz w:val="22"/>
        </w:rPr>
        <w:t xml:space="preserve"> deň odo dňa odoslania informácie o výsledku vyhodnocovania ponúk podľa § 55 zákona, ak nebola doručená žiadosť o nápravu, ak žiadosť o nápravu bola doručená po uplynutí lehoty podľa  zákona alebo ak neboli doručené námietky podľa zákona.</w:t>
      </w:r>
    </w:p>
    <w:p w:rsidR="008629A2" w:rsidRPr="006F2C9C" w:rsidRDefault="00AC256B" w:rsidP="00357402">
      <w:pPr>
        <w:numPr>
          <w:ilvl w:val="1"/>
          <w:numId w:val="35"/>
        </w:numPr>
        <w:spacing w:before="120" w:after="120" w:line="240" w:lineRule="auto"/>
        <w:ind w:left="567" w:hanging="567"/>
        <w:jc w:val="both"/>
        <w:rPr>
          <w:rFonts w:ascii="Arial Narrow" w:hAnsi="Arial Narrow" w:cs="Arial"/>
          <w:sz w:val="22"/>
        </w:rPr>
      </w:pPr>
      <w:r>
        <w:rPr>
          <w:rFonts w:ascii="Arial Narrow" w:hAnsi="Arial Narrow"/>
          <w:bCs/>
          <w:sz w:val="22"/>
        </w:rPr>
        <w:t xml:space="preserve">Verejný </w:t>
      </w:r>
      <w:r w:rsidR="004150EC" w:rsidRPr="00960C08">
        <w:rPr>
          <w:rFonts w:ascii="Arial Narrow" w:hAnsi="Arial Narrow"/>
          <w:bCs/>
          <w:sz w:val="22"/>
        </w:rPr>
        <w:t xml:space="preserve">obstarávateľ </w:t>
      </w:r>
      <w:r w:rsidR="008629A2" w:rsidRPr="00960C08">
        <w:rPr>
          <w:rFonts w:ascii="Arial Narrow" w:hAnsi="Arial Narrow"/>
          <w:bCs/>
          <w:sz w:val="22"/>
        </w:rPr>
        <w:t xml:space="preserve">neuzavrie </w:t>
      </w:r>
      <w:r w:rsidR="00663386">
        <w:rPr>
          <w:rFonts w:ascii="Arial Narrow" w:hAnsi="Arial Narrow"/>
          <w:bCs/>
          <w:sz w:val="22"/>
        </w:rPr>
        <w:t>R</w:t>
      </w:r>
      <w:r w:rsidR="008629A2" w:rsidRPr="00960C08">
        <w:rPr>
          <w:rFonts w:ascii="Arial Narrow" w:hAnsi="Arial Narrow"/>
          <w:bCs/>
          <w:sz w:val="22"/>
        </w:rPr>
        <w:t>ámcovú dohodu s </w:t>
      </w:r>
      <w:r w:rsidR="00871E62" w:rsidRPr="00960C08">
        <w:rPr>
          <w:rFonts w:ascii="Arial Narrow" w:hAnsi="Arial Narrow"/>
          <w:bCs/>
          <w:sz w:val="22"/>
        </w:rPr>
        <w:t>uchádzačom</w:t>
      </w:r>
      <w:r w:rsidR="008629A2" w:rsidRPr="00960C08">
        <w:rPr>
          <w:rFonts w:ascii="Arial Narrow" w:hAnsi="Arial Narrow"/>
          <w:bCs/>
          <w:sz w:val="22"/>
        </w:rPr>
        <w:t>, ktorý má povinnosť zapisovať sa do registra partnerov verejného sektora a nie je zapísaný v registri partnerov verejného sektora a/alebo s</w:t>
      </w:r>
      <w:r w:rsidR="003B00C6">
        <w:rPr>
          <w:rFonts w:ascii="Arial Narrow" w:hAnsi="Arial Narrow"/>
          <w:bCs/>
          <w:sz w:val="22"/>
        </w:rPr>
        <w:t> uchádzačom</w:t>
      </w:r>
      <w:r w:rsidR="008629A2" w:rsidRPr="00960C08">
        <w:rPr>
          <w:rFonts w:ascii="Arial Narrow" w:hAnsi="Arial Narrow"/>
          <w:bCs/>
          <w:sz w:val="22"/>
        </w:rPr>
        <w:t>, ktorého</w:t>
      </w:r>
      <w:r w:rsidR="00871E62" w:rsidRPr="00960C08">
        <w:rPr>
          <w:rFonts w:ascii="Arial Narrow" w:hAnsi="Arial Narrow"/>
          <w:bCs/>
          <w:sz w:val="22"/>
        </w:rPr>
        <w:t>/ktor</w:t>
      </w:r>
      <w:r>
        <w:rPr>
          <w:rFonts w:ascii="Arial Narrow" w:hAnsi="Arial Narrow"/>
          <w:bCs/>
          <w:sz w:val="22"/>
        </w:rPr>
        <w:t>ý</w:t>
      </w:r>
      <w:r w:rsidR="00871E62" w:rsidRPr="00960C08">
        <w:rPr>
          <w:rFonts w:ascii="Arial Narrow" w:hAnsi="Arial Narrow"/>
          <w:bCs/>
          <w:sz w:val="22"/>
        </w:rPr>
        <w:t>ch</w:t>
      </w:r>
      <w:r w:rsidR="008629A2" w:rsidRPr="00960C08">
        <w:rPr>
          <w:rFonts w:ascii="Arial Narrow" w:hAnsi="Arial Narrow"/>
          <w:bCs/>
          <w:sz w:val="22"/>
        </w:rPr>
        <w:t xml:space="preserve"> subdodávatelia alebo subdodávatelia podľa osobitného predpisu, ktorí majú povinnosť zapisovať sa do registra partnerov verejného sektora, nie sú zapísaní v registri partnerov verejného sektora.</w:t>
      </w:r>
      <w:r w:rsidR="008629A2" w:rsidRPr="00960C08">
        <w:rPr>
          <w:rFonts w:ascii="Arial Narrow" w:hAnsi="Arial Narrow"/>
          <w:sz w:val="22"/>
        </w:rPr>
        <w:t xml:space="preserve"> </w:t>
      </w:r>
      <w:r w:rsidR="008629A2" w:rsidRPr="00960C08">
        <w:rPr>
          <w:rFonts w:ascii="Arial Narrow" w:hAnsi="Arial Narrow"/>
          <w:bCs/>
          <w:sz w:val="22"/>
        </w:rPr>
        <w:t>Povinnosť zápisu do registra partnerov verejného sektora upravuje osobitný predpis - zákon č. 315/2016 Z. z. o registri partnerov verejného sektora a o zmene a doplnení niektorých zákonov</w:t>
      </w:r>
      <w:r w:rsidR="008629A2" w:rsidRPr="00960C08">
        <w:rPr>
          <w:rFonts w:ascii="Arial Narrow" w:hAnsi="Arial Narrow"/>
          <w:sz w:val="22"/>
        </w:rPr>
        <w:t>.</w:t>
      </w:r>
    </w:p>
    <w:p w:rsidR="00AE0062" w:rsidRPr="003C1337" w:rsidRDefault="0035074C" w:rsidP="0035074C">
      <w:pPr>
        <w:spacing w:before="120" w:after="120" w:line="240" w:lineRule="auto"/>
        <w:ind w:left="567" w:hanging="567"/>
        <w:jc w:val="both"/>
        <w:rPr>
          <w:rFonts w:ascii="Arial Narrow" w:hAnsi="Arial Narrow" w:cs="Arial"/>
          <w:sz w:val="22"/>
        </w:rPr>
      </w:pPr>
      <w:r>
        <w:rPr>
          <w:rFonts w:ascii="Arial Narrow" w:hAnsi="Arial Narrow" w:cs="Arial"/>
          <w:sz w:val="22"/>
        </w:rPr>
        <w:t>36.</w:t>
      </w:r>
      <w:r w:rsidR="006F2C9C">
        <w:rPr>
          <w:rFonts w:ascii="Arial Narrow" w:hAnsi="Arial Narrow" w:cs="Arial"/>
          <w:sz w:val="22"/>
        </w:rPr>
        <w:t>5</w:t>
      </w:r>
      <w:r>
        <w:rPr>
          <w:rFonts w:ascii="Arial Narrow" w:hAnsi="Arial Narrow" w:cs="Arial"/>
          <w:sz w:val="22"/>
        </w:rPr>
        <w:tab/>
      </w:r>
      <w:bookmarkStart w:id="88" w:name="_Hlk534982270"/>
      <w:r w:rsidR="00643D91" w:rsidRPr="003C1337">
        <w:rPr>
          <w:rFonts w:ascii="Arial Narrow" w:hAnsi="Arial Narrow"/>
          <w:sz w:val="22"/>
        </w:rPr>
        <w:t>Ú</w:t>
      </w:r>
      <w:r w:rsidR="008629A2" w:rsidRPr="003C1337">
        <w:rPr>
          <w:rFonts w:ascii="Arial Narrow" w:hAnsi="Arial Narrow"/>
          <w:sz w:val="22"/>
        </w:rPr>
        <w:t xml:space="preserve">spešný </w:t>
      </w:r>
      <w:r w:rsidR="00521C71" w:rsidRPr="003C1337">
        <w:rPr>
          <w:rFonts w:ascii="Arial Narrow" w:hAnsi="Arial Narrow"/>
          <w:sz w:val="22"/>
        </w:rPr>
        <w:t>uchádzač</w:t>
      </w:r>
      <w:r w:rsidR="008629A2" w:rsidRPr="003C1337">
        <w:rPr>
          <w:rFonts w:ascii="Arial Narrow" w:hAnsi="Arial Narrow"/>
          <w:sz w:val="22"/>
        </w:rPr>
        <w:t xml:space="preserve"> alebo úspešní </w:t>
      </w:r>
      <w:r w:rsidR="00521C71" w:rsidRPr="003C1337">
        <w:rPr>
          <w:rFonts w:ascii="Arial Narrow" w:hAnsi="Arial Narrow"/>
          <w:sz w:val="22"/>
        </w:rPr>
        <w:t>uchádzač</w:t>
      </w:r>
      <w:r w:rsidR="00AE0062" w:rsidRPr="003C1337">
        <w:rPr>
          <w:rFonts w:ascii="Arial Narrow" w:hAnsi="Arial Narrow"/>
          <w:sz w:val="22"/>
        </w:rPr>
        <w:t xml:space="preserve">i </w:t>
      </w:r>
      <w:r w:rsidR="00DD71B0" w:rsidRPr="003C1337">
        <w:rPr>
          <w:rFonts w:ascii="Arial Narrow" w:hAnsi="Arial Narrow"/>
          <w:sz w:val="22"/>
        </w:rPr>
        <w:t>pred podpisom</w:t>
      </w:r>
      <w:r w:rsidR="0070737E" w:rsidRPr="003C1337">
        <w:rPr>
          <w:rFonts w:ascii="Arial Narrow" w:hAnsi="Arial Narrow"/>
          <w:sz w:val="22"/>
        </w:rPr>
        <w:t> </w:t>
      </w:r>
      <w:r w:rsidR="003C1337" w:rsidRPr="003C1337">
        <w:rPr>
          <w:rFonts w:ascii="Arial Narrow" w:hAnsi="Arial Narrow"/>
          <w:sz w:val="22"/>
        </w:rPr>
        <w:t xml:space="preserve"> </w:t>
      </w:r>
      <w:r w:rsidR="00557222" w:rsidRPr="003C1337">
        <w:rPr>
          <w:rFonts w:ascii="Arial Narrow" w:hAnsi="Arial Narrow"/>
          <w:sz w:val="22"/>
        </w:rPr>
        <w:t>R</w:t>
      </w:r>
      <w:r w:rsidR="008629A2" w:rsidRPr="003C1337">
        <w:rPr>
          <w:rFonts w:ascii="Arial Narrow" w:hAnsi="Arial Narrow"/>
          <w:sz w:val="22"/>
        </w:rPr>
        <w:t>ámcovej dohod</w:t>
      </w:r>
      <w:r w:rsidR="00DD71B0" w:rsidRPr="003C1337">
        <w:rPr>
          <w:rFonts w:ascii="Arial Narrow" w:hAnsi="Arial Narrow"/>
          <w:sz w:val="22"/>
        </w:rPr>
        <w:t>y, ktorá bude výsledkom tohto verejného obstarávania</w:t>
      </w:r>
      <w:r w:rsidR="008629A2" w:rsidRPr="003C1337">
        <w:rPr>
          <w:rFonts w:ascii="Arial Narrow" w:hAnsi="Arial Narrow"/>
          <w:sz w:val="22"/>
        </w:rPr>
        <w:t xml:space="preserve"> </w:t>
      </w:r>
      <w:r w:rsidR="00AF384D" w:rsidRPr="003C1337">
        <w:rPr>
          <w:rFonts w:ascii="Arial Narrow" w:hAnsi="Arial Narrow"/>
          <w:sz w:val="22"/>
        </w:rPr>
        <w:t xml:space="preserve">v rámci poskytnutia riadnej súčinnosti </w:t>
      </w:r>
      <w:r w:rsidR="006F2C9C" w:rsidRPr="003C1337">
        <w:rPr>
          <w:rFonts w:ascii="Arial Narrow" w:hAnsi="Arial Narrow"/>
          <w:sz w:val="22"/>
        </w:rPr>
        <w:t>podľa § 56 ods. 8 zákona</w:t>
      </w:r>
      <w:r w:rsidR="009910F5" w:rsidRPr="003C1337">
        <w:rPr>
          <w:rFonts w:ascii="Arial Narrow" w:hAnsi="Arial Narrow"/>
          <w:sz w:val="22"/>
        </w:rPr>
        <w:t xml:space="preserve"> </w:t>
      </w:r>
      <w:r w:rsidR="00643D91" w:rsidRPr="003C1337">
        <w:rPr>
          <w:rFonts w:ascii="Arial Narrow" w:hAnsi="Arial Narrow"/>
          <w:sz w:val="22"/>
        </w:rPr>
        <w:t>bude povinný</w:t>
      </w:r>
      <w:bookmarkEnd w:id="88"/>
      <w:r w:rsidR="00AE0062" w:rsidRPr="003C1337">
        <w:rPr>
          <w:rFonts w:ascii="Arial Narrow" w:hAnsi="Arial Narrow"/>
          <w:sz w:val="22"/>
        </w:rPr>
        <w:t>:</w:t>
      </w:r>
    </w:p>
    <w:p w:rsidR="008629A2" w:rsidRPr="003C1337" w:rsidRDefault="00643D91" w:rsidP="00357402">
      <w:pPr>
        <w:numPr>
          <w:ilvl w:val="0"/>
          <w:numId w:val="26"/>
        </w:numPr>
        <w:spacing w:before="120" w:after="120" w:line="240" w:lineRule="auto"/>
        <w:jc w:val="both"/>
        <w:rPr>
          <w:rFonts w:ascii="Arial Narrow" w:hAnsi="Arial Narrow" w:cs="Arial"/>
          <w:sz w:val="22"/>
        </w:rPr>
      </w:pPr>
      <w:bookmarkStart w:id="89" w:name="_Hlk534982329"/>
      <w:r w:rsidRPr="003C1337">
        <w:rPr>
          <w:rFonts w:ascii="Arial Narrow" w:hAnsi="Arial Narrow"/>
          <w:sz w:val="22"/>
        </w:rPr>
        <w:t xml:space="preserve">uviesť </w:t>
      </w:r>
      <w:r w:rsidR="008629A2" w:rsidRPr="003C1337">
        <w:rPr>
          <w:rFonts w:ascii="Arial Narrow" w:hAnsi="Arial Narrow"/>
          <w:sz w:val="22"/>
        </w:rPr>
        <w:t>údaje o všetkých známych subdodávateľoch, údaje o osobe oprávnenej konať za subdodávateľa v rozsahu meno a priezvisko, adresa pobytu, dátum narodenia</w:t>
      </w:r>
      <w:r w:rsidR="0070737E" w:rsidRPr="003C1337">
        <w:rPr>
          <w:rFonts w:ascii="Arial Narrow" w:hAnsi="Arial Narrow"/>
          <w:sz w:val="22"/>
        </w:rPr>
        <w:t xml:space="preserve"> v súlade so zákonom</w:t>
      </w:r>
      <w:r w:rsidR="007A01F3" w:rsidRPr="003C1337">
        <w:rPr>
          <w:rFonts w:ascii="Arial Narrow" w:hAnsi="Arial Narrow"/>
          <w:sz w:val="22"/>
        </w:rPr>
        <w:t xml:space="preserve"> v prípade, že úspešný uchádzač/úspešní uchádzači zabezpečuj</w:t>
      </w:r>
      <w:r w:rsidR="007143FA" w:rsidRPr="003C1337">
        <w:rPr>
          <w:rFonts w:ascii="Arial Narrow" w:hAnsi="Arial Narrow"/>
          <w:sz w:val="22"/>
        </w:rPr>
        <w:t>ú</w:t>
      </w:r>
      <w:r w:rsidR="007A01F3" w:rsidRPr="003C1337">
        <w:rPr>
          <w:rFonts w:ascii="Arial Narrow" w:hAnsi="Arial Narrow"/>
          <w:sz w:val="22"/>
        </w:rPr>
        <w:t xml:space="preserve"> realizáciu predmetu zákazky subdodávateľmi</w:t>
      </w:r>
      <w:r w:rsidRPr="003C1337">
        <w:rPr>
          <w:rFonts w:ascii="Arial Narrow" w:hAnsi="Arial Narrow"/>
          <w:sz w:val="22"/>
        </w:rPr>
        <w:t>,</w:t>
      </w:r>
    </w:p>
    <w:p w:rsidR="00AE0062" w:rsidRPr="003C1337" w:rsidRDefault="00AE0062" w:rsidP="00357402">
      <w:pPr>
        <w:numPr>
          <w:ilvl w:val="0"/>
          <w:numId w:val="26"/>
        </w:numPr>
        <w:spacing w:before="120" w:after="120" w:line="240" w:lineRule="auto"/>
        <w:jc w:val="both"/>
        <w:rPr>
          <w:rFonts w:ascii="Arial Narrow" w:hAnsi="Arial Narrow" w:cs="Arial"/>
          <w:sz w:val="22"/>
        </w:rPr>
      </w:pPr>
      <w:r w:rsidRPr="003C1337">
        <w:rPr>
          <w:rFonts w:ascii="Arial Narrow" w:hAnsi="Arial Narrow" w:cs="Tahoma"/>
          <w:sz w:val="22"/>
          <w:lang w:eastAsia="sk-SK"/>
        </w:rPr>
        <w:t xml:space="preserve">v prípade </w:t>
      </w:r>
      <w:r w:rsidRPr="003C1337">
        <w:rPr>
          <w:rFonts w:ascii="Arial Narrow" w:hAnsi="Arial Narrow" w:cs="Arial"/>
          <w:sz w:val="22"/>
        </w:rPr>
        <w:t xml:space="preserve">skupiny dodávateľov </w:t>
      </w:r>
      <w:r w:rsidR="00643D91" w:rsidRPr="003C1337">
        <w:rPr>
          <w:rFonts w:ascii="Arial Narrow" w:hAnsi="Arial Narrow" w:cs="Arial"/>
          <w:sz w:val="22"/>
        </w:rPr>
        <w:t>–</w:t>
      </w:r>
      <w:r w:rsidRPr="003C1337">
        <w:rPr>
          <w:rFonts w:ascii="Arial Narrow" w:hAnsi="Arial Narrow" w:cs="Arial"/>
          <w:sz w:val="22"/>
        </w:rPr>
        <w:t xml:space="preserve"> </w:t>
      </w:r>
      <w:r w:rsidR="00643D91" w:rsidRPr="003C1337">
        <w:rPr>
          <w:rFonts w:ascii="Arial Narrow" w:hAnsi="Arial Narrow" w:cs="Arial"/>
          <w:sz w:val="22"/>
        </w:rPr>
        <w:t xml:space="preserve">predložiť </w:t>
      </w:r>
      <w:r w:rsidRPr="003C1337">
        <w:rPr>
          <w:rFonts w:ascii="Arial Narrow" w:hAnsi="Arial Narrow" w:cs="Arial"/>
          <w:sz w:val="22"/>
        </w:rPr>
        <w:t>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 v súlade s bodom 19.1 týchto súťažných podkladov</w:t>
      </w:r>
      <w:r w:rsidR="00643D91" w:rsidRPr="003C1337">
        <w:rPr>
          <w:rFonts w:ascii="Arial Narrow" w:hAnsi="Arial Narrow" w:cs="Arial"/>
          <w:sz w:val="22"/>
        </w:rPr>
        <w:t>,</w:t>
      </w:r>
    </w:p>
    <w:p w:rsidR="00643D91" w:rsidRDefault="00D5691A" w:rsidP="00357402">
      <w:pPr>
        <w:numPr>
          <w:ilvl w:val="0"/>
          <w:numId w:val="26"/>
        </w:numPr>
        <w:spacing w:before="120" w:after="120" w:line="240" w:lineRule="auto"/>
        <w:jc w:val="both"/>
        <w:rPr>
          <w:rFonts w:ascii="Arial Narrow" w:hAnsi="Arial Narrow" w:cs="Arial"/>
          <w:sz w:val="22"/>
        </w:rPr>
      </w:pPr>
      <w:r w:rsidRPr="003C1337">
        <w:rPr>
          <w:rFonts w:ascii="Arial Narrow" w:hAnsi="Arial Narrow" w:cs="Arial"/>
          <w:sz w:val="22"/>
        </w:rPr>
        <w:t>m</w:t>
      </w:r>
      <w:r w:rsidR="00643D91" w:rsidRPr="003C1337">
        <w:rPr>
          <w:rFonts w:ascii="Arial Narrow" w:hAnsi="Arial Narrow" w:cs="Arial"/>
          <w:sz w:val="22"/>
        </w:rPr>
        <w:t>ať v regist</w:t>
      </w:r>
      <w:r w:rsidR="000E2647" w:rsidRPr="003C1337">
        <w:rPr>
          <w:rFonts w:ascii="Arial Narrow" w:hAnsi="Arial Narrow" w:cs="Arial"/>
          <w:sz w:val="22"/>
        </w:rPr>
        <w:t>r</w:t>
      </w:r>
      <w:r w:rsidR="00643D91" w:rsidRPr="003C1337">
        <w:rPr>
          <w:rFonts w:ascii="Arial Narrow" w:hAnsi="Arial Narrow" w:cs="Arial"/>
          <w:sz w:val="22"/>
        </w:rPr>
        <w:t xml:space="preserve">i partnerov verejného sektora zapísaných konečných </w:t>
      </w:r>
      <w:r w:rsidRPr="003C1337">
        <w:rPr>
          <w:rFonts w:ascii="Arial Narrow" w:hAnsi="Arial Narrow" w:cs="Arial"/>
          <w:sz w:val="22"/>
        </w:rPr>
        <w:t>užívateľov výhod v súlade so zákonom.</w:t>
      </w:r>
    </w:p>
    <w:p w:rsidR="00CE5036" w:rsidRDefault="00CE5036" w:rsidP="00357402">
      <w:pPr>
        <w:numPr>
          <w:ilvl w:val="0"/>
          <w:numId w:val="26"/>
        </w:numPr>
        <w:spacing w:before="120" w:after="120" w:line="240" w:lineRule="auto"/>
        <w:jc w:val="both"/>
        <w:rPr>
          <w:rFonts w:ascii="Arial Narrow" w:hAnsi="Arial Narrow" w:cs="Arial"/>
          <w:sz w:val="22"/>
        </w:rPr>
      </w:pPr>
      <w:r>
        <w:rPr>
          <w:rFonts w:ascii="Arial Narrow" w:hAnsi="Arial Narrow" w:cs="Arial"/>
          <w:sz w:val="22"/>
        </w:rPr>
        <w:t xml:space="preserve">Predložiť: </w:t>
      </w:r>
    </w:p>
    <w:p w:rsidR="00CE5036" w:rsidRDefault="00CE5036" w:rsidP="00CE5036">
      <w:pPr>
        <w:numPr>
          <w:ilvl w:val="1"/>
          <w:numId w:val="26"/>
        </w:numPr>
        <w:spacing w:before="120" w:after="120" w:line="240" w:lineRule="auto"/>
        <w:jc w:val="both"/>
        <w:rPr>
          <w:rFonts w:ascii="Arial Narrow" w:hAnsi="Arial Narrow" w:cs="Arial"/>
          <w:sz w:val="22"/>
        </w:rPr>
      </w:pPr>
      <w:r>
        <w:rPr>
          <w:rFonts w:ascii="Arial Narrow" w:hAnsi="Arial Narrow" w:cs="Arial"/>
          <w:sz w:val="22"/>
        </w:rPr>
        <w:t>Certifikát systému manažérstva služieb ISO 20001</w:t>
      </w:r>
    </w:p>
    <w:p w:rsidR="00CE5036" w:rsidRDefault="00CE5036" w:rsidP="00CE5036">
      <w:pPr>
        <w:numPr>
          <w:ilvl w:val="1"/>
          <w:numId w:val="26"/>
        </w:numPr>
        <w:spacing w:before="120" w:after="120" w:line="240" w:lineRule="auto"/>
        <w:jc w:val="both"/>
        <w:rPr>
          <w:rFonts w:ascii="Arial Narrow" w:hAnsi="Arial Narrow" w:cs="Arial"/>
          <w:sz w:val="22"/>
        </w:rPr>
      </w:pPr>
      <w:r>
        <w:rPr>
          <w:rFonts w:ascii="Arial Narrow" w:hAnsi="Arial Narrow" w:cs="Arial"/>
          <w:sz w:val="22"/>
        </w:rPr>
        <w:t>Certifikát systému manažérstva informačnej bezpečnosti ISO 27001</w:t>
      </w:r>
    </w:p>
    <w:p w:rsidR="00CE5036" w:rsidRPr="003C1337" w:rsidRDefault="00CE5036" w:rsidP="00CE5036">
      <w:pPr>
        <w:numPr>
          <w:ilvl w:val="1"/>
          <w:numId w:val="26"/>
        </w:numPr>
        <w:spacing w:before="120" w:after="120" w:line="240" w:lineRule="auto"/>
        <w:jc w:val="both"/>
        <w:rPr>
          <w:rFonts w:ascii="Arial Narrow" w:hAnsi="Arial Narrow" w:cs="Arial"/>
          <w:sz w:val="22"/>
        </w:rPr>
      </w:pPr>
      <w:r>
        <w:rPr>
          <w:rFonts w:ascii="Arial Narrow" w:hAnsi="Arial Narrow" w:cs="Arial"/>
          <w:sz w:val="22"/>
        </w:rPr>
        <w:t xml:space="preserve">Min. 3 certifikáty o autorizovanom servisnom partnerstve niektorého z nasledujúcich výrobcov: Canon, EPSON, HP, Konica Minolta, KYOCERA, OKI, </w:t>
      </w:r>
      <w:proofErr w:type="spellStart"/>
      <w:r>
        <w:rPr>
          <w:rFonts w:ascii="Arial Narrow" w:hAnsi="Arial Narrow" w:cs="Arial"/>
          <w:sz w:val="22"/>
        </w:rPr>
        <w:t>Ricoh</w:t>
      </w:r>
      <w:proofErr w:type="spellEnd"/>
      <w:r>
        <w:rPr>
          <w:rFonts w:ascii="Arial Narrow" w:hAnsi="Arial Narrow" w:cs="Arial"/>
          <w:sz w:val="22"/>
        </w:rPr>
        <w:t xml:space="preserve">, </w:t>
      </w:r>
      <w:proofErr w:type="spellStart"/>
      <w:r>
        <w:rPr>
          <w:rFonts w:ascii="Arial Narrow" w:hAnsi="Arial Narrow" w:cs="Arial"/>
          <w:sz w:val="22"/>
        </w:rPr>
        <w:t>Sharp</w:t>
      </w:r>
      <w:proofErr w:type="spellEnd"/>
      <w:r>
        <w:rPr>
          <w:rFonts w:ascii="Arial Narrow" w:hAnsi="Arial Narrow" w:cs="Arial"/>
          <w:sz w:val="22"/>
        </w:rPr>
        <w:t>, Toshiba, Xerox.</w:t>
      </w:r>
    </w:p>
    <w:bookmarkEnd w:id="89"/>
    <w:p w:rsidR="006F2C9C" w:rsidRPr="003C1337" w:rsidRDefault="006F2C9C" w:rsidP="00357402">
      <w:pPr>
        <w:numPr>
          <w:ilvl w:val="1"/>
          <w:numId w:val="40"/>
        </w:numPr>
        <w:spacing w:before="120" w:after="120" w:line="240" w:lineRule="auto"/>
        <w:ind w:left="567" w:hanging="567"/>
        <w:jc w:val="both"/>
        <w:rPr>
          <w:rFonts w:ascii="Arial Narrow" w:hAnsi="Arial Narrow" w:cs="Arial"/>
          <w:sz w:val="22"/>
        </w:rPr>
      </w:pPr>
      <w:r w:rsidRPr="003C1337">
        <w:rPr>
          <w:rFonts w:ascii="Arial Narrow" w:hAnsi="Arial Narrow"/>
          <w:sz w:val="22"/>
        </w:rPr>
        <w:t xml:space="preserve">Úspešný uchádzač je povinný poskytnúť verejnému obstarávateľovi riadnu súčinnosť potrebnú na uzavretie Rámcovej dohody </w:t>
      </w:r>
      <w:r w:rsidR="0010075E" w:rsidRPr="003C1337">
        <w:rPr>
          <w:rFonts w:ascii="Arial Narrow" w:hAnsi="Arial Narrow"/>
          <w:sz w:val="22"/>
        </w:rPr>
        <w:t xml:space="preserve">podľa bodu 36.5 týchto súťažných podkladov </w:t>
      </w:r>
      <w:r w:rsidRPr="003C1337">
        <w:rPr>
          <w:rFonts w:ascii="Arial Narrow" w:hAnsi="Arial Narrow"/>
          <w:sz w:val="22"/>
        </w:rPr>
        <w:t>tak, aby mohla byť uzavretá do 10 pracovných dní odo dňa uplynutia lehoty podľa § 56 ods. 2  až 7</w:t>
      </w:r>
      <w:r w:rsidRPr="003C1337">
        <w:rPr>
          <w:rFonts w:ascii="Arial Narrow" w:hAnsi="Arial Narrow"/>
          <w:color w:val="FF0000"/>
          <w:sz w:val="22"/>
        </w:rPr>
        <w:t xml:space="preserve"> </w:t>
      </w:r>
      <w:r w:rsidRPr="003C1337">
        <w:rPr>
          <w:rFonts w:ascii="Arial Narrow" w:hAnsi="Arial Narrow"/>
          <w:sz w:val="22"/>
        </w:rPr>
        <w:t xml:space="preserve">zákona, ak bol na jej uzavretie </w:t>
      </w:r>
      <w:bookmarkStart w:id="90" w:name="_Hlk533706648"/>
      <w:r w:rsidRPr="003C1337">
        <w:rPr>
          <w:rFonts w:ascii="Arial Narrow" w:hAnsi="Arial Narrow"/>
          <w:sz w:val="22"/>
        </w:rPr>
        <w:t xml:space="preserve">písomne </w:t>
      </w:r>
      <w:bookmarkStart w:id="91" w:name="_Hlk534982015"/>
      <w:r w:rsidRPr="003C1337">
        <w:rPr>
          <w:rFonts w:ascii="Arial Narrow" w:hAnsi="Arial Narrow"/>
          <w:sz w:val="22"/>
        </w:rPr>
        <w:t xml:space="preserve">– elektronicky, spôsobom určeným funkcionalitou EKS </w:t>
      </w:r>
      <w:bookmarkEnd w:id="90"/>
      <w:bookmarkEnd w:id="91"/>
      <w:r w:rsidR="003C1337" w:rsidRPr="003C1337">
        <w:rPr>
          <w:rFonts w:ascii="Arial Narrow" w:hAnsi="Arial Narrow"/>
          <w:sz w:val="22"/>
        </w:rPr>
        <w:t>vyzvaný</w:t>
      </w:r>
      <w:r w:rsidRPr="003C1337">
        <w:rPr>
          <w:rFonts w:ascii="Arial Narrow" w:hAnsi="Arial Narrow"/>
          <w:sz w:val="22"/>
        </w:rPr>
        <w:t>.</w:t>
      </w:r>
    </w:p>
    <w:p w:rsidR="006F2C9C" w:rsidRPr="003C1337" w:rsidRDefault="006F2C9C" w:rsidP="00357402">
      <w:pPr>
        <w:numPr>
          <w:ilvl w:val="1"/>
          <w:numId w:val="40"/>
        </w:numPr>
        <w:spacing w:before="120" w:after="120" w:line="240" w:lineRule="auto"/>
        <w:ind w:left="567" w:hanging="567"/>
        <w:jc w:val="both"/>
        <w:rPr>
          <w:rFonts w:ascii="Arial Narrow" w:hAnsi="Arial Narrow" w:cs="Arial"/>
          <w:sz w:val="22"/>
        </w:rPr>
      </w:pPr>
      <w:r w:rsidRPr="003C1337">
        <w:rPr>
          <w:rFonts w:ascii="Arial Narrow" w:hAnsi="Arial Narrow"/>
          <w:sz w:val="22"/>
        </w:rPr>
        <w:t>Ak úspešný uchádzač</w:t>
      </w:r>
      <w:r w:rsidR="003C1337" w:rsidRPr="003C1337">
        <w:rPr>
          <w:rFonts w:ascii="Arial Narrow" w:hAnsi="Arial Narrow"/>
          <w:sz w:val="22"/>
        </w:rPr>
        <w:t xml:space="preserve"> odmietn</w:t>
      </w:r>
      <w:r w:rsidR="004165C0">
        <w:rPr>
          <w:rFonts w:ascii="Arial Narrow" w:hAnsi="Arial Narrow"/>
          <w:sz w:val="22"/>
        </w:rPr>
        <w:t>e</w:t>
      </w:r>
      <w:r w:rsidR="003C1337" w:rsidRPr="003C1337">
        <w:rPr>
          <w:rFonts w:ascii="Arial Narrow" w:hAnsi="Arial Narrow"/>
          <w:sz w:val="22"/>
        </w:rPr>
        <w:t xml:space="preserve"> uzavrieť </w:t>
      </w:r>
      <w:r w:rsidRPr="003C1337">
        <w:rPr>
          <w:rFonts w:ascii="Arial Narrow" w:hAnsi="Arial Narrow"/>
          <w:sz w:val="22"/>
        </w:rPr>
        <w:t>Rámcovú dohodu alebo nie sú splnené povinnosti podľa § 56 ods. 8 zákona, verejný obstarávateľ</w:t>
      </w:r>
      <w:r w:rsidRPr="003C1337">
        <w:rPr>
          <w:rFonts w:ascii="Arial Narrow" w:hAnsi="Arial Narrow" w:cs="Arial"/>
          <w:sz w:val="22"/>
        </w:rPr>
        <w:t xml:space="preserve"> </w:t>
      </w:r>
      <w:bookmarkStart w:id="92" w:name="_Hlk534982060"/>
      <w:r w:rsidRPr="003C1337">
        <w:rPr>
          <w:rFonts w:ascii="Arial Narrow" w:hAnsi="Arial Narrow" w:cs="Arial"/>
          <w:sz w:val="22"/>
        </w:rPr>
        <w:t>môže uzavrieť Rámcovú dohodu s uchádzačom, ktor</w:t>
      </w:r>
      <w:r w:rsidR="004165C0">
        <w:rPr>
          <w:rFonts w:ascii="Arial Narrow" w:hAnsi="Arial Narrow" w:cs="Arial"/>
          <w:sz w:val="22"/>
        </w:rPr>
        <w:t>ý</w:t>
      </w:r>
      <w:r w:rsidRPr="003C1337">
        <w:rPr>
          <w:rFonts w:ascii="Arial Narrow" w:hAnsi="Arial Narrow" w:cs="Arial"/>
          <w:sz w:val="22"/>
        </w:rPr>
        <w:t xml:space="preserve"> sa umiestnil ako druh</w:t>
      </w:r>
      <w:r w:rsidR="004165C0">
        <w:rPr>
          <w:rFonts w:ascii="Arial Narrow" w:hAnsi="Arial Narrow" w:cs="Arial"/>
          <w:sz w:val="22"/>
        </w:rPr>
        <w:t>ý</w:t>
      </w:r>
      <w:r w:rsidRPr="003C1337">
        <w:rPr>
          <w:rFonts w:ascii="Arial Narrow" w:hAnsi="Arial Narrow" w:cs="Arial"/>
          <w:sz w:val="22"/>
        </w:rPr>
        <w:t xml:space="preserve"> v poradí</w:t>
      </w:r>
      <w:bookmarkEnd w:id="92"/>
      <w:r w:rsidRPr="003C1337">
        <w:rPr>
          <w:rFonts w:ascii="Arial Narrow" w:hAnsi="Arial Narrow"/>
          <w:sz w:val="22"/>
        </w:rPr>
        <w:t>.</w:t>
      </w:r>
    </w:p>
    <w:p w:rsidR="006F2C9C" w:rsidRPr="003C1337" w:rsidRDefault="006F2C9C" w:rsidP="00357402">
      <w:pPr>
        <w:numPr>
          <w:ilvl w:val="1"/>
          <w:numId w:val="40"/>
        </w:numPr>
        <w:spacing w:before="120" w:after="120" w:line="240" w:lineRule="auto"/>
        <w:ind w:left="567" w:hanging="567"/>
        <w:jc w:val="both"/>
        <w:rPr>
          <w:rFonts w:ascii="Arial Narrow" w:hAnsi="Arial Narrow" w:cs="Arial"/>
          <w:sz w:val="22"/>
        </w:rPr>
      </w:pPr>
      <w:bookmarkStart w:id="93" w:name="_Hlk534982102"/>
      <w:r w:rsidRPr="003C1337">
        <w:rPr>
          <w:rFonts w:ascii="Arial Narrow" w:hAnsi="Arial Narrow" w:cs="Arial"/>
          <w:sz w:val="22"/>
        </w:rPr>
        <w:t>Ak uchádzač, kto</w:t>
      </w:r>
      <w:r w:rsidR="004165C0">
        <w:rPr>
          <w:rFonts w:ascii="Arial Narrow" w:hAnsi="Arial Narrow" w:cs="Arial"/>
          <w:sz w:val="22"/>
        </w:rPr>
        <w:t>rý</w:t>
      </w:r>
      <w:r w:rsidRPr="003C1337">
        <w:rPr>
          <w:rFonts w:ascii="Arial Narrow" w:hAnsi="Arial Narrow" w:cs="Arial"/>
          <w:sz w:val="22"/>
        </w:rPr>
        <w:t xml:space="preserve"> sa umiestnili ako druh</w:t>
      </w:r>
      <w:r w:rsidR="004165C0">
        <w:rPr>
          <w:rFonts w:ascii="Arial Narrow" w:hAnsi="Arial Narrow" w:cs="Arial"/>
          <w:sz w:val="22"/>
        </w:rPr>
        <w:t>ý</w:t>
      </w:r>
      <w:r w:rsidRPr="003C1337">
        <w:rPr>
          <w:rFonts w:ascii="Arial Narrow" w:hAnsi="Arial Narrow" w:cs="Arial"/>
          <w:sz w:val="22"/>
        </w:rPr>
        <w:t xml:space="preserve"> v poradí odmietn</w:t>
      </w:r>
      <w:r w:rsidR="004165C0">
        <w:rPr>
          <w:rFonts w:ascii="Arial Narrow" w:hAnsi="Arial Narrow" w:cs="Arial"/>
          <w:sz w:val="22"/>
        </w:rPr>
        <w:t>e</w:t>
      </w:r>
      <w:r w:rsidRPr="003C1337">
        <w:rPr>
          <w:rFonts w:ascii="Arial Narrow" w:hAnsi="Arial Narrow" w:cs="Arial"/>
          <w:sz w:val="22"/>
        </w:rPr>
        <w:t xml:space="preserve"> uzavrieť Rámcovú dohodu, neposkytn</w:t>
      </w:r>
      <w:r w:rsidR="004165C0">
        <w:rPr>
          <w:rFonts w:ascii="Arial Narrow" w:hAnsi="Arial Narrow" w:cs="Arial"/>
          <w:sz w:val="22"/>
        </w:rPr>
        <w:t>e</w:t>
      </w:r>
      <w:r w:rsidRPr="003C1337">
        <w:rPr>
          <w:rFonts w:ascii="Arial Narrow" w:hAnsi="Arial Narrow" w:cs="Arial"/>
          <w:sz w:val="22"/>
        </w:rPr>
        <w:t xml:space="preserve"> verejnému obstarávateľovi riadnu súčinnosť potrebnú na ich uzavretie tak, aby mohla byť uzavretá do 10 pracovných dní odo dňa, keď bol na ich uzavretie písomne vyzvan</w:t>
      </w:r>
      <w:r w:rsidR="004165C0">
        <w:rPr>
          <w:rFonts w:ascii="Arial Narrow" w:hAnsi="Arial Narrow" w:cs="Arial"/>
          <w:sz w:val="22"/>
        </w:rPr>
        <w:t>ý</w:t>
      </w:r>
      <w:r w:rsidRPr="003C1337">
        <w:rPr>
          <w:rFonts w:ascii="Arial Narrow" w:hAnsi="Arial Narrow" w:cs="Arial"/>
          <w:sz w:val="22"/>
        </w:rPr>
        <w:t>, verejný obstarávateľ môže uzavrieť Rámcovú dohodu s uchádzačom, ktor</w:t>
      </w:r>
      <w:r w:rsidR="004165C0">
        <w:rPr>
          <w:rFonts w:ascii="Arial Narrow" w:hAnsi="Arial Narrow" w:cs="Arial"/>
          <w:sz w:val="22"/>
        </w:rPr>
        <w:t>ý</w:t>
      </w:r>
      <w:r w:rsidRPr="003C1337">
        <w:rPr>
          <w:rFonts w:ascii="Arial Narrow" w:hAnsi="Arial Narrow" w:cs="Arial"/>
          <w:sz w:val="22"/>
        </w:rPr>
        <w:t xml:space="preserve"> sa umiestnil ako tretí v poradí.</w:t>
      </w:r>
    </w:p>
    <w:p w:rsidR="006F2C9C" w:rsidRPr="003C1337" w:rsidRDefault="006F2C9C" w:rsidP="00357402">
      <w:pPr>
        <w:numPr>
          <w:ilvl w:val="1"/>
          <w:numId w:val="40"/>
        </w:numPr>
        <w:spacing w:before="120" w:after="120" w:line="240" w:lineRule="auto"/>
        <w:ind w:left="567" w:hanging="567"/>
        <w:jc w:val="both"/>
        <w:rPr>
          <w:rFonts w:ascii="Arial Narrow" w:hAnsi="Arial Narrow" w:cs="Arial"/>
          <w:sz w:val="22"/>
        </w:rPr>
      </w:pPr>
      <w:r w:rsidRPr="003C1337">
        <w:rPr>
          <w:rFonts w:ascii="Arial Narrow" w:hAnsi="Arial Narrow" w:cs="Arial"/>
          <w:sz w:val="22"/>
        </w:rPr>
        <w:lastRenderedPageBreak/>
        <w:t>Uchádzač, ktor</w:t>
      </w:r>
      <w:r w:rsidR="004165C0">
        <w:rPr>
          <w:rFonts w:ascii="Arial Narrow" w:hAnsi="Arial Narrow" w:cs="Arial"/>
          <w:sz w:val="22"/>
        </w:rPr>
        <w:t>ý</w:t>
      </w:r>
      <w:r w:rsidRPr="003C1337">
        <w:rPr>
          <w:rFonts w:ascii="Arial Narrow" w:hAnsi="Arial Narrow" w:cs="Arial"/>
          <w:sz w:val="22"/>
        </w:rPr>
        <w:t xml:space="preserve"> sa umiestnil ako tret</w:t>
      </w:r>
      <w:r w:rsidR="004165C0">
        <w:rPr>
          <w:rFonts w:ascii="Arial Narrow" w:hAnsi="Arial Narrow" w:cs="Arial"/>
          <w:sz w:val="22"/>
        </w:rPr>
        <w:t>ý</w:t>
      </w:r>
      <w:r w:rsidRPr="003C1337">
        <w:rPr>
          <w:rFonts w:ascii="Arial Narrow" w:hAnsi="Arial Narrow" w:cs="Arial"/>
          <w:sz w:val="22"/>
        </w:rPr>
        <w:t xml:space="preserve"> </w:t>
      </w:r>
      <w:r w:rsidR="004165C0">
        <w:rPr>
          <w:rFonts w:ascii="Arial Narrow" w:hAnsi="Arial Narrow" w:cs="Arial"/>
          <w:sz w:val="22"/>
        </w:rPr>
        <w:t xml:space="preserve">je </w:t>
      </w:r>
      <w:r w:rsidRPr="003C1337">
        <w:rPr>
          <w:rFonts w:ascii="Arial Narrow" w:hAnsi="Arial Narrow" w:cs="Arial"/>
          <w:sz w:val="22"/>
        </w:rPr>
        <w:t>povinn</w:t>
      </w:r>
      <w:r w:rsidR="004165C0">
        <w:rPr>
          <w:rFonts w:ascii="Arial Narrow" w:hAnsi="Arial Narrow" w:cs="Arial"/>
          <w:sz w:val="22"/>
        </w:rPr>
        <w:t>ý</w:t>
      </w:r>
      <w:r w:rsidRPr="003C1337">
        <w:rPr>
          <w:rFonts w:ascii="Arial Narrow" w:hAnsi="Arial Narrow" w:cs="Arial"/>
          <w:sz w:val="22"/>
        </w:rPr>
        <w:t xml:space="preserve"> poskytnúť verejnému obstarávateľovi riadnu súčinnosť potrebnú na uzavretie Rámcovej dohody tak, aby mohla byť uzavretá do 10 pracovných dní odo dňa, keď boli na ich uzavretie písomne vyzvan</w:t>
      </w:r>
      <w:r w:rsidR="004165C0">
        <w:rPr>
          <w:rFonts w:ascii="Arial Narrow" w:hAnsi="Arial Narrow" w:cs="Arial"/>
          <w:sz w:val="22"/>
        </w:rPr>
        <w:t>ý</w:t>
      </w:r>
      <w:r w:rsidRPr="003C1337">
        <w:rPr>
          <w:rFonts w:ascii="Arial Narrow" w:hAnsi="Arial Narrow" w:cs="Arial"/>
          <w:sz w:val="22"/>
        </w:rPr>
        <w:t>.</w:t>
      </w:r>
    </w:p>
    <w:bookmarkEnd w:id="93"/>
    <w:p w:rsidR="004150EC" w:rsidRPr="003C1337" w:rsidRDefault="008629A2" w:rsidP="00357402">
      <w:pPr>
        <w:numPr>
          <w:ilvl w:val="1"/>
          <w:numId w:val="40"/>
        </w:numPr>
        <w:spacing w:before="120" w:after="120" w:line="240" w:lineRule="auto"/>
        <w:ind w:left="567" w:hanging="567"/>
        <w:jc w:val="both"/>
        <w:rPr>
          <w:rFonts w:ascii="Arial Narrow" w:hAnsi="Arial Narrow" w:cs="Arial"/>
          <w:sz w:val="22"/>
        </w:rPr>
      </w:pPr>
      <w:r w:rsidRPr="003C1337">
        <w:rPr>
          <w:rFonts w:ascii="Arial Narrow" w:hAnsi="Arial Narrow"/>
          <w:sz w:val="22"/>
        </w:rPr>
        <w:t xml:space="preserve">Ak ide o zákazku na poskytnutie služby, </w:t>
      </w:r>
      <w:r w:rsidR="0070737E" w:rsidRPr="003C1337">
        <w:rPr>
          <w:rFonts w:ascii="Arial Narrow" w:hAnsi="Arial Narrow"/>
          <w:sz w:val="22"/>
        </w:rPr>
        <w:t>verejný obstarávateľ</w:t>
      </w:r>
      <w:r w:rsidRPr="003C1337">
        <w:rPr>
          <w:rFonts w:ascii="Arial Narrow" w:hAnsi="Arial Narrow"/>
          <w:sz w:val="22"/>
        </w:rPr>
        <w:t xml:space="preserve"> nevyžaduje údaje podľa bodu </w:t>
      </w:r>
      <w:r w:rsidR="0070737E" w:rsidRPr="003C1337">
        <w:rPr>
          <w:rFonts w:ascii="Arial Narrow" w:hAnsi="Arial Narrow"/>
          <w:sz w:val="22"/>
        </w:rPr>
        <w:t>3</w:t>
      </w:r>
      <w:r w:rsidRPr="003C1337">
        <w:rPr>
          <w:rFonts w:ascii="Arial Narrow" w:hAnsi="Arial Narrow"/>
          <w:sz w:val="22"/>
        </w:rPr>
        <w:t>6.</w:t>
      </w:r>
      <w:r w:rsidR="00901C4E" w:rsidRPr="003C1337">
        <w:rPr>
          <w:rFonts w:ascii="Arial Narrow" w:hAnsi="Arial Narrow"/>
          <w:sz w:val="22"/>
        </w:rPr>
        <w:t>9</w:t>
      </w:r>
      <w:r w:rsidRPr="003C1337">
        <w:rPr>
          <w:rFonts w:ascii="Arial Narrow" w:hAnsi="Arial Narrow"/>
          <w:sz w:val="22"/>
        </w:rPr>
        <w:t xml:space="preserve"> </w:t>
      </w:r>
      <w:r w:rsidR="007C70AD" w:rsidRPr="003C1337">
        <w:rPr>
          <w:rFonts w:ascii="Arial Narrow" w:hAnsi="Arial Narrow"/>
          <w:sz w:val="22"/>
        </w:rPr>
        <w:t xml:space="preserve">písm. a) </w:t>
      </w:r>
      <w:r w:rsidRPr="003C1337">
        <w:rPr>
          <w:rFonts w:ascii="Arial Narrow" w:hAnsi="Arial Narrow"/>
          <w:sz w:val="22"/>
        </w:rPr>
        <w:t xml:space="preserve">týchto súťažných podkladov o </w:t>
      </w:r>
      <w:r w:rsidR="0070737E" w:rsidRPr="003C1337">
        <w:rPr>
          <w:rFonts w:ascii="Arial Narrow" w:hAnsi="Arial Narrow"/>
          <w:sz w:val="22"/>
        </w:rPr>
        <w:t>dodávateľovi</w:t>
      </w:r>
      <w:r w:rsidRPr="003C1337">
        <w:rPr>
          <w:rFonts w:ascii="Arial Narrow" w:hAnsi="Arial Narrow"/>
          <w:sz w:val="22"/>
        </w:rPr>
        <w:t xml:space="preserve"> tovaru.</w:t>
      </w:r>
    </w:p>
    <w:p w:rsidR="008629A2" w:rsidRPr="003C1337" w:rsidRDefault="0035074C" w:rsidP="0035074C">
      <w:pPr>
        <w:spacing w:before="120" w:after="120" w:line="240" w:lineRule="auto"/>
        <w:ind w:left="567" w:hanging="567"/>
        <w:jc w:val="both"/>
        <w:rPr>
          <w:rFonts w:ascii="Arial Narrow" w:hAnsi="Arial Narrow" w:cs="Arial"/>
          <w:sz w:val="22"/>
        </w:rPr>
      </w:pPr>
      <w:r w:rsidRPr="003C1337">
        <w:rPr>
          <w:rFonts w:ascii="Arial Narrow" w:hAnsi="Arial Narrow" w:cs="Arial"/>
          <w:sz w:val="22"/>
        </w:rPr>
        <w:t xml:space="preserve">36.11 </w:t>
      </w:r>
      <w:r w:rsidR="008629A2" w:rsidRPr="003C1337">
        <w:rPr>
          <w:rFonts w:ascii="Arial Narrow" w:hAnsi="Arial Narrow"/>
          <w:sz w:val="22"/>
        </w:rPr>
        <w:t xml:space="preserve">V relevantných prípadoch bude </w:t>
      </w:r>
      <w:r w:rsidR="0070737E" w:rsidRPr="003C1337">
        <w:rPr>
          <w:rFonts w:ascii="Arial Narrow" w:hAnsi="Arial Narrow"/>
          <w:sz w:val="22"/>
        </w:rPr>
        <w:t>verejný obstarávateľ</w:t>
      </w:r>
      <w:r w:rsidR="008629A2" w:rsidRPr="003C1337">
        <w:rPr>
          <w:rFonts w:ascii="Arial Narrow" w:hAnsi="Arial Narrow"/>
          <w:sz w:val="22"/>
        </w:rPr>
        <w:t xml:space="preserve"> postupovať v súlade s § 18 zákona, resp. podľa § 81 zákona.</w:t>
      </w:r>
    </w:p>
    <w:p w:rsidR="008629A2" w:rsidRPr="003C1337" w:rsidRDefault="002B4527" w:rsidP="002B4527">
      <w:pPr>
        <w:spacing w:before="120" w:after="120" w:line="240" w:lineRule="auto"/>
        <w:ind w:left="567" w:hanging="567"/>
        <w:jc w:val="both"/>
        <w:rPr>
          <w:rFonts w:ascii="Arial Narrow" w:hAnsi="Arial Narrow" w:cs="Arial"/>
          <w:sz w:val="22"/>
        </w:rPr>
      </w:pPr>
      <w:r w:rsidRPr="003C1337">
        <w:rPr>
          <w:rFonts w:ascii="Arial Narrow" w:hAnsi="Arial Narrow" w:cs="Arial"/>
          <w:sz w:val="22"/>
        </w:rPr>
        <w:t xml:space="preserve">36.12 </w:t>
      </w:r>
      <w:r w:rsidR="0070737E" w:rsidRPr="003C1337">
        <w:rPr>
          <w:rFonts w:ascii="Arial Narrow" w:hAnsi="Arial Narrow" w:cs="Arial"/>
          <w:sz w:val="22"/>
        </w:rPr>
        <w:t xml:space="preserve">Verejný obstarávateľ </w:t>
      </w:r>
      <w:r w:rsidR="008629A2" w:rsidRPr="003C1337">
        <w:rPr>
          <w:rFonts w:ascii="Arial Narrow" w:hAnsi="Arial Narrow"/>
          <w:bCs/>
          <w:sz w:val="22"/>
        </w:rPr>
        <w:t xml:space="preserve">môže odstúpiť od </w:t>
      </w:r>
      <w:r w:rsidR="00557222" w:rsidRPr="003C1337">
        <w:rPr>
          <w:rFonts w:ascii="Arial Narrow" w:hAnsi="Arial Narrow"/>
          <w:bCs/>
          <w:sz w:val="22"/>
        </w:rPr>
        <w:t>R</w:t>
      </w:r>
      <w:r w:rsidR="008629A2" w:rsidRPr="003C1337">
        <w:rPr>
          <w:rFonts w:ascii="Arial Narrow" w:hAnsi="Arial Narrow"/>
          <w:bCs/>
          <w:sz w:val="22"/>
        </w:rPr>
        <w:t>ámcovej dohody uzavretej s </w:t>
      </w:r>
      <w:r w:rsidR="0070737E" w:rsidRPr="003C1337">
        <w:rPr>
          <w:rFonts w:ascii="Arial Narrow" w:hAnsi="Arial Narrow"/>
          <w:bCs/>
          <w:sz w:val="22"/>
        </w:rPr>
        <w:t>uchád</w:t>
      </w:r>
      <w:r w:rsidR="001C0153" w:rsidRPr="003C1337">
        <w:rPr>
          <w:rFonts w:ascii="Arial Narrow" w:hAnsi="Arial Narrow"/>
          <w:bCs/>
          <w:sz w:val="22"/>
        </w:rPr>
        <w:t>za</w:t>
      </w:r>
      <w:r w:rsidR="0070737E" w:rsidRPr="003C1337">
        <w:rPr>
          <w:rFonts w:ascii="Arial Narrow" w:hAnsi="Arial Narrow"/>
          <w:bCs/>
          <w:sz w:val="22"/>
        </w:rPr>
        <w:t>čom</w:t>
      </w:r>
      <w:r w:rsidR="008629A2" w:rsidRPr="003C1337">
        <w:rPr>
          <w:rFonts w:ascii="Arial Narrow" w:hAnsi="Arial Narrow"/>
          <w:bCs/>
          <w:sz w:val="22"/>
        </w:rPr>
        <w:t xml:space="preserve">, ktorý nebol v čase uzavretia </w:t>
      </w:r>
      <w:r w:rsidR="00557222" w:rsidRPr="003C1337">
        <w:rPr>
          <w:rFonts w:ascii="Arial Narrow" w:hAnsi="Arial Narrow"/>
          <w:bCs/>
          <w:sz w:val="22"/>
        </w:rPr>
        <w:t>R</w:t>
      </w:r>
      <w:r w:rsidR="008629A2" w:rsidRPr="003C1337">
        <w:rPr>
          <w:rFonts w:ascii="Arial Narrow" w:hAnsi="Arial Narrow"/>
          <w:bCs/>
          <w:sz w:val="22"/>
        </w:rPr>
        <w:t>ámcovej dohody zapísaný v registri partnerov verejného sektora alebo ak bol vymazaný z registra partnerov verejného sektora.</w:t>
      </w:r>
    </w:p>
    <w:p w:rsidR="00D5691A" w:rsidRDefault="002B4527" w:rsidP="002B4527">
      <w:pPr>
        <w:pStyle w:val="Nzov"/>
        <w:tabs>
          <w:tab w:val="clear" w:pos="10080"/>
        </w:tabs>
        <w:spacing w:before="120" w:after="120" w:line="276" w:lineRule="auto"/>
        <w:ind w:left="567" w:hanging="567"/>
        <w:jc w:val="both"/>
        <w:rPr>
          <w:rFonts w:ascii="Arial Narrow" w:hAnsi="Arial Narrow"/>
          <w:smallCaps w:val="0"/>
          <w:sz w:val="22"/>
          <w:szCs w:val="22"/>
        </w:rPr>
      </w:pPr>
      <w:r w:rsidRPr="003C1337">
        <w:rPr>
          <w:rFonts w:ascii="Arial Narrow" w:hAnsi="Arial Narrow"/>
          <w:smallCaps w:val="0"/>
          <w:sz w:val="22"/>
          <w:szCs w:val="22"/>
        </w:rPr>
        <w:t xml:space="preserve">36.13 </w:t>
      </w:r>
      <w:bookmarkStart w:id="94" w:name="_Hlk534982438"/>
      <w:r w:rsidR="00D5691A" w:rsidRPr="003C1337">
        <w:rPr>
          <w:rFonts w:ascii="Arial Narrow" w:hAnsi="Arial Narrow"/>
          <w:smallCaps w:val="0"/>
          <w:sz w:val="22"/>
          <w:szCs w:val="22"/>
        </w:rPr>
        <w:t>Postup tohto verejného obstarávania, ktorý osobitne nie je upravený týmito súťažnými podkladmi, sa riadi príslušnými ustanoveniami zákona.</w:t>
      </w:r>
      <w:r w:rsidR="00D5691A" w:rsidRPr="005D6A75">
        <w:rPr>
          <w:rFonts w:ascii="Arial Narrow" w:hAnsi="Arial Narrow"/>
          <w:smallCaps w:val="0"/>
          <w:sz w:val="22"/>
          <w:szCs w:val="22"/>
        </w:rPr>
        <w:t xml:space="preserve"> </w:t>
      </w:r>
    </w:p>
    <w:p w:rsidR="008C0340" w:rsidRPr="00936504" w:rsidRDefault="008C0340" w:rsidP="00357402">
      <w:pPr>
        <w:pStyle w:val="Nadpis3"/>
        <w:numPr>
          <w:ilvl w:val="0"/>
          <w:numId w:val="40"/>
        </w:numPr>
        <w:spacing w:before="120" w:after="120" w:line="240" w:lineRule="auto"/>
      </w:pPr>
      <w:bookmarkStart w:id="95" w:name="_Toc531356116"/>
      <w:r w:rsidRPr="00936504">
        <w:t>Ochrana osobných údajov</w:t>
      </w:r>
      <w:bookmarkEnd w:id="95"/>
    </w:p>
    <w:p w:rsidR="008C0340" w:rsidRPr="00936504" w:rsidRDefault="008C0340" w:rsidP="00357402">
      <w:pPr>
        <w:pStyle w:val="Nzov"/>
        <w:numPr>
          <w:ilvl w:val="1"/>
          <w:numId w:val="28"/>
        </w:numPr>
        <w:tabs>
          <w:tab w:val="clear" w:pos="10080"/>
        </w:tabs>
        <w:spacing w:before="120" w:after="120"/>
        <w:ind w:left="567" w:hanging="567"/>
        <w:jc w:val="both"/>
        <w:rPr>
          <w:rFonts w:ascii="Arial Narrow" w:hAnsi="Arial Narrow"/>
          <w:smallCaps w:val="0"/>
          <w:sz w:val="22"/>
          <w:szCs w:val="22"/>
        </w:rPr>
      </w:pPr>
      <w:r w:rsidRPr="00936504">
        <w:rPr>
          <w:rFonts w:ascii="Arial Narrow" w:hAnsi="Arial Narrow"/>
          <w:smallCaps w:val="0"/>
          <w:sz w:val="22"/>
          <w:szCs w:val="22"/>
        </w:rPr>
        <w:t>Verejný obstarávateľ si dovoľuje upozorniť, že v priebehu predmetného verejného obstarávania dochádza k spracúvaniu osobných údajov dotknutých osôb v súlade s Nariadením GDPR a s vybranými ustanoveniami Zákona o ochrane osobných údajov.</w:t>
      </w:r>
    </w:p>
    <w:p w:rsidR="008C0340" w:rsidRPr="002540B5" w:rsidRDefault="008C0340" w:rsidP="00357402">
      <w:pPr>
        <w:pStyle w:val="Nzov"/>
        <w:numPr>
          <w:ilvl w:val="1"/>
          <w:numId w:val="28"/>
        </w:numPr>
        <w:tabs>
          <w:tab w:val="clear" w:pos="10080"/>
        </w:tabs>
        <w:spacing w:before="120" w:after="120" w:line="276" w:lineRule="auto"/>
        <w:ind w:left="567" w:hanging="567"/>
        <w:jc w:val="both"/>
        <w:rPr>
          <w:rFonts w:ascii="Arial Narrow" w:hAnsi="Arial Narrow"/>
          <w:smallCaps w:val="0"/>
          <w:sz w:val="22"/>
          <w:szCs w:val="22"/>
        </w:rPr>
      </w:pPr>
      <w:r w:rsidRPr="00936504">
        <w:rPr>
          <w:rFonts w:ascii="Arial Narrow" w:hAnsi="Arial Narrow"/>
          <w:smallCaps w:val="0"/>
          <w:sz w:val="22"/>
          <w:szCs w:val="22"/>
        </w:rPr>
        <w:t xml:space="preserve">Verejný obstarávateľ si dovoľuje upozorniť uchádzačov, aby pri príprave ponúk a v priebehu verejného obstarávania dbali na povinnosti vyplývajúce z Nariadenia GDPR a </w:t>
      </w:r>
      <w:r w:rsidRPr="002540B5">
        <w:rPr>
          <w:rFonts w:ascii="Arial Narrow" w:hAnsi="Arial Narrow"/>
          <w:smallCaps w:val="0"/>
          <w:sz w:val="22"/>
          <w:szCs w:val="22"/>
        </w:rPr>
        <w:t xml:space="preserve">zo </w:t>
      </w:r>
      <w:r w:rsidR="000E2647" w:rsidRPr="002540B5">
        <w:rPr>
          <w:rFonts w:ascii="Arial Narrow" w:hAnsi="Arial Narrow"/>
          <w:smallCaps w:val="0"/>
          <w:sz w:val="22"/>
          <w:szCs w:val="22"/>
        </w:rPr>
        <w:t>Z</w:t>
      </w:r>
      <w:r w:rsidRPr="00936504">
        <w:rPr>
          <w:rFonts w:ascii="Arial Narrow" w:hAnsi="Arial Narrow"/>
          <w:smallCaps w:val="0"/>
          <w:sz w:val="22"/>
          <w:szCs w:val="22"/>
        </w:rPr>
        <w:t xml:space="preserve">ákona o ochrane </w:t>
      </w:r>
      <w:r w:rsidRPr="002540B5">
        <w:rPr>
          <w:rFonts w:ascii="Arial Narrow" w:hAnsi="Arial Narrow"/>
          <w:smallCaps w:val="0"/>
          <w:sz w:val="22"/>
          <w:szCs w:val="22"/>
        </w:rPr>
        <w:t>osobných</w:t>
      </w:r>
      <w:r w:rsidR="000E2647" w:rsidRPr="002540B5">
        <w:rPr>
          <w:rFonts w:ascii="Arial Narrow" w:hAnsi="Arial Narrow"/>
          <w:smallCaps w:val="0"/>
          <w:sz w:val="22"/>
          <w:szCs w:val="22"/>
        </w:rPr>
        <w:t xml:space="preserve"> údajov</w:t>
      </w:r>
      <w:r w:rsidRPr="002540B5">
        <w:rPr>
          <w:rFonts w:ascii="Arial Narrow" w:hAnsi="Arial Narrow"/>
          <w:smallCaps w:val="0"/>
          <w:sz w:val="22"/>
          <w:szCs w:val="22"/>
        </w:rPr>
        <w:t xml:space="preserve">.   </w:t>
      </w:r>
    </w:p>
    <w:bookmarkEnd w:id="94"/>
    <w:p w:rsidR="008629A2" w:rsidRPr="00936504" w:rsidRDefault="008629A2" w:rsidP="00960C08">
      <w:pPr>
        <w:spacing w:before="120" w:after="120" w:line="240" w:lineRule="auto"/>
        <w:ind w:left="360"/>
        <w:jc w:val="both"/>
        <w:rPr>
          <w:rFonts w:ascii="Arial Narrow" w:hAnsi="Arial Narrow" w:cs="Arial"/>
          <w:sz w:val="22"/>
        </w:rPr>
      </w:pPr>
    </w:p>
    <w:sectPr w:rsidR="008629A2" w:rsidRPr="00936504" w:rsidSect="00DE6536">
      <w:footerReference w:type="default" r:id="rId17"/>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F2B" w:rsidRDefault="00692F2B" w:rsidP="00116B5E">
      <w:pPr>
        <w:spacing w:after="0" w:line="240" w:lineRule="auto"/>
      </w:pPr>
      <w:r>
        <w:separator/>
      </w:r>
    </w:p>
  </w:endnote>
  <w:endnote w:type="continuationSeparator" w:id="0">
    <w:p w:rsidR="00692F2B" w:rsidRDefault="00692F2B" w:rsidP="00116B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ITCBookmanEE">
    <w:panose1 w:val="00000000000000000000"/>
    <w:charset w:val="EE"/>
    <w:family w:val="auto"/>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0ECA" w:rsidRDefault="009F0ECA">
    <w:pPr>
      <w:pStyle w:val="Pta"/>
    </w:pPr>
    <w:r>
      <w:rPr>
        <w:noProof/>
        <w:lang w:val="sk-SK" w:eastAsia="sk-SK"/>
      </w:rPr>
      <w:drawing>
        <wp:anchor distT="0" distB="0" distL="114300" distR="114300" simplePos="0" relativeHeight="251657728" behindDoc="0" locked="0" layoutInCell="1" allowOverlap="1" wp14:anchorId="04D198D3" wp14:editId="7958BC79">
          <wp:simplePos x="0" y="0"/>
          <wp:positionH relativeFrom="column">
            <wp:posOffset>-8890</wp:posOffset>
          </wp:positionH>
          <wp:positionV relativeFrom="paragraph">
            <wp:posOffset>-132715</wp:posOffset>
          </wp:positionV>
          <wp:extent cx="5753100" cy="495935"/>
          <wp:effectExtent l="0" t="0" r="0" b="0"/>
          <wp:wrapNone/>
          <wp:docPr id="20" name="Obrázok 2" descr="E:\Dokumenty\databazy sablony tabulky\databázy a šablóny\roko tmpl\2015\p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Dokumenty\databazy sablony tabulky\databázy a šablóny\roko tmpl\2015\pat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9593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F2B" w:rsidRDefault="00692F2B" w:rsidP="00116B5E">
      <w:pPr>
        <w:spacing w:after="0" w:line="240" w:lineRule="auto"/>
      </w:pPr>
      <w:r>
        <w:separator/>
      </w:r>
    </w:p>
  </w:footnote>
  <w:footnote w:type="continuationSeparator" w:id="0">
    <w:p w:rsidR="00692F2B" w:rsidRDefault="00692F2B" w:rsidP="00116B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6536" w:rsidRDefault="0047798D" w:rsidP="00DE6536">
    <w:pPr>
      <w:pStyle w:val="Hlavika"/>
      <w:jc w:val="center"/>
    </w:pPr>
    <w:r>
      <w:rPr>
        <w:noProof/>
        <w:lang w:val="sk-SK" w:eastAsia="sk-SK"/>
      </w:rPr>
      <w:drawing>
        <wp:anchor distT="0" distB="0" distL="114300" distR="114300" simplePos="0" relativeHeight="251658752" behindDoc="0" locked="0" layoutInCell="1" allowOverlap="1" wp14:editId="4481C36E">
          <wp:simplePos x="0" y="0"/>
          <wp:positionH relativeFrom="column">
            <wp:posOffset>85725</wp:posOffset>
          </wp:positionH>
          <wp:positionV relativeFrom="paragraph">
            <wp:posOffset>-183515</wp:posOffset>
          </wp:positionV>
          <wp:extent cx="5758815" cy="65405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815" cy="654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77B69"/>
    <w:multiLevelType w:val="hybridMultilevel"/>
    <w:tmpl w:val="612A19A0"/>
    <w:lvl w:ilvl="0" w:tplc="6164A53A">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6D72937"/>
    <w:multiLevelType w:val="hybridMultilevel"/>
    <w:tmpl w:val="D504A5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B67E882E">
      <w:start w:val="1"/>
      <w:numFmt w:val="decimal"/>
      <w:lvlText w:val="%4."/>
      <w:lvlJc w:val="left"/>
      <w:pPr>
        <w:ind w:left="2880" w:hanging="360"/>
      </w:pPr>
      <w:rPr>
        <w:rFonts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6256CE"/>
    <w:multiLevelType w:val="multilevel"/>
    <w:tmpl w:val="1BACFB4A"/>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4" w15:restartNumberingAfterBreak="0">
    <w:nsid w:val="0BD473A4"/>
    <w:multiLevelType w:val="multilevel"/>
    <w:tmpl w:val="39DE5830"/>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446825"/>
    <w:multiLevelType w:val="multilevel"/>
    <w:tmpl w:val="37004CAE"/>
    <w:lvl w:ilvl="0">
      <w:start w:val="25"/>
      <w:numFmt w:val="decimal"/>
      <w:lvlText w:val="%1"/>
      <w:lvlJc w:val="left"/>
      <w:pPr>
        <w:ind w:left="360" w:hanging="360"/>
      </w:pPr>
      <w:rPr>
        <w:rFonts w:cs="ITCBookmanEE" w:hint="default"/>
        <w:b w:val="0"/>
        <w:color w:val="auto"/>
      </w:rPr>
    </w:lvl>
    <w:lvl w:ilvl="1">
      <w:start w:val="1"/>
      <w:numFmt w:val="decimal"/>
      <w:lvlText w:val="%1.%2"/>
      <w:lvlJc w:val="left"/>
      <w:pPr>
        <w:ind w:left="927" w:hanging="360"/>
      </w:pPr>
      <w:rPr>
        <w:rFonts w:cs="ITCBookmanEE" w:hint="default"/>
        <w:b w:val="0"/>
        <w:color w:val="auto"/>
      </w:rPr>
    </w:lvl>
    <w:lvl w:ilvl="2">
      <w:start w:val="1"/>
      <w:numFmt w:val="decimal"/>
      <w:lvlText w:val="%1.%2.%3"/>
      <w:lvlJc w:val="left"/>
      <w:pPr>
        <w:ind w:left="1854" w:hanging="720"/>
      </w:pPr>
      <w:rPr>
        <w:rFonts w:cs="ITCBookmanEE" w:hint="default"/>
        <w:b w:val="0"/>
        <w:color w:val="auto"/>
      </w:rPr>
    </w:lvl>
    <w:lvl w:ilvl="3">
      <w:start w:val="1"/>
      <w:numFmt w:val="decimal"/>
      <w:lvlText w:val="%1.%2.%3.%4"/>
      <w:lvlJc w:val="left"/>
      <w:pPr>
        <w:ind w:left="2421" w:hanging="720"/>
      </w:pPr>
      <w:rPr>
        <w:rFonts w:cs="ITCBookmanEE" w:hint="default"/>
        <w:b w:val="0"/>
        <w:color w:val="auto"/>
      </w:rPr>
    </w:lvl>
    <w:lvl w:ilvl="4">
      <w:start w:val="1"/>
      <w:numFmt w:val="decimal"/>
      <w:lvlText w:val="%1.%2.%3.%4.%5"/>
      <w:lvlJc w:val="left"/>
      <w:pPr>
        <w:ind w:left="2988" w:hanging="720"/>
      </w:pPr>
      <w:rPr>
        <w:rFonts w:cs="ITCBookmanEE" w:hint="default"/>
        <w:b w:val="0"/>
        <w:color w:val="auto"/>
      </w:rPr>
    </w:lvl>
    <w:lvl w:ilvl="5">
      <w:start w:val="1"/>
      <w:numFmt w:val="decimal"/>
      <w:lvlText w:val="%1.%2.%3.%4.%5.%6"/>
      <w:lvlJc w:val="left"/>
      <w:pPr>
        <w:ind w:left="3915" w:hanging="1080"/>
      </w:pPr>
      <w:rPr>
        <w:rFonts w:cs="ITCBookmanEE" w:hint="default"/>
        <w:b w:val="0"/>
        <w:color w:val="auto"/>
      </w:rPr>
    </w:lvl>
    <w:lvl w:ilvl="6">
      <w:start w:val="1"/>
      <w:numFmt w:val="decimal"/>
      <w:lvlText w:val="%1.%2.%3.%4.%5.%6.%7"/>
      <w:lvlJc w:val="left"/>
      <w:pPr>
        <w:ind w:left="4482" w:hanging="1080"/>
      </w:pPr>
      <w:rPr>
        <w:rFonts w:cs="ITCBookmanEE" w:hint="default"/>
        <w:b w:val="0"/>
        <w:color w:val="auto"/>
      </w:rPr>
    </w:lvl>
    <w:lvl w:ilvl="7">
      <w:start w:val="1"/>
      <w:numFmt w:val="decimal"/>
      <w:lvlText w:val="%1.%2.%3.%4.%5.%6.%7.%8"/>
      <w:lvlJc w:val="left"/>
      <w:pPr>
        <w:ind w:left="5409" w:hanging="1440"/>
      </w:pPr>
      <w:rPr>
        <w:rFonts w:cs="ITCBookmanEE" w:hint="default"/>
        <w:b w:val="0"/>
        <w:color w:val="auto"/>
      </w:rPr>
    </w:lvl>
    <w:lvl w:ilvl="8">
      <w:start w:val="1"/>
      <w:numFmt w:val="decimal"/>
      <w:lvlText w:val="%1.%2.%3.%4.%5.%6.%7.%8.%9"/>
      <w:lvlJc w:val="left"/>
      <w:pPr>
        <w:ind w:left="5976" w:hanging="1440"/>
      </w:pPr>
      <w:rPr>
        <w:rFonts w:cs="ITCBookmanEE" w:hint="default"/>
        <w:b w:val="0"/>
        <w:color w:val="auto"/>
      </w:rPr>
    </w:lvl>
  </w:abstractNum>
  <w:abstractNum w:abstractNumId="6" w15:restartNumberingAfterBreak="0">
    <w:nsid w:val="113D7ED6"/>
    <w:multiLevelType w:val="multilevel"/>
    <w:tmpl w:val="C01A46EA"/>
    <w:lvl w:ilvl="0">
      <w:start w:val="6"/>
      <w:numFmt w:val="decimal"/>
      <w:lvlText w:val="%1"/>
      <w:lvlJc w:val="left"/>
      <w:pPr>
        <w:ind w:left="360" w:hanging="360"/>
      </w:pPr>
      <w:rPr>
        <w:rFonts w:hint="default"/>
        <w:b/>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19BB45A9"/>
    <w:multiLevelType w:val="hybridMultilevel"/>
    <w:tmpl w:val="09F0887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1C5822AF"/>
    <w:multiLevelType w:val="multilevel"/>
    <w:tmpl w:val="041B001D"/>
    <w:styleLink w:val="Style3"/>
    <w:lvl w:ilvl="0">
      <w:start w:val="1"/>
      <w:numFmt w:val="decimal"/>
      <w:lvlText w:val="%1)"/>
      <w:lvlJc w:val="left"/>
      <w:pPr>
        <w:ind w:left="360" w:hanging="360"/>
      </w:pPr>
    </w:lvl>
    <w:lvl w:ilvl="1">
      <w:start w:val="1"/>
      <w:numFmt w:val="upperRoman"/>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rPr>
        <w:rFonts w:ascii="Arial Narrow" w:eastAsia="Times New Roman" w:hAnsi="Arial Narrow" w:cs="Times New Roman"/>
      </w:rPr>
    </w:lvl>
    <w:lvl w:ilvl="8">
      <w:start w:val="1"/>
      <w:numFmt w:val="lowerRoman"/>
      <w:lvlText w:val="%9."/>
      <w:lvlJc w:val="left"/>
      <w:pPr>
        <w:ind w:left="3240" w:hanging="360"/>
      </w:pPr>
    </w:lvl>
  </w:abstractNum>
  <w:abstractNum w:abstractNumId="9" w15:restartNumberingAfterBreak="0">
    <w:nsid w:val="2BF51484"/>
    <w:multiLevelType w:val="multilevel"/>
    <w:tmpl w:val="9BC8E95E"/>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0001C95"/>
    <w:multiLevelType w:val="multilevel"/>
    <w:tmpl w:val="866656FE"/>
    <w:lvl w:ilvl="0">
      <w:start w:val="1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06559D5"/>
    <w:multiLevelType w:val="multilevel"/>
    <w:tmpl w:val="74F07D9E"/>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A2E344E"/>
    <w:multiLevelType w:val="multilevel"/>
    <w:tmpl w:val="B57830E8"/>
    <w:lvl w:ilvl="0">
      <w:start w:val="16"/>
      <w:numFmt w:val="decimal"/>
      <w:lvlText w:val="%1"/>
      <w:lvlJc w:val="left"/>
      <w:pPr>
        <w:ind w:left="360" w:hanging="360"/>
      </w:pPr>
      <w:rPr>
        <w:rFonts w:cs="Arial" w:hint="default"/>
        <w:b/>
      </w:rPr>
    </w:lvl>
    <w:lvl w:ilvl="1">
      <w:start w:val="1"/>
      <w:numFmt w:val="decimal"/>
      <w:lvlText w:val="%1.%2"/>
      <w:lvlJc w:val="left"/>
      <w:pPr>
        <w:ind w:left="502" w:hanging="360"/>
      </w:pPr>
      <w:rPr>
        <w:rFonts w:cs="Arial" w:hint="default"/>
        <w:b/>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2988" w:hanging="72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482" w:hanging="108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5" w15:restartNumberingAfterBreak="0">
    <w:nsid w:val="3B277E58"/>
    <w:multiLevelType w:val="multilevel"/>
    <w:tmpl w:val="F82C53FC"/>
    <w:lvl w:ilvl="0">
      <w:start w:val="34"/>
      <w:numFmt w:val="decimal"/>
      <w:lvlText w:val="%1"/>
      <w:lvlJc w:val="left"/>
      <w:pPr>
        <w:ind w:left="465" w:hanging="465"/>
      </w:pPr>
      <w:rPr>
        <w:rFonts w:hint="default"/>
      </w:rPr>
    </w:lvl>
    <w:lvl w:ilvl="1">
      <w:start w:val="12"/>
      <w:numFmt w:val="decimal"/>
      <w:lvlText w:val="%1.%2"/>
      <w:lvlJc w:val="left"/>
      <w:pPr>
        <w:ind w:left="465" w:hanging="465"/>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D2C02EC"/>
    <w:multiLevelType w:val="multilevel"/>
    <w:tmpl w:val="A9BAAE2A"/>
    <w:lvl w:ilvl="0">
      <w:start w:val="14"/>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F5F4F0F"/>
    <w:multiLevelType w:val="multilevel"/>
    <w:tmpl w:val="91DABF86"/>
    <w:lvl w:ilvl="0">
      <w:start w:val="36"/>
      <w:numFmt w:val="decimal"/>
      <w:lvlText w:val="%1"/>
      <w:lvlJc w:val="left"/>
      <w:pPr>
        <w:ind w:left="360" w:hanging="360"/>
      </w:pPr>
      <w:rPr>
        <w:rFonts w:cs="Times New Roman" w:hint="default"/>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05F2EEB"/>
    <w:multiLevelType w:val="hybridMultilevel"/>
    <w:tmpl w:val="0E6230A6"/>
    <w:lvl w:ilvl="0" w:tplc="B80C532C">
      <w:start w:val="1"/>
      <w:numFmt w:val="lowerLetter"/>
      <w:lvlText w:val="%1)"/>
      <w:lvlJc w:val="left"/>
      <w:pPr>
        <w:ind w:left="927" w:hanging="360"/>
      </w:pPr>
      <w:rPr>
        <w:rFonts w:cs="Times New Roman"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0" w15:restartNumberingAfterBreak="0">
    <w:nsid w:val="48B9122F"/>
    <w:multiLevelType w:val="multilevel"/>
    <w:tmpl w:val="127ED324"/>
    <w:lvl w:ilvl="0">
      <w:start w:val="13"/>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1" w15:restartNumberingAfterBreak="0">
    <w:nsid w:val="4C940C24"/>
    <w:multiLevelType w:val="multilevel"/>
    <w:tmpl w:val="5D82ACD4"/>
    <w:lvl w:ilvl="0">
      <w:start w:val="3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2" w15:restartNumberingAfterBreak="0">
    <w:nsid w:val="4D4801AC"/>
    <w:multiLevelType w:val="hybridMultilevel"/>
    <w:tmpl w:val="90626716"/>
    <w:styleLink w:val="tl51"/>
    <w:lvl w:ilvl="0" w:tplc="C6CAD710">
      <w:start w:val="1"/>
      <w:numFmt w:val="lowerLetter"/>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23" w15:restartNumberingAfterBreak="0">
    <w:nsid w:val="4F315293"/>
    <w:multiLevelType w:val="multilevel"/>
    <w:tmpl w:val="E3CC8930"/>
    <w:lvl w:ilvl="0">
      <w:start w:val="10"/>
      <w:numFmt w:val="decimal"/>
      <w:lvlText w:val="%1"/>
      <w:lvlJc w:val="left"/>
      <w:pPr>
        <w:ind w:left="360" w:hanging="360"/>
      </w:pPr>
      <w:rPr>
        <w:rFonts w:cs="Times New Roman" w:hint="default"/>
      </w:rPr>
    </w:lvl>
    <w:lvl w:ilvl="1">
      <w:start w:val="6"/>
      <w:numFmt w:val="decimal"/>
      <w:lvlText w:val="%1.%2"/>
      <w:lvlJc w:val="left"/>
      <w:pPr>
        <w:ind w:left="1067" w:hanging="360"/>
      </w:pPr>
      <w:rPr>
        <w:rFonts w:cs="Times New Roman" w:hint="default"/>
      </w:rPr>
    </w:lvl>
    <w:lvl w:ilvl="2">
      <w:start w:val="1"/>
      <w:numFmt w:val="decimal"/>
      <w:lvlText w:val="%1.%2.%3"/>
      <w:lvlJc w:val="left"/>
      <w:pPr>
        <w:ind w:left="2134" w:hanging="720"/>
      </w:pPr>
      <w:rPr>
        <w:rFonts w:cs="Times New Roman" w:hint="default"/>
      </w:rPr>
    </w:lvl>
    <w:lvl w:ilvl="3">
      <w:start w:val="1"/>
      <w:numFmt w:val="decimal"/>
      <w:lvlText w:val="%1.%2.%3.%4"/>
      <w:lvlJc w:val="left"/>
      <w:pPr>
        <w:ind w:left="2841" w:hanging="720"/>
      </w:pPr>
      <w:rPr>
        <w:rFonts w:cs="Times New Roman" w:hint="default"/>
      </w:rPr>
    </w:lvl>
    <w:lvl w:ilvl="4">
      <w:start w:val="1"/>
      <w:numFmt w:val="decimal"/>
      <w:lvlText w:val="%1.%2.%3.%4.%5"/>
      <w:lvlJc w:val="left"/>
      <w:pPr>
        <w:ind w:left="3548" w:hanging="720"/>
      </w:pPr>
      <w:rPr>
        <w:rFonts w:cs="Times New Roman" w:hint="default"/>
      </w:rPr>
    </w:lvl>
    <w:lvl w:ilvl="5">
      <w:start w:val="1"/>
      <w:numFmt w:val="decimal"/>
      <w:lvlText w:val="%1.%2.%3.%4.%5.%6"/>
      <w:lvlJc w:val="left"/>
      <w:pPr>
        <w:ind w:left="4615" w:hanging="1080"/>
      </w:pPr>
      <w:rPr>
        <w:rFonts w:cs="Times New Roman" w:hint="default"/>
      </w:rPr>
    </w:lvl>
    <w:lvl w:ilvl="6">
      <w:start w:val="1"/>
      <w:numFmt w:val="decimal"/>
      <w:lvlText w:val="%1.%2.%3.%4.%5.%6.%7"/>
      <w:lvlJc w:val="left"/>
      <w:pPr>
        <w:ind w:left="5322" w:hanging="1080"/>
      </w:pPr>
      <w:rPr>
        <w:rFonts w:cs="Times New Roman" w:hint="default"/>
      </w:rPr>
    </w:lvl>
    <w:lvl w:ilvl="7">
      <w:start w:val="1"/>
      <w:numFmt w:val="decimal"/>
      <w:lvlText w:val="%1.%2.%3.%4.%5.%6.%7.%8"/>
      <w:lvlJc w:val="left"/>
      <w:pPr>
        <w:ind w:left="6389" w:hanging="1440"/>
      </w:pPr>
      <w:rPr>
        <w:rFonts w:cs="Times New Roman" w:hint="default"/>
      </w:rPr>
    </w:lvl>
    <w:lvl w:ilvl="8">
      <w:start w:val="1"/>
      <w:numFmt w:val="decimal"/>
      <w:lvlText w:val="%1.%2.%3.%4.%5.%6.%7.%8.%9"/>
      <w:lvlJc w:val="left"/>
      <w:pPr>
        <w:ind w:left="7096" w:hanging="1440"/>
      </w:pPr>
      <w:rPr>
        <w:rFonts w:cs="Times New Roman" w:hint="default"/>
      </w:rPr>
    </w:lvl>
  </w:abstractNum>
  <w:abstractNum w:abstractNumId="24" w15:restartNumberingAfterBreak="0">
    <w:nsid w:val="580A460C"/>
    <w:multiLevelType w:val="hybridMultilevel"/>
    <w:tmpl w:val="DA209970"/>
    <w:lvl w:ilvl="0" w:tplc="F0187B16">
      <w:start w:val="1"/>
      <w:numFmt w:val="lowerLetter"/>
      <w:lvlText w:val="%1)"/>
      <w:lvlJc w:val="left"/>
      <w:pPr>
        <w:ind w:left="720" w:hanging="360"/>
      </w:pPr>
      <w:rPr>
        <w:rFonts w:ascii="Arial Narrow" w:hAnsi="Arial Narrow" w:cs="Arial" w:hint="default"/>
        <w:sz w:val="22"/>
      </w:rPr>
    </w:lvl>
    <w:lvl w:ilvl="1" w:tplc="E5CA0506">
      <w:start w:val="1"/>
      <w:numFmt w:val="decimal"/>
      <w:lvlText w:val="%2."/>
      <w:lvlJc w:val="left"/>
      <w:pPr>
        <w:ind w:left="1440" w:hanging="360"/>
      </w:pPr>
      <w:rPr>
        <w:rFonts w:hint="default"/>
        <w:b/>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AB47571"/>
    <w:multiLevelType w:val="hybridMultilevel"/>
    <w:tmpl w:val="BC7C85EA"/>
    <w:lvl w:ilvl="0" w:tplc="84AC266E">
      <w:start w:val="1"/>
      <w:numFmt w:val="decimal"/>
      <w:lvlText w:val="%1"/>
      <w:lvlJc w:val="left"/>
      <w:pPr>
        <w:ind w:left="706" w:hanging="516"/>
      </w:pPr>
      <w:rPr>
        <w:rFonts w:cs="Times New Roman" w:hint="default"/>
        <w:i w:val="0"/>
        <w:sz w:val="20"/>
      </w:rPr>
    </w:lvl>
    <w:lvl w:ilvl="1" w:tplc="041B0019" w:tentative="1">
      <w:start w:val="1"/>
      <w:numFmt w:val="lowerLetter"/>
      <w:lvlText w:val="%2."/>
      <w:lvlJc w:val="left"/>
      <w:pPr>
        <w:ind w:left="1270" w:hanging="360"/>
      </w:pPr>
    </w:lvl>
    <w:lvl w:ilvl="2" w:tplc="041B001B" w:tentative="1">
      <w:start w:val="1"/>
      <w:numFmt w:val="lowerRoman"/>
      <w:lvlText w:val="%3."/>
      <w:lvlJc w:val="right"/>
      <w:pPr>
        <w:ind w:left="1990" w:hanging="180"/>
      </w:pPr>
    </w:lvl>
    <w:lvl w:ilvl="3" w:tplc="041B000F" w:tentative="1">
      <w:start w:val="1"/>
      <w:numFmt w:val="decimal"/>
      <w:lvlText w:val="%4."/>
      <w:lvlJc w:val="left"/>
      <w:pPr>
        <w:ind w:left="2710" w:hanging="360"/>
      </w:pPr>
    </w:lvl>
    <w:lvl w:ilvl="4" w:tplc="041B0019" w:tentative="1">
      <w:start w:val="1"/>
      <w:numFmt w:val="lowerLetter"/>
      <w:lvlText w:val="%5."/>
      <w:lvlJc w:val="left"/>
      <w:pPr>
        <w:ind w:left="3430" w:hanging="360"/>
      </w:pPr>
    </w:lvl>
    <w:lvl w:ilvl="5" w:tplc="041B001B" w:tentative="1">
      <w:start w:val="1"/>
      <w:numFmt w:val="lowerRoman"/>
      <w:lvlText w:val="%6."/>
      <w:lvlJc w:val="right"/>
      <w:pPr>
        <w:ind w:left="4150" w:hanging="180"/>
      </w:pPr>
    </w:lvl>
    <w:lvl w:ilvl="6" w:tplc="041B000F" w:tentative="1">
      <w:start w:val="1"/>
      <w:numFmt w:val="decimal"/>
      <w:lvlText w:val="%7."/>
      <w:lvlJc w:val="left"/>
      <w:pPr>
        <w:ind w:left="4870" w:hanging="360"/>
      </w:pPr>
    </w:lvl>
    <w:lvl w:ilvl="7" w:tplc="041B0019" w:tentative="1">
      <w:start w:val="1"/>
      <w:numFmt w:val="lowerLetter"/>
      <w:lvlText w:val="%8."/>
      <w:lvlJc w:val="left"/>
      <w:pPr>
        <w:ind w:left="5590" w:hanging="360"/>
      </w:pPr>
    </w:lvl>
    <w:lvl w:ilvl="8" w:tplc="041B001B" w:tentative="1">
      <w:start w:val="1"/>
      <w:numFmt w:val="lowerRoman"/>
      <w:lvlText w:val="%9."/>
      <w:lvlJc w:val="right"/>
      <w:pPr>
        <w:ind w:left="6310" w:hanging="180"/>
      </w:pPr>
    </w:lvl>
  </w:abstractNum>
  <w:abstractNum w:abstractNumId="26" w15:restartNumberingAfterBreak="0">
    <w:nsid w:val="5B6A2BA6"/>
    <w:multiLevelType w:val="multilevel"/>
    <w:tmpl w:val="7B584AF0"/>
    <w:lvl w:ilvl="0">
      <w:start w:val="37"/>
      <w:numFmt w:val="decimal"/>
      <w:lvlText w:val="%1"/>
      <w:lvlJc w:val="left"/>
      <w:pPr>
        <w:ind w:left="384" w:hanging="384"/>
      </w:pPr>
      <w:rPr>
        <w:rFonts w:hint="default"/>
      </w:rPr>
    </w:lvl>
    <w:lvl w:ilvl="1">
      <w:start w:val="1"/>
      <w:numFmt w:val="decimal"/>
      <w:lvlText w:val="%1.%2"/>
      <w:lvlJc w:val="left"/>
      <w:pPr>
        <w:ind w:left="1095" w:hanging="384"/>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27"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8" w15:restartNumberingAfterBreak="0">
    <w:nsid w:val="62511A30"/>
    <w:multiLevelType w:val="multilevel"/>
    <w:tmpl w:val="BA4A3862"/>
    <w:lvl w:ilvl="0">
      <w:start w:val="1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255200E"/>
    <w:multiLevelType w:val="multilevel"/>
    <w:tmpl w:val="C506234C"/>
    <w:lvl w:ilvl="0">
      <w:start w:val="36"/>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6AB6E63"/>
    <w:multiLevelType w:val="multilevel"/>
    <w:tmpl w:val="1F86D85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CB94974"/>
    <w:multiLevelType w:val="multilevel"/>
    <w:tmpl w:val="E5220800"/>
    <w:lvl w:ilvl="0">
      <w:start w:val="24"/>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712E384C"/>
    <w:multiLevelType w:val="multilevel"/>
    <w:tmpl w:val="463AAFE2"/>
    <w:lvl w:ilvl="0">
      <w:start w:val="36"/>
      <w:numFmt w:val="decimal"/>
      <w:lvlText w:val="%1"/>
      <w:lvlJc w:val="left"/>
      <w:pPr>
        <w:ind w:left="360" w:hanging="360"/>
      </w:pPr>
      <w:rPr>
        <w:rFonts w:hint="default"/>
      </w:rPr>
    </w:lvl>
    <w:lvl w:ilvl="1">
      <w:start w:val="8"/>
      <w:numFmt w:val="decimal"/>
      <w:pStyle w:val="Nadpis3"/>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1E646ED"/>
    <w:multiLevelType w:val="multilevel"/>
    <w:tmpl w:val="7C149B1C"/>
    <w:lvl w:ilvl="0">
      <w:start w:val="36"/>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6" w15:restartNumberingAfterBreak="0">
    <w:nsid w:val="72701570"/>
    <w:multiLevelType w:val="multilevel"/>
    <w:tmpl w:val="347CD5A0"/>
    <w:lvl w:ilvl="0">
      <w:start w:val="1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3542CDB"/>
    <w:multiLevelType w:val="multilevel"/>
    <w:tmpl w:val="065C4046"/>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AFA0BD3"/>
    <w:multiLevelType w:val="multilevel"/>
    <w:tmpl w:val="757A63AA"/>
    <w:styleLink w:val="tl1"/>
    <w:lvl w:ilvl="0">
      <w:start w:val="32"/>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C215A47"/>
    <w:multiLevelType w:val="multilevel"/>
    <w:tmpl w:val="B4C46914"/>
    <w:lvl w:ilvl="0">
      <w:start w:val="22"/>
      <w:numFmt w:val="decimal"/>
      <w:lvlText w:val="%1"/>
      <w:lvlJc w:val="left"/>
      <w:pPr>
        <w:ind w:left="360" w:hanging="360"/>
      </w:pPr>
      <w:rPr>
        <w:rFonts w:hint="default"/>
        <w:color w:val="auto"/>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2988" w:hanging="72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482" w:hanging="108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41"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7DB608E4"/>
    <w:multiLevelType w:val="multilevel"/>
    <w:tmpl w:val="92CAD770"/>
    <w:lvl w:ilvl="0">
      <w:start w:val="15"/>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7DBE30F8"/>
    <w:multiLevelType w:val="multilevel"/>
    <w:tmpl w:val="2B3C079C"/>
    <w:lvl w:ilvl="0">
      <w:start w:val="1"/>
      <w:numFmt w:val="decimal"/>
      <w:pStyle w:val="Nadpis2"/>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start w:val="1"/>
      <w:numFmt w:val="decimal"/>
      <w:lvlText w:val="%1.%2."/>
      <w:lvlJc w:val="left"/>
      <w:pPr>
        <w:ind w:left="792" w:hanging="432"/>
      </w:pPr>
      <w:rPr>
        <w:rFonts w:hint="default"/>
        <w:b w:val="0"/>
        <w:i w:val="0"/>
        <w:sz w:val="20"/>
        <w:szCs w:val="20"/>
      </w:rPr>
    </w:lvl>
    <w:lvl w:ilvl="2">
      <w:start w:val="1"/>
      <w:numFmt w:val="decimal"/>
      <w:pStyle w:val="Nadpis8"/>
      <w:lvlText w:val="%1.%2.%3."/>
      <w:lvlJc w:val="left"/>
      <w:pPr>
        <w:ind w:left="1224" w:hanging="504"/>
      </w:pPr>
      <w:rPr>
        <w:rFonts w:hint="default"/>
        <w:i w:val="0"/>
        <w:sz w:val="20"/>
        <w:szCs w:val="20"/>
      </w:rPr>
    </w:lvl>
    <w:lvl w:ilvl="3">
      <w:start w:val="1"/>
      <w:numFmt w:val="decimal"/>
      <w:pStyle w:val="Nadpis11"/>
      <w:lvlText w:val="%1.%2.%3.%4."/>
      <w:lvlJc w:val="left"/>
      <w:pPr>
        <w:ind w:left="1074" w:hanging="648"/>
      </w:pPr>
      <w:rPr>
        <w:rFonts w:ascii="Arial Narrow" w:hAnsi="Arial Narrow" w:cs="Times New Roman" w:hint="default"/>
        <w:b w:val="0"/>
        <w:bCs w:val="0"/>
        <w:i w:val="0"/>
        <w:iCs w:val="0"/>
        <w:caps w:val="0"/>
        <w:smallCaps w:val="0"/>
        <w:strike w:val="0"/>
        <w:dstrike w:val="0"/>
        <w:snapToGrid w:val="0"/>
        <w:vanish w:val="0"/>
        <w:color w:val="auto"/>
        <w:spacing w:val="0"/>
        <w:w w:val="0"/>
        <w:kern w:val="0"/>
        <w:position w:val="0"/>
        <w:sz w:val="18"/>
        <w:szCs w:val="18"/>
        <w:u w:val="none" w:color="000000"/>
        <w:effect w:val="none"/>
        <w:vertAlign w:val="baseline"/>
        <w:em w:val="none"/>
      </w:rPr>
    </w:lvl>
    <w:lvl w:ilvl="4">
      <w:start w:val="1"/>
      <w:numFmt w:val="decimal"/>
      <w:pStyle w:val="Nadpis12"/>
      <w:lvlText w:val="%1.%2.%3.%4.%5."/>
      <w:lvlJc w:val="left"/>
      <w:pPr>
        <w:ind w:left="2232" w:hanging="792"/>
      </w:pPr>
      <w:rPr>
        <w:rFonts w:hint="default"/>
        <w:b w:val="0"/>
        <w:sz w:val="18"/>
        <w:szCs w:val="18"/>
      </w:rPr>
    </w:lvl>
    <w:lvl w:ilvl="5">
      <w:start w:val="1"/>
      <w:numFmt w:val="decimal"/>
      <w:lvlText w:val="%1.%2.%3.%4.%5.%6."/>
      <w:lvlJc w:val="left"/>
      <w:pPr>
        <w:ind w:left="2736" w:hanging="936"/>
      </w:pPr>
      <w:rPr>
        <w:rFonts w:ascii="Arial Narrow" w:hAnsi="Arial Narrow" w:cs="Arial" w:hint="default"/>
        <w:sz w:val="16"/>
        <w:szCs w:val="16"/>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3"/>
  </w:num>
  <w:num w:numId="2">
    <w:abstractNumId w:val="13"/>
  </w:num>
  <w:num w:numId="3">
    <w:abstractNumId w:val="32"/>
  </w:num>
  <w:num w:numId="4">
    <w:abstractNumId w:val="22"/>
  </w:num>
  <w:num w:numId="5">
    <w:abstractNumId w:val="39"/>
  </w:num>
  <w:num w:numId="6">
    <w:abstractNumId w:val="18"/>
  </w:num>
  <w:num w:numId="7">
    <w:abstractNumId w:val="41"/>
  </w:num>
  <w:num w:numId="8">
    <w:abstractNumId w:val="15"/>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38"/>
  </w:num>
  <w:num w:numId="15">
    <w:abstractNumId w:val="27"/>
  </w:num>
  <w:num w:numId="16">
    <w:abstractNumId w:val="30"/>
  </w:num>
  <w:num w:numId="17">
    <w:abstractNumId w:val="0"/>
  </w:num>
  <w:num w:numId="18">
    <w:abstractNumId w:val="10"/>
  </w:num>
  <w:num w:numId="19">
    <w:abstractNumId w:val="37"/>
  </w:num>
  <w:num w:numId="20">
    <w:abstractNumId w:val="4"/>
  </w:num>
  <w:num w:numId="21">
    <w:abstractNumId w:val="6"/>
  </w:num>
  <w:num w:numId="22">
    <w:abstractNumId w:val="11"/>
  </w:num>
  <w:num w:numId="23">
    <w:abstractNumId w:val="31"/>
  </w:num>
  <w:num w:numId="24">
    <w:abstractNumId w:val="36"/>
  </w:num>
  <w:num w:numId="25">
    <w:abstractNumId w:val="40"/>
  </w:num>
  <w:num w:numId="26">
    <w:abstractNumId w:val="19"/>
  </w:num>
  <w:num w:numId="27">
    <w:abstractNumId w:val="25"/>
  </w:num>
  <w:num w:numId="28">
    <w:abstractNumId w:val="26"/>
  </w:num>
  <w:num w:numId="29">
    <w:abstractNumId w:val="34"/>
  </w:num>
  <w:num w:numId="30">
    <w:abstractNumId w:val="23"/>
  </w:num>
  <w:num w:numId="31">
    <w:abstractNumId w:val="16"/>
  </w:num>
  <w:num w:numId="32">
    <w:abstractNumId w:val="14"/>
  </w:num>
  <w:num w:numId="33">
    <w:abstractNumId w:val="28"/>
  </w:num>
  <w:num w:numId="34">
    <w:abstractNumId w:val="29"/>
  </w:num>
  <w:num w:numId="35">
    <w:abstractNumId w:val="17"/>
  </w:num>
  <w:num w:numId="36">
    <w:abstractNumId w:val="5"/>
  </w:num>
  <w:num w:numId="37">
    <w:abstractNumId w:val="20"/>
  </w:num>
  <w:num w:numId="38">
    <w:abstractNumId w:val="12"/>
  </w:num>
  <w:num w:numId="39">
    <w:abstractNumId w:val="42"/>
  </w:num>
  <w:num w:numId="40">
    <w:abstractNumId w:val="35"/>
  </w:num>
  <w:num w:numId="41">
    <w:abstractNumId w:val="9"/>
  </w:num>
  <w:num w:numId="42">
    <w:abstractNumId w:val="21"/>
  </w:num>
  <w:num w:numId="43">
    <w:abstractNumId w:val="33"/>
  </w:num>
  <w:num w:numId="44">
    <w:abstractNumId w:val="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74D"/>
    <w:rsid w:val="00005479"/>
    <w:rsid w:val="00005656"/>
    <w:rsid w:val="00006731"/>
    <w:rsid w:val="0000780F"/>
    <w:rsid w:val="00011857"/>
    <w:rsid w:val="00011F53"/>
    <w:rsid w:val="00013E11"/>
    <w:rsid w:val="00014380"/>
    <w:rsid w:val="0001445E"/>
    <w:rsid w:val="00017CE8"/>
    <w:rsid w:val="00020D30"/>
    <w:rsid w:val="00020E99"/>
    <w:rsid w:val="00020F03"/>
    <w:rsid w:val="0002111B"/>
    <w:rsid w:val="0002263E"/>
    <w:rsid w:val="0002514B"/>
    <w:rsid w:val="00026B21"/>
    <w:rsid w:val="00027BC3"/>
    <w:rsid w:val="00030B6A"/>
    <w:rsid w:val="00031BD0"/>
    <w:rsid w:val="0003491A"/>
    <w:rsid w:val="000366BD"/>
    <w:rsid w:val="00036CA9"/>
    <w:rsid w:val="00041145"/>
    <w:rsid w:val="00043683"/>
    <w:rsid w:val="00046F77"/>
    <w:rsid w:val="00052BCB"/>
    <w:rsid w:val="0006093A"/>
    <w:rsid w:val="00063777"/>
    <w:rsid w:val="00065F6B"/>
    <w:rsid w:val="00072099"/>
    <w:rsid w:val="00072D97"/>
    <w:rsid w:val="00074E2E"/>
    <w:rsid w:val="000766EB"/>
    <w:rsid w:val="00076976"/>
    <w:rsid w:val="00076C85"/>
    <w:rsid w:val="00077EAC"/>
    <w:rsid w:val="00077FE5"/>
    <w:rsid w:val="00081368"/>
    <w:rsid w:val="00081B41"/>
    <w:rsid w:val="00081B47"/>
    <w:rsid w:val="000844A9"/>
    <w:rsid w:val="0008742B"/>
    <w:rsid w:val="000901BA"/>
    <w:rsid w:val="0009162A"/>
    <w:rsid w:val="0009191A"/>
    <w:rsid w:val="00091DDB"/>
    <w:rsid w:val="00093257"/>
    <w:rsid w:val="000947B7"/>
    <w:rsid w:val="000A00A2"/>
    <w:rsid w:val="000A5E76"/>
    <w:rsid w:val="000B65BF"/>
    <w:rsid w:val="000C02EE"/>
    <w:rsid w:val="000C3DDB"/>
    <w:rsid w:val="000C4E9E"/>
    <w:rsid w:val="000D16D9"/>
    <w:rsid w:val="000D2649"/>
    <w:rsid w:val="000D2897"/>
    <w:rsid w:val="000D6BBD"/>
    <w:rsid w:val="000E046F"/>
    <w:rsid w:val="000E0B0C"/>
    <w:rsid w:val="000E2647"/>
    <w:rsid w:val="000E4641"/>
    <w:rsid w:val="000E5ABF"/>
    <w:rsid w:val="000E70CF"/>
    <w:rsid w:val="000F03EE"/>
    <w:rsid w:val="000F412A"/>
    <w:rsid w:val="000F49DF"/>
    <w:rsid w:val="000F7227"/>
    <w:rsid w:val="00100701"/>
    <w:rsid w:val="0010075E"/>
    <w:rsid w:val="0010208D"/>
    <w:rsid w:val="00104AAE"/>
    <w:rsid w:val="00112610"/>
    <w:rsid w:val="00114B6F"/>
    <w:rsid w:val="00116B3C"/>
    <w:rsid w:val="00116B5E"/>
    <w:rsid w:val="00120107"/>
    <w:rsid w:val="00124993"/>
    <w:rsid w:val="00125AA2"/>
    <w:rsid w:val="00127AD0"/>
    <w:rsid w:val="00130CF0"/>
    <w:rsid w:val="00131910"/>
    <w:rsid w:val="001323B5"/>
    <w:rsid w:val="001359EE"/>
    <w:rsid w:val="001364E8"/>
    <w:rsid w:val="00147213"/>
    <w:rsid w:val="00150B20"/>
    <w:rsid w:val="00152A38"/>
    <w:rsid w:val="00154064"/>
    <w:rsid w:val="00155495"/>
    <w:rsid w:val="00155A95"/>
    <w:rsid w:val="00157ACD"/>
    <w:rsid w:val="001603A0"/>
    <w:rsid w:val="00160B84"/>
    <w:rsid w:val="00161F0D"/>
    <w:rsid w:val="00162A2C"/>
    <w:rsid w:val="00163300"/>
    <w:rsid w:val="00163780"/>
    <w:rsid w:val="001667D8"/>
    <w:rsid w:val="00166D47"/>
    <w:rsid w:val="00167C8B"/>
    <w:rsid w:val="00183153"/>
    <w:rsid w:val="00184636"/>
    <w:rsid w:val="00184D6A"/>
    <w:rsid w:val="00190D31"/>
    <w:rsid w:val="00194EA1"/>
    <w:rsid w:val="00196757"/>
    <w:rsid w:val="001A0378"/>
    <w:rsid w:val="001A0592"/>
    <w:rsid w:val="001A2289"/>
    <w:rsid w:val="001B2DCB"/>
    <w:rsid w:val="001B4196"/>
    <w:rsid w:val="001B4E46"/>
    <w:rsid w:val="001B70AA"/>
    <w:rsid w:val="001B7198"/>
    <w:rsid w:val="001C0153"/>
    <w:rsid w:val="001C02BD"/>
    <w:rsid w:val="001C124D"/>
    <w:rsid w:val="001C18B8"/>
    <w:rsid w:val="001C3382"/>
    <w:rsid w:val="001C44D3"/>
    <w:rsid w:val="001C795D"/>
    <w:rsid w:val="001D1AF3"/>
    <w:rsid w:val="001D61C1"/>
    <w:rsid w:val="001E161A"/>
    <w:rsid w:val="001E1C18"/>
    <w:rsid w:val="001E26B7"/>
    <w:rsid w:val="001E51EB"/>
    <w:rsid w:val="001E658F"/>
    <w:rsid w:val="001F0DD6"/>
    <w:rsid w:val="001F2D97"/>
    <w:rsid w:val="001F4B20"/>
    <w:rsid w:val="001F79D3"/>
    <w:rsid w:val="00202AC8"/>
    <w:rsid w:val="00205943"/>
    <w:rsid w:val="002111AF"/>
    <w:rsid w:val="00215C43"/>
    <w:rsid w:val="00217CAC"/>
    <w:rsid w:val="00221EA2"/>
    <w:rsid w:val="0022396D"/>
    <w:rsid w:val="002265DC"/>
    <w:rsid w:val="00230529"/>
    <w:rsid w:val="00234728"/>
    <w:rsid w:val="0023573D"/>
    <w:rsid w:val="00235CE6"/>
    <w:rsid w:val="00240180"/>
    <w:rsid w:val="00244452"/>
    <w:rsid w:val="00252C98"/>
    <w:rsid w:val="002540B5"/>
    <w:rsid w:val="002541F0"/>
    <w:rsid w:val="002614AD"/>
    <w:rsid w:val="00263506"/>
    <w:rsid w:val="0026752E"/>
    <w:rsid w:val="002715AE"/>
    <w:rsid w:val="0027465E"/>
    <w:rsid w:val="0027762C"/>
    <w:rsid w:val="00286F9C"/>
    <w:rsid w:val="00291145"/>
    <w:rsid w:val="00293985"/>
    <w:rsid w:val="002A0A0D"/>
    <w:rsid w:val="002A0FDF"/>
    <w:rsid w:val="002A1ACF"/>
    <w:rsid w:val="002A4C8B"/>
    <w:rsid w:val="002B11D7"/>
    <w:rsid w:val="002B21CD"/>
    <w:rsid w:val="002B4527"/>
    <w:rsid w:val="002B6735"/>
    <w:rsid w:val="002C014D"/>
    <w:rsid w:val="002C316D"/>
    <w:rsid w:val="002C3FD8"/>
    <w:rsid w:val="002C76BE"/>
    <w:rsid w:val="002C7F70"/>
    <w:rsid w:val="002D2963"/>
    <w:rsid w:val="002D5D2A"/>
    <w:rsid w:val="002D707F"/>
    <w:rsid w:val="002D7492"/>
    <w:rsid w:val="002E33BB"/>
    <w:rsid w:val="002E35E0"/>
    <w:rsid w:val="002E4D90"/>
    <w:rsid w:val="002F26FB"/>
    <w:rsid w:val="002F402E"/>
    <w:rsid w:val="002F4C18"/>
    <w:rsid w:val="00307AFF"/>
    <w:rsid w:val="003109F3"/>
    <w:rsid w:val="00311632"/>
    <w:rsid w:val="00312DFF"/>
    <w:rsid w:val="00313623"/>
    <w:rsid w:val="00313F07"/>
    <w:rsid w:val="003223B6"/>
    <w:rsid w:val="003246CA"/>
    <w:rsid w:val="00324E4E"/>
    <w:rsid w:val="003260E9"/>
    <w:rsid w:val="00326FAD"/>
    <w:rsid w:val="00327F56"/>
    <w:rsid w:val="003303E5"/>
    <w:rsid w:val="00330614"/>
    <w:rsid w:val="00330D03"/>
    <w:rsid w:val="00335B8D"/>
    <w:rsid w:val="0034044C"/>
    <w:rsid w:val="00343ABB"/>
    <w:rsid w:val="00346E50"/>
    <w:rsid w:val="00350067"/>
    <w:rsid w:val="0035074C"/>
    <w:rsid w:val="003516A2"/>
    <w:rsid w:val="00353B6F"/>
    <w:rsid w:val="0035530F"/>
    <w:rsid w:val="00357402"/>
    <w:rsid w:val="003628A6"/>
    <w:rsid w:val="00363959"/>
    <w:rsid w:val="003719AA"/>
    <w:rsid w:val="00372FCB"/>
    <w:rsid w:val="00373344"/>
    <w:rsid w:val="0037526A"/>
    <w:rsid w:val="00375B2A"/>
    <w:rsid w:val="00376512"/>
    <w:rsid w:val="003778DA"/>
    <w:rsid w:val="0038079A"/>
    <w:rsid w:val="00383FFA"/>
    <w:rsid w:val="00385475"/>
    <w:rsid w:val="003860DB"/>
    <w:rsid w:val="00392F38"/>
    <w:rsid w:val="003A280C"/>
    <w:rsid w:val="003A3018"/>
    <w:rsid w:val="003A3EF6"/>
    <w:rsid w:val="003A63EE"/>
    <w:rsid w:val="003A6826"/>
    <w:rsid w:val="003B00C6"/>
    <w:rsid w:val="003B101F"/>
    <w:rsid w:val="003B209B"/>
    <w:rsid w:val="003B5819"/>
    <w:rsid w:val="003C1337"/>
    <w:rsid w:val="003C2419"/>
    <w:rsid w:val="003D410F"/>
    <w:rsid w:val="003D7572"/>
    <w:rsid w:val="003E2A12"/>
    <w:rsid w:val="003E2EDC"/>
    <w:rsid w:val="003E39EE"/>
    <w:rsid w:val="003F40EB"/>
    <w:rsid w:val="003F4667"/>
    <w:rsid w:val="003F4CE0"/>
    <w:rsid w:val="003F7637"/>
    <w:rsid w:val="00403399"/>
    <w:rsid w:val="004037F6"/>
    <w:rsid w:val="00403F00"/>
    <w:rsid w:val="00403FE6"/>
    <w:rsid w:val="004055CB"/>
    <w:rsid w:val="0040607B"/>
    <w:rsid w:val="00410D42"/>
    <w:rsid w:val="004111FD"/>
    <w:rsid w:val="00411C4D"/>
    <w:rsid w:val="0041279D"/>
    <w:rsid w:val="004150EC"/>
    <w:rsid w:val="004165C0"/>
    <w:rsid w:val="00416DEE"/>
    <w:rsid w:val="004177E5"/>
    <w:rsid w:val="004179F8"/>
    <w:rsid w:val="004223E4"/>
    <w:rsid w:val="00422672"/>
    <w:rsid w:val="004255A3"/>
    <w:rsid w:val="00430487"/>
    <w:rsid w:val="004342E8"/>
    <w:rsid w:val="00435224"/>
    <w:rsid w:val="00435C7C"/>
    <w:rsid w:val="00436B2C"/>
    <w:rsid w:val="00445B05"/>
    <w:rsid w:val="004465E7"/>
    <w:rsid w:val="00453BE1"/>
    <w:rsid w:val="004546CE"/>
    <w:rsid w:val="0046059A"/>
    <w:rsid w:val="0046180F"/>
    <w:rsid w:val="00463465"/>
    <w:rsid w:val="0046445C"/>
    <w:rsid w:val="00465BBE"/>
    <w:rsid w:val="0046706F"/>
    <w:rsid w:val="004701ED"/>
    <w:rsid w:val="00471BBD"/>
    <w:rsid w:val="0047798D"/>
    <w:rsid w:val="0048134B"/>
    <w:rsid w:val="0048146A"/>
    <w:rsid w:val="0048158E"/>
    <w:rsid w:val="004822ED"/>
    <w:rsid w:val="0048784C"/>
    <w:rsid w:val="00493180"/>
    <w:rsid w:val="004951D9"/>
    <w:rsid w:val="004955CE"/>
    <w:rsid w:val="00495A24"/>
    <w:rsid w:val="004A02D9"/>
    <w:rsid w:val="004A489F"/>
    <w:rsid w:val="004A59CF"/>
    <w:rsid w:val="004B2492"/>
    <w:rsid w:val="004B2BBF"/>
    <w:rsid w:val="004B2C30"/>
    <w:rsid w:val="004B4339"/>
    <w:rsid w:val="004B491E"/>
    <w:rsid w:val="004C00F5"/>
    <w:rsid w:val="004C5EFB"/>
    <w:rsid w:val="004D5DD6"/>
    <w:rsid w:val="004D6D1A"/>
    <w:rsid w:val="004E05E2"/>
    <w:rsid w:val="004E141C"/>
    <w:rsid w:val="004E6269"/>
    <w:rsid w:val="004F0E4E"/>
    <w:rsid w:val="004F2693"/>
    <w:rsid w:val="004F2E51"/>
    <w:rsid w:val="004F3237"/>
    <w:rsid w:val="004F5018"/>
    <w:rsid w:val="004F6B7B"/>
    <w:rsid w:val="00506910"/>
    <w:rsid w:val="00512187"/>
    <w:rsid w:val="00515354"/>
    <w:rsid w:val="005161F9"/>
    <w:rsid w:val="005168D9"/>
    <w:rsid w:val="00517EFB"/>
    <w:rsid w:val="00520C44"/>
    <w:rsid w:val="00521C71"/>
    <w:rsid w:val="00521D5E"/>
    <w:rsid w:val="00523B82"/>
    <w:rsid w:val="00525732"/>
    <w:rsid w:val="00531709"/>
    <w:rsid w:val="005352EA"/>
    <w:rsid w:val="005463F7"/>
    <w:rsid w:val="00546FC2"/>
    <w:rsid w:val="0054770F"/>
    <w:rsid w:val="005504C9"/>
    <w:rsid w:val="00550E41"/>
    <w:rsid w:val="00551102"/>
    <w:rsid w:val="00552156"/>
    <w:rsid w:val="00552E35"/>
    <w:rsid w:val="00552FBE"/>
    <w:rsid w:val="00555E7F"/>
    <w:rsid w:val="00557222"/>
    <w:rsid w:val="00557BAB"/>
    <w:rsid w:val="00560F51"/>
    <w:rsid w:val="00567472"/>
    <w:rsid w:val="00567F8D"/>
    <w:rsid w:val="00572379"/>
    <w:rsid w:val="00572E0F"/>
    <w:rsid w:val="005740D5"/>
    <w:rsid w:val="00576A8A"/>
    <w:rsid w:val="005779FE"/>
    <w:rsid w:val="00580B5C"/>
    <w:rsid w:val="00582029"/>
    <w:rsid w:val="00583A5E"/>
    <w:rsid w:val="005845E3"/>
    <w:rsid w:val="0058623B"/>
    <w:rsid w:val="00586504"/>
    <w:rsid w:val="0059586D"/>
    <w:rsid w:val="00595E04"/>
    <w:rsid w:val="00597310"/>
    <w:rsid w:val="00597635"/>
    <w:rsid w:val="005A188E"/>
    <w:rsid w:val="005A3FC6"/>
    <w:rsid w:val="005A69D2"/>
    <w:rsid w:val="005A740E"/>
    <w:rsid w:val="005A7B42"/>
    <w:rsid w:val="005A7B9E"/>
    <w:rsid w:val="005A7BCA"/>
    <w:rsid w:val="005A7C1D"/>
    <w:rsid w:val="005B2115"/>
    <w:rsid w:val="005B2404"/>
    <w:rsid w:val="005B4193"/>
    <w:rsid w:val="005B54E8"/>
    <w:rsid w:val="005B5535"/>
    <w:rsid w:val="005B7AC2"/>
    <w:rsid w:val="005C42AA"/>
    <w:rsid w:val="005C6488"/>
    <w:rsid w:val="005C661D"/>
    <w:rsid w:val="005D2AD3"/>
    <w:rsid w:val="005D4A41"/>
    <w:rsid w:val="005D6A75"/>
    <w:rsid w:val="005D7174"/>
    <w:rsid w:val="005D7A9C"/>
    <w:rsid w:val="005E203F"/>
    <w:rsid w:val="005E2F77"/>
    <w:rsid w:val="005E5B0A"/>
    <w:rsid w:val="005E65F9"/>
    <w:rsid w:val="005E7004"/>
    <w:rsid w:val="005F263B"/>
    <w:rsid w:val="005F2F67"/>
    <w:rsid w:val="005F3AAA"/>
    <w:rsid w:val="005F450A"/>
    <w:rsid w:val="005F6E24"/>
    <w:rsid w:val="005F7104"/>
    <w:rsid w:val="005F7CE3"/>
    <w:rsid w:val="00600384"/>
    <w:rsid w:val="00601BF5"/>
    <w:rsid w:val="00602CA3"/>
    <w:rsid w:val="00602CC3"/>
    <w:rsid w:val="00613C94"/>
    <w:rsid w:val="00613E14"/>
    <w:rsid w:val="006143D6"/>
    <w:rsid w:val="00614B70"/>
    <w:rsid w:val="00616B23"/>
    <w:rsid w:val="00616E0A"/>
    <w:rsid w:val="00623C45"/>
    <w:rsid w:val="00624FAB"/>
    <w:rsid w:val="00630D6A"/>
    <w:rsid w:val="00634677"/>
    <w:rsid w:val="00636F79"/>
    <w:rsid w:val="00637537"/>
    <w:rsid w:val="00643D91"/>
    <w:rsid w:val="0064531A"/>
    <w:rsid w:val="00646C2B"/>
    <w:rsid w:val="00647AA2"/>
    <w:rsid w:val="00661BB0"/>
    <w:rsid w:val="00663386"/>
    <w:rsid w:val="00667AE5"/>
    <w:rsid w:val="00670EC0"/>
    <w:rsid w:val="006765E8"/>
    <w:rsid w:val="00683EF2"/>
    <w:rsid w:val="00684F94"/>
    <w:rsid w:val="006856C5"/>
    <w:rsid w:val="0069262C"/>
    <w:rsid w:val="00692F2B"/>
    <w:rsid w:val="006954AF"/>
    <w:rsid w:val="006954EF"/>
    <w:rsid w:val="006A156C"/>
    <w:rsid w:val="006A5CE3"/>
    <w:rsid w:val="006B033D"/>
    <w:rsid w:val="006B0917"/>
    <w:rsid w:val="006B55AA"/>
    <w:rsid w:val="006B5F57"/>
    <w:rsid w:val="006C2C71"/>
    <w:rsid w:val="006C550B"/>
    <w:rsid w:val="006C5AF7"/>
    <w:rsid w:val="006C78CD"/>
    <w:rsid w:val="006D26C5"/>
    <w:rsid w:val="006D4D29"/>
    <w:rsid w:val="006D4DA9"/>
    <w:rsid w:val="006D54D1"/>
    <w:rsid w:val="006D6BFB"/>
    <w:rsid w:val="006E719B"/>
    <w:rsid w:val="006F15DC"/>
    <w:rsid w:val="006F2C9C"/>
    <w:rsid w:val="006F4258"/>
    <w:rsid w:val="006F684F"/>
    <w:rsid w:val="006F69CF"/>
    <w:rsid w:val="00702051"/>
    <w:rsid w:val="00702C71"/>
    <w:rsid w:val="00703678"/>
    <w:rsid w:val="00705B3A"/>
    <w:rsid w:val="007069A4"/>
    <w:rsid w:val="0070737E"/>
    <w:rsid w:val="007143FA"/>
    <w:rsid w:val="00715F97"/>
    <w:rsid w:val="007174B8"/>
    <w:rsid w:val="007218D7"/>
    <w:rsid w:val="00724531"/>
    <w:rsid w:val="00725C75"/>
    <w:rsid w:val="00727131"/>
    <w:rsid w:val="00731B57"/>
    <w:rsid w:val="00732431"/>
    <w:rsid w:val="00733AA1"/>
    <w:rsid w:val="00736366"/>
    <w:rsid w:val="0073709B"/>
    <w:rsid w:val="00743878"/>
    <w:rsid w:val="00745B91"/>
    <w:rsid w:val="00745F78"/>
    <w:rsid w:val="00752C17"/>
    <w:rsid w:val="007548EB"/>
    <w:rsid w:val="0075706D"/>
    <w:rsid w:val="00757624"/>
    <w:rsid w:val="00757831"/>
    <w:rsid w:val="00765084"/>
    <w:rsid w:val="00766B60"/>
    <w:rsid w:val="0076725A"/>
    <w:rsid w:val="00771B54"/>
    <w:rsid w:val="0078176E"/>
    <w:rsid w:val="007827A1"/>
    <w:rsid w:val="00784AEE"/>
    <w:rsid w:val="0078505F"/>
    <w:rsid w:val="00786E08"/>
    <w:rsid w:val="0079348A"/>
    <w:rsid w:val="0079714C"/>
    <w:rsid w:val="007A01F3"/>
    <w:rsid w:val="007A7D75"/>
    <w:rsid w:val="007A7F35"/>
    <w:rsid w:val="007B127E"/>
    <w:rsid w:val="007B432F"/>
    <w:rsid w:val="007C355C"/>
    <w:rsid w:val="007C37AA"/>
    <w:rsid w:val="007C4CF4"/>
    <w:rsid w:val="007C52CF"/>
    <w:rsid w:val="007C70AD"/>
    <w:rsid w:val="007D0308"/>
    <w:rsid w:val="007D1705"/>
    <w:rsid w:val="007D4505"/>
    <w:rsid w:val="007D721B"/>
    <w:rsid w:val="007E04DC"/>
    <w:rsid w:val="007E1E42"/>
    <w:rsid w:val="007E365A"/>
    <w:rsid w:val="007E3FA7"/>
    <w:rsid w:val="007F0C0C"/>
    <w:rsid w:val="007F1058"/>
    <w:rsid w:val="00801C46"/>
    <w:rsid w:val="00810FCA"/>
    <w:rsid w:val="00814020"/>
    <w:rsid w:val="0081587A"/>
    <w:rsid w:val="00816225"/>
    <w:rsid w:val="00817A07"/>
    <w:rsid w:val="00820493"/>
    <w:rsid w:val="008208D3"/>
    <w:rsid w:val="0082520F"/>
    <w:rsid w:val="00833A5F"/>
    <w:rsid w:val="00834B55"/>
    <w:rsid w:val="00840BB2"/>
    <w:rsid w:val="00840D72"/>
    <w:rsid w:val="00853C05"/>
    <w:rsid w:val="00854061"/>
    <w:rsid w:val="0085629F"/>
    <w:rsid w:val="0085666A"/>
    <w:rsid w:val="008629A2"/>
    <w:rsid w:val="00871E62"/>
    <w:rsid w:val="00873FB3"/>
    <w:rsid w:val="00874192"/>
    <w:rsid w:val="00874D38"/>
    <w:rsid w:val="00875EAE"/>
    <w:rsid w:val="00876C78"/>
    <w:rsid w:val="00877FE7"/>
    <w:rsid w:val="008806C9"/>
    <w:rsid w:val="008817BD"/>
    <w:rsid w:val="008821E2"/>
    <w:rsid w:val="00882669"/>
    <w:rsid w:val="00882F59"/>
    <w:rsid w:val="008836AD"/>
    <w:rsid w:val="008875C2"/>
    <w:rsid w:val="00887ABD"/>
    <w:rsid w:val="00892D2A"/>
    <w:rsid w:val="00895CBA"/>
    <w:rsid w:val="008A1C0E"/>
    <w:rsid w:val="008A1CA9"/>
    <w:rsid w:val="008A3371"/>
    <w:rsid w:val="008A4837"/>
    <w:rsid w:val="008A5A08"/>
    <w:rsid w:val="008B09CA"/>
    <w:rsid w:val="008B1AD3"/>
    <w:rsid w:val="008B27A8"/>
    <w:rsid w:val="008B4365"/>
    <w:rsid w:val="008B78CC"/>
    <w:rsid w:val="008B7FA8"/>
    <w:rsid w:val="008C0340"/>
    <w:rsid w:val="008C5D7A"/>
    <w:rsid w:val="008C7C7A"/>
    <w:rsid w:val="008D0409"/>
    <w:rsid w:val="008D06FB"/>
    <w:rsid w:val="008D33F7"/>
    <w:rsid w:val="008D3DD1"/>
    <w:rsid w:val="008F1417"/>
    <w:rsid w:val="008F16B1"/>
    <w:rsid w:val="008F4356"/>
    <w:rsid w:val="008F5E69"/>
    <w:rsid w:val="00901C4E"/>
    <w:rsid w:val="00911EEA"/>
    <w:rsid w:val="00916319"/>
    <w:rsid w:val="00920006"/>
    <w:rsid w:val="00923ACE"/>
    <w:rsid w:val="009243F6"/>
    <w:rsid w:val="00924659"/>
    <w:rsid w:val="00927045"/>
    <w:rsid w:val="00931637"/>
    <w:rsid w:val="00931CDB"/>
    <w:rsid w:val="00932489"/>
    <w:rsid w:val="009329D8"/>
    <w:rsid w:val="00933F44"/>
    <w:rsid w:val="00935BC4"/>
    <w:rsid w:val="00936059"/>
    <w:rsid w:val="00936504"/>
    <w:rsid w:val="009431BC"/>
    <w:rsid w:val="009445E6"/>
    <w:rsid w:val="00944B16"/>
    <w:rsid w:val="00952E9E"/>
    <w:rsid w:val="009564EE"/>
    <w:rsid w:val="00960C08"/>
    <w:rsid w:val="00960C43"/>
    <w:rsid w:val="0096129D"/>
    <w:rsid w:val="00964F22"/>
    <w:rsid w:val="009855DB"/>
    <w:rsid w:val="009858E8"/>
    <w:rsid w:val="009910F5"/>
    <w:rsid w:val="00993059"/>
    <w:rsid w:val="00993B21"/>
    <w:rsid w:val="00993D2E"/>
    <w:rsid w:val="009941B1"/>
    <w:rsid w:val="00994472"/>
    <w:rsid w:val="0099601A"/>
    <w:rsid w:val="0099737A"/>
    <w:rsid w:val="009A00FF"/>
    <w:rsid w:val="009A19BB"/>
    <w:rsid w:val="009A2ABE"/>
    <w:rsid w:val="009A2D1F"/>
    <w:rsid w:val="009A4079"/>
    <w:rsid w:val="009A4463"/>
    <w:rsid w:val="009A486C"/>
    <w:rsid w:val="009A7DD8"/>
    <w:rsid w:val="009B1CC5"/>
    <w:rsid w:val="009B3007"/>
    <w:rsid w:val="009B5BC2"/>
    <w:rsid w:val="009B5C87"/>
    <w:rsid w:val="009B75E2"/>
    <w:rsid w:val="009C5D09"/>
    <w:rsid w:val="009C7881"/>
    <w:rsid w:val="009C7CD9"/>
    <w:rsid w:val="009D49DB"/>
    <w:rsid w:val="009D58E5"/>
    <w:rsid w:val="009D5C0D"/>
    <w:rsid w:val="009D6FAA"/>
    <w:rsid w:val="009E244C"/>
    <w:rsid w:val="009E2FE5"/>
    <w:rsid w:val="009E422B"/>
    <w:rsid w:val="009E6CA2"/>
    <w:rsid w:val="009F0ECA"/>
    <w:rsid w:val="009F3465"/>
    <w:rsid w:val="009F4B86"/>
    <w:rsid w:val="009F5F78"/>
    <w:rsid w:val="009F6C75"/>
    <w:rsid w:val="009F78C5"/>
    <w:rsid w:val="00A0357F"/>
    <w:rsid w:val="00A03E55"/>
    <w:rsid w:val="00A03EAC"/>
    <w:rsid w:val="00A04E6E"/>
    <w:rsid w:val="00A05924"/>
    <w:rsid w:val="00A10432"/>
    <w:rsid w:val="00A146E8"/>
    <w:rsid w:val="00A15271"/>
    <w:rsid w:val="00A15D33"/>
    <w:rsid w:val="00A165DE"/>
    <w:rsid w:val="00A167E4"/>
    <w:rsid w:val="00A20161"/>
    <w:rsid w:val="00A23870"/>
    <w:rsid w:val="00A251E7"/>
    <w:rsid w:val="00A27E17"/>
    <w:rsid w:val="00A32959"/>
    <w:rsid w:val="00A32C2D"/>
    <w:rsid w:val="00A35081"/>
    <w:rsid w:val="00A35A50"/>
    <w:rsid w:val="00A43169"/>
    <w:rsid w:val="00A43230"/>
    <w:rsid w:val="00A46AFD"/>
    <w:rsid w:val="00A5123E"/>
    <w:rsid w:val="00A51E06"/>
    <w:rsid w:val="00A557C8"/>
    <w:rsid w:val="00A56B2C"/>
    <w:rsid w:val="00A56B80"/>
    <w:rsid w:val="00A5712A"/>
    <w:rsid w:val="00A620C6"/>
    <w:rsid w:val="00A62100"/>
    <w:rsid w:val="00A710B3"/>
    <w:rsid w:val="00A721C7"/>
    <w:rsid w:val="00A779EE"/>
    <w:rsid w:val="00A77DA9"/>
    <w:rsid w:val="00A8427F"/>
    <w:rsid w:val="00A86984"/>
    <w:rsid w:val="00A86CFA"/>
    <w:rsid w:val="00A94C09"/>
    <w:rsid w:val="00AA4A8C"/>
    <w:rsid w:val="00AA7C7F"/>
    <w:rsid w:val="00AB0E3A"/>
    <w:rsid w:val="00AC15E2"/>
    <w:rsid w:val="00AC256B"/>
    <w:rsid w:val="00AC2B75"/>
    <w:rsid w:val="00AC51FB"/>
    <w:rsid w:val="00AD0371"/>
    <w:rsid w:val="00AD5621"/>
    <w:rsid w:val="00AD65C6"/>
    <w:rsid w:val="00AD799E"/>
    <w:rsid w:val="00AE0062"/>
    <w:rsid w:val="00AE0324"/>
    <w:rsid w:val="00AE3BEA"/>
    <w:rsid w:val="00AE40F3"/>
    <w:rsid w:val="00AF0F01"/>
    <w:rsid w:val="00AF1FB8"/>
    <w:rsid w:val="00AF2DCB"/>
    <w:rsid w:val="00AF384D"/>
    <w:rsid w:val="00AF56FD"/>
    <w:rsid w:val="00AF65D4"/>
    <w:rsid w:val="00AF7214"/>
    <w:rsid w:val="00B00239"/>
    <w:rsid w:val="00B01872"/>
    <w:rsid w:val="00B02BEC"/>
    <w:rsid w:val="00B054B3"/>
    <w:rsid w:val="00B14E06"/>
    <w:rsid w:val="00B15853"/>
    <w:rsid w:val="00B16E90"/>
    <w:rsid w:val="00B1743C"/>
    <w:rsid w:val="00B20DC6"/>
    <w:rsid w:val="00B24D89"/>
    <w:rsid w:val="00B256A2"/>
    <w:rsid w:val="00B2755B"/>
    <w:rsid w:val="00B337FF"/>
    <w:rsid w:val="00B372C6"/>
    <w:rsid w:val="00B40C53"/>
    <w:rsid w:val="00B414AD"/>
    <w:rsid w:val="00B4306A"/>
    <w:rsid w:val="00B46C6A"/>
    <w:rsid w:val="00B477E2"/>
    <w:rsid w:val="00B4798E"/>
    <w:rsid w:val="00B50F12"/>
    <w:rsid w:val="00B512BB"/>
    <w:rsid w:val="00B512F9"/>
    <w:rsid w:val="00B51D8A"/>
    <w:rsid w:val="00B5326E"/>
    <w:rsid w:val="00B53D91"/>
    <w:rsid w:val="00B54014"/>
    <w:rsid w:val="00B55D7D"/>
    <w:rsid w:val="00B618EC"/>
    <w:rsid w:val="00B631AA"/>
    <w:rsid w:val="00B6328E"/>
    <w:rsid w:val="00B63FFF"/>
    <w:rsid w:val="00B64D22"/>
    <w:rsid w:val="00B679B6"/>
    <w:rsid w:val="00B71526"/>
    <w:rsid w:val="00B71DC0"/>
    <w:rsid w:val="00B72F79"/>
    <w:rsid w:val="00B762DD"/>
    <w:rsid w:val="00B8074D"/>
    <w:rsid w:val="00B80E8C"/>
    <w:rsid w:val="00B81301"/>
    <w:rsid w:val="00B813EB"/>
    <w:rsid w:val="00B85B25"/>
    <w:rsid w:val="00B866A1"/>
    <w:rsid w:val="00B96FAF"/>
    <w:rsid w:val="00B9788B"/>
    <w:rsid w:val="00BA0C17"/>
    <w:rsid w:val="00BA26F5"/>
    <w:rsid w:val="00BA3128"/>
    <w:rsid w:val="00BA4C85"/>
    <w:rsid w:val="00BA62DF"/>
    <w:rsid w:val="00BA6854"/>
    <w:rsid w:val="00BA6B8F"/>
    <w:rsid w:val="00BA754B"/>
    <w:rsid w:val="00BB1E65"/>
    <w:rsid w:val="00BB3BDC"/>
    <w:rsid w:val="00BC2464"/>
    <w:rsid w:val="00BC2473"/>
    <w:rsid w:val="00BC24D1"/>
    <w:rsid w:val="00BC57AA"/>
    <w:rsid w:val="00BC6A8D"/>
    <w:rsid w:val="00BD0457"/>
    <w:rsid w:val="00BD0BEA"/>
    <w:rsid w:val="00BD2423"/>
    <w:rsid w:val="00BD288C"/>
    <w:rsid w:val="00BD5968"/>
    <w:rsid w:val="00BE2F3B"/>
    <w:rsid w:val="00BF0752"/>
    <w:rsid w:val="00BF07F3"/>
    <w:rsid w:val="00BF1CCA"/>
    <w:rsid w:val="00BF3D41"/>
    <w:rsid w:val="00BF523F"/>
    <w:rsid w:val="00C01705"/>
    <w:rsid w:val="00C02B00"/>
    <w:rsid w:val="00C05BDF"/>
    <w:rsid w:val="00C0678D"/>
    <w:rsid w:val="00C1064F"/>
    <w:rsid w:val="00C1128D"/>
    <w:rsid w:val="00C120C0"/>
    <w:rsid w:val="00C129E5"/>
    <w:rsid w:val="00C14966"/>
    <w:rsid w:val="00C15825"/>
    <w:rsid w:val="00C206CB"/>
    <w:rsid w:val="00C2188E"/>
    <w:rsid w:val="00C21932"/>
    <w:rsid w:val="00C22E26"/>
    <w:rsid w:val="00C249A9"/>
    <w:rsid w:val="00C24C9D"/>
    <w:rsid w:val="00C24E0C"/>
    <w:rsid w:val="00C25AF5"/>
    <w:rsid w:val="00C31298"/>
    <w:rsid w:val="00C334BD"/>
    <w:rsid w:val="00C33F67"/>
    <w:rsid w:val="00C34200"/>
    <w:rsid w:val="00C36D98"/>
    <w:rsid w:val="00C406F7"/>
    <w:rsid w:val="00C409EB"/>
    <w:rsid w:val="00C42B3B"/>
    <w:rsid w:val="00C43628"/>
    <w:rsid w:val="00C43AEC"/>
    <w:rsid w:val="00C44288"/>
    <w:rsid w:val="00C459B7"/>
    <w:rsid w:val="00C52430"/>
    <w:rsid w:val="00C543A6"/>
    <w:rsid w:val="00C543F4"/>
    <w:rsid w:val="00C64715"/>
    <w:rsid w:val="00C66401"/>
    <w:rsid w:val="00C7071B"/>
    <w:rsid w:val="00C7275A"/>
    <w:rsid w:val="00C73314"/>
    <w:rsid w:val="00C74075"/>
    <w:rsid w:val="00C742A0"/>
    <w:rsid w:val="00C74C5C"/>
    <w:rsid w:val="00C80549"/>
    <w:rsid w:val="00C80F5B"/>
    <w:rsid w:val="00C81E14"/>
    <w:rsid w:val="00C85374"/>
    <w:rsid w:val="00C8704E"/>
    <w:rsid w:val="00C91AEA"/>
    <w:rsid w:val="00C92CE8"/>
    <w:rsid w:val="00C968CA"/>
    <w:rsid w:val="00CA026C"/>
    <w:rsid w:val="00CA0B37"/>
    <w:rsid w:val="00CA22C2"/>
    <w:rsid w:val="00CA3DD8"/>
    <w:rsid w:val="00CA432E"/>
    <w:rsid w:val="00CA697C"/>
    <w:rsid w:val="00CA7CDD"/>
    <w:rsid w:val="00CB05D8"/>
    <w:rsid w:val="00CB0A74"/>
    <w:rsid w:val="00CB1975"/>
    <w:rsid w:val="00CB221B"/>
    <w:rsid w:val="00CB4516"/>
    <w:rsid w:val="00CB4C7E"/>
    <w:rsid w:val="00CC1019"/>
    <w:rsid w:val="00CC260C"/>
    <w:rsid w:val="00CC3ABB"/>
    <w:rsid w:val="00CC498B"/>
    <w:rsid w:val="00CC5DDF"/>
    <w:rsid w:val="00CD1064"/>
    <w:rsid w:val="00CD264D"/>
    <w:rsid w:val="00CD42DC"/>
    <w:rsid w:val="00CD43F1"/>
    <w:rsid w:val="00CD4BFB"/>
    <w:rsid w:val="00CE5036"/>
    <w:rsid w:val="00CE70E5"/>
    <w:rsid w:val="00CF250E"/>
    <w:rsid w:val="00CF5A08"/>
    <w:rsid w:val="00CF5BD0"/>
    <w:rsid w:val="00CF6310"/>
    <w:rsid w:val="00CF67D4"/>
    <w:rsid w:val="00D01259"/>
    <w:rsid w:val="00D04960"/>
    <w:rsid w:val="00D10D06"/>
    <w:rsid w:val="00D1154C"/>
    <w:rsid w:val="00D16912"/>
    <w:rsid w:val="00D17DBF"/>
    <w:rsid w:val="00D215BF"/>
    <w:rsid w:val="00D232D4"/>
    <w:rsid w:val="00D247C9"/>
    <w:rsid w:val="00D2528B"/>
    <w:rsid w:val="00D26C54"/>
    <w:rsid w:val="00D3136F"/>
    <w:rsid w:val="00D33D7D"/>
    <w:rsid w:val="00D3459E"/>
    <w:rsid w:val="00D346E7"/>
    <w:rsid w:val="00D40C2C"/>
    <w:rsid w:val="00D4298C"/>
    <w:rsid w:val="00D4789B"/>
    <w:rsid w:val="00D47E22"/>
    <w:rsid w:val="00D51A8B"/>
    <w:rsid w:val="00D522C2"/>
    <w:rsid w:val="00D52D0A"/>
    <w:rsid w:val="00D5691A"/>
    <w:rsid w:val="00D5708B"/>
    <w:rsid w:val="00D614AD"/>
    <w:rsid w:val="00D62F84"/>
    <w:rsid w:val="00D64290"/>
    <w:rsid w:val="00D650C4"/>
    <w:rsid w:val="00D67D95"/>
    <w:rsid w:val="00D7122B"/>
    <w:rsid w:val="00D7369C"/>
    <w:rsid w:val="00D7717F"/>
    <w:rsid w:val="00D802F3"/>
    <w:rsid w:val="00D838B5"/>
    <w:rsid w:val="00D85598"/>
    <w:rsid w:val="00D87979"/>
    <w:rsid w:val="00D9242A"/>
    <w:rsid w:val="00D92486"/>
    <w:rsid w:val="00D97DAF"/>
    <w:rsid w:val="00DA5C29"/>
    <w:rsid w:val="00DB02F0"/>
    <w:rsid w:val="00DB44EF"/>
    <w:rsid w:val="00DB5BFF"/>
    <w:rsid w:val="00DB5DC4"/>
    <w:rsid w:val="00DB77B8"/>
    <w:rsid w:val="00DB7CAF"/>
    <w:rsid w:val="00DC5C13"/>
    <w:rsid w:val="00DC7256"/>
    <w:rsid w:val="00DC77E2"/>
    <w:rsid w:val="00DD2C80"/>
    <w:rsid w:val="00DD307B"/>
    <w:rsid w:val="00DD6742"/>
    <w:rsid w:val="00DD71B0"/>
    <w:rsid w:val="00DE137C"/>
    <w:rsid w:val="00DE178D"/>
    <w:rsid w:val="00DE52B5"/>
    <w:rsid w:val="00DE646E"/>
    <w:rsid w:val="00DE6536"/>
    <w:rsid w:val="00DF6999"/>
    <w:rsid w:val="00E03334"/>
    <w:rsid w:val="00E063E5"/>
    <w:rsid w:val="00E1168F"/>
    <w:rsid w:val="00E13E9D"/>
    <w:rsid w:val="00E1406A"/>
    <w:rsid w:val="00E14387"/>
    <w:rsid w:val="00E1441F"/>
    <w:rsid w:val="00E14F57"/>
    <w:rsid w:val="00E16D27"/>
    <w:rsid w:val="00E22120"/>
    <w:rsid w:val="00E265DF"/>
    <w:rsid w:val="00E32FC4"/>
    <w:rsid w:val="00E33C42"/>
    <w:rsid w:val="00E34CBF"/>
    <w:rsid w:val="00E35290"/>
    <w:rsid w:val="00E36012"/>
    <w:rsid w:val="00E43C6E"/>
    <w:rsid w:val="00E46057"/>
    <w:rsid w:val="00E47212"/>
    <w:rsid w:val="00E478AA"/>
    <w:rsid w:val="00E51A2A"/>
    <w:rsid w:val="00E537C0"/>
    <w:rsid w:val="00E56A79"/>
    <w:rsid w:val="00E573EC"/>
    <w:rsid w:val="00E57B62"/>
    <w:rsid w:val="00E60DC0"/>
    <w:rsid w:val="00E62BB3"/>
    <w:rsid w:val="00E64B18"/>
    <w:rsid w:val="00E65801"/>
    <w:rsid w:val="00E7009B"/>
    <w:rsid w:val="00E7392C"/>
    <w:rsid w:val="00E74172"/>
    <w:rsid w:val="00E7650F"/>
    <w:rsid w:val="00E7688B"/>
    <w:rsid w:val="00E77CBD"/>
    <w:rsid w:val="00E803B4"/>
    <w:rsid w:val="00E8070D"/>
    <w:rsid w:val="00E812BB"/>
    <w:rsid w:val="00E87AEC"/>
    <w:rsid w:val="00E91868"/>
    <w:rsid w:val="00E92B4F"/>
    <w:rsid w:val="00E93545"/>
    <w:rsid w:val="00E947D5"/>
    <w:rsid w:val="00E94E0E"/>
    <w:rsid w:val="00EA3828"/>
    <w:rsid w:val="00EA3D17"/>
    <w:rsid w:val="00EA678E"/>
    <w:rsid w:val="00EA79D2"/>
    <w:rsid w:val="00EB18BC"/>
    <w:rsid w:val="00EB68A9"/>
    <w:rsid w:val="00EB713B"/>
    <w:rsid w:val="00EC7C8B"/>
    <w:rsid w:val="00ED36F4"/>
    <w:rsid w:val="00ED6D3B"/>
    <w:rsid w:val="00EE55CA"/>
    <w:rsid w:val="00EE597B"/>
    <w:rsid w:val="00EF1A23"/>
    <w:rsid w:val="00EF3180"/>
    <w:rsid w:val="00EF3E9E"/>
    <w:rsid w:val="00F00337"/>
    <w:rsid w:val="00F008E7"/>
    <w:rsid w:val="00F02638"/>
    <w:rsid w:val="00F0367D"/>
    <w:rsid w:val="00F051A8"/>
    <w:rsid w:val="00F074CA"/>
    <w:rsid w:val="00F12404"/>
    <w:rsid w:val="00F136E2"/>
    <w:rsid w:val="00F13FA8"/>
    <w:rsid w:val="00F232EF"/>
    <w:rsid w:val="00F26414"/>
    <w:rsid w:val="00F272B0"/>
    <w:rsid w:val="00F312E1"/>
    <w:rsid w:val="00F32EAD"/>
    <w:rsid w:val="00F40BE2"/>
    <w:rsid w:val="00F419B8"/>
    <w:rsid w:val="00F47524"/>
    <w:rsid w:val="00F50422"/>
    <w:rsid w:val="00F510A5"/>
    <w:rsid w:val="00F539F2"/>
    <w:rsid w:val="00F54CBA"/>
    <w:rsid w:val="00F56361"/>
    <w:rsid w:val="00F56CDC"/>
    <w:rsid w:val="00F6421C"/>
    <w:rsid w:val="00F654C6"/>
    <w:rsid w:val="00F65CAC"/>
    <w:rsid w:val="00F65DE4"/>
    <w:rsid w:val="00F7346A"/>
    <w:rsid w:val="00F74926"/>
    <w:rsid w:val="00F8161C"/>
    <w:rsid w:val="00F832C0"/>
    <w:rsid w:val="00F83B1D"/>
    <w:rsid w:val="00F84214"/>
    <w:rsid w:val="00F93F17"/>
    <w:rsid w:val="00F94083"/>
    <w:rsid w:val="00F94E6B"/>
    <w:rsid w:val="00F975CC"/>
    <w:rsid w:val="00FA0EC6"/>
    <w:rsid w:val="00FA22B1"/>
    <w:rsid w:val="00FA3D7B"/>
    <w:rsid w:val="00FA419A"/>
    <w:rsid w:val="00FA4EAC"/>
    <w:rsid w:val="00FA725A"/>
    <w:rsid w:val="00FB0DDC"/>
    <w:rsid w:val="00FB1B96"/>
    <w:rsid w:val="00FB5D69"/>
    <w:rsid w:val="00FB6953"/>
    <w:rsid w:val="00FB6B73"/>
    <w:rsid w:val="00FC6E98"/>
    <w:rsid w:val="00FC75BE"/>
    <w:rsid w:val="00FC76BF"/>
    <w:rsid w:val="00FD0368"/>
    <w:rsid w:val="00FD37FC"/>
    <w:rsid w:val="00FD3A9B"/>
    <w:rsid w:val="00FD3BD3"/>
    <w:rsid w:val="00FD57C5"/>
    <w:rsid w:val="00FD7F95"/>
    <w:rsid w:val="00FE0131"/>
    <w:rsid w:val="00FE1803"/>
    <w:rsid w:val="00FF0E0A"/>
    <w:rsid w:val="00FF248F"/>
    <w:rsid w:val="00FF43E9"/>
    <w:rsid w:val="00FF4BDD"/>
    <w:rsid w:val="00FF57FF"/>
    <w:rsid w:val="00FF6A14"/>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310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00701"/>
    <w:pPr>
      <w:spacing w:after="200" w:line="276" w:lineRule="auto"/>
    </w:pPr>
    <w:rPr>
      <w:rFonts w:ascii="Times New Roman" w:hAnsi="Times New Roman"/>
      <w:szCs w:val="22"/>
      <w:lang w:eastAsia="en-US"/>
    </w:rPr>
  </w:style>
  <w:style w:type="paragraph" w:styleId="Nadpis1">
    <w:name w:val="heading 1"/>
    <w:basedOn w:val="Normlny"/>
    <w:next w:val="Normlny"/>
    <w:link w:val="Nadpis1Char"/>
    <w:qFormat/>
    <w:rsid w:val="00065F6B"/>
    <w:pPr>
      <w:keepNext/>
      <w:tabs>
        <w:tab w:val="left" w:pos="2160"/>
        <w:tab w:val="left" w:pos="2880"/>
        <w:tab w:val="left" w:pos="4500"/>
      </w:tabs>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y"/>
    <w:next w:val="Normlny"/>
    <w:link w:val="Nadpis2Char"/>
    <w:autoRedefine/>
    <w:uiPriority w:val="9"/>
    <w:qFormat/>
    <w:rsid w:val="00116B5E"/>
    <w:pPr>
      <w:numPr>
        <w:numId w:val="1"/>
      </w:numPr>
      <w:spacing w:before="120" w:after="120" w:line="240" w:lineRule="auto"/>
      <w:jc w:val="both"/>
      <w:outlineLvl w:val="1"/>
    </w:pPr>
    <w:rPr>
      <w:rFonts w:ascii="Arial Narrow" w:eastAsia="Times New Roman" w:hAnsi="Arial Narrow"/>
      <w:b/>
      <w:bCs/>
      <w:smallCaps/>
      <w:sz w:val="22"/>
      <w:lang w:val="x-none" w:eastAsia="cs-CZ"/>
    </w:rPr>
  </w:style>
  <w:style w:type="paragraph" w:styleId="Nadpis3">
    <w:name w:val="heading 3"/>
    <w:basedOn w:val="Zarkazkladnhotextu2"/>
    <w:next w:val="Normlny"/>
    <w:link w:val="Nadpis3Char"/>
    <w:autoRedefine/>
    <w:uiPriority w:val="9"/>
    <w:qFormat/>
    <w:rsid w:val="002540B5"/>
    <w:pPr>
      <w:keepNext/>
      <w:keepLines/>
      <w:numPr>
        <w:ilvl w:val="1"/>
        <w:numId w:val="29"/>
      </w:numPr>
      <w:spacing w:before="40" w:after="0" w:line="259" w:lineRule="auto"/>
      <w:ind w:left="567" w:hanging="567"/>
      <w:jc w:val="both"/>
      <w:outlineLvl w:val="2"/>
    </w:pPr>
    <w:rPr>
      <w:rFonts w:ascii="Arial Narrow" w:eastAsia="Times New Roman" w:hAnsi="Arial Narrow"/>
      <w:b/>
      <w:lang w:eastAsia="x-none"/>
    </w:rPr>
  </w:style>
  <w:style w:type="paragraph" w:styleId="Nadpis4">
    <w:name w:val="heading 4"/>
    <w:basedOn w:val="Normlny"/>
    <w:next w:val="Normlny"/>
    <w:link w:val="Nadpis4Char"/>
    <w:qFormat/>
    <w:rsid w:val="00065F6B"/>
    <w:pPr>
      <w:keepNext/>
      <w:numPr>
        <w:numId w:val="3"/>
      </w:numPr>
      <w:tabs>
        <w:tab w:val="left" w:pos="2160"/>
        <w:tab w:val="left" w:pos="2880"/>
        <w:tab w:val="left" w:pos="4500"/>
      </w:tabs>
      <w:spacing w:after="0" w:line="240" w:lineRule="auto"/>
      <w:outlineLvl w:val="3"/>
    </w:pPr>
    <w:rPr>
      <w:rFonts w:ascii="Arial" w:eastAsia="Times New Roman" w:hAnsi="Arial"/>
      <w:b/>
      <w:bCs/>
      <w:smallCaps/>
      <w:lang w:val="x-none" w:eastAsia="cs-CZ"/>
    </w:rPr>
  </w:style>
  <w:style w:type="paragraph" w:styleId="Nadpis5">
    <w:name w:val="heading 5"/>
    <w:basedOn w:val="Normlny"/>
    <w:next w:val="Normlny"/>
    <w:link w:val="Nadpis5Char"/>
    <w:qFormat/>
    <w:rsid w:val="00065F6B"/>
    <w:pPr>
      <w:keepNext/>
      <w:spacing w:after="0" w:line="240" w:lineRule="auto"/>
      <w:jc w:val="center"/>
      <w:outlineLvl w:val="4"/>
    </w:pPr>
    <w:rPr>
      <w:rFonts w:ascii="Arial" w:eastAsia="Times New Roman" w:hAnsi="Arial"/>
      <w:b/>
      <w:bCs/>
      <w:noProof/>
      <w:sz w:val="28"/>
      <w:szCs w:val="28"/>
      <w:lang w:eastAsia="sk-SK"/>
    </w:rPr>
  </w:style>
  <w:style w:type="paragraph" w:styleId="Nadpis6">
    <w:name w:val="heading 6"/>
    <w:basedOn w:val="Normlny"/>
    <w:next w:val="Normlny"/>
    <w:link w:val="Nadpis6Char"/>
    <w:qFormat/>
    <w:rsid w:val="00065F6B"/>
    <w:pPr>
      <w:keepNext/>
      <w:spacing w:after="0" w:line="240" w:lineRule="auto"/>
      <w:jc w:val="both"/>
      <w:outlineLvl w:val="5"/>
    </w:pPr>
    <w:rPr>
      <w:rFonts w:ascii="Arial" w:eastAsia="Times New Roman" w:hAnsi="Arial"/>
      <w:b/>
      <w:bCs/>
      <w:noProof/>
      <w:szCs w:val="24"/>
      <w:lang w:eastAsia="sk-SK"/>
    </w:rPr>
  </w:style>
  <w:style w:type="paragraph" w:styleId="Nadpis7">
    <w:name w:val="heading 7"/>
    <w:basedOn w:val="Normlny"/>
    <w:next w:val="Normlny"/>
    <w:link w:val="Nadpis7Char"/>
    <w:qFormat/>
    <w:rsid w:val="00065F6B"/>
    <w:pPr>
      <w:keepNext/>
      <w:spacing w:after="0" w:line="360" w:lineRule="auto"/>
      <w:jc w:val="both"/>
      <w:outlineLvl w:val="6"/>
    </w:pPr>
    <w:rPr>
      <w:rFonts w:ascii="Arial" w:eastAsia="Times New Roman" w:hAnsi="Arial"/>
      <w:b/>
      <w:bCs/>
      <w:noProof/>
      <w:szCs w:val="24"/>
      <w:u w:val="single"/>
      <w:lang w:val="x-none" w:eastAsia="x-none"/>
    </w:rPr>
  </w:style>
  <w:style w:type="paragraph" w:styleId="Nadpis8">
    <w:name w:val="heading 8"/>
    <w:basedOn w:val="Nadpis3"/>
    <w:next w:val="Normlny"/>
    <w:link w:val="Nadpis8Char"/>
    <w:autoRedefine/>
    <w:qFormat/>
    <w:rsid w:val="00116B5E"/>
    <w:pPr>
      <w:numPr>
        <w:ilvl w:val="2"/>
        <w:numId w:val="1"/>
      </w:numPr>
      <w:spacing w:before="0"/>
      <w:outlineLvl w:val="7"/>
    </w:pPr>
  </w:style>
  <w:style w:type="paragraph" w:styleId="Nadpis9">
    <w:name w:val="heading 9"/>
    <w:basedOn w:val="Normlny"/>
    <w:next w:val="Normlny"/>
    <w:link w:val="Nadpis9Char"/>
    <w:qFormat/>
    <w:rsid w:val="00065F6B"/>
    <w:pPr>
      <w:keepNext/>
      <w:spacing w:after="0" w:line="240" w:lineRule="auto"/>
      <w:outlineLvl w:val="8"/>
    </w:pPr>
    <w:rPr>
      <w:rFonts w:ascii="Arial" w:eastAsia="Times New Roman" w:hAnsi="Arial"/>
      <w:b/>
      <w:bCs/>
      <w:noProof/>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uiPriority w:val="99"/>
    <w:rsid w:val="00B8074D"/>
    <w:pPr>
      <w:autoSpaceDE w:val="0"/>
      <w:autoSpaceDN w:val="0"/>
      <w:adjustRightInd w:val="0"/>
    </w:pPr>
    <w:rPr>
      <w:rFonts w:ascii="Arial" w:hAnsi="Arial" w:cs="Arial"/>
      <w:color w:val="000000"/>
      <w:sz w:val="24"/>
      <w:szCs w:val="24"/>
      <w:lang w:eastAsia="en-US"/>
    </w:rPr>
  </w:style>
  <w:style w:type="paragraph" w:styleId="Normlnywebov">
    <w:name w:val="Normal (Web)"/>
    <w:basedOn w:val="Normlny"/>
    <w:unhideWhenUsed/>
    <w:rsid w:val="00B8074D"/>
    <w:pPr>
      <w:spacing w:before="100" w:beforeAutospacing="1" w:after="100" w:afterAutospacing="1" w:line="240" w:lineRule="auto"/>
    </w:pPr>
    <w:rPr>
      <w:rFonts w:eastAsia="Times New Roman"/>
      <w:sz w:val="24"/>
      <w:szCs w:val="24"/>
      <w:lang w:eastAsia="sk-SK"/>
    </w:rPr>
  </w:style>
  <w:style w:type="character" w:customStyle="1" w:styleId="rfooter">
    <w:name w:val="r_footer"/>
    <w:rsid w:val="00B8074D"/>
  </w:style>
  <w:style w:type="character" w:customStyle="1" w:styleId="ra">
    <w:name w:val="ra"/>
    <w:rsid w:val="003A280C"/>
  </w:style>
  <w:style w:type="paragraph" w:styleId="Hlavika">
    <w:name w:val="header"/>
    <w:basedOn w:val="Normlny"/>
    <w:link w:val="HlavikaChar"/>
    <w:uiPriority w:val="99"/>
    <w:unhideWhenUsed/>
    <w:rsid w:val="00116B5E"/>
    <w:pPr>
      <w:tabs>
        <w:tab w:val="center" w:pos="4536"/>
        <w:tab w:val="right" w:pos="9072"/>
      </w:tabs>
    </w:pPr>
    <w:rPr>
      <w:rFonts w:ascii="Calibri" w:hAnsi="Calibri"/>
      <w:sz w:val="22"/>
      <w:lang w:val="x-none"/>
    </w:rPr>
  </w:style>
  <w:style w:type="character" w:customStyle="1" w:styleId="HlavikaChar">
    <w:name w:val="Hlavička Char"/>
    <w:link w:val="Hlavika"/>
    <w:uiPriority w:val="99"/>
    <w:rsid w:val="00116B5E"/>
    <w:rPr>
      <w:sz w:val="22"/>
      <w:szCs w:val="22"/>
      <w:lang w:eastAsia="en-US"/>
    </w:rPr>
  </w:style>
  <w:style w:type="paragraph" w:styleId="Pta">
    <w:name w:val="footer"/>
    <w:basedOn w:val="Normlny"/>
    <w:link w:val="PtaChar"/>
    <w:uiPriority w:val="99"/>
    <w:unhideWhenUsed/>
    <w:rsid w:val="00116B5E"/>
    <w:pPr>
      <w:tabs>
        <w:tab w:val="center" w:pos="4536"/>
        <w:tab w:val="right" w:pos="9072"/>
      </w:tabs>
    </w:pPr>
    <w:rPr>
      <w:rFonts w:ascii="Calibri" w:hAnsi="Calibri"/>
      <w:sz w:val="22"/>
      <w:lang w:val="x-none"/>
    </w:rPr>
  </w:style>
  <w:style w:type="character" w:customStyle="1" w:styleId="PtaChar">
    <w:name w:val="Päta Char"/>
    <w:link w:val="Pta"/>
    <w:uiPriority w:val="99"/>
    <w:rsid w:val="00116B5E"/>
    <w:rPr>
      <w:sz w:val="22"/>
      <w:szCs w:val="22"/>
      <w:lang w:eastAsia="en-US"/>
    </w:rPr>
  </w:style>
  <w:style w:type="character" w:customStyle="1" w:styleId="Nadpis2Char">
    <w:name w:val="Nadpis 2 Char"/>
    <w:link w:val="Nadpis2"/>
    <w:uiPriority w:val="9"/>
    <w:rsid w:val="00116B5E"/>
    <w:rPr>
      <w:rFonts w:ascii="Arial Narrow" w:eastAsia="Times New Roman" w:hAnsi="Arial Narrow"/>
      <w:b/>
      <w:bCs/>
      <w:smallCaps/>
      <w:sz w:val="22"/>
      <w:szCs w:val="22"/>
      <w:lang w:val="x-none" w:eastAsia="cs-CZ"/>
    </w:rPr>
  </w:style>
  <w:style w:type="character" w:customStyle="1" w:styleId="Nadpis3Char">
    <w:name w:val="Nadpis 3 Char"/>
    <w:link w:val="Nadpis3"/>
    <w:uiPriority w:val="9"/>
    <w:rsid w:val="002540B5"/>
    <w:rPr>
      <w:rFonts w:ascii="Arial Narrow" w:eastAsia="Times New Roman" w:hAnsi="Arial Narrow"/>
      <w:b/>
      <w:sz w:val="22"/>
      <w:szCs w:val="22"/>
      <w:lang w:val="x-none" w:eastAsia="x-none"/>
    </w:rPr>
  </w:style>
  <w:style w:type="character" w:customStyle="1" w:styleId="Nadpis8Char">
    <w:name w:val="Nadpis 8 Char"/>
    <w:link w:val="Nadpis8"/>
    <w:rsid w:val="00116B5E"/>
    <w:rPr>
      <w:rFonts w:ascii="Arial Narrow" w:eastAsia="Times New Roman" w:hAnsi="Arial Narrow"/>
      <w:b/>
      <w:sz w:val="22"/>
      <w:szCs w:val="22"/>
      <w:lang w:val="x-none" w:eastAsia="x-none"/>
    </w:rPr>
  </w:style>
  <w:style w:type="paragraph" w:customStyle="1" w:styleId="Nadpis11">
    <w:name w:val="Nadpis 11"/>
    <w:basedOn w:val="Normlnysozarkami"/>
    <w:autoRedefine/>
    <w:qFormat/>
    <w:rsid w:val="00116B5E"/>
    <w:pPr>
      <w:numPr>
        <w:ilvl w:val="3"/>
        <w:numId w:val="1"/>
      </w:numPr>
      <w:spacing w:after="0" w:line="240" w:lineRule="auto"/>
      <w:jc w:val="both"/>
    </w:pPr>
    <w:rPr>
      <w:rFonts w:ascii="Arial Narrow" w:eastAsia="Times New Roman" w:hAnsi="Arial Narrow"/>
      <w:b/>
    </w:rPr>
  </w:style>
  <w:style w:type="paragraph" w:customStyle="1" w:styleId="Nadpis12">
    <w:name w:val="Nadpis12"/>
    <w:basedOn w:val="Nadpis11"/>
    <w:autoRedefine/>
    <w:qFormat/>
    <w:rsid w:val="00116B5E"/>
    <w:pPr>
      <w:numPr>
        <w:ilvl w:val="4"/>
      </w:numPr>
    </w:pPr>
    <w:rPr>
      <w:b w:val="0"/>
    </w:rPr>
  </w:style>
  <w:style w:type="paragraph" w:styleId="Zarkazkladnhotextu2">
    <w:name w:val="Body Text Indent 2"/>
    <w:basedOn w:val="Normlny"/>
    <w:link w:val="Zarkazkladnhotextu2Char"/>
    <w:uiPriority w:val="99"/>
    <w:unhideWhenUsed/>
    <w:rsid w:val="00116B5E"/>
    <w:pPr>
      <w:spacing w:after="120" w:line="480" w:lineRule="auto"/>
      <w:ind w:left="283"/>
    </w:pPr>
    <w:rPr>
      <w:rFonts w:ascii="Calibri" w:hAnsi="Calibri"/>
      <w:sz w:val="22"/>
      <w:lang w:val="x-none"/>
    </w:rPr>
  </w:style>
  <w:style w:type="character" w:customStyle="1" w:styleId="Zarkazkladnhotextu2Char">
    <w:name w:val="Zarážka základného textu 2 Char"/>
    <w:link w:val="Zarkazkladnhotextu2"/>
    <w:uiPriority w:val="99"/>
    <w:rsid w:val="00116B5E"/>
    <w:rPr>
      <w:sz w:val="22"/>
      <w:szCs w:val="22"/>
      <w:lang w:eastAsia="en-US"/>
    </w:rPr>
  </w:style>
  <w:style w:type="paragraph" w:styleId="Normlnysozarkami">
    <w:name w:val="Normal Indent"/>
    <w:basedOn w:val="Normlny"/>
    <w:uiPriority w:val="99"/>
    <w:semiHidden/>
    <w:unhideWhenUsed/>
    <w:rsid w:val="00116B5E"/>
    <w:pPr>
      <w:ind w:left="708"/>
    </w:pPr>
  </w:style>
  <w:style w:type="character" w:customStyle="1" w:styleId="XEKS">
    <w:name w:val="XEKS"/>
    <w:rsid w:val="00A15D33"/>
    <w:rPr>
      <w:rFonts w:ascii="Times New Roman" w:hAnsi="Times New Roman" w:cs="Times New Roman"/>
      <w:sz w:val="20"/>
      <w:bdr w:val="none" w:sz="0" w:space="0" w:color="auto"/>
      <w:shd w:val="clear" w:color="auto" w:fill="BDD6EE"/>
    </w:rPr>
  </w:style>
  <w:style w:type="table" w:styleId="Mriekatabuky">
    <w:name w:val="Table Grid"/>
    <w:basedOn w:val="Normlnatabuka"/>
    <w:uiPriority w:val="39"/>
    <w:rsid w:val="009612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unhideWhenUsed/>
    <w:rsid w:val="00931637"/>
    <w:rPr>
      <w:sz w:val="16"/>
      <w:szCs w:val="16"/>
    </w:rPr>
  </w:style>
  <w:style w:type="paragraph" w:styleId="Textkomentra">
    <w:name w:val="annotation text"/>
    <w:basedOn w:val="Normlny"/>
    <w:link w:val="TextkomentraChar"/>
    <w:uiPriority w:val="99"/>
    <w:unhideWhenUsed/>
    <w:rsid w:val="00931637"/>
    <w:rPr>
      <w:szCs w:val="20"/>
    </w:rPr>
  </w:style>
  <w:style w:type="character" w:customStyle="1" w:styleId="TextkomentraChar">
    <w:name w:val="Text komentára Char"/>
    <w:link w:val="Textkomentra"/>
    <w:uiPriority w:val="99"/>
    <w:rsid w:val="00931637"/>
    <w:rPr>
      <w:rFonts w:ascii="Times New Roman" w:hAnsi="Times New Roman"/>
      <w:lang w:eastAsia="en-US"/>
    </w:rPr>
  </w:style>
  <w:style w:type="paragraph" w:styleId="Predmetkomentra">
    <w:name w:val="annotation subject"/>
    <w:basedOn w:val="Textkomentra"/>
    <w:next w:val="Textkomentra"/>
    <w:link w:val="PredmetkomentraChar"/>
    <w:uiPriority w:val="99"/>
    <w:semiHidden/>
    <w:unhideWhenUsed/>
    <w:rsid w:val="00931637"/>
    <w:rPr>
      <w:b/>
      <w:bCs/>
    </w:rPr>
  </w:style>
  <w:style w:type="character" w:customStyle="1" w:styleId="PredmetkomentraChar">
    <w:name w:val="Predmet komentára Char"/>
    <w:link w:val="Predmetkomentra"/>
    <w:uiPriority w:val="99"/>
    <w:semiHidden/>
    <w:rsid w:val="00931637"/>
    <w:rPr>
      <w:rFonts w:ascii="Times New Roman" w:hAnsi="Times New Roman"/>
      <w:b/>
      <w:bCs/>
      <w:lang w:eastAsia="en-US"/>
    </w:rPr>
  </w:style>
  <w:style w:type="paragraph" w:styleId="Textbubliny">
    <w:name w:val="Balloon Text"/>
    <w:basedOn w:val="Normlny"/>
    <w:link w:val="TextbublinyChar"/>
    <w:uiPriority w:val="99"/>
    <w:semiHidden/>
    <w:unhideWhenUsed/>
    <w:rsid w:val="00931637"/>
    <w:pPr>
      <w:spacing w:after="0" w:line="240" w:lineRule="auto"/>
    </w:pPr>
    <w:rPr>
      <w:rFonts w:ascii="Segoe UI" w:hAnsi="Segoe UI" w:cs="Segoe UI"/>
      <w:sz w:val="18"/>
      <w:szCs w:val="18"/>
    </w:rPr>
  </w:style>
  <w:style w:type="character" w:customStyle="1" w:styleId="TextbublinyChar">
    <w:name w:val="Text bubliny Char"/>
    <w:link w:val="Textbubliny"/>
    <w:uiPriority w:val="99"/>
    <w:semiHidden/>
    <w:rsid w:val="00931637"/>
    <w:rPr>
      <w:rFonts w:ascii="Segoe UI" w:hAnsi="Segoe UI" w:cs="Segoe UI"/>
      <w:sz w:val="18"/>
      <w:szCs w:val="18"/>
      <w:lang w:eastAsia="en-US"/>
    </w:rPr>
  </w:style>
  <w:style w:type="paragraph" w:styleId="Zkladntext3">
    <w:name w:val="Body Text 3"/>
    <w:basedOn w:val="Normlny"/>
    <w:link w:val="Zkladntext3Char"/>
    <w:unhideWhenUsed/>
    <w:rsid w:val="00065F6B"/>
    <w:pPr>
      <w:spacing w:after="120"/>
    </w:pPr>
    <w:rPr>
      <w:sz w:val="16"/>
      <w:szCs w:val="16"/>
    </w:rPr>
  </w:style>
  <w:style w:type="character" w:customStyle="1" w:styleId="Zkladntext3Char">
    <w:name w:val="Základný text 3 Char"/>
    <w:link w:val="Zkladntext3"/>
    <w:rsid w:val="00065F6B"/>
    <w:rPr>
      <w:rFonts w:ascii="Times New Roman" w:hAnsi="Times New Roman"/>
      <w:sz w:val="16"/>
      <w:szCs w:val="16"/>
      <w:lang w:eastAsia="en-US"/>
    </w:rPr>
  </w:style>
  <w:style w:type="paragraph" w:styleId="Zarkazkladnhotextu">
    <w:name w:val="Body Text Indent"/>
    <w:basedOn w:val="Normlny"/>
    <w:link w:val="ZarkazkladnhotextuChar"/>
    <w:unhideWhenUsed/>
    <w:rsid w:val="00065F6B"/>
    <w:pPr>
      <w:spacing w:after="120"/>
      <w:ind w:left="283"/>
    </w:pPr>
  </w:style>
  <w:style w:type="character" w:customStyle="1" w:styleId="ZarkazkladnhotextuChar">
    <w:name w:val="Zarážka základného textu Char"/>
    <w:link w:val="Zarkazkladnhotextu"/>
    <w:rsid w:val="00065F6B"/>
    <w:rPr>
      <w:rFonts w:ascii="Times New Roman" w:hAnsi="Times New Roman"/>
      <w:szCs w:val="22"/>
      <w:lang w:eastAsia="en-US"/>
    </w:rPr>
  </w:style>
  <w:style w:type="paragraph" w:styleId="Zkladntext">
    <w:name w:val="Body Text"/>
    <w:basedOn w:val="Normlny"/>
    <w:link w:val="ZkladntextChar"/>
    <w:unhideWhenUsed/>
    <w:rsid w:val="00065F6B"/>
    <w:pPr>
      <w:spacing w:after="120"/>
    </w:pPr>
  </w:style>
  <w:style w:type="character" w:customStyle="1" w:styleId="ZkladntextChar">
    <w:name w:val="Základný text Char"/>
    <w:link w:val="Zkladntext"/>
    <w:rsid w:val="00065F6B"/>
    <w:rPr>
      <w:rFonts w:ascii="Times New Roman" w:hAnsi="Times New Roman"/>
      <w:szCs w:val="22"/>
      <w:lang w:eastAsia="en-US"/>
    </w:rPr>
  </w:style>
  <w:style w:type="character" w:customStyle="1" w:styleId="Nadpis1Char">
    <w:name w:val="Nadpis 1 Char"/>
    <w:link w:val="Nadpis1"/>
    <w:rsid w:val="00065F6B"/>
    <w:rPr>
      <w:rFonts w:ascii="Arial" w:eastAsia="Times New Roman" w:hAnsi="Arial" w:cs="Arial"/>
      <w:b/>
      <w:bCs/>
      <w:kern w:val="32"/>
      <w:sz w:val="32"/>
      <w:szCs w:val="32"/>
      <w:lang w:eastAsia="cs-CZ"/>
    </w:rPr>
  </w:style>
  <w:style w:type="character" w:customStyle="1" w:styleId="Nadpis4Char">
    <w:name w:val="Nadpis 4 Char"/>
    <w:link w:val="Nadpis4"/>
    <w:rsid w:val="00065F6B"/>
    <w:rPr>
      <w:rFonts w:ascii="Arial" w:eastAsia="Times New Roman" w:hAnsi="Arial"/>
      <w:b/>
      <w:bCs/>
      <w:smallCaps/>
      <w:szCs w:val="22"/>
      <w:lang w:val="x-none" w:eastAsia="cs-CZ"/>
    </w:rPr>
  </w:style>
  <w:style w:type="character" w:customStyle="1" w:styleId="Nadpis5Char">
    <w:name w:val="Nadpis 5 Char"/>
    <w:link w:val="Nadpis5"/>
    <w:rsid w:val="00065F6B"/>
    <w:rPr>
      <w:rFonts w:ascii="Arial" w:eastAsia="Times New Roman" w:hAnsi="Arial"/>
      <w:b/>
      <w:bCs/>
      <w:noProof/>
      <w:sz w:val="28"/>
      <w:szCs w:val="28"/>
    </w:rPr>
  </w:style>
  <w:style w:type="character" w:customStyle="1" w:styleId="Nadpis6Char">
    <w:name w:val="Nadpis 6 Char"/>
    <w:link w:val="Nadpis6"/>
    <w:rsid w:val="00065F6B"/>
    <w:rPr>
      <w:rFonts w:ascii="Arial" w:eastAsia="Times New Roman" w:hAnsi="Arial"/>
      <w:b/>
      <w:bCs/>
      <w:noProof/>
      <w:szCs w:val="24"/>
    </w:rPr>
  </w:style>
  <w:style w:type="character" w:customStyle="1" w:styleId="Nadpis7Char">
    <w:name w:val="Nadpis 7 Char"/>
    <w:link w:val="Nadpis7"/>
    <w:rsid w:val="00065F6B"/>
    <w:rPr>
      <w:rFonts w:ascii="Arial" w:eastAsia="Times New Roman" w:hAnsi="Arial"/>
      <w:b/>
      <w:bCs/>
      <w:noProof/>
      <w:szCs w:val="24"/>
      <w:u w:val="single"/>
      <w:lang w:val="x-none" w:eastAsia="x-none"/>
    </w:rPr>
  </w:style>
  <w:style w:type="character" w:customStyle="1" w:styleId="Nadpis9Char">
    <w:name w:val="Nadpis 9 Char"/>
    <w:link w:val="Nadpis9"/>
    <w:rsid w:val="00065F6B"/>
    <w:rPr>
      <w:rFonts w:ascii="Arial" w:eastAsia="Times New Roman" w:hAnsi="Arial"/>
      <w:b/>
      <w:bCs/>
      <w:noProof/>
      <w:szCs w:val="24"/>
      <w:u w:val="single"/>
    </w:rPr>
  </w:style>
  <w:style w:type="paragraph" w:customStyle="1" w:styleId="Normln1">
    <w:name w:val="Normální1"/>
    <w:basedOn w:val="Normlny"/>
    <w:rsid w:val="00065F6B"/>
    <w:pPr>
      <w:tabs>
        <w:tab w:val="left" w:pos="4860"/>
      </w:tabs>
      <w:spacing w:before="120" w:after="0" w:line="240" w:lineRule="auto"/>
    </w:pPr>
    <w:rPr>
      <w:rFonts w:ascii="Arial" w:eastAsia="Times New Roman" w:hAnsi="Arial"/>
      <w:bCs/>
      <w:szCs w:val="24"/>
      <w:lang w:eastAsia="cs-CZ"/>
    </w:rPr>
  </w:style>
  <w:style w:type="paragraph" w:styleId="Nzov">
    <w:name w:val="Title"/>
    <w:aliases w:val="bežný text"/>
    <w:basedOn w:val="Normlny"/>
    <w:link w:val="NzovChar"/>
    <w:uiPriority w:val="10"/>
    <w:qFormat/>
    <w:rsid w:val="00065F6B"/>
    <w:pPr>
      <w:tabs>
        <w:tab w:val="right" w:leader="dot" w:pos="10080"/>
      </w:tabs>
      <w:spacing w:after="0" w:line="240" w:lineRule="auto"/>
      <w:jc w:val="center"/>
    </w:pPr>
    <w:rPr>
      <w:rFonts w:ascii="Arial" w:eastAsia="Times New Roman" w:hAnsi="Arial"/>
      <w:smallCaps/>
      <w:noProof/>
      <w:szCs w:val="20"/>
      <w:lang w:eastAsia="sk-SK"/>
    </w:rPr>
  </w:style>
  <w:style w:type="character" w:customStyle="1" w:styleId="NzovChar">
    <w:name w:val="Názov Char"/>
    <w:aliases w:val="bežný text Char"/>
    <w:link w:val="Nzov"/>
    <w:uiPriority w:val="10"/>
    <w:rsid w:val="00065F6B"/>
    <w:rPr>
      <w:rFonts w:ascii="Arial" w:eastAsia="Times New Roman" w:hAnsi="Arial"/>
      <w:smallCaps/>
      <w:noProof/>
    </w:rPr>
  </w:style>
  <w:style w:type="character" w:styleId="Hypertextovprepojenie">
    <w:name w:val="Hyperlink"/>
    <w:uiPriority w:val="99"/>
    <w:rsid w:val="00065F6B"/>
    <w:rPr>
      <w:color w:val="0000FF"/>
      <w:u w:val="single"/>
    </w:rPr>
  </w:style>
  <w:style w:type="paragraph" w:styleId="Zoznam2">
    <w:name w:val="List 2"/>
    <w:basedOn w:val="Normlny"/>
    <w:rsid w:val="00065F6B"/>
    <w:pPr>
      <w:spacing w:after="0" w:line="240" w:lineRule="auto"/>
      <w:ind w:left="566" w:hanging="283"/>
    </w:pPr>
    <w:rPr>
      <w:rFonts w:ascii="Arial" w:eastAsia="Times New Roman" w:hAnsi="Arial"/>
      <w:noProof/>
      <w:szCs w:val="24"/>
      <w:lang w:eastAsia="sk-SK"/>
    </w:rPr>
  </w:style>
  <w:style w:type="character" w:styleId="slostrany">
    <w:name w:val="page number"/>
    <w:rsid w:val="00065F6B"/>
  </w:style>
  <w:style w:type="paragraph" w:styleId="Zarkazkladnhotextu3">
    <w:name w:val="Body Text Indent 3"/>
    <w:basedOn w:val="Normlny"/>
    <w:link w:val="Zarkazkladnhotextu3Char"/>
    <w:rsid w:val="00065F6B"/>
    <w:pPr>
      <w:tabs>
        <w:tab w:val="left" w:pos="360"/>
        <w:tab w:val="left" w:pos="2880"/>
        <w:tab w:val="left" w:pos="4500"/>
      </w:tabs>
      <w:spacing w:after="0" w:line="240" w:lineRule="auto"/>
      <w:ind w:left="360" w:hanging="360"/>
      <w:jc w:val="both"/>
    </w:pPr>
    <w:rPr>
      <w:rFonts w:ascii="Arial" w:eastAsia="Times New Roman" w:hAnsi="Arial" w:cs="Arial"/>
      <w:szCs w:val="20"/>
      <w:lang w:eastAsia="cs-CZ"/>
    </w:rPr>
  </w:style>
  <w:style w:type="character" w:customStyle="1" w:styleId="Zarkazkladnhotextu3Char">
    <w:name w:val="Zarážka základného textu 3 Char"/>
    <w:link w:val="Zarkazkladnhotextu3"/>
    <w:rsid w:val="00065F6B"/>
    <w:rPr>
      <w:rFonts w:ascii="Arial" w:eastAsia="Times New Roman" w:hAnsi="Arial" w:cs="Arial"/>
      <w:lang w:eastAsia="cs-CZ"/>
    </w:rPr>
  </w:style>
  <w:style w:type="paragraph" w:styleId="Zkladntext2">
    <w:name w:val="Body Text 2"/>
    <w:basedOn w:val="Normlny"/>
    <w:link w:val="Zkladntext2Char"/>
    <w:uiPriority w:val="99"/>
    <w:rsid w:val="00065F6B"/>
    <w:pPr>
      <w:spacing w:after="0" w:line="240" w:lineRule="auto"/>
      <w:jc w:val="both"/>
    </w:pPr>
    <w:rPr>
      <w:rFonts w:eastAsia="Times New Roman"/>
      <w:sz w:val="24"/>
      <w:szCs w:val="20"/>
      <w:lang w:val="en-GB" w:eastAsia="sk-SK"/>
    </w:rPr>
  </w:style>
  <w:style w:type="character" w:customStyle="1" w:styleId="Zkladntext2Char">
    <w:name w:val="Základný text 2 Char"/>
    <w:link w:val="Zkladntext2"/>
    <w:uiPriority w:val="99"/>
    <w:rsid w:val="00065F6B"/>
    <w:rPr>
      <w:rFonts w:ascii="Times New Roman" w:eastAsia="Times New Roman" w:hAnsi="Times New Roman"/>
      <w:sz w:val="24"/>
      <w:lang w:val="en-GB"/>
    </w:rPr>
  </w:style>
  <w:style w:type="paragraph" w:customStyle="1" w:styleId="Annexetitle">
    <w:name w:val="Annexe_title"/>
    <w:basedOn w:val="Nadpis1"/>
    <w:next w:val="Normlny"/>
    <w:autoRedefine/>
    <w:rsid w:val="00065F6B"/>
    <w:pPr>
      <w:keepNext w:val="0"/>
      <w:pageBreakBefore/>
      <w:tabs>
        <w:tab w:val="clear" w:pos="2160"/>
        <w:tab w:val="clear" w:pos="2880"/>
        <w:tab w:val="clear" w:pos="4500"/>
        <w:tab w:val="left" w:pos="1701"/>
        <w:tab w:val="left" w:pos="2552"/>
      </w:tabs>
      <w:spacing w:after="240"/>
      <w:jc w:val="right"/>
      <w:outlineLvl w:val="9"/>
    </w:pPr>
    <w:rPr>
      <w:bCs w:val="0"/>
      <w:caps/>
      <w:snapToGrid w:val="0"/>
      <w:kern w:val="0"/>
      <w:sz w:val="24"/>
      <w:szCs w:val="20"/>
      <w:lang w:eastAsia="en-US"/>
    </w:rPr>
  </w:style>
  <w:style w:type="paragraph" w:styleId="Odsekzoznamu">
    <w:name w:val="List Paragraph"/>
    <w:basedOn w:val="Normlny"/>
    <w:link w:val="OdsekzoznamuChar"/>
    <w:uiPriority w:val="34"/>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paragraph" w:customStyle="1" w:styleId="CharChar1CharCharCharCharChar">
    <w:name w:val="Char Char1 Char Char Char Char Char"/>
    <w:basedOn w:val="Normlny"/>
    <w:rsid w:val="00065F6B"/>
    <w:pPr>
      <w:spacing w:after="160" w:line="240" w:lineRule="exact"/>
    </w:pPr>
    <w:rPr>
      <w:rFonts w:ascii="Verdana" w:eastAsia="Times New Roman" w:hAnsi="Verdana"/>
      <w:szCs w:val="20"/>
      <w:lang w:val="en-US"/>
    </w:rPr>
  </w:style>
  <w:style w:type="paragraph" w:customStyle="1" w:styleId="normaltableau">
    <w:name w:val="normal_tableau"/>
    <w:basedOn w:val="Normlny"/>
    <w:rsid w:val="00065F6B"/>
    <w:pPr>
      <w:spacing w:before="120" w:after="120" w:line="240" w:lineRule="auto"/>
      <w:jc w:val="both"/>
    </w:pPr>
    <w:rPr>
      <w:rFonts w:ascii="Optima" w:eastAsia="Times New Roman" w:hAnsi="Optima"/>
      <w:sz w:val="22"/>
      <w:szCs w:val="20"/>
      <w:lang w:val="en-GB" w:eastAsia="sk-SK"/>
    </w:rPr>
  </w:style>
  <w:style w:type="paragraph" w:customStyle="1" w:styleId="Char">
    <w:name w:val="Char"/>
    <w:basedOn w:val="Normlny"/>
    <w:rsid w:val="00065F6B"/>
    <w:pPr>
      <w:spacing w:after="160" w:line="240" w:lineRule="exact"/>
    </w:pPr>
    <w:rPr>
      <w:rFonts w:ascii="Verdana" w:eastAsia="Times New Roman" w:hAnsi="Verdana" w:cs="Verdana"/>
      <w:szCs w:val="20"/>
      <w:lang w:val="en-US"/>
    </w:rPr>
  </w:style>
  <w:style w:type="paragraph" w:customStyle="1" w:styleId="Odsekzoznamu1">
    <w:name w:val="Odsek zoznamu1"/>
    <w:basedOn w:val="Normlny"/>
    <w:uiPriority w:val="99"/>
    <w:qFormat/>
    <w:rsid w:val="00065F6B"/>
    <w:pPr>
      <w:tabs>
        <w:tab w:val="left" w:pos="2160"/>
        <w:tab w:val="left" w:pos="2880"/>
        <w:tab w:val="left" w:pos="4500"/>
      </w:tabs>
      <w:spacing w:after="0" w:line="240" w:lineRule="auto"/>
      <w:ind w:left="708"/>
    </w:pPr>
    <w:rPr>
      <w:rFonts w:ascii="Arial" w:eastAsia="Times New Roman" w:hAnsi="Arial"/>
      <w:szCs w:val="20"/>
      <w:lang w:eastAsia="cs-CZ"/>
    </w:rPr>
  </w:style>
  <w:style w:type="character" w:customStyle="1" w:styleId="pre">
    <w:name w:val="pre"/>
    <w:rsid w:val="00065F6B"/>
  </w:style>
  <w:style w:type="paragraph" w:styleId="Prvzarkazkladnhotextu2">
    <w:name w:val="Body Text First Indent 2"/>
    <w:basedOn w:val="Zarkazkladnhotextu"/>
    <w:link w:val="Prvzarkazkladnhotextu2Char"/>
    <w:uiPriority w:val="99"/>
    <w:unhideWhenUsed/>
    <w:rsid w:val="00065F6B"/>
    <w:pPr>
      <w:tabs>
        <w:tab w:val="left" w:pos="2160"/>
        <w:tab w:val="left" w:pos="2880"/>
        <w:tab w:val="left" w:pos="4500"/>
      </w:tabs>
      <w:spacing w:line="240" w:lineRule="auto"/>
      <w:ind w:firstLine="210"/>
    </w:pPr>
    <w:rPr>
      <w:rFonts w:ascii="Arial" w:eastAsia="Times New Roman" w:hAnsi="Arial"/>
      <w:szCs w:val="20"/>
      <w:lang w:val="x-none" w:eastAsia="cs-CZ"/>
    </w:rPr>
  </w:style>
  <w:style w:type="character" w:customStyle="1" w:styleId="Prvzarkazkladnhotextu2Char">
    <w:name w:val="Prvá zarážka základného textu 2 Char"/>
    <w:link w:val="Prvzarkazkladnhotextu2"/>
    <w:uiPriority w:val="99"/>
    <w:rsid w:val="00065F6B"/>
    <w:rPr>
      <w:rFonts w:ascii="Arial" w:eastAsia="Times New Roman" w:hAnsi="Arial"/>
      <w:szCs w:val="22"/>
      <w:lang w:val="x-none" w:eastAsia="cs-CZ"/>
    </w:rPr>
  </w:style>
  <w:style w:type="numbering" w:customStyle="1" w:styleId="tl1">
    <w:name w:val="Štýl1"/>
    <w:uiPriority w:val="99"/>
    <w:rsid w:val="00065F6B"/>
    <w:pPr>
      <w:numPr>
        <w:numId w:val="5"/>
      </w:numPr>
    </w:pPr>
  </w:style>
  <w:style w:type="numbering" w:customStyle="1" w:styleId="tl5">
    <w:name w:val="Štýl5"/>
    <w:rsid w:val="00065F6B"/>
    <w:pPr>
      <w:numPr>
        <w:numId w:val="7"/>
      </w:numPr>
    </w:pPr>
  </w:style>
  <w:style w:type="numbering" w:customStyle="1" w:styleId="Bezzoznamu1">
    <w:name w:val="Bez zoznamu1"/>
    <w:next w:val="Bezzoznamu"/>
    <w:uiPriority w:val="99"/>
    <w:semiHidden/>
    <w:unhideWhenUsed/>
    <w:rsid w:val="00065F6B"/>
  </w:style>
  <w:style w:type="numbering" w:customStyle="1" w:styleId="Style3">
    <w:name w:val="Style3"/>
    <w:rsid w:val="00065F6B"/>
    <w:pPr>
      <w:numPr>
        <w:numId w:val="9"/>
      </w:numPr>
    </w:pPr>
  </w:style>
  <w:style w:type="paragraph" w:customStyle="1" w:styleId="CharChar1">
    <w:name w:val="Char Char1"/>
    <w:basedOn w:val="Normlny"/>
    <w:rsid w:val="00065F6B"/>
    <w:pPr>
      <w:spacing w:after="160" w:line="240" w:lineRule="exact"/>
    </w:pPr>
    <w:rPr>
      <w:rFonts w:ascii="Arial" w:eastAsia="Times New Roman" w:hAnsi="Arial"/>
      <w:szCs w:val="20"/>
      <w:lang w:val="en-US"/>
    </w:rPr>
  </w:style>
  <w:style w:type="paragraph" w:customStyle="1" w:styleId="CharChar14">
    <w:name w:val="Char Char14"/>
    <w:basedOn w:val="Normlny"/>
    <w:rsid w:val="00065F6B"/>
    <w:pPr>
      <w:spacing w:after="160" w:line="240" w:lineRule="exact"/>
    </w:pPr>
    <w:rPr>
      <w:rFonts w:ascii="Arial" w:eastAsia="Times New Roman" w:hAnsi="Arial"/>
      <w:szCs w:val="20"/>
      <w:lang w:val="en-US"/>
    </w:rPr>
  </w:style>
  <w:style w:type="paragraph" w:customStyle="1" w:styleId="CharChar13">
    <w:name w:val="Char Char13"/>
    <w:basedOn w:val="Normlny"/>
    <w:rsid w:val="00065F6B"/>
    <w:pPr>
      <w:spacing w:after="160" w:line="240" w:lineRule="exact"/>
    </w:pPr>
    <w:rPr>
      <w:rFonts w:ascii="Arial" w:eastAsia="Times New Roman" w:hAnsi="Arial"/>
      <w:szCs w:val="20"/>
      <w:lang w:val="en-US"/>
    </w:rPr>
  </w:style>
  <w:style w:type="paragraph" w:customStyle="1" w:styleId="CharChar12">
    <w:name w:val="Char Char12"/>
    <w:basedOn w:val="Normlny"/>
    <w:rsid w:val="00065F6B"/>
    <w:pPr>
      <w:spacing w:after="160" w:line="240" w:lineRule="exact"/>
    </w:pPr>
    <w:rPr>
      <w:rFonts w:ascii="Arial" w:eastAsia="Times New Roman" w:hAnsi="Arial"/>
      <w:szCs w:val="20"/>
      <w:lang w:val="en-US"/>
    </w:rPr>
  </w:style>
  <w:style w:type="paragraph" w:customStyle="1" w:styleId="CharChar11">
    <w:name w:val="Char Char11"/>
    <w:basedOn w:val="Normlny"/>
    <w:rsid w:val="00065F6B"/>
    <w:pPr>
      <w:spacing w:after="160" w:line="240" w:lineRule="exact"/>
    </w:pPr>
    <w:rPr>
      <w:rFonts w:ascii="Arial" w:eastAsia="Times New Roman" w:hAnsi="Arial"/>
      <w:szCs w:val="20"/>
      <w:lang w:val="en-US"/>
    </w:rPr>
  </w:style>
  <w:style w:type="character" w:styleId="PouitHypertextovPrepojenie">
    <w:name w:val="FollowedHyperlink"/>
    <w:uiPriority w:val="99"/>
    <w:semiHidden/>
    <w:unhideWhenUsed/>
    <w:rsid w:val="00065F6B"/>
    <w:rPr>
      <w:color w:val="800080"/>
      <w:u w:val="single"/>
    </w:rPr>
  </w:style>
  <w:style w:type="paragraph" w:customStyle="1" w:styleId="xl65">
    <w:name w:val="xl6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6">
    <w:name w:val="xl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7">
    <w:name w:val="xl67"/>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8">
    <w:name w:val="xl68"/>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69">
    <w:name w:val="xl69"/>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0">
    <w:name w:val="xl70"/>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1">
    <w:name w:val="xl7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2">
    <w:name w:val="xl7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3">
    <w:name w:val="xl73"/>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74">
    <w:name w:val="xl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5">
    <w:name w:val="xl75"/>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6">
    <w:name w:val="xl76"/>
    <w:basedOn w:val="Normlny"/>
    <w:rsid w:val="00065F6B"/>
    <w:pPr>
      <w:pBdr>
        <w:top w:val="single" w:sz="8"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7">
    <w:name w:val="xl77"/>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8">
    <w:name w:val="xl78"/>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79">
    <w:name w:val="xl79"/>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0">
    <w:name w:val="xl80"/>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1">
    <w:name w:val="xl8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2">
    <w:name w:val="xl82"/>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3">
    <w:name w:val="xl83"/>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4">
    <w:name w:val="xl8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5">
    <w:name w:val="xl85"/>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6">
    <w:name w:val="xl86"/>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87">
    <w:name w:val="xl87"/>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8">
    <w:name w:val="xl8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89">
    <w:name w:val="xl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90">
    <w:name w:val="xl90"/>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91">
    <w:name w:val="xl91"/>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2">
    <w:name w:val="xl92"/>
    <w:basedOn w:val="Normlny"/>
    <w:rsid w:val="00065F6B"/>
    <w:pPr>
      <w:pBdr>
        <w:top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3">
    <w:name w:val="xl9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4">
    <w:name w:val="xl94"/>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5">
    <w:name w:val="xl95"/>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6">
    <w:name w:val="xl9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7">
    <w:name w:val="xl97"/>
    <w:basedOn w:val="Normlny"/>
    <w:rsid w:val="00065F6B"/>
    <w:pP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98">
    <w:name w:val="xl98"/>
    <w:basedOn w:val="Normlny"/>
    <w:rsid w:val="00065F6B"/>
    <w:pP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99">
    <w:name w:val="xl9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0">
    <w:name w:val="xl100"/>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1">
    <w:name w:val="xl101"/>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2">
    <w:name w:val="xl102"/>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3">
    <w:name w:val="xl10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4">
    <w:name w:val="xl104"/>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05">
    <w:name w:val="xl10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06">
    <w:name w:val="xl106"/>
    <w:basedOn w:val="Normlny"/>
    <w:rsid w:val="00065F6B"/>
    <w:pPr>
      <w:pBdr>
        <w:top w:val="single" w:sz="8" w:space="0" w:color="auto"/>
        <w:lef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7">
    <w:name w:val="xl107"/>
    <w:basedOn w:val="Normlny"/>
    <w:rsid w:val="00065F6B"/>
    <w:pPr>
      <w:pBdr>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08">
    <w:name w:val="xl108"/>
    <w:basedOn w:val="Normlny"/>
    <w:rsid w:val="00065F6B"/>
    <w:pPr>
      <w:pBdr>
        <w:top w:val="single" w:sz="8" w:space="0" w:color="auto"/>
        <w:bottom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09">
    <w:name w:val="xl109"/>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0">
    <w:name w:val="xl110"/>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b/>
      <w:bCs/>
      <w:szCs w:val="20"/>
      <w:lang w:eastAsia="sk-SK"/>
    </w:rPr>
  </w:style>
  <w:style w:type="paragraph" w:customStyle="1" w:styleId="xl111">
    <w:name w:val="xl11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12">
    <w:name w:val="xl112"/>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3">
    <w:name w:val="xl113"/>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4">
    <w:name w:val="xl114"/>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5">
    <w:name w:val="xl11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6">
    <w:name w:val="xl116"/>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7">
    <w:name w:val="xl117"/>
    <w:basedOn w:val="Normlny"/>
    <w:rsid w:val="00065F6B"/>
    <w:pPr>
      <w:pBdr>
        <w:top w:val="single" w:sz="8"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8">
    <w:name w:val="xl118"/>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19">
    <w:name w:val="xl119"/>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0">
    <w:name w:val="xl120"/>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1">
    <w:name w:val="xl1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2">
    <w:name w:val="xl12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23">
    <w:name w:val="xl123"/>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4">
    <w:name w:val="xl124"/>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125">
    <w:name w:val="xl125"/>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3333CC"/>
      <w:sz w:val="18"/>
      <w:szCs w:val="18"/>
      <w:lang w:eastAsia="sk-SK"/>
    </w:rPr>
  </w:style>
  <w:style w:type="paragraph" w:customStyle="1" w:styleId="xl126">
    <w:name w:val="xl126"/>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7">
    <w:name w:val="xl12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28">
    <w:name w:val="xl128"/>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29">
    <w:name w:val="xl129"/>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0">
    <w:name w:val="xl13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31">
    <w:name w:val="xl131"/>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2">
    <w:name w:val="xl132"/>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3">
    <w:name w:val="xl13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4">
    <w:name w:val="xl13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5">
    <w:name w:val="xl135"/>
    <w:basedOn w:val="Normlny"/>
    <w:rsid w:val="00065F6B"/>
    <w:pPr>
      <w:pBdr>
        <w:top w:val="single" w:sz="8"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6">
    <w:name w:val="xl136"/>
    <w:basedOn w:val="Normlny"/>
    <w:rsid w:val="00065F6B"/>
    <w:pPr>
      <w:pBdr>
        <w:top w:val="single" w:sz="4" w:space="0" w:color="auto"/>
        <w:lef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7">
    <w:name w:val="xl137"/>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38">
    <w:name w:val="xl1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39">
    <w:name w:val="xl13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0">
    <w:name w:val="xl14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1">
    <w:name w:val="xl141"/>
    <w:basedOn w:val="Normlny"/>
    <w:rsid w:val="00065F6B"/>
    <w:pPr>
      <w:pBdr>
        <w:top w:val="single" w:sz="8"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2">
    <w:name w:val="xl142"/>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3">
    <w:name w:val="xl143"/>
    <w:basedOn w:val="Normlny"/>
    <w:rsid w:val="00065F6B"/>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4">
    <w:name w:val="xl144"/>
    <w:basedOn w:val="Normlny"/>
    <w:rsid w:val="00065F6B"/>
    <w:pPr>
      <w:pBdr>
        <w:top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5">
    <w:name w:val="xl145"/>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6">
    <w:name w:val="xl146"/>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7">
    <w:name w:val="xl147"/>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48">
    <w:name w:val="xl14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49">
    <w:name w:val="xl14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0">
    <w:name w:val="xl150"/>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1">
    <w:name w:val="xl151"/>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2">
    <w:name w:val="xl152"/>
    <w:basedOn w:val="Normlny"/>
    <w:rsid w:val="00065F6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153">
    <w:name w:val="xl153"/>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4">
    <w:name w:val="xl1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5">
    <w:name w:val="xl155"/>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56">
    <w:name w:val="xl15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57">
    <w:name w:val="xl157"/>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58">
    <w:name w:val="xl158"/>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59">
    <w:name w:val="xl159"/>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0">
    <w:name w:val="xl160"/>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1">
    <w:name w:val="xl161"/>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2">
    <w:name w:val="xl162"/>
    <w:basedOn w:val="Normlny"/>
    <w:rsid w:val="00065F6B"/>
    <w:pPr>
      <w:pBdr>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3">
    <w:name w:val="xl16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4">
    <w:name w:val="xl164"/>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5">
    <w:name w:val="xl16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166">
    <w:name w:val="xl166"/>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67">
    <w:name w:val="xl167"/>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8">
    <w:name w:val="xl168"/>
    <w:basedOn w:val="Normlny"/>
    <w:rsid w:val="00065F6B"/>
    <w:pPr>
      <w:pBdr>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69">
    <w:name w:val="xl169"/>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0">
    <w:name w:val="xl1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1">
    <w:name w:val="xl171"/>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2">
    <w:name w:val="xl17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3">
    <w:name w:val="xl17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4">
    <w:name w:val="xl174"/>
    <w:basedOn w:val="Normlny"/>
    <w:rsid w:val="00065F6B"/>
    <w:pPr>
      <w:pBdr>
        <w:top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5">
    <w:name w:val="xl175"/>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6">
    <w:name w:val="xl176"/>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77">
    <w:name w:val="xl177"/>
    <w:basedOn w:val="Normlny"/>
    <w:rsid w:val="00065F6B"/>
    <w:pPr>
      <w:pBdr>
        <w:top w:val="single" w:sz="4" w:space="0" w:color="auto"/>
        <w:left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8">
    <w:name w:val="xl178"/>
    <w:basedOn w:val="Normlny"/>
    <w:rsid w:val="00065F6B"/>
    <w:pPr>
      <w:pBdr>
        <w:top w:val="single" w:sz="4" w:space="0" w:color="auto"/>
        <w:left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79">
    <w:name w:val="xl179"/>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0">
    <w:name w:val="xl180"/>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1">
    <w:name w:val="xl181"/>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2">
    <w:name w:val="xl182"/>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3">
    <w:name w:val="xl183"/>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4">
    <w:name w:val="xl18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5">
    <w:name w:val="xl185"/>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6">
    <w:name w:val="xl18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87">
    <w:name w:val="xl187"/>
    <w:basedOn w:val="Normlny"/>
    <w:rsid w:val="00065F6B"/>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88">
    <w:name w:val="xl188"/>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89">
    <w:name w:val="xl189"/>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0">
    <w:name w:val="xl190"/>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191">
    <w:name w:val="xl19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2">
    <w:name w:val="xl192"/>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3">
    <w:name w:val="xl193"/>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4">
    <w:name w:val="xl19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5">
    <w:name w:val="xl195"/>
    <w:basedOn w:val="Normlny"/>
    <w:rsid w:val="00065F6B"/>
    <w:pPr>
      <w:pBdr>
        <w:bottom w:val="single" w:sz="4"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196">
    <w:name w:val="xl19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7">
    <w:name w:val="xl197"/>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198">
    <w:name w:val="xl198"/>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199">
    <w:name w:val="xl199"/>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0">
    <w:name w:val="xl200"/>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1">
    <w:name w:val="xl20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02">
    <w:name w:val="xl202"/>
    <w:basedOn w:val="Normlny"/>
    <w:rsid w:val="00065F6B"/>
    <w:pPr>
      <w:pBdr>
        <w:top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3">
    <w:name w:val="xl203"/>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4">
    <w:name w:val="xl20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5">
    <w:name w:val="xl20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06">
    <w:name w:val="xl2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07">
    <w:name w:val="xl207"/>
    <w:basedOn w:val="Normlny"/>
    <w:rsid w:val="00065F6B"/>
    <w:pPr>
      <w:pBdr>
        <w:left w:val="single" w:sz="8"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8">
    <w:name w:val="xl20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09">
    <w:name w:val="xl2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color w:val="000000"/>
      <w:sz w:val="24"/>
      <w:szCs w:val="24"/>
      <w:lang w:eastAsia="sk-SK"/>
    </w:rPr>
  </w:style>
  <w:style w:type="paragraph" w:customStyle="1" w:styleId="xl210">
    <w:name w:val="xl210"/>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color w:val="000000"/>
      <w:sz w:val="18"/>
      <w:szCs w:val="18"/>
      <w:lang w:eastAsia="sk-SK"/>
    </w:rPr>
  </w:style>
  <w:style w:type="paragraph" w:customStyle="1" w:styleId="xl211">
    <w:name w:val="xl211"/>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color w:val="000000"/>
      <w:sz w:val="18"/>
      <w:szCs w:val="18"/>
      <w:lang w:eastAsia="sk-SK"/>
    </w:rPr>
  </w:style>
  <w:style w:type="paragraph" w:customStyle="1" w:styleId="xl212">
    <w:name w:val="xl212"/>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3">
    <w:name w:val="xl213"/>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4">
    <w:name w:val="xl214"/>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15">
    <w:name w:val="xl215"/>
    <w:basedOn w:val="Normlny"/>
    <w:rsid w:val="00065F6B"/>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16">
    <w:name w:val="xl21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17">
    <w:name w:val="xl217"/>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8">
    <w:name w:val="xl218"/>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219">
    <w:name w:val="xl21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top"/>
    </w:pPr>
    <w:rPr>
      <w:rFonts w:ascii="Arial Narrow" w:eastAsia="Times New Roman" w:hAnsi="Arial Narrow"/>
      <w:sz w:val="18"/>
      <w:szCs w:val="18"/>
      <w:lang w:eastAsia="sk-SK"/>
    </w:rPr>
  </w:style>
  <w:style w:type="paragraph" w:customStyle="1" w:styleId="xl220">
    <w:name w:val="xl22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1">
    <w:name w:val="xl221"/>
    <w:basedOn w:val="Normlny"/>
    <w:rsid w:val="00065F6B"/>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22">
    <w:name w:val="xl22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3">
    <w:name w:val="xl223"/>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4">
    <w:name w:val="xl224"/>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5">
    <w:name w:val="xl225"/>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6">
    <w:name w:val="xl226"/>
    <w:basedOn w:val="Normlny"/>
    <w:rsid w:val="00065F6B"/>
    <w:pPr>
      <w:pBdr>
        <w:top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7">
    <w:name w:val="xl22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28">
    <w:name w:val="xl228"/>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29">
    <w:name w:val="xl229"/>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0">
    <w:name w:val="xl230"/>
    <w:basedOn w:val="Normlny"/>
    <w:rsid w:val="00065F6B"/>
    <w:pPr>
      <w:pBdr>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1">
    <w:name w:val="xl231"/>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2">
    <w:name w:val="xl232"/>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33">
    <w:name w:val="xl233"/>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34">
    <w:name w:val="xl234"/>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5">
    <w:name w:val="xl235"/>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36">
    <w:name w:val="xl236"/>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7">
    <w:name w:val="xl237"/>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8">
    <w:name w:val="xl238"/>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39">
    <w:name w:val="xl239"/>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0">
    <w:name w:val="xl240"/>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1">
    <w:name w:val="xl241"/>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2">
    <w:name w:val="xl242"/>
    <w:basedOn w:val="Normlny"/>
    <w:rsid w:val="00065F6B"/>
    <w:pPr>
      <w:pBdr>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3">
    <w:name w:val="xl243"/>
    <w:basedOn w:val="Normlny"/>
    <w:rsid w:val="00065F6B"/>
    <w:pPr>
      <w:pBdr>
        <w:top w:val="single" w:sz="8"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4">
    <w:name w:val="xl244"/>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5">
    <w:name w:val="xl245"/>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6">
    <w:name w:val="xl246"/>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7">
    <w:name w:val="xl247"/>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8">
    <w:name w:val="xl248"/>
    <w:basedOn w:val="Normlny"/>
    <w:rsid w:val="00065F6B"/>
    <w:pPr>
      <w:pBdr>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49">
    <w:name w:val="xl249"/>
    <w:basedOn w:val="Normlny"/>
    <w:rsid w:val="00065F6B"/>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0">
    <w:name w:val="xl250"/>
    <w:basedOn w:val="Normlny"/>
    <w:rsid w:val="00065F6B"/>
    <w:pPr>
      <w:pBdr>
        <w:top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1">
    <w:name w:val="xl251"/>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2">
    <w:name w:val="xl252"/>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3">
    <w:name w:val="xl25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4">
    <w:name w:val="xl254"/>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5">
    <w:name w:val="xl255"/>
    <w:basedOn w:val="Normlny"/>
    <w:rsid w:val="00065F6B"/>
    <w:pPr>
      <w:pBdr>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56">
    <w:name w:val="xl256"/>
    <w:basedOn w:val="Normlny"/>
    <w:rsid w:val="00065F6B"/>
    <w:pPr>
      <w:pBdr>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7">
    <w:name w:val="xl257"/>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58">
    <w:name w:val="xl258"/>
    <w:basedOn w:val="Normlny"/>
    <w:rsid w:val="00065F6B"/>
    <w:pPr>
      <w:pBdr>
        <w:top w:val="single" w:sz="8"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59">
    <w:name w:val="xl259"/>
    <w:basedOn w:val="Normlny"/>
    <w:rsid w:val="00065F6B"/>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0">
    <w:name w:val="xl260"/>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61">
    <w:name w:val="xl261"/>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2">
    <w:name w:val="xl262"/>
    <w:basedOn w:val="Normlny"/>
    <w:rsid w:val="00065F6B"/>
    <w:pPr>
      <w:pBdr>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3">
    <w:name w:val="xl263"/>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4">
    <w:name w:val="xl264"/>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65">
    <w:name w:val="xl265"/>
    <w:basedOn w:val="Normlny"/>
    <w:rsid w:val="00065F6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6">
    <w:name w:val="xl26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7">
    <w:name w:val="xl267"/>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68">
    <w:name w:val="xl268"/>
    <w:basedOn w:val="Normlny"/>
    <w:rsid w:val="00065F6B"/>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69">
    <w:name w:val="xl269"/>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0">
    <w:name w:val="xl27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1">
    <w:name w:val="xl271"/>
    <w:basedOn w:val="Normlny"/>
    <w:rsid w:val="00065F6B"/>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2">
    <w:name w:val="xl272"/>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3">
    <w:name w:val="xl27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4">
    <w:name w:val="xl274"/>
    <w:basedOn w:val="Normlny"/>
    <w:rsid w:val="00065F6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5">
    <w:name w:val="xl275"/>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6">
    <w:name w:val="xl276"/>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7">
    <w:name w:val="xl277"/>
    <w:basedOn w:val="Normlny"/>
    <w:rsid w:val="00065F6B"/>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78">
    <w:name w:val="xl278"/>
    <w:basedOn w:val="Normlny"/>
    <w:rsid w:val="00065F6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79">
    <w:name w:val="xl279"/>
    <w:basedOn w:val="Normlny"/>
    <w:rsid w:val="00065F6B"/>
    <w:pPr>
      <w:pBdr>
        <w:top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0">
    <w:name w:val="xl28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281">
    <w:name w:val="xl281"/>
    <w:basedOn w:val="Normlny"/>
    <w:rsid w:val="00065F6B"/>
    <w:pPr>
      <w:pBdr>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2">
    <w:name w:val="xl282"/>
    <w:basedOn w:val="Normlny"/>
    <w:rsid w:val="00065F6B"/>
    <w:pPr>
      <w:pBdr>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3">
    <w:name w:val="xl283"/>
    <w:basedOn w:val="Normlny"/>
    <w:rsid w:val="00065F6B"/>
    <w:pPr>
      <w:pBdr>
        <w:left w:val="single" w:sz="8"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4">
    <w:name w:val="xl284"/>
    <w:basedOn w:val="Normlny"/>
    <w:rsid w:val="00065F6B"/>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5">
    <w:name w:val="xl285"/>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6">
    <w:name w:val="xl286"/>
    <w:basedOn w:val="Normlny"/>
    <w:rsid w:val="00065F6B"/>
    <w:pPr>
      <w:pBdr>
        <w:top w:val="single" w:sz="4" w:space="0" w:color="auto"/>
        <w:left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7">
    <w:name w:val="xl287"/>
    <w:basedOn w:val="Normlny"/>
    <w:rsid w:val="00065F6B"/>
    <w:pPr>
      <w:pBdr>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88">
    <w:name w:val="xl288"/>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89">
    <w:name w:val="xl289"/>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0">
    <w:name w:val="xl290"/>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1">
    <w:name w:val="xl291"/>
    <w:basedOn w:val="Normlny"/>
    <w:rsid w:val="00065F6B"/>
    <w:pPr>
      <w:pBdr>
        <w:top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2">
    <w:name w:val="xl292"/>
    <w:basedOn w:val="Normlny"/>
    <w:rsid w:val="00065F6B"/>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293">
    <w:name w:val="xl293"/>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4">
    <w:name w:val="xl29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5">
    <w:name w:val="xl2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6">
    <w:name w:val="xl2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297">
    <w:name w:val="xl297"/>
    <w:basedOn w:val="Normlny"/>
    <w:rsid w:val="00065F6B"/>
    <w:pPr>
      <w:pBdr>
        <w:top w:val="single" w:sz="8"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298">
    <w:name w:val="xl298"/>
    <w:basedOn w:val="Normlny"/>
    <w:rsid w:val="00065F6B"/>
    <w:pPr>
      <w:pBdr>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299">
    <w:name w:val="xl299"/>
    <w:basedOn w:val="Normlny"/>
    <w:rsid w:val="00065F6B"/>
    <w:pPr>
      <w:pBdr>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0">
    <w:name w:val="xl300"/>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1">
    <w:name w:val="xl301"/>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2">
    <w:name w:val="xl302"/>
    <w:basedOn w:val="Normlny"/>
    <w:rsid w:val="00065F6B"/>
    <w:pPr>
      <w:pBdr>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3">
    <w:name w:val="xl303"/>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4">
    <w:name w:val="xl304"/>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5">
    <w:name w:val="xl305"/>
    <w:basedOn w:val="Normlny"/>
    <w:rsid w:val="00065F6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06">
    <w:name w:val="xl30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7">
    <w:name w:val="xl30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08">
    <w:name w:val="xl308"/>
    <w:basedOn w:val="Normlny"/>
    <w:rsid w:val="00065F6B"/>
    <w:pPr>
      <w:pBdr>
        <w:top w:val="single" w:sz="4"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09">
    <w:name w:val="xl309"/>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0">
    <w:name w:val="xl310"/>
    <w:basedOn w:val="Normlny"/>
    <w:rsid w:val="00065F6B"/>
    <w:pPr>
      <w:pBdr>
        <w:top w:val="single" w:sz="8"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1">
    <w:name w:val="xl311"/>
    <w:basedOn w:val="Normlny"/>
    <w:rsid w:val="00065F6B"/>
    <w:pPr>
      <w:pBdr>
        <w:top w:val="single" w:sz="8" w:space="0" w:color="auto"/>
        <w:left w:val="single" w:sz="4"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2">
    <w:name w:val="xl31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3">
    <w:name w:val="xl313"/>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4">
    <w:name w:val="xl314"/>
    <w:basedOn w:val="Normlny"/>
    <w:rsid w:val="00065F6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15">
    <w:name w:val="xl315"/>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16">
    <w:name w:val="xl31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17">
    <w:name w:val="xl317"/>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8">
    <w:name w:val="xl318"/>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19">
    <w:name w:val="xl319"/>
    <w:basedOn w:val="Normlny"/>
    <w:rsid w:val="00065F6B"/>
    <w:pPr>
      <w:pBdr>
        <w:top w:val="single" w:sz="4" w:space="0" w:color="auto"/>
        <w:left w:val="single" w:sz="4"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0">
    <w:name w:val="xl320"/>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1">
    <w:name w:val="xl321"/>
    <w:basedOn w:val="Normlny"/>
    <w:rsid w:val="00065F6B"/>
    <w:pPr>
      <w:pBdr>
        <w:top w:val="single" w:sz="8"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2">
    <w:name w:val="xl322"/>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23">
    <w:name w:val="xl32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sz w:val="18"/>
      <w:szCs w:val="18"/>
      <w:lang w:eastAsia="sk-SK"/>
    </w:rPr>
  </w:style>
  <w:style w:type="paragraph" w:customStyle="1" w:styleId="xl324">
    <w:name w:val="xl324"/>
    <w:basedOn w:val="Normlny"/>
    <w:rsid w:val="00065F6B"/>
    <w:pPr>
      <w:pBdr>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5">
    <w:name w:val="xl325"/>
    <w:basedOn w:val="Normlny"/>
    <w:rsid w:val="00065F6B"/>
    <w:pPr>
      <w:pBdr>
        <w:top w:val="single" w:sz="4" w:space="0" w:color="auto"/>
        <w:bottom w:val="single" w:sz="4"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6">
    <w:name w:val="xl326"/>
    <w:basedOn w:val="Normlny"/>
    <w:rsid w:val="00065F6B"/>
    <w:pPr>
      <w:pBdr>
        <w:top w:val="single" w:sz="4" w:space="0" w:color="auto"/>
        <w:left w:val="single" w:sz="8" w:space="0" w:color="auto"/>
        <w:bottom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7">
    <w:name w:val="xl327"/>
    <w:basedOn w:val="Normlny"/>
    <w:rsid w:val="00065F6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8">
    <w:name w:val="xl328"/>
    <w:basedOn w:val="Normlny"/>
    <w:rsid w:val="00065F6B"/>
    <w:pPr>
      <w:pBdr>
        <w:top w:val="single" w:sz="4"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329">
    <w:name w:val="xl329"/>
    <w:basedOn w:val="Normlny"/>
    <w:rsid w:val="00065F6B"/>
    <w:pPr>
      <w:pBdr>
        <w:left w:val="single" w:sz="8" w:space="0" w:color="auto"/>
        <w:right w:val="single" w:sz="4"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0">
    <w:name w:val="xl330"/>
    <w:basedOn w:val="Normlny"/>
    <w:rsid w:val="00065F6B"/>
    <w:pPr>
      <w:pBdr>
        <w:left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331">
    <w:name w:val="xl331"/>
    <w:basedOn w:val="Normlny"/>
    <w:rsid w:val="00065F6B"/>
    <w:pPr>
      <w:pBdr>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32">
    <w:name w:val="xl332"/>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3">
    <w:name w:val="xl333"/>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4">
    <w:name w:val="xl33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5">
    <w:name w:val="xl335"/>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6">
    <w:name w:val="xl33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7">
    <w:name w:val="xl33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8">
    <w:name w:val="xl338"/>
    <w:basedOn w:val="Normlny"/>
    <w:rsid w:val="00065F6B"/>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39">
    <w:name w:val="xl33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0">
    <w:name w:val="xl340"/>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1">
    <w:name w:val="xl341"/>
    <w:basedOn w:val="Normlny"/>
    <w:rsid w:val="00065F6B"/>
    <w:pPr>
      <w:pBdr>
        <w:top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2">
    <w:name w:val="xl342"/>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3">
    <w:name w:val="xl343"/>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4">
    <w:name w:val="xl344"/>
    <w:basedOn w:val="Normlny"/>
    <w:rsid w:val="00065F6B"/>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5">
    <w:name w:val="xl345"/>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6">
    <w:name w:val="xl346"/>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347">
    <w:name w:val="xl347"/>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48">
    <w:name w:val="xl34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49">
    <w:name w:val="xl349"/>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0">
    <w:name w:val="xl350"/>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1">
    <w:name w:val="xl351"/>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2">
    <w:name w:val="xl352"/>
    <w:basedOn w:val="Normlny"/>
    <w:rsid w:val="00065F6B"/>
    <w:pPr>
      <w:pBdr>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3">
    <w:name w:val="xl353"/>
    <w:basedOn w:val="Normlny"/>
    <w:rsid w:val="00065F6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4">
    <w:name w:val="xl354"/>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5">
    <w:name w:val="xl35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6">
    <w:name w:val="xl356"/>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57">
    <w:name w:val="xl357"/>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58">
    <w:name w:val="xl35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top"/>
    </w:pPr>
    <w:rPr>
      <w:rFonts w:ascii="Arial Narrow" w:eastAsia="Times New Roman" w:hAnsi="Arial Narrow"/>
      <w:sz w:val="18"/>
      <w:szCs w:val="18"/>
      <w:lang w:eastAsia="sk-SK"/>
    </w:rPr>
  </w:style>
  <w:style w:type="paragraph" w:customStyle="1" w:styleId="xl359">
    <w:name w:val="xl359"/>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0">
    <w:name w:val="xl360"/>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1">
    <w:name w:val="xl361"/>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2">
    <w:name w:val="xl362"/>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63">
    <w:name w:val="xl363"/>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64">
    <w:name w:val="xl364"/>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5">
    <w:name w:val="xl365"/>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6">
    <w:name w:val="xl366"/>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67">
    <w:name w:val="xl367"/>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68">
    <w:name w:val="xl368"/>
    <w:basedOn w:val="Normlny"/>
    <w:rsid w:val="00065F6B"/>
    <w:pPr>
      <w:pBdr>
        <w:top w:val="single" w:sz="4" w:space="0" w:color="auto"/>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69">
    <w:name w:val="xl369"/>
    <w:basedOn w:val="Normlny"/>
    <w:rsid w:val="00065F6B"/>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0">
    <w:name w:val="xl370"/>
    <w:basedOn w:val="Normlny"/>
    <w:rsid w:val="00065F6B"/>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1">
    <w:name w:val="xl37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2">
    <w:name w:val="xl372"/>
    <w:basedOn w:val="Normlny"/>
    <w:rsid w:val="00065F6B"/>
    <w:pPr>
      <w:pBdr>
        <w:left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3">
    <w:name w:val="xl373"/>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4">
    <w:name w:val="xl374"/>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75">
    <w:name w:val="xl375"/>
    <w:basedOn w:val="Normlny"/>
    <w:rsid w:val="00065F6B"/>
    <w:pPr>
      <w:pBdr>
        <w:left w:val="single" w:sz="8" w:space="0" w:color="auto"/>
        <w:bottom w:val="single" w:sz="8" w:space="0" w:color="auto"/>
      </w:pBdr>
      <w:spacing w:before="100" w:beforeAutospacing="1" w:after="100" w:afterAutospacing="1" w:line="240" w:lineRule="auto"/>
      <w:textAlignment w:val="center"/>
    </w:pPr>
    <w:rPr>
      <w:rFonts w:ascii="Arial Narrow" w:eastAsia="Times New Roman" w:hAnsi="Arial Narrow"/>
      <w:b/>
      <w:bCs/>
      <w:sz w:val="18"/>
      <w:szCs w:val="18"/>
      <w:lang w:eastAsia="sk-SK"/>
    </w:rPr>
  </w:style>
  <w:style w:type="paragraph" w:customStyle="1" w:styleId="xl376">
    <w:name w:val="xl376"/>
    <w:basedOn w:val="Normlny"/>
    <w:rsid w:val="00065F6B"/>
    <w:pPr>
      <w:pBdr>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7">
    <w:name w:val="xl377"/>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78">
    <w:name w:val="xl378"/>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79">
    <w:name w:val="xl379"/>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80">
    <w:name w:val="xl38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1">
    <w:name w:val="xl381"/>
    <w:basedOn w:val="Normlny"/>
    <w:rsid w:val="00065F6B"/>
    <w:pPr>
      <w:pBdr>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2">
    <w:name w:val="xl382"/>
    <w:basedOn w:val="Normlny"/>
    <w:rsid w:val="00065F6B"/>
    <w:pPr>
      <w:pBdr>
        <w:top w:val="single" w:sz="8" w:space="0" w:color="auto"/>
        <w:lef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383">
    <w:name w:val="xl383"/>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4">
    <w:name w:val="xl384"/>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5">
    <w:name w:val="xl385"/>
    <w:basedOn w:val="Normlny"/>
    <w:rsid w:val="00065F6B"/>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olor w:val="000000"/>
      <w:sz w:val="18"/>
      <w:szCs w:val="18"/>
      <w:lang w:eastAsia="sk-SK"/>
    </w:rPr>
  </w:style>
  <w:style w:type="paragraph" w:customStyle="1" w:styleId="xl386">
    <w:name w:val="xl386"/>
    <w:basedOn w:val="Normlny"/>
    <w:rsid w:val="00065F6B"/>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87">
    <w:name w:val="xl387"/>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388">
    <w:name w:val="xl388"/>
    <w:basedOn w:val="Normlny"/>
    <w:rsid w:val="00065F6B"/>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89">
    <w:name w:val="xl389"/>
    <w:basedOn w:val="Normlny"/>
    <w:rsid w:val="00065F6B"/>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0">
    <w:name w:val="xl39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1">
    <w:name w:val="xl391"/>
    <w:basedOn w:val="Normlny"/>
    <w:rsid w:val="00065F6B"/>
    <w:pPr>
      <w:pBdr>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2">
    <w:name w:val="xl392"/>
    <w:basedOn w:val="Normlny"/>
    <w:rsid w:val="00065F6B"/>
    <w:pPr>
      <w:pBdr>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3">
    <w:name w:val="xl393"/>
    <w:basedOn w:val="Normlny"/>
    <w:rsid w:val="00065F6B"/>
    <w:pPr>
      <w:pBdr>
        <w:top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4">
    <w:name w:val="xl394"/>
    <w:basedOn w:val="Normlny"/>
    <w:rsid w:val="00065F6B"/>
    <w:pPr>
      <w:pBdr>
        <w:top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5">
    <w:name w:val="xl395"/>
    <w:basedOn w:val="Normlny"/>
    <w:rsid w:val="00065F6B"/>
    <w:pPr>
      <w:pBdr>
        <w:left w:val="single" w:sz="8" w:space="0" w:color="auto"/>
        <w:bottom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396">
    <w:name w:val="xl396"/>
    <w:basedOn w:val="Normlny"/>
    <w:rsid w:val="00065F6B"/>
    <w:pPr>
      <w:pBdr>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397">
    <w:name w:val="xl397"/>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color w:val="000000"/>
      <w:sz w:val="18"/>
      <w:szCs w:val="18"/>
      <w:lang w:eastAsia="sk-SK"/>
    </w:rPr>
  </w:style>
  <w:style w:type="paragraph" w:customStyle="1" w:styleId="xl398">
    <w:name w:val="xl398"/>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000000"/>
      <w:sz w:val="18"/>
      <w:szCs w:val="18"/>
      <w:lang w:eastAsia="sk-SK"/>
    </w:rPr>
  </w:style>
  <w:style w:type="paragraph" w:customStyle="1" w:styleId="xl399">
    <w:name w:val="xl399"/>
    <w:basedOn w:val="Normlny"/>
    <w:rsid w:val="00065F6B"/>
    <w:pPr>
      <w:pBdr>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0">
    <w:name w:val="xl400"/>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1">
    <w:name w:val="xl401"/>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2">
    <w:name w:val="xl402"/>
    <w:basedOn w:val="Normlny"/>
    <w:rsid w:val="00065F6B"/>
    <w:pPr>
      <w:pBdr>
        <w:top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Cs w:val="20"/>
      <w:lang w:eastAsia="sk-SK"/>
    </w:rPr>
  </w:style>
  <w:style w:type="paragraph" w:customStyle="1" w:styleId="xl403">
    <w:name w:val="xl403"/>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4">
    <w:name w:val="xl404"/>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color w:val="3333CC"/>
      <w:sz w:val="18"/>
      <w:szCs w:val="18"/>
      <w:lang w:eastAsia="sk-SK"/>
    </w:rPr>
  </w:style>
  <w:style w:type="paragraph" w:customStyle="1" w:styleId="xl405">
    <w:name w:val="xl405"/>
    <w:basedOn w:val="Normlny"/>
    <w:rsid w:val="00065F6B"/>
    <w:pPr>
      <w:pBdr>
        <w:top w:val="single" w:sz="8" w:space="0" w:color="auto"/>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06">
    <w:name w:val="xl406"/>
    <w:basedOn w:val="Normlny"/>
    <w:rsid w:val="00065F6B"/>
    <w:pPr>
      <w:pBdr>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07">
    <w:name w:val="xl407"/>
    <w:basedOn w:val="Normlny"/>
    <w:rsid w:val="00065F6B"/>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18"/>
      <w:szCs w:val="18"/>
      <w:lang w:eastAsia="sk-SK"/>
    </w:rPr>
  </w:style>
  <w:style w:type="paragraph" w:customStyle="1" w:styleId="xl408">
    <w:name w:val="xl408"/>
    <w:basedOn w:val="Normlny"/>
    <w:rsid w:val="00065F6B"/>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18"/>
      <w:szCs w:val="18"/>
      <w:lang w:eastAsia="sk-SK"/>
    </w:rPr>
  </w:style>
  <w:style w:type="paragraph" w:customStyle="1" w:styleId="xl409">
    <w:name w:val="xl409"/>
    <w:basedOn w:val="Normlny"/>
    <w:rsid w:val="00065F6B"/>
    <w:pPr>
      <w:pBdr>
        <w:bottom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0">
    <w:name w:val="xl410"/>
    <w:basedOn w:val="Normlny"/>
    <w:rsid w:val="00065F6B"/>
    <w:pPr>
      <w:pBdr>
        <w:top w:val="single" w:sz="4" w:space="0" w:color="auto"/>
        <w:left w:val="single" w:sz="8" w:space="0" w:color="auto"/>
      </w:pBdr>
      <w:spacing w:before="100" w:beforeAutospacing="1" w:after="100" w:afterAutospacing="1" w:line="240" w:lineRule="auto"/>
      <w:textAlignment w:val="center"/>
    </w:pPr>
    <w:rPr>
      <w:rFonts w:ascii="Arial Narrow" w:eastAsia="Times New Roman" w:hAnsi="Arial Narrow"/>
      <w:sz w:val="18"/>
      <w:szCs w:val="18"/>
      <w:lang w:eastAsia="sk-SK"/>
    </w:rPr>
  </w:style>
  <w:style w:type="paragraph" w:customStyle="1" w:styleId="xl411">
    <w:name w:val="xl411"/>
    <w:basedOn w:val="Normlny"/>
    <w:rsid w:val="00065F6B"/>
    <w:pPr>
      <w:pBdr>
        <w:top w:val="single" w:sz="4" w:space="0" w:color="auto"/>
        <w:left w:val="single" w:sz="8" w:space="0" w:color="auto"/>
        <w:bottom w:val="single" w:sz="4"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2">
    <w:name w:val="xl412"/>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18"/>
      <w:szCs w:val="18"/>
      <w:lang w:eastAsia="sk-SK"/>
    </w:rPr>
  </w:style>
  <w:style w:type="paragraph" w:customStyle="1" w:styleId="xl413">
    <w:name w:val="xl413"/>
    <w:basedOn w:val="Normlny"/>
    <w:rsid w:val="00065F6B"/>
    <w:pPr>
      <w:pBdr>
        <w:top w:val="single" w:sz="4" w:space="0" w:color="auto"/>
        <w:lef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4">
    <w:name w:val="xl414"/>
    <w:basedOn w:val="Normlny"/>
    <w:rsid w:val="00065F6B"/>
    <w:pPr>
      <w:pBdr>
        <w:top w:val="single" w:sz="8" w:space="0" w:color="auto"/>
        <w:right w:val="single" w:sz="8" w:space="0" w:color="auto"/>
      </w:pBdr>
      <w:spacing w:before="100" w:beforeAutospacing="1" w:after="100" w:afterAutospacing="1" w:line="240" w:lineRule="auto"/>
    </w:pPr>
    <w:rPr>
      <w:rFonts w:ascii="Arial Narrow" w:eastAsia="Times New Roman" w:hAnsi="Arial Narrow"/>
      <w:sz w:val="18"/>
      <w:szCs w:val="18"/>
      <w:lang w:eastAsia="sk-SK"/>
    </w:rPr>
  </w:style>
  <w:style w:type="paragraph" w:customStyle="1" w:styleId="xl415">
    <w:name w:val="xl415"/>
    <w:basedOn w:val="Normlny"/>
    <w:rsid w:val="00065F6B"/>
    <w:pPr>
      <w:pBdr>
        <w:top w:val="single" w:sz="8" w:space="0" w:color="auto"/>
        <w:left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6">
    <w:name w:val="xl416"/>
    <w:basedOn w:val="Normlny"/>
    <w:rsid w:val="00065F6B"/>
    <w:pPr>
      <w:pBdr>
        <w:top w:val="single" w:sz="8" w:space="0" w:color="auto"/>
        <w:bottom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7">
    <w:name w:val="xl417"/>
    <w:basedOn w:val="Normlny"/>
    <w:rsid w:val="00065F6B"/>
    <w:pPr>
      <w:pBdr>
        <w:top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8">
    <w:name w:val="xl418"/>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19">
    <w:name w:val="xl419"/>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0">
    <w:name w:val="xl420"/>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pPr>
    <w:rPr>
      <w:rFonts w:ascii="Arial Narrow" w:eastAsia="Times New Roman" w:hAnsi="Arial Narrow"/>
      <w:b/>
      <w:bCs/>
      <w:sz w:val="24"/>
      <w:szCs w:val="24"/>
      <w:lang w:eastAsia="sk-SK"/>
    </w:rPr>
  </w:style>
  <w:style w:type="paragraph" w:customStyle="1" w:styleId="xl421">
    <w:name w:val="xl421"/>
    <w:basedOn w:val="Normlny"/>
    <w:rsid w:val="00065F6B"/>
    <w:pPr>
      <w:pBdr>
        <w:top w:val="single" w:sz="8" w:space="0" w:color="auto"/>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2">
    <w:name w:val="xl422"/>
    <w:basedOn w:val="Normlny"/>
    <w:rsid w:val="00065F6B"/>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3">
    <w:name w:val="xl423"/>
    <w:basedOn w:val="Normlny"/>
    <w:rsid w:val="00065F6B"/>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4">
    <w:name w:val="xl424"/>
    <w:basedOn w:val="Normlny"/>
    <w:rsid w:val="00065F6B"/>
    <w:pPr>
      <w:pBdr>
        <w:top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5">
    <w:name w:val="xl425"/>
    <w:basedOn w:val="Normlny"/>
    <w:rsid w:val="00065F6B"/>
    <w:pPr>
      <w:pBdr>
        <w:top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6">
    <w:name w:val="xl426"/>
    <w:basedOn w:val="Normlny"/>
    <w:rsid w:val="00065F6B"/>
    <w:pPr>
      <w:pBdr>
        <w:left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7">
    <w:name w:val="xl427"/>
    <w:basedOn w:val="Normlny"/>
    <w:rsid w:val="00065F6B"/>
    <w:pPr>
      <w:pBdr>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paragraph" w:customStyle="1" w:styleId="xl428">
    <w:name w:val="xl428"/>
    <w:basedOn w:val="Normlny"/>
    <w:rsid w:val="00065F6B"/>
    <w:pPr>
      <w:pBdr>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sz w:val="24"/>
      <w:szCs w:val="24"/>
      <w:lang w:eastAsia="sk-SK"/>
    </w:rPr>
  </w:style>
  <w:style w:type="character" w:customStyle="1" w:styleId="OdsekzoznamuChar">
    <w:name w:val="Odsek zoznamu Char"/>
    <w:link w:val="Odsekzoznamu"/>
    <w:uiPriority w:val="99"/>
    <w:locked/>
    <w:rsid w:val="00065F6B"/>
    <w:rPr>
      <w:rFonts w:ascii="Arial" w:eastAsia="Times New Roman" w:hAnsi="Arial"/>
      <w:lang w:eastAsia="cs-CZ"/>
    </w:rPr>
  </w:style>
  <w:style w:type="numbering" w:customStyle="1" w:styleId="tl51">
    <w:name w:val="Štýl51"/>
    <w:rsid w:val="00065F6B"/>
    <w:pPr>
      <w:numPr>
        <w:numId w:val="4"/>
      </w:numPr>
    </w:pPr>
  </w:style>
  <w:style w:type="paragraph" w:styleId="Textpoznmkypodiarou">
    <w:name w:val="footnote text"/>
    <w:basedOn w:val="Normlny"/>
    <w:link w:val="TextpoznmkypodiarouChar"/>
    <w:uiPriority w:val="99"/>
    <w:semiHidden/>
    <w:unhideWhenUsed/>
    <w:rsid w:val="00065F6B"/>
    <w:pPr>
      <w:spacing w:after="0" w:line="240" w:lineRule="auto"/>
    </w:pPr>
    <w:rPr>
      <w:rFonts w:eastAsia="Times New Roman"/>
      <w:szCs w:val="20"/>
    </w:rPr>
  </w:style>
  <w:style w:type="character" w:customStyle="1" w:styleId="TextpoznmkypodiarouChar">
    <w:name w:val="Text poznámky pod čiarou Char"/>
    <w:link w:val="Textpoznmkypodiarou"/>
    <w:uiPriority w:val="99"/>
    <w:semiHidden/>
    <w:rsid w:val="00065F6B"/>
    <w:rPr>
      <w:rFonts w:ascii="Times New Roman" w:eastAsia="Times New Roman" w:hAnsi="Times New Roman"/>
      <w:lang w:eastAsia="en-US"/>
    </w:rPr>
  </w:style>
  <w:style w:type="character" w:styleId="Odkaznapoznmkupodiarou">
    <w:name w:val="footnote reference"/>
    <w:uiPriority w:val="99"/>
    <w:semiHidden/>
    <w:unhideWhenUsed/>
    <w:rsid w:val="00065F6B"/>
    <w:rPr>
      <w:rFonts w:cs="Times New Roman"/>
      <w:vertAlign w:val="superscript"/>
    </w:rPr>
  </w:style>
  <w:style w:type="character" w:customStyle="1" w:styleId="apple-converted-space">
    <w:name w:val="apple-converted-space"/>
    <w:rsid w:val="00065F6B"/>
  </w:style>
  <w:style w:type="character" w:customStyle="1" w:styleId="st1">
    <w:name w:val="st1"/>
    <w:rsid w:val="00065F6B"/>
  </w:style>
  <w:style w:type="character" w:customStyle="1" w:styleId="Jemnzvraznenie1">
    <w:name w:val="Jemné zvýraznenie1"/>
    <w:aliases w:val="klasika"/>
    <w:uiPriority w:val="19"/>
    <w:qFormat/>
    <w:rsid w:val="00065F6B"/>
    <w:rPr>
      <w:rFonts w:ascii="Times New Roman" w:hAnsi="Times New Roman"/>
      <w:b/>
      <w:iCs/>
      <w:color w:val="auto"/>
      <w:sz w:val="30"/>
    </w:rPr>
  </w:style>
  <w:style w:type="character" w:customStyle="1" w:styleId="Zkladntext20">
    <w:name w:val="Základní text (2)"/>
    <w:rsid w:val="00065F6B"/>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styleId="Bezriadkovania">
    <w:name w:val="No Spacing"/>
    <w:autoRedefine/>
    <w:uiPriority w:val="1"/>
    <w:qFormat/>
    <w:rsid w:val="00AC15E2"/>
    <w:pPr>
      <w:spacing w:before="120" w:after="120" w:line="276" w:lineRule="auto"/>
      <w:ind w:left="927" w:hanging="360"/>
      <w:jc w:val="both"/>
    </w:pPr>
    <w:rPr>
      <w:rFonts w:ascii="Times New Roman" w:hAnsi="Times New Roman"/>
      <w:sz w:val="22"/>
      <w:szCs w:val="22"/>
      <w:lang w:eastAsia="en-US"/>
    </w:rPr>
  </w:style>
  <w:style w:type="character" w:customStyle="1" w:styleId="Nevyrieenzmienka">
    <w:name w:val="Nevyriešená zmienka"/>
    <w:uiPriority w:val="99"/>
    <w:semiHidden/>
    <w:unhideWhenUsed/>
    <w:rsid w:val="00AE0324"/>
    <w:rPr>
      <w:color w:val="808080"/>
      <w:shd w:val="clear" w:color="auto" w:fill="E6E6E6"/>
    </w:rPr>
  </w:style>
  <w:style w:type="paragraph" w:styleId="Revzia">
    <w:name w:val="Revision"/>
    <w:hidden/>
    <w:uiPriority w:val="99"/>
    <w:semiHidden/>
    <w:rsid w:val="00EA79D2"/>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753084">
      <w:bodyDiv w:val="1"/>
      <w:marLeft w:val="0"/>
      <w:marRight w:val="0"/>
      <w:marTop w:val="0"/>
      <w:marBottom w:val="0"/>
      <w:divBdr>
        <w:top w:val="none" w:sz="0" w:space="0" w:color="auto"/>
        <w:left w:val="none" w:sz="0" w:space="0" w:color="auto"/>
        <w:bottom w:val="none" w:sz="0" w:space="0" w:color="auto"/>
        <w:right w:val="none" w:sz="0" w:space="0" w:color="auto"/>
      </w:divBdr>
    </w:div>
    <w:div w:id="131944189">
      <w:bodyDiv w:val="1"/>
      <w:marLeft w:val="0"/>
      <w:marRight w:val="0"/>
      <w:marTop w:val="0"/>
      <w:marBottom w:val="0"/>
      <w:divBdr>
        <w:top w:val="none" w:sz="0" w:space="0" w:color="auto"/>
        <w:left w:val="none" w:sz="0" w:space="0" w:color="auto"/>
        <w:bottom w:val="none" w:sz="0" w:space="0" w:color="auto"/>
        <w:right w:val="none" w:sz="0" w:space="0" w:color="auto"/>
      </w:divBdr>
    </w:div>
    <w:div w:id="220363581">
      <w:bodyDiv w:val="1"/>
      <w:marLeft w:val="0"/>
      <w:marRight w:val="0"/>
      <w:marTop w:val="0"/>
      <w:marBottom w:val="0"/>
      <w:divBdr>
        <w:top w:val="none" w:sz="0" w:space="0" w:color="auto"/>
        <w:left w:val="none" w:sz="0" w:space="0" w:color="auto"/>
        <w:bottom w:val="none" w:sz="0" w:space="0" w:color="auto"/>
        <w:right w:val="none" w:sz="0" w:space="0" w:color="auto"/>
      </w:divBdr>
    </w:div>
    <w:div w:id="1414158638">
      <w:bodyDiv w:val="1"/>
      <w:marLeft w:val="0"/>
      <w:marRight w:val="0"/>
      <w:marTop w:val="0"/>
      <w:marBottom w:val="0"/>
      <w:divBdr>
        <w:top w:val="none" w:sz="0" w:space="0" w:color="auto"/>
        <w:left w:val="none" w:sz="0" w:space="0" w:color="auto"/>
        <w:bottom w:val="none" w:sz="0" w:space="0" w:color="auto"/>
        <w:right w:val="none" w:sz="0" w:space="0" w:color="auto"/>
      </w:divBdr>
    </w:div>
    <w:div w:id="1602487186">
      <w:bodyDiv w:val="1"/>
      <w:marLeft w:val="0"/>
      <w:marRight w:val="0"/>
      <w:marTop w:val="0"/>
      <w:marBottom w:val="0"/>
      <w:divBdr>
        <w:top w:val="none" w:sz="0" w:space="0" w:color="auto"/>
        <w:left w:val="none" w:sz="0" w:space="0" w:color="auto"/>
        <w:bottom w:val="none" w:sz="0" w:space="0" w:color="auto"/>
        <w:right w:val="none" w:sz="0" w:space="0" w:color="auto"/>
      </w:divBdr>
    </w:div>
    <w:div w:id="1955551547">
      <w:bodyDiv w:val="1"/>
      <w:marLeft w:val="0"/>
      <w:marRight w:val="0"/>
      <w:marTop w:val="0"/>
      <w:marBottom w:val="0"/>
      <w:divBdr>
        <w:top w:val="none" w:sz="0" w:space="0" w:color="auto"/>
        <w:left w:val="none" w:sz="0" w:space="0" w:color="auto"/>
        <w:bottom w:val="none" w:sz="0" w:space="0" w:color="auto"/>
        <w:right w:val="none" w:sz="0" w:space="0" w:color="auto"/>
      </w:divBdr>
    </w:div>
    <w:div w:id="2049605591">
      <w:bodyDiv w:val="1"/>
      <w:marLeft w:val="0"/>
      <w:marRight w:val="0"/>
      <w:marTop w:val="0"/>
      <w:marBottom w:val="0"/>
      <w:divBdr>
        <w:top w:val="none" w:sz="0" w:space="0" w:color="auto"/>
        <w:left w:val="none" w:sz="0" w:space="0" w:color="auto"/>
        <w:bottom w:val="none" w:sz="0" w:space="0" w:color="auto"/>
        <w:right w:val="none" w:sz="0" w:space="0" w:color="auto"/>
      </w:divBdr>
    </w:div>
    <w:div w:id="2087258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v.sk" TargetMode="External"/><Relationship Id="rId13" Type="http://schemas.openxmlformats.org/officeDocument/2006/relationships/hyperlink" Target="https://www.uvo.gov.sk/legislativametodika-dohlad/jednotny-europsky-dokument-605.html"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growth/tools-databases/espd/filter?lang=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uvo.gov.sk/legislativametodika-dohlad/jednotny-europsky-dokument-605.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rtal.eks.sk/SpravaDodavatelov/RegistraciaDodavatela/ZiadostORegistraciu" TargetMode="External"/><Relationship Id="rId5" Type="http://schemas.openxmlformats.org/officeDocument/2006/relationships/webSettings" Target="webSettings.xml"/><Relationship Id="rId15" Type="http://schemas.openxmlformats.org/officeDocument/2006/relationships/hyperlink" Target="https://jed.eks.sk/" TargetMode="External"/><Relationship Id="rId10" Type="http://schemas.openxmlformats.org/officeDocument/2006/relationships/hyperlink" Target="https://eo.eks.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vo.gov.sk/vyhladavanie-profilov/zakazky/239" TargetMode="External"/><Relationship Id="rId14" Type="http://schemas.openxmlformats.org/officeDocument/2006/relationships/hyperlink" Target="https://www.uvo.gov.sk/extdoc/1445/JED-prirucka_ESPD"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75741-B0A4-49BA-A4B5-F9BC5C041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7865</Words>
  <Characters>44834</Characters>
  <Application>Microsoft Office Word</Application>
  <DocSecurity>0</DocSecurity>
  <Lines>373</Lines>
  <Paragraphs>105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52594</CharactersWithSpaces>
  <SharedDoc>false</SharedDoc>
  <HLinks>
    <vt:vector size="60" baseType="variant">
      <vt:variant>
        <vt:i4>4259920</vt:i4>
      </vt:variant>
      <vt:variant>
        <vt:i4>27</vt:i4>
      </vt:variant>
      <vt:variant>
        <vt:i4>0</vt:i4>
      </vt:variant>
      <vt:variant>
        <vt:i4>5</vt:i4>
      </vt:variant>
      <vt:variant>
        <vt:lpwstr>https://www.uvo.gov.sk/legislativametodika-dohlad/jednotny-europsky-dokument-605.html</vt:lpwstr>
      </vt:variant>
      <vt:variant>
        <vt:lpwstr/>
      </vt:variant>
      <vt:variant>
        <vt:i4>7602219</vt:i4>
      </vt:variant>
      <vt:variant>
        <vt:i4>24</vt:i4>
      </vt:variant>
      <vt:variant>
        <vt:i4>0</vt:i4>
      </vt:variant>
      <vt:variant>
        <vt:i4>5</vt:i4>
      </vt:variant>
      <vt:variant>
        <vt:lpwstr>https://jed.eks.sk/</vt:lpwstr>
      </vt:variant>
      <vt:variant>
        <vt:lpwstr/>
      </vt:variant>
      <vt:variant>
        <vt:i4>2818077</vt:i4>
      </vt:variant>
      <vt:variant>
        <vt:i4>21</vt:i4>
      </vt:variant>
      <vt:variant>
        <vt:i4>0</vt:i4>
      </vt:variant>
      <vt:variant>
        <vt:i4>5</vt:i4>
      </vt:variant>
      <vt:variant>
        <vt:lpwstr>https://www.uvo.gov.sk/extdoc/1445/JED-prirucka_ESPD</vt:lpwstr>
      </vt:variant>
      <vt:variant>
        <vt:lpwstr/>
      </vt:variant>
      <vt:variant>
        <vt:i4>4259920</vt:i4>
      </vt:variant>
      <vt:variant>
        <vt:i4>18</vt:i4>
      </vt:variant>
      <vt:variant>
        <vt:i4>0</vt:i4>
      </vt:variant>
      <vt:variant>
        <vt:i4>5</vt:i4>
      </vt:variant>
      <vt:variant>
        <vt:lpwstr>https://www.uvo.gov.sk/legislativametodika-dohlad/jednotny-europsky-dokument-605.html</vt:lpwstr>
      </vt:variant>
      <vt:variant>
        <vt:lpwstr/>
      </vt:variant>
      <vt:variant>
        <vt:i4>2752551</vt:i4>
      </vt:variant>
      <vt:variant>
        <vt:i4>15</vt:i4>
      </vt:variant>
      <vt:variant>
        <vt:i4>0</vt:i4>
      </vt:variant>
      <vt:variant>
        <vt:i4>5</vt:i4>
      </vt:variant>
      <vt:variant>
        <vt:lpwstr>https://ec.europa.eu/growth/tools-databases/espd/filter?lang=sk</vt:lpwstr>
      </vt:variant>
      <vt:variant>
        <vt:lpwstr/>
      </vt:variant>
      <vt:variant>
        <vt:i4>4587590</vt:i4>
      </vt:variant>
      <vt:variant>
        <vt:i4>12</vt:i4>
      </vt:variant>
      <vt:variant>
        <vt:i4>0</vt:i4>
      </vt:variant>
      <vt:variant>
        <vt:i4>5</vt:i4>
      </vt:variant>
      <vt:variant>
        <vt:lpwstr>https://portal.eks.sk/SpravaDodavatelov/RegistraciaDodavatela/ZiadostORegistraciu</vt:lpwstr>
      </vt:variant>
      <vt:variant>
        <vt:lpwstr/>
      </vt:variant>
      <vt:variant>
        <vt:i4>3407909</vt:i4>
      </vt:variant>
      <vt:variant>
        <vt:i4>9</vt:i4>
      </vt:variant>
      <vt:variant>
        <vt:i4>0</vt:i4>
      </vt:variant>
      <vt:variant>
        <vt:i4>5</vt:i4>
      </vt:variant>
      <vt:variant>
        <vt:lpwstr>https://eo.eks.sk/</vt:lpwstr>
      </vt:variant>
      <vt:variant>
        <vt:lpwstr/>
      </vt:variant>
      <vt:variant>
        <vt:i4>7733369</vt:i4>
      </vt:variant>
      <vt:variant>
        <vt:i4>6</vt:i4>
      </vt:variant>
      <vt:variant>
        <vt:i4>0</vt:i4>
      </vt:variant>
      <vt:variant>
        <vt:i4>5</vt:i4>
      </vt:variant>
      <vt:variant>
        <vt:lpwstr>https://eo.eks.sk/ElektronickaTabula/Detail/xxx</vt:lpwstr>
      </vt:variant>
      <vt:variant>
        <vt:lpwstr/>
      </vt:variant>
      <vt:variant>
        <vt:i4>1441882</vt:i4>
      </vt:variant>
      <vt:variant>
        <vt:i4>3</vt:i4>
      </vt:variant>
      <vt:variant>
        <vt:i4>0</vt:i4>
      </vt:variant>
      <vt:variant>
        <vt:i4>5</vt:i4>
      </vt:variant>
      <vt:variant>
        <vt:lpwstr>https://www.uvo.gov.sk/vyhladavanie-profilov/zakazky/239</vt:lpwstr>
      </vt:variant>
      <vt:variant>
        <vt:lpwstr/>
      </vt:variant>
      <vt:variant>
        <vt:i4>7143484</vt:i4>
      </vt:variant>
      <vt:variant>
        <vt:i4>0</vt:i4>
      </vt:variant>
      <vt:variant>
        <vt:i4>0</vt:i4>
      </vt:variant>
      <vt:variant>
        <vt:i4>5</vt:i4>
      </vt:variant>
      <vt:variant>
        <vt:lpwstr>http://www.minv.sk/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2015-04-13T12:06:00Z</cp:lastPrinted>
  <dcterms:created xsi:type="dcterms:W3CDTF">2019-02-21T12:47:00Z</dcterms:created>
  <dcterms:modified xsi:type="dcterms:W3CDTF">2019-03-06T12:11:00Z</dcterms:modified>
</cp:coreProperties>
</file>