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4"/>
        <w:gridCol w:w="221"/>
        <w:gridCol w:w="221"/>
      </w:tblGrid>
      <w:tr w:rsidR="0096129D" w14:paraId="5068488B"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29A3EC" w14:textId="77777777" w:rsidTr="005C661D">
              <w:tc>
                <w:tcPr>
                  <w:tcW w:w="4204" w:type="dxa"/>
                </w:tcPr>
                <w:p w14:paraId="5B136FA9" w14:textId="77777777" w:rsidR="005C661D" w:rsidRPr="00ED64AC" w:rsidRDefault="005C661D" w:rsidP="002E35E0">
                  <w:pPr>
                    <w:rPr>
                      <w:rStyle w:val="XEKS"/>
                    </w:rPr>
                  </w:pPr>
                </w:p>
              </w:tc>
              <w:tc>
                <w:tcPr>
                  <w:tcW w:w="899" w:type="dxa"/>
                </w:tcPr>
                <w:p w14:paraId="13AF7D8A" w14:textId="77777777" w:rsidR="005C661D" w:rsidRPr="0011054B" w:rsidRDefault="005C661D" w:rsidP="005C661D">
                  <w:pPr>
                    <w:rPr>
                      <w:rStyle w:val="XEKS"/>
                    </w:rPr>
                  </w:pPr>
                </w:p>
              </w:tc>
              <w:tc>
                <w:tcPr>
                  <w:tcW w:w="5255" w:type="dxa"/>
                </w:tcPr>
                <w:p w14:paraId="4E6FD420" w14:textId="77777777" w:rsidR="005C661D" w:rsidRPr="0011054B" w:rsidRDefault="005C661D" w:rsidP="005C661D">
                  <w:pPr>
                    <w:ind w:left="12"/>
                    <w:rPr>
                      <w:rStyle w:val="XEKS"/>
                    </w:rPr>
                  </w:pPr>
                </w:p>
              </w:tc>
            </w:tr>
          </w:tbl>
          <w:p w14:paraId="5F825579" w14:textId="77777777" w:rsidR="0096129D" w:rsidRPr="00B01872" w:rsidRDefault="0096129D" w:rsidP="00B01872">
            <w:pPr>
              <w:rPr>
                <w:rStyle w:val="XEKS"/>
              </w:rPr>
            </w:pPr>
          </w:p>
        </w:tc>
        <w:tc>
          <w:tcPr>
            <w:tcW w:w="221" w:type="dxa"/>
          </w:tcPr>
          <w:p w14:paraId="2615DA66" w14:textId="77777777" w:rsidR="0096129D" w:rsidRPr="00B01872" w:rsidRDefault="0096129D" w:rsidP="00B01872">
            <w:pPr>
              <w:rPr>
                <w:rStyle w:val="XEKS"/>
              </w:rPr>
            </w:pPr>
          </w:p>
        </w:tc>
        <w:tc>
          <w:tcPr>
            <w:tcW w:w="221" w:type="dxa"/>
          </w:tcPr>
          <w:p w14:paraId="2F6853EC" w14:textId="77777777" w:rsidR="0096129D" w:rsidRPr="00B01872" w:rsidRDefault="0096129D" w:rsidP="00B01872">
            <w:pPr>
              <w:rPr>
                <w:rStyle w:val="XEKS"/>
              </w:rPr>
            </w:pPr>
          </w:p>
        </w:tc>
      </w:tr>
    </w:tbl>
    <w:p w14:paraId="4BB3E518" w14:textId="77777777" w:rsidR="00065F6B" w:rsidRPr="00EC2537" w:rsidRDefault="00065F6B" w:rsidP="00065F6B">
      <w:pPr>
        <w:pStyle w:val="Zkladntext3"/>
        <w:rPr>
          <w:rFonts w:ascii="Arial Narrow" w:hAnsi="Arial Narrow" w:cs="Arial"/>
          <w:sz w:val="30"/>
          <w:szCs w:val="30"/>
        </w:rPr>
      </w:pPr>
    </w:p>
    <w:p w14:paraId="4F68B970"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F9ED0DB" w14:textId="77777777" w:rsidR="00065F6B" w:rsidRDefault="00065F6B" w:rsidP="00417340">
      <w:pPr>
        <w:pStyle w:val="Zkladntext3"/>
        <w:spacing w:before="120" w:line="240" w:lineRule="auto"/>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w:t>
      </w:r>
      <w:r w:rsidR="006B7468">
        <w:rPr>
          <w:rFonts w:ascii="Arial Narrow" w:hAnsi="Arial Narrow" w:cs="Arial"/>
          <w:sz w:val="22"/>
          <w:szCs w:val="22"/>
        </w:rPr>
        <w:t>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ABF533A" w14:textId="1BF8DF8A" w:rsidR="00065F6B" w:rsidRPr="00FA6599" w:rsidRDefault="00065F6B" w:rsidP="00417340">
      <w:pPr>
        <w:pStyle w:val="Zkladntext3"/>
        <w:spacing w:before="120" w:line="240" w:lineRule="auto"/>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68E8A0AC" w14:textId="77777777" w:rsidR="00065F6B" w:rsidRPr="00EC2537" w:rsidRDefault="00065F6B" w:rsidP="00065F6B">
      <w:pPr>
        <w:pStyle w:val="Zkladntext3"/>
        <w:rPr>
          <w:rFonts w:ascii="Arial Narrow" w:hAnsi="Arial Narrow" w:cs="Arial"/>
          <w:sz w:val="30"/>
          <w:szCs w:val="30"/>
        </w:rPr>
      </w:pPr>
    </w:p>
    <w:p w14:paraId="3F68E710"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36751EF7" w14:textId="69BEB4A5" w:rsidR="00065F6B" w:rsidRPr="00F27A73" w:rsidRDefault="00F769BE" w:rsidP="00065F6B">
      <w:pPr>
        <w:jc w:val="center"/>
        <w:rPr>
          <w:rFonts w:ascii="Arial Narrow" w:hAnsi="Arial Narrow" w:cs="Arial"/>
          <w:b/>
          <w:noProof/>
          <w:sz w:val="40"/>
          <w:szCs w:val="40"/>
        </w:rPr>
      </w:pPr>
      <w:bookmarkStart w:id="0" w:name="nazov"/>
      <w:bookmarkEnd w:id="0"/>
      <w:r w:rsidRPr="00F769BE">
        <w:rPr>
          <w:rFonts w:ascii="Arial Narrow" w:hAnsi="Arial Narrow" w:cs="Arial"/>
          <w:b/>
          <w:noProof/>
          <w:sz w:val="40"/>
          <w:szCs w:val="40"/>
        </w:rPr>
        <w:t xml:space="preserve">Zabezpečenie technickej asistencie pri </w:t>
      </w:r>
      <w:r w:rsidR="00F2694E">
        <w:rPr>
          <w:rFonts w:ascii="Arial Narrow" w:hAnsi="Arial Narrow" w:cs="Arial"/>
          <w:b/>
          <w:noProof/>
          <w:sz w:val="40"/>
          <w:szCs w:val="40"/>
        </w:rPr>
        <w:t>voľbách na území Slove</w:t>
      </w:r>
      <w:r w:rsidRPr="00F769BE">
        <w:rPr>
          <w:rFonts w:ascii="Arial Narrow" w:hAnsi="Arial Narrow" w:cs="Arial"/>
          <w:b/>
          <w:noProof/>
          <w:sz w:val="40"/>
          <w:szCs w:val="40"/>
        </w:rPr>
        <w:t>n</w:t>
      </w:r>
      <w:r w:rsidR="00F2694E">
        <w:rPr>
          <w:rFonts w:ascii="Arial Narrow" w:hAnsi="Arial Narrow" w:cs="Arial"/>
          <w:b/>
          <w:noProof/>
          <w:sz w:val="40"/>
          <w:szCs w:val="40"/>
        </w:rPr>
        <w:t>s</w:t>
      </w:r>
      <w:r w:rsidRPr="00F769BE">
        <w:rPr>
          <w:rFonts w:ascii="Arial Narrow" w:hAnsi="Arial Narrow" w:cs="Arial"/>
          <w:b/>
          <w:noProof/>
          <w:sz w:val="40"/>
          <w:szCs w:val="40"/>
        </w:rPr>
        <w:t xml:space="preserve">kej republiky </w:t>
      </w:r>
    </w:p>
    <w:p w14:paraId="4631AE84" w14:textId="77777777" w:rsidR="00065F6B" w:rsidRPr="00EC2537" w:rsidRDefault="00F769BE" w:rsidP="00065F6B">
      <w:pPr>
        <w:pStyle w:val="Zkladntext3"/>
        <w:jc w:val="center"/>
        <w:rPr>
          <w:rFonts w:ascii="Arial Narrow" w:hAnsi="Arial Narrow" w:cs="Arial"/>
        </w:rPr>
      </w:pPr>
      <w:r>
        <w:rPr>
          <w:rFonts w:ascii="Arial Narrow" w:hAnsi="Arial Narrow" w:cs="Arial"/>
          <w:sz w:val="30"/>
        </w:rPr>
        <w:t>(</w:t>
      </w:r>
      <w:r w:rsidR="002D5D2A">
        <w:rPr>
          <w:rFonts w:ascii="Arial Narrow" w:hAnsi="Arial Narrow" w:cs="Arial"/>
          <w:sz w:val="30"/>
        </w:rPr>
        <w:t>Služby</w:t>
      </w:r>
      <w:r w:rsidR="00065F6B">
        <w:rPr>
          <w:rFonts w:ascii="Arial Narrow" w:hAnsi="Arial Narrow" w:cs="Arial"/>
          <w:sz w:val="30"/>
        </w:rPr>
        <w:t>)</w:t>
      </w:r>
    </w:p>
    <w:p w14:paraId="7B00CE0C" w14:textId="77777777" w:rsidR="00065F6B" w:rsidRDefault="00065F6B" w:rsidP="00065F6B">
      <w:pPr>
        <w:pStyle w:val="Zkladntext3"/>
        <w:rPr>
          <w:rFonts w:ascii="Arial Narrow" w:hAnsi="Arial Narrow" w:cs="Arial"/>
          <w:sz w:val="30"/>
        </w:rPr>
      </w:pPr>
    </w:p>
    <w:p w14:paraId="68EDA93A"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082147B" w14:textId="77777777" w:rsidR="00065F6B" w:rsidRDefault="00065F6B" w:rsidP="00065F6B">
      <w:pPr>
        <w:pStyle w:val="Zkladntext3"/>
        <w:rPr>
          <w:rFonts w:ascii="Arial Narrow" w:hAnsi="Arial Narrow" w:cs="Arial"/>
          <w:sz w:val="30"/>
        </w:rPr>
      </w:pPr>
    </w:p>
    <w:p w14:paraId="1958503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6C09CA75" w14:textId="77777777" w:rsidR="00F769BE" w:rsidRDefault="00F769BE" w:rsidP="00F769BE">
      <w:pPr>
        <w:pStyle w:val="Zkladntext3"/>
        <w:spacing w:after="0"/>
        <w:ind w:left="4275" w:firstLine="68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Ing. </w:t>
      </w:r>
      <w:r w:rsidRPr="00F769BE">
        <w:rPr>
          <w:rFonts w:ascii="Arial Narrow" w:hAnsi="Arial Narrow" w:cs="Arial"/>
          <w:sz w:val="22"/>
          <w:szCs w:val="22"/>
        </w:rPr>
        <w:t>Monika Valentovičová</w:t>
      </w:r>
    </w:p>
    <w:p w14:paraId="4EA8E19A" w14:textId="77777777" w:rsidR="00065F6B" w:rsidRPr="00FA6599" w:rsidRDefault="00065F6B" w:rsidP="00F769BE">
      <w:pPr>
        <w:pStyle w:val="Zkladntext3"/>
        <w:spacing w:after="0"/>
        <w:ind w:left="4275"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3FE3B32D" w14:textId="77777777" w:rsidR="00065F6B" w:rsidRDefault="00065F6B" w:rsidP="00065F6B">
      <w:pPr>
        <w:pStyle w:val="Zkladntext3"/>
        <w:spacing w:before="20"/>
        <w:ind w:right="-45"/>
        <w:jc w:val="both"/>
        <w:rPr>
          <w:rFonts w:ascii="Arial Narrow" w:hAnsi="Arial Narrow" w:cs="Arial"/>
          <w:sz w:val="22"/>
          <w:szCs w:val="22"/>
        </w:rPr>
      </w:pPr>
    </w:p>
    <w:p w14:paraId="1D5DA436" w14:textId="77777777" w:rsidR="00065F6B" w:rsidRPr="00065F6B" w:rsidRDefault="00065F6B" w:rsidP="00417340">
      <w:pPr>
        <w:pStyle w:val="Zkladntext3"/>
        <w:spacing w:before="120" w:line="240" w:lineRule="auto"/>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2C715D72" w14:textId="77777777" w:rsidR="00F2694E" w:rsidRDefault="00065F6B" w:rsidP="00417340">
      <w:pPr>
        <w:pStyle w:val="Zkladntext3"/>
        <w:tabs>
          <w:tab w:val="center" w:pos="6804"/>
        </w:tabs>
        <w:spacing w:before="120" w:line="240" w:lineRule="auto"/>
        <w:ind w:right="-45"/>
        <w:rPr>
          <w:rFonts w:ascii="Arial Narrow" w:hAnsi="Arial Narrow" w:cs="Arial"/>
        </w:rPr>
      </w:pPr>
      <w:r>
        <w:rPr>
          <w:rFonts w:ascii="Arial Narrow" w:hAnsi="Arial Narrow" w:cs="Arial"/>
        </w:rPr>
        <w:tab/>
      </w:r>
    </w:p>
    <w:p w14:paraId="141AB03D" w14:textId="77777777" w:rsidR="00F2694E" w:rsidRDefault="00F2694E" w:rsidP="00065F6B">
      <w:pPr>
        <w:pStyle w:val="Zkladntext3"/>
        <w:tabs>
          <w:tab w:val="center" w:pos="6804"/>
        </w:tabs>
        <w:spacing w:before="20"/>
        <w:ind w:right="-45"/>
        <w:rPr>
          <w:rFonts w:ascii="Arial Narrow" w:hAnsi="Arial Narrow" w:cs="Arial"/>
        </w:rPr>
      </w:pPr>
    </w:p>
    <w:p w14:paraId="5EE7D51F" w14:textId="77777777" w:rsidR="00065F6B" w:rsidRDefault="00F2694E" w:rsidP="00065F6B">
      <w:pPr>
        <w:pStyle w:val="Zkladntext3"/>
        <w:tabs>
          <w:tab w:val="center" w:pos="6804"/>
        </w:tabs>
        <w:spacing w:before="20"/>
        <w:ind w:right="-45"/>
        <w:rPr>
          <w:rFonts w:ascii="Arial Narrow" w:hAnsi="Arial Narrow" w:cs="Arial"/>
        </w:rPr>
      </w:pPr>
      <w:r>
        <w:rPr>
          <w:rFonts w:ascii="Arial Narrow" w:hAnsi="Arial Narrow" w:cs="Arial"/>
        </w:rPr>
        <w:tab/>
      </w:r>
      <w:r w:rsidR="00065F6B" w:rsidRPr="00EC2537">
        <w:rPr>
          <w:rFonts w:ascii="Arial Narrow" w:hAnsi="Arial Narrow" w:cs="Arial"/>
        </w:rPr>
        <w:t>...................................................................................</w:t>
      </w:r>
    </w:p>
    <w:p w14:paraId="7EE7F29B" w14:textId="77777777" w:rsidR="00F769BE" w:rsidRPr="00851233" w:rsidRDefault="00F769BE" w:rsidP="009E4E36">
      <w:pPr>
        <w:spacing w:after="0"/>
        <w:jc w:val="center"/>
        <w:rPr>
          <w:rFonts w:ascii="Arial Narrow" w:hAnsi="Arial Narrow" w:cs="Calibri"/>
          <w:sz w:val="22"/>
        </w:rPr>
      </w:pPr>
      <w:r w:rsidRPr="00EC2205">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sidRPr="00851233">
        <w:rPr>
          <w:rFonts w:ascii="Arial Narrow" w:hAnsi="Arial Narrow" w:cs="Calibri"/>
          <w:sz w:val="22"/>
        </w:rPr>
        <w:t xml:space="preserve">Ing. Adrián Jenčo </w:t>
      </w:r>
    </w:p>
    <w:p w14:paraId="2353172D" w14:textId="77777777" w:rsidR="00F769BE" w:rsidRPr="00851233" w:rsidRDefault="00F769BE" w:rsidP="009E4E36">
      <w:pPr>
        <w:spacing w:after="0"/>
        <w:jc w:val="center"/>
        <w:rPr>
          <w:rFonts w:ascii="Arial Narrow" w:hAnsi="Arial Narrow" w:cs="Calibri"/>
          <w:sz w:val="22"/>
        </w:rPr>
      </w:pPr>
      <w:r w:rsidRPr="00851233">
        <w:rPr>
          <w:rFonts w:ascii="Arial Narrow" w:hAnsi="Arial Narrow" w:cs="Calibri"/>
          <w:sz w:val="22"/>
        </w:rPr>
        <w:tab/>
      </w:r>
      <w:r w:rsidRPr="00851233">
        <w:rPr>
          <w:rFonts w:ascii="Arial Narrow" w:hAnsi="Arial Narrow" w:cs="Calibri"/>
          <w:sz w:val="22"/>
        </w:rPr>
        <w:tab/>
      </w:r>
      <w:r w:rsidRPr="00851233">
        <w:rPr>
          <w:rFonts w:ascii="Arial Narrow" w:hAnsi="Arial Narrow" w:cs="Calibri"/>
          <w:sz w:val="22"/>
        </w:rPr>
        <w:tab/>
      </w:r>
      <w:r>
        <w:rPr>
          <w:rFonts w:ascii="Arial Narrow" w:hAnsi="Arial Narrow" w:cs="Calibri"/>
          <w:sz w:val="22"/>
        </w:rPr>
        <w:t xml:space="preserve">      </w:t>
      </w:r>
      <w:r>
        <w:rPr>
          <w:rFonts w:ascii="Arial Narrow" w:hAnsi="Arial Narrow" w:cs="Calibri"/>
          <w:sz w:val="22"/>
        </w:rPr>
        <w:tab/>
      </w:r>
      <w:r>
        <w:rPr>
          <w:rFonts w:ascii="Arial Narrow" w:hAnsi="Arial Narrow" w:cs="Calibri"/>
          <w:sz w:val="22"/>
        </w:rPr>
        <w:tab/>
      </w:r>
      <w:r>
        <w:rPr>
          <w:rFonts w:ascii="Arial Narrow" w:hAnsi="Arial Narrow" w:cs="Calibri"/>
          <w:sz w:val="22"/>
        </w:rPr>
        <w:tab/>
        <w:t xml:space="preserve"> </w:t>
      </w:r>
      <w:r w:rsidRPr="00851233">
        <w:rPr>
          <w:rFonts w:ascii="Arial Narrow" w:hAnsi="Arial Narrow" w:cs="Calibri"/>
          <w:sz w:val="22"/>
        </w:rPr>
        <w:t>generálny riaditeľ</w:t>
      </w:r>
      <w:r>
        <w:rPr>
          <w:rFonts w:ascii="Arial Narrow" w:hAnsi="Arial Narrow" w:cs="Calibri"/>
          <w:sz w:val="22"/>
        </w:rPr>
        <w:t xml:space="preserve"> </w:t>
      </w:r>
      <w:r w:rsidRPr="00851233">
        <w:rPr>
          <w:rFonts w:ascii="Arial Narrow" w:hAnsi="Arial Narrow" w:cs="Calibri"/>
          <w:sz w:val="22"/>
        </w:rPr>
        <w:t>SVS MV SR</w:t>
      </w:r>
    </w:p>
    <w:p w14:paraId="45ACDE5B" w14:textId="77777777" w:rsidR="00F769BE" w:rsidRDefault="00F769BE" w:rsidP="00065F6B">
      <w:pPr>
        <w:pStyle w:val="Zkladntext3"/>
        <w:tabs>
          <w:tab w:val="center" w:pos="6804"/>
        </w:tabs>
        <w:spacing w:before="20"/>
        <w:ind w:right="-45"/>
        <w:rPr>
          <w:rFonts w:ascii="Arial Narrow" w:hAnsi="Arial Narrow" w:cs="Arial"/>
        </w:rPr>
      </w:pPr>
    </w:p>
    <w:p w14:paraId="13DB2E11" w14:textId="77777777" w:rsidR="00F2694E" w:rsidRDefault="00F2694E" w:rsidP="00065F6B">
      <w:pPr>
        <w:pStyle w:val="Zkladntext3"/>
        <w:tabs>
          <w:tab w:val="center" w:pos="6804"/>
        </w:tabs>
        <w:spacing w:before="20"/>
        <w:ind w:right="-45"/>
        <w:rPr>
          <w:rFonts w:ascii="Arial Narrow" w:hAnsi="Arial Narrow" w:cs="Arial"/>
        </w:rPr>
      </w:pPr>
    </w:p>
    <w:p w14:paraId="5A82EFF5" w14:textId="77777777" w:rsidR="00F769BE" w:rsidRPr="00EC2537" w:rsidRDefault="00F769BE" w:rsidP="00065F6B">
      <w:pPr>
        <w:pStyle w:val="Zkladntext3"/>
        <w:tabs>
          <w:tab w:val="center" w:pos="6804"/>
        </w:tabs>
        <w:spacing w:before="20"/>
        <w:ind w:right="-45"/>
        <w:rPr>
          <w:rFonts w:ascii="Arial Narrow" w:hAnsi="Arial Narrow" w:cs="Arial"/>
        </w:rPr>
      </w:pPr>
    </w:p>
    <w:p w14:paraId="6C3C632B" w14:textId="77777777" w:rsidR="00065F6B" w:rsidRDefault="00065F6B" w:rsidP="00F769BE">
      <w:pPr>
        <w:pStyle w:val="Zkladntext3"/>
        <w:spacing w:after="0"/>
        <w:ind w:right="-45"/>
        <w:rPr>
          <w:rFonts w:ascii="Arial Narrow" w:hAnsi="Arial Narrow" w:cs="Arial"/>
          <w:sz w:val="22"/>
          <w:szCs w:val="22"/>
        </w:rPr>
      </w:pPr>
      <w:r w:rsidRPr="00CF20C0">
        <w:rPr>
          <w:rFonts w:ascii="Arial Narrow" w:hAnsi="Arial Narrow" w:cs="Arial"/>
          <w:sz w:val="22"/>
          <w:szCs w:val="22"/>
        </w:rPr>
        <w:t>Za verejného obstarávateľa:</w:t>
      </w:r>
      <w:r w:rsidR="00F769BE">
        <w:rPr>
          <w:rFonts w:ascii="Arial Narrow" w:hAnsi="Arial Narrow" w:cs="Arial"/>
          <w:sz w:val="22"/>
          <w:szCs w:val="22"/>
        </w:rPr>
        <w:tab/>
      </w:r>
      <w:r w:rsidR="00F769BE">
        <w:rPr>
          <w:rFonts w:ascii="Arial Narrow" w:hAnsi="Arial Narrow" w:cs="Arial"/>
          <w:sz w:val="22"/>
          <w:szCs w:val="22"/>
        </w:rPr>
        <w:tab/>
      </w:r>
      <w:r w:rsidR="00F769BE">
        <w:rPr>
          <w:rFonts w:ascii="Arial Narrow" w:hAnsi="Arial Narrow" w:cs="Arial"/>
          <w:sz w:val="22"/>
          <w:szCs w:val="22"/>
        </w:rPr>
        <w:tab/>
      </w:r>
      <w:r w:rsidR="00F769BE">
        <w:rPr>
          <w:rFonts w:ascii="Arial Narrow" w:hAnsi="Arial Narrow" w:cs="Arial"/>
          <w:sz w:val="22"/>
          <w:szCs w:val="22"/>
        </w:rPr>
        <w:tab/>
      </w:r>
      <w:r w:rsidR="00F769BE">
        <w:rPr>
          <w:rFonts w:ascii="Arial Narrow" w:hAnsi="Arial Narrow" w:cs="Arial"/>
          <w:sz w:val="22"/>
          <w:szCs w:val="22"/>
        </w:rPr>
        <w:tab/>
        <w:t>Ing. Daša Paláková</w:t>
      </w:r>
    </w:p>
    <w:p w14:paraId="63B5484D" w14:textId="77777777" w:rsidR="00F769BE" w:rsidRPr="00EC2205" w:rsidRDefault="00F769BE" w:rsidP="00F769BE">
      <w:pPr>
        <w:pStyle w:val="Zkladntext3"/>
        <w:spacing w:after="0"/>
        <w:ind w:left="4080" w:right="-45" w:firstLine="680"/>
        <w:rPr>
          <w:rFonts w:ascii="Arial Narrow" w:hAnsi="Arial Narrow" w:cs="Arial"/>
          <w:sz w:val="22"/>
          <w:szCs w:val="22"/>
        </w:rPr>
      </w:pPr>
      <w:r w:rsidRPr="00EC2205">
        <w:rPr>
          <w:rFonts w:ascii="Arial Narrow" w:hAnsi="Arial Narrow" w:cs="Arial"/>
          <w:sz w:val="22"/>
          <w:szCs w:val="22"/>
        </w:rPr>
        <w:t>riaditeľka odboru verejného obstarávania MV SR</w:t>
      </w:r>
    </w:p>
    <w:p w14:paraId="3CA3B087" w14:textId="77777777" w:rsidR="00F769BE" w:rsidRPr="00CF20C0" w:rsidRDefault="00F769BE" w:rsidP="00065F6B">
      <w:pPr>
        <w:pStyle w:val="Zkladntext3"/>
        <w:spacing w:before="20"/>
        <w:ind w:right="-45"/>
        <w:rPr>
          <w:rFonts w:ascii="Arial Narrow" w:hAnsi="Arial Narrow" w:cs="Arial"/>
          <w:sz w:val="22"/>
          <w:szCs w:val="22"/>
        </w:rPr>
      </w:pPr>
    </w:p>
    <w:p w14:paraId="171AFA19" w14:textId="77777777" w:rsidR="00F2694E" w:rsidRDefault="00F2694E" w:rsidP="003109F3">
      <w:pPr>
        <w:pStyle w:val="Zkladntext3"/>
        <w:spacing w:before="20"/>
        <w:ind w:right="-45"/>
        <w:jc w:val="center"/>
        <w:rPr>
          <w:rFonts w:ascii="Arial Narrow" w:hAnsi="Arial Narrow" w:cs="Arial"/>
          <w:sz w:val="22"/>
          <w:szCs w:val="22"/>
        </w:rPr>
      </w:pPr>
    </w:p>
    <w:p w14:paraId="00F93E31" w14:textId="3FCC1715"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B045A3">
        <w:rPr>
          <w:rFonts w:ascii="Arial Narrow" w:hAnsi="Arial Narrow" w:cs="Arial"/>
          <w:sz w:val="22"/>
          <w:szCs w:val="22"/>
        </w:rPr>
        <w:t>apríl</w:t>
      </w:r>
      <w:r w:rsidR="001D2BD8">
        <w:rPr>
          <w:rFonts w:ascii="Arial Narrow" w:hAnsi="Arial Narrow" w:cs="Arial"/>
          <w:sz w:val="22"/>
          <w:szCs w:val="22"/>
        </w:rPr>
        <w:t xml:space="preserve"> </w:t>
      </w:r>
      <w:r w:rsidR="00F769BE">
        <w:rPr>
          <w:rFonts w:ascii="Arial Narrow" w:hAnsi="Arial Narrow" w:cs="Arial"/>
          <w:sz w:val="22"/>
          <w:szCs w:val="22"/>
        </w:rPr>
        <w:t>2019</w:t>
      </w:r>
    </w:p>
    <w:p w14:paraId="7429AF1D" w14:textId="77777777" w:rsidR="00265FF2" w:rsidRDefault="00065F6B" w:rsidP="00265FF2">
      <w:pPr>
        <w:spacing w:after="0" w:line="240" w:lineRule="auto"/>
        <w:rPr>
          <w:rFonts w:ascii="Arial Narrow" w:hAnsi="Arial Narrow"/>
          <w:b/>
          <w:sz w:val="26"/>
          <w:szCs w:val="26"/>
        </w:rPr>
      </w:pPr>
      <w:r w:rsidRPr="00EC2537">
        <w:rPr>
          <w:rFonts w:ascii="Arial Narrow" w:hAnsi="Arial Narrow" w:cs="Arial"/>
        </w:rPr>
        <w:br w:type="page"/>
      </w:r>
      <w:r w:rsidR="00265FF2" w:rsidRPr="001C5751">
        <w:rPr>
          <w:rFonts w:ascii="Arial Narrow" w:hAnsi="Arial Narrow"/>
          <w:b/>
          <w:sz w:val="26"/>
          <w:szCs w:val="26"/>
        </w:rPr>
        <w:lastRenderedPageBreak/>
        <w:t>OBSAH  SÚŤAŽNÝCH  PODKLADOV</w:t>
      </w:r>
    </w:p>
    <w:p w14:paraId="7E2FE032" w14:textId="77777777" w:rsidR="00265FF2" w:rsidRPr="00E22120" w:rsidRDefault="00265FF2" w:rsidP="00265FF2">
      <w:pPr>
        <w:tabs>
          <w:tab w:val="left" w:pos="708"/>
          <w:tab w:val="left" w:pos="1416"/>
          <w:tab w:val="left" w:pos="2124"/>
          <w:tab w:val="left" w:pos="2832"/>
          <w:tab w:val="left" w:pos="3540"/>
          <w:tab w:val="left" w:pos="4248"/>
          <w:tab w:val="left" w:pos="6690"/>
        </w:tabs>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r>
        <w:rPr>
          <w:rFonts w:ascii="Arial Narrow" w:hAnsi="Arial Narrow"/>
          <w:b/>
          <w:szCs w:val="20"/>
        </w:rPr>
        <w:tab/>
      </w:r>
    </w:p>
    <w:p w14:paraId="0DB8D754" w14:textId="77777777" w:rsidR="00265FF2" w:rsidRPr="006C78CD" w:rsidRDefault="00265FF2" w:rsidP="00265FF2">
      <w:pPr>
        <w:numPr>
          <w:ilvl w:val="0"/>
          <w:numId w:val="24"/>
        </w:numPr>
        <w:spacing w:after="0" w:line="240" w:lineRule="auto"/>
        <w:rPr>
          <w:rFonts w:ascii="Arial Narrow" w:hAnsi="Arial Narrow"/>
          <w:b/>
          <w:szCs w:val="20"/>
        </w:rPr>
      </w:pPr>
      <w:r w:rsidRPr="00E22120">
        <w:rPr>
          <w:rFonts w:ascii="Arial Narrow" w:hAnsi="Arial Narrow"/>
          <w:szCs w:val="20"/>
        </w:rPr>
        <w:t>Identifikácia verejného obstarávateľa</w:t>
      </w:r>
    </w:p>
    <w:p w14:paraId="07295A0E" w14:textId="77777777" w:rsidR="00265FF2" w:rsidRPr="00E22120" w:rsidRDefault="00265FF2" w:rsidP="00265FF2">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587088D3" w14:textId="77777777" w:rsidR="00265FF2" w:rsidRPr="00E22120" w:rsidRDefault="00265FF2" w:rsidP="00265FF2">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703DFA44" w14:textId="77777777" w:rsidR="00265FF2" w:rsidRDefault="00265FF2" w:rsidP="00265FF2">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 rámci zadávania tejto zákazky</w:t>
      </w:r>
    </w:p>
    <w:p w14:paraId="14B6E6F6" w14:textId="77777777" w:rsidR="00265FF2" w:rsidRPr="00E22120" w:rsidRDefault="00265FF2" w:rsidP="00265FF2">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47C72031"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14:paraId="3D2AD3D0"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 xml:space="preserve"> 5</w:t>
      </w:r>
      <w:r w:rsidRPr="00CF250E">
        <w:rPr>
          <w:rFonts w:ascii="Arial Narrow" w:hAnsi="Arial Narrow"/>
          <w:szCs w:val="20"/>
        </w:rPr>
        <w:tab/>
        <w:t>Predmet zákazky</w:t>
      </w:r>
    </w:p>
    <w:p w14:paraId="2F0CAE80"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 xml:space="preserve"> 6</w:t>
      </w:r>
      <w:r w:rsidRPr="00CF250E">
        <w:rPr>
          <w:rFonts w:ascii="Arial Narrow" w:hAnsi="Arial Narrow"/>
          <w:szCs w:val="20"/>
        </w:rPr>
        <w:tab/>
        <w:t>Rozdelenie predmetu zákazky</w:t>
      </w:r>
    </w:p>
    <w:p w14:paraId="148F3979"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 xml:space="preserve"> 7</w:t>
      </w:r>
      <w:r w:rsidRPr="00CF250E">
        <w:rPr>
          <w:rFonts w:ascii="Arial Narrow" w:hAnsi="Arial Narrow"/>
          <w:szCs w:val="20"/>
        </w:rPr>
        <w:tab/>
        <w:t>Miesto dodania predmetu zákazky</w:t>
      </w:r>
    </w:p>
    <w:p w14:paraId="559C89AF"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Lehoty dodania služby</w:t>
      </w:r>
    </w:p>
    <w:p w14:paraId="715AD749"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 xml:space="preserve"> 9</w:t>
      </w:r>
      <w:r w:rsidRPr="00CF250E">
        <w:rPr>
          <w:rFonts w:ascii="Arial Narrow" w:hAnsi="Arial Narrow"/>
          <w:szCs w:val="20"/>
        </w:rPr>
        <w:tab/>
        <w:t>Zdroj finančných prostriedkov</w:t>
      </w:r>
    </w:p>
    <w:p w14:paraId="45020E1F"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14:paraId="7AE485D0"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Príprava ponuky</w:t>
      </w:r>
    </w:p>
    <w:p w14:paraId="2BEE7280"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14:paraId="75AB6E97"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14:paraId="4CBE8BBE"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14:paraId="4503DFA6"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14:paraId="40A7C529"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14</w:t>
      </w:r>
      <w:r w:rsidRPr="00CF250E">
        <w:rPr>
          <w:rFonts w:ascii="Arial Narrow" w:hAnsi="Arial Narrow"/>
          <w:szCs w:val="20"/>
        </w:rPr>
        <w:tab/>
        <w:t>Zábezpeka ponuky</w:t>
      </w:r>
    </w:p>
    <w:p w14:paraId="7F439846"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 xml:space="preserve">Obsah ponuky </w:t>
      </w:r>
    </w:p>
    <w:p w14:paraId="5F35A239"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14:paraId="279D5B05"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16</w:t>
      </w:r>
      <w:r w:rsidRPr="00CF250E">
        <w:rPr>
          <w:rFonts w:ascii="Arial Narrow" w:hAnsi="Arial Narrow"/>
          <w:szCs w:val="20"/>
        </w:rPr>
        <w:tab/>
        <w:t xml:space="preserve">Doklady preukazujúce splnenie podmienok účasti </w:t>
      </w:r>
    </w:p>
    <w:p w14:paraId="5AB9A163" w14:textId="77777777" w:rsidR="00265FF2" w:rsidRPr="00CF250E" w:rsidRDefault="00265FF2" w:rsidP="00265FF2">
      <w:pPr>
        <w:spacing w:after="0" w:line="240" w:lineRule="auto"/>
        <w:ind w:left="142"/>
        <w:rPr>
          <w:rFonts w:ascii="Arial Narrow" w:hAnsi="Arial Narrow"/>
          <w:color w:val="000000"/>
          <w:szCs w:val="20"/>
        </w:rPr>
      </w:pPr>
      <w:r w:rsidRPr="00CF250E">
        <w:rPr>
          <w:rFonts w:ascii="Arial Narrow" w:hAnsi="Arial Narrow"/>
          <w:color w:val="000000"/>
          <w:szCs w:val="20"/>
        </w:rPr>
        <w:t>17</w:t>
      </w:r>
      <w:r w:rsidRPr="00CF250E">
        <w:rPr>
          <w:rFonts w:ascii="Arial Narrow" w:hAnsi="Arial Narrow"/>
          <w:color w:val="000000"/>
          <w:szCs w:val="20"/>
        </w:rPr>
        <w:tab/>
        <w:t>Ponuka uchádzača</w:t>
      </w:r>
    </w:p>
    <w:p w14:paraId="1E713340"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Predkladanie ponuky</w:t>
      </w:r>
    </w:p>
    <w:p w14:paraId="77C7E162"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18</w:t>
      </w:r>
      <w:r w:rsidRPr="00CF250E">
        <w:rPr>
          <w:rFonts w:ascii="Arial Narrow" w:hAnsi="Arial Narrow"/>
          <w:szCs w:val="20"/>
        </w:rPr>
        <w:tab/>
        <w:t>Náklady na ponuku</w:t>
      </w:r>
    </w:p>
    <w:p w14:paraId="4A1E6336"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19</w:t>
      </w:r>
      <w:r w:rsidRPr="00CF250E">
        <w:rPr>
          <w:rFonts w:ascii="Arial Narrow" w:hAnsi="Arial Narrow"/>
          <w:szCs w:val="20"/>
        </w:rPr>
        <w:tab/>
        <w:t>Oprávnenie predložiť ponuku</w:t>
      </w:r>
    </w:p>
    <w:p w14:paraId="0AD0FD24"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20</w:t>
      </w:r>
      <w:r w:rsidRPr="00CF250E">
        <w:rPr>
          <w:rFonts w:ascii="Arial Narrow" w:hAnsi="Arial Narrow"/>
          <w:szCs w:val="20"/>
        </w:rPr>
        <w:tab/>
        <w:t>Predloženie ponuky</w:t>
      </w:r>
      <w:r>
        <w:rPr>
          <w:rFonts w:ascii="Arial Narrow" w:hAnsi="Arial Narrow"/>
          <w:szCs w:val="20"/>
        </w:rPr>
        <w:t xml:space="preserve"> a späť vzatie</w:t>
      </w:r>
      <w:r w:rsidRPr="00CF250E">
        <w:rPr>
          <w:rFonts w:ascii="Arial Narrow" w:hAnsi="Arial Narrow"/>
          <w:szCs w:val="20"/>
        </w:rPr>
        <w:t xml:space="preserve"> ponuky</w:t>
      </w:r>
    </w:p>
    <w:p w14:paraId="0E8BFE7C"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21</w:t>
      </w:r>
      <w:r w:rsidRPr="00CF250E">
        <w:rPr>
          <w:rFonts w:ascii="Arial Narrow" w:hAnsi="Arial Narrow"/>
          <w:szCs w:val="20"/>
        </w:rPr>
        <w:tab/>
        <w:t>Miesto a lehota na predkladanie ponuky</w:t>
      </w:r>
    </w:p>
    <w:p w14:paraId="2BAE9B90"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2</w:t>
      </w:r>
      <w:r w:rsidRPr="00CF250E">
        <w:rPr>
          <w:rFonts w:ascii="Arial Narrow" w:hAnsi="Arial Narrow"/>
          <w:szCs w:val="20"/>
        </w:rPr>
        <w:tab/>
        <w:t>Lehota viazanosti ponuky</w:t>
      </w:r>
    </w:p>
    <w:p w14:paraId="6492A5D9" w14:textId="77777777" w:rsidR="00265FF2" w:rsidRPr="00CF250E" w:rsidRDefault="00265FF2" w:rsidP="00265FF2">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14:paraId="68F15B0F"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Dorozumievanie a vysvetľovanie</w:t>
      </w:r>
    </w:p>
    <w:p w14:paraId="0E3F3781"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3</w:t>
      </w:r>
      <w:r w:rsidRPr="00CF250E">
        <w:rPr>
          <w:rFonts w:ascii="Arial Narrow" w:hAnsi="Arial Narrow"/>
          <w:szCs w:val="20"/>
        </w:rPr>
        <w:tab/>
      </w:r>
      <w:r>
        <w:rPr>
          <w:rFonts w:ascii="Arial Narrow" w:hAnsi="Arial Narrow"/>
          <w:szCs w:val="20"/>
        </w:rPr>
        <w:t>Komunikácia a výmena informácií</w:t>
      </w:r>
      <w:r w:rsidRPr="00CF250E">
        <w:rPr>
          <w:rFonts w:ascii="Arial Narrow" w:hAnsi="Arial Narrow"/>
          <w:szCs w:val="20"/>
        </w:rPr>
        <w:t xml:space="preserve"> medzi verejným obstarávateľom a záujemcami/uchádzačmi</w:t>
      </w:r>
    </w:p>
    <w:p w14:paraId="2A40F64E"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4</w:t>
      </w:r>
      <w:r w:rsidRPr="00CF250E">
        <w:rPr>
          <w:rFonts w:ascii="Arial Narrow" w:hAnsi="Arial Narrow"/>
          <w:szCs w:val="20"/>
        </w:rPr>
        <w:tab/>
        <w:t>Obhliadka miesta</w:t>
      </w:r>
      <w:r>
        <w:rPr>
          <w:rFonts w:ascii="Arial Narrow" w:hAnsi="Arial Narrow"/>
          <w:szCs w:val="20"/>
        </w:rPr>
        <w:t xml:space="preserve"> dodania</w:t>
      </w:r>
      <w:r w:rsidRPr="00CF250E">
        <w:rPr>
          <w:rFonts w:ascii="Arial Narrow" w:hAnsi="Arial Narrow"/>
          <w:szCs w:val="20"/>
        </w:rPr>
        <w:t xml:space="preserve"> predmetu zákazky</w:t>
      </w:r>
    </w:p>
    <w:p w14:paraId="1935C8C8"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Otváranie ponúk</w:t>
      </w:r>
    </w:p>
    <w:p w14:paraId="3F646E35"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5</w:t>
      </w:r>
      <w:r w:rsidRPr="00CF250E">
        <w:rPr>
          <w:rFonts w:ascii="Arial Narrow" w:hAnsi="Arial Narrow"/>
          <w:szCs w:val="20"/>
        </w:rPr>
        <w:tab/>
        <w:t>Otváranie ponúk</w:t>
      </w:r>
    </w:p>
    <w:p w14:paraId="0AE4C106" w14:textId="77777777" w:rsidR="00265FF2" w:rsidRPr="00CF250E" w:rsidRDefault="00265FF2" w:rsidP="00265FF2">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04CDA786" w14:textId="77777777" w:rsidR="00265FF2" w:rsidRPr="00CF250E" w:rsidRDefault="00265FF2" w:rsidP="00265FF2">
      <w:pPr>
        <w:tabs>
          <w:tab w:val="left" w:pos="708"/>
        </w:tabs>
        <w:spacing w:after="0" w:line="240" w:lineRule="auto"/>
        <w:ind w:left="142"/>
        <w:rPr>
          <w:rFonts w:ascii="Arial Narrow" w:hAnsi="Arial Narrow"/>
          <w:szCs w:val="20"/>
        </w:rPr>
      </w:pPr>
      <w:r>
        <w:rPr>
          <w:rFonts w:ascii="Arial Narrow" w:hAnsi="Arial Narrow"/>
          <w:szCs w:val="20"/>
        </w:rPr>
        <w:t>26</w:t>
      </w:r>
      <w:r w:rsidRPr="00CF250E">
        <w:rPr>
          <w:rFonts w:ascii="Arial Narrow" w:hAnsi="Arial Narrow"/>
          <w:szCs w:val="20"/>
        </w:rPr>
        <w:tab/>
        <w:t>Posúdenie splnenia podmienok účasti</w:t>
      </w:r>
    </w:p>
    <w:p w14:paraId="60A076D3" w14:textId="77777777" w:rsidR="00265FF2" w:rsidRPr="00CF250E" w:rsidRDefault="00265FF2" w:rsidP="00265FF2">
      <w:pPr>
        <w:tabs>
          <w:tab w:val="left" w:pos="708"/>
        </w:tabs>
        <w:spacing w:after="0" w:line="240" w:lineRule="auto"/>
        <w:ind w:left="142"/>
        <w:rPr>
          <w:rFonts w:ascii="Arial Narrow" w:hAnsi="Arial Narrow"/>
          <w:szCs w:val="20"/>
        </w:rPr>
      </w:pPr>
      <w:r>
        <w:rPr>
          <w:rFonts w:ascii="Arial Narrow" w:hAnsi="Arial Narrow"/>
          <w:szCs w:val="20"/>
        </w:rPr>
        <w:t>27</w:t>
      </w:r>
      <w:r w:rsidRPr="00CF250E">
        <w:rPr>
          <w:rFonts w:ascii="Arial Narrow" w:hAnsi="Arial Narrow"/>
          <w:szCs w:val="20"/>
        </w:rPr>
        <w:tab/>
        <w:t>Vysvetľovanie dokladov na preukázanie splnenia podmienok účasti</w:t>
      </w:r>
    </w:p>
    <w:p w14:paraId="06FB70DF" w14:textId="77777777" w:rsidR="00265FF2" w:rsidRDefault="00265FF2" w:rsidP="00265FF2">
      <w:pPr>
        <w:tabs>
          <w:tab w:val="left" w:pos="708"/>
        </w:tabs>
        <w:spacing w:after="0" w:line="240" w:lineRule="auto"/>
        <w:rPr>
          <w:rFonts w:ascii="Arial Narrow" w:hAnsi="Arial Narrow"/>
          <w:b/>
          <w:szCs w:val="20"/>
        </w:rPr>
      </w:pPr>
      <w:r>
        <w:rPr>
          <w:rFonts w:ascii="Arial Narrow" w:hAnsi="Arial Narrow"/>
          <w:szCs w:val="20"/>
        </w:rPr>
        <w:t xml:space="preserve">   28</w:t>
      </w:r>
      <w:r w:rsidRPr="00CF250E">
        <w:rPr>
          <w:rFonts w:ascii="Arial Narrow" w:hAnsi="Arial Narrow"/>
          <w:szCs w:val="20"/>
        </w:rPr>
        <w:tab/>
        <w:t>Vylúčenie uchádzača</w:t>
      </w:r>
    </w:p>
    <w:p w14:paraId="7725C3EB" w14:textId="77777777" w:rsidR="00265FF2" w:rsidRPr="00CF250E" w:rsidRDefault="00265FF2" w:rsidP="00265FF2">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7EDA1550" w14:textId="77777777" w:rsidR="00265FF2" w:rsidRPr="00CF250E" w:rsidRDefault="00265FF2" w:rsidP="00265FF2">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9</w:t>
      </w:r>
      <w:r w:rsidRPr="00CF250E">
        <w:rPr>
          <w:rFonts w:ascii="Arial Narrow" w:hAnsi="Arial Narrow"/>
          <w:szCs w:val="20"/>
        </w:rPr>
        <w:tab/>
        <w:t>Preskúmanie a hodnotenie ponúk</w:t>
      </w:r>
    </w:p>
    <w:p w14:paraId="0F70A383" w14:textId="77777777" w:rsidR="00265FF2" w:rsidRPr="00CF250E" w:rsidRDefault="00265FF2" w:rsidP="00265FF2">
      <w:pPr>
        <w:tabs>
          <w:tab w:val="left" w:pos="708"/>
        </w:tabs>
        <w:spacing w:after="0" w:line="240" w:lineRule="auto"/>
        <w:ind w:left="142"/>
        <w:rPr>
          <w:rFonts w:ascii="Arial Narrow" w:hAnsi="Arial Narrow"/>
          <w:szCs w:val="20"/>
        </w:rPr>
      </w:pPr>
      <w:r>
        <w:rPr>
          <w:rFonts w:ascii="Arial Narrow" w:hAnsi="Arial Narrow"/>
          <w:szCs w:val="20"/>
        </w:rPr>
        <w:t>30</w:t>
      </w:r>
      <w:r w:rsidRPr="00CF250E">
        <w:rPr>
          <w:rFonts w:ascii="Arial Narrow" w:hAnsi="Arial Narrow"/>
          <w:szCs w:val="20"/>
        </w:rPr>
        <w:tab/>
        <w:t xml:space="preserve">Vysvetľovanie ponúk, odôvodnenie mimoriadne nízkej ponuky </w:t>
      </w:r>
    </w:p>
    <w:p w14:paraId="6F3D9F65" w14:textId="77777777" w:rsidR="00265FF2" w:rsidRPr="00CF250E" w:rsidRDefault="00265FF2" w:rsidP="00265FF2">
      <w:pPr>
        <w:tabs>
          <w:tab w:val="left" w:pos="708"/>
        </w:tabs>
        <w:spacing w:after="0" w:line="240" w:lineRule="auto"/>
        <w:ind w:left="142"/>
        <w:rPr>
          <w:rFonts w:ascii="Arial Narrow" w:hAnsi="Arial Narrow"/>
          <w:szCs w:val="20"/>
        </w:rPr>
      </w:pPr>
      <w:r>
        <w:rPr>
          <w:rFonts w:ascii="Arial Narrow" w:hAnsi="Arial Narrow"/>
          <w:szCs w:val="20"/>
        </w:rPr>
        <w:t>31</w:t>
      </w:r>
      <w:r w:rsidRPr="00CF250E">
        <w:rPr>
          <w:rFonts w:ascii="Arial Narrow" w:hAnsi="Arial Narrow"/>
          <w:szCs w:val="20"/>
        </w:rPr>
        <w:tab/>
        <w:t>Vylúčenie ponuky/uchádzača</w:t>
      </w:r>
    </w:p>
    <w:p w14:paraId="2A18D87C" w14:textId="77777777" w:rsidR="00265FF2" w:rsidRPr="00CF250E" w:rsidRDefault="00265FF2" w:rsidP="00265FF2">
      <w:pPr>
        <w:tabs>
          <w:tab w:val="left" w:pos="708"/>
        </w:tabs>
        <w:spacing w:after="0" w:line="240" w:lineRule="auto"/>
        <w:ind w:left="142"/>
        <w:rPr>
          <w:rFonts w:ascii="Arial Narrow" w:hAnsi="Arial Narrow"/>
          <w:szCs w:val="20"/>
        </w:rPr>
      </w:pPr>
      <w:r>
        <w:rPr>
          <w:rFonts w:ascii="Arial Narrow" w:hAnsi="Arial Narrow"/>
          <w:szCs w:val="20"/>
        </w:rPr>
        <w:t>32</w:t>
      </w:r>
      <w:r w:rsidRPr="00CF250E">
        <w:rPr>
          <w:rFonts w:ascii="Arial Narrow" w:hAnsi="Arial Narrow"/>
          <w:szCs w:val="20"/>
        </w:rPr>
        <w:tab/>
        <w:t>Vyhodnocovanie návrhov na plnenie kritérií</w:t>
      </w:r>
    </w:p>
    <w:p w14:paraId="1635CB04"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Elektronická aukcia</w:t>
      </w:r>
    </w:p>
    <w:p w14:paraId="28BA143F"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r>
      <w:r>
        <w:rPr>
          <w:rFonts w:ascii="Arial Narrow" w:hAnsi="Arial Narrow"/>
          <w:szCs w:val="20"/>
        </w:rPr>
        <w:t>Elektronická aukcia</w:t>
      </w:r>
    </w:p>
    <w:p w14:paraId="05A78CC8"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Prijatie ponuky</w:t>
      </w:r>
    </w:p>
    <w:p w14:paraId="07D08A9C"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66622DC1" w14:textId="77777777" w:rsidR="00265FF2" w:rsidRPr="00CF250E" w:rsidRDefault="00265FF2" w:rsidP="00265FF2">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5F822FF6" w14:textId="77777777" w:rsidR="00265FF2" w:rsidRPr="00CF250E" w:rsidRDefault="00265FF2" w:rsidP="00265FF2">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2076CAF5" w14:textId="77777777" w:rsidR="00265FF2" w:rsidRPr="005B4715" w:rsidRDefault="00265FF2" w:rsidP="00265FF2">
      <w:pPr>
        <w:pStyle w:val="Odsekzoznamu"/>
        <w:numPr>
          <w:ilvl w:val="0"/>
          <w:numId w:val="79"/>
        </w:numPr>
        <w:ind w:left="709" w:hanging="567"/>
        <w:rPr>
          <w:rFonts w:ascii="Arial Narrow" w:hAnsi="Arial Narrow"/>
        </w:rPr>
      </w:pPr>
      <w:r w:rsidRPr="005B4715">
        <w:rPr>
          <w:rFonts w:ascii="Arial Narrow" w:hAnsi="Arial Narrow"/>
        </w:rPr>
        <w:t>Uzavretie zmluvy</w:t>
      </w:r>
    </w:p>
    <w:p w14:paraId="3BAD9465" w14:textId="62CBEE94" w:rsidR="00265FF2" w:rsidRPr="00767CAB" w:rsidRDefault="00265FF2" w:rsidP="00265FF2">
      <w:pPr>
        <w:spacing w:after="0" w:line="240" w:lineRule="auto"/>
        <w:ind w:left="142"/>
        <w:rPr>
          <w:rFonts w:ascii="Arial Narrow" w:hAnsi="Arial Narrow"/>
          <w:szCs w:val="20"/>
        </w:rPr>
      </w:pPr>
      <w:r w:rsidRPr="00767CAB">
        <w:rPr>
          <w:rFonts w:ascii="Arial Narrow" w:hAnsi="Arial Narrow"/>
          <w:szCs w:val="20"/>
        </w:rPr>
        <w:t>3</w:t>
      </w:r>
      <w:r w:rsidR="00390A97">
        <w:rPr>
          <w:rFonts w:ascii="Arial Narrow" w:hAnsi="Arial Narrow"/>
          <w:szCs w:val="20"/>
        </w:rPr>
        <w:t>7</w:t>
      </w:r>
      <w:r w:rsidRPr="00767CAB">
        <w:rPr>
          <w:rFonts w:ascii="Arial Narrow" w:hAnsi="Arial Narrow"/>
          <w:szCs w:val="20"/>
        </w:rPr>
        <w:tab/>
        <w:t>Ochrana osobných údajov</w:t>
      </w:r>
    </w:p>
    <w:p w14:paraId="0E7A2769" w14:textId="77777777" w:rsidR="00767CAB" w:rsidRDefault="00767CAB" w:rsidP="009E4E36">
      <w:pPr>
        <w:spacing w:after="0" w:line="240" w:lineRule="auto"/>
        <w:rPr>
          <w:rFonts w:ascii="Arial Narrow" w:hAnsi="Arial Narrow"/>
          <w:b/>
          <w:sz w:val="22"/>
          <w:u w:val="single"/>
        </w:rPr>
      </w:pPr>
    </w:p>
    <w:p w14:paraId="56248F36" w14:textId="77777777" w:rsidR="00767CAB" w:rsidRDefault="00767CAB" w:rsidP="009E4E36">
      <w:pPr>
        <w:spacing w:after="0" w:line="240" w:lineRule="auto"/>
        <w:rPr>
          <w:rFonts w:ascii="Arial Narrow" w:hAnsi="Arial Narrow"/>
          <w:b/>
          <w:sz w:val="22"/>
          <w:u w:val="single"/>
        </w:rPr>
      </w:pPr>
    </w:p>
    <w:p w14:paraId="13E01358" w14:textId="77777777" w:rsidR="00BE6175" w:rsidRDefault="00BE6175" w:rsidP="009E4E36">
      <w:pPr>
        <w:spacing w:after="0" w:line="240" w:lineRule="auto"/>
        <w:rPr>
          <w:rFonts w:ascii="Arial Narrow" w:hAnsi="Arial Narrow"/>
          <w:b/>
          <w:sz w:val="22"/>
          <w:u w:val="single"/>
        </w:rPr>
      </w:pPr>
    </w:p>
    <w:p w14:paraId="1652C281" w14:textId="77777777" w:rsidR="00BE6175" w:rsidRDefault="00BE6175" w:rsidP="009E4E36">
      <w:pPr>
        <w:spacing w:after="0" w:line="240" w:lineRule="auto"/>
        <w:rPr>
          <w:rFonts w:ascii="Arial Narrow" w:hAnsi="Arial Narrow"/>
          <w:b/>
          <w:sz w:val="22"/>
          <w:u w:val="single"/>
        </w:rPr>
      </w:pPr>
    </w:p>
    <w:p w14:paraId="7FFC96CA" w14:textId="77777777" w:rsidR="00BE6175" w:rsidRDefault="00BE6175" w:rsidP="009E4E36">
      <w:pPr>
        <w:spacing w:after="0" w:line="240" w:lineRule="auto"/>
        <w:rPr>
          <w:rFonts w:ascii="Arial Narrow" w:hAnsi="Arial Narrow"/>
          <w:b/>
          <w:sz w:val="22"/>
          <w:u w:val="single"/>
        </w:rPr>
      </w:pPr>
    </w:p>
    <w:p w14:paraId="1831D1F9" w14:textId="77777777" w:rsidR="00BE6175" w:rsidRDefault="00BE6175" w:rsidP="009E4E36">
      <w:pPr>
        <w:spacing w:after="0" w:line="240" w:lineRule="auto"/>
        <w:rPr>
          <w:rFonts w:ascii="Arial Narrow" w:hAnsi="Arial Narrow"/>
          <w:b/>
          <w:sz w:val="22"/>
          <w:u w:val="single"/>
        </w:rPr>
      </w:pPr>
    </w:p>
    <w:p w14:paraId="1374BBFD" w14:textId="7F46B1EB" w:rsidR="00065F6B" w:rsidRPr="00417340" w:rsidRDefault="00065F6B" w:rsidP="009E4E36">
      <w:pPr>
        <w:spacing w:after="0" w:line="240" w:lineRule="auto"/>
        <w:rPr>
          <w:rFonts w:ascii="Arial Narrow" w:hAnsi="Arial Narrow"/>
          <w:b/>
          <w:sz w:val="22"/>
          <w:u w:val="single"/>
        </w:rPr>
      </w:pPr>
      <w:r w:rsidRPr="00417340">
        <w:rPr>
          <w:rFonts w:ascii="Arial Narrow" w:hAnsi="Arial Narrow"/>
          <w:b/>
          <w:sz w:val="22"/>
          <w:u w:val="single"/>
        </w:rPr>
        <w:lastRenderedPageBreak/>
        <w:t>PRÍLOHY:</w:t>
      </w:r>
    </w:p>
    <w:p w14:paraId="005CA737" w14:textId="77777777" w:rsidR="00F769BE" w:rsidRPr="00417340" w:rsidRDefault="00065F6B" w:rsidP="009E4E36">
      <w:pPr>
        <w:spacing w:after="0" w:line="240" w:lineRule="auto"/>
        <w:rPr>
          <w:rFonts w:ascii="Arial Narrow" w:hAnsi="Arial Narrow"/>
          <w:sz w:val="22"/>
        </w:rPr>
      </w:pPr>
      <w:r w:rsidRPr="00417340">
        <w:rPr>
          <w:rFonts w:ascii="Arial Narrow" w:hAnsi="Arial Narrow"/>
          <w:sz w:val="22"/>
        </w:rPr>
        <w:t>Príloha č. 1:</w:t>
      </w:r>
      <w:r w:rsidRPr="00417340">
        <w:rPr>
          <w:rFonts w:ascii="Arial Narrow" w:hAnsi="Arial Narrow"/>
          <w:sz w:val="22"/>
        </w:rPr>
        <w:tab/>
      </w:r>
      <w:r w:rsidR="00F769BE" w:rsidRPr="00FE5EAF">
        <w:rPr>
          <w:rFonts w:ascii="Arial Narrow" w:hAnsi="Arial Narrow"/>
          <w:b/>
          <w:sz w:val="22"/>
        </w:rPr>
        <w:t>Opis predmetu zákazky</w:t>
      </w:r>
      <w:r w:rsidR="00F769BE" w:rsidRPr="00417340">
        <w:rPr>
          <w:rFonts w:ascii="Arial Narrow" w:hAnsi="Arial Narrow"/>
          <w:sz w:val="22"/>
        </w:rPr>
        <w:t>, technické požiadavky</w:t>
      </w:r>
      <w:r w:rsidR="00F2694E" w:rsidRPr="00417340">
        <w:rPr>
          <w:rFonts w:ascii="Arial Narrow" w:hAnsi="Arial Narrow"/>
          <w:sz w:val="22"/>
        </w:rPr>
        <w:t>:</w:t>
      </w:r>
    </w:p>
    <w:p w14:paraId="7D879556" w14:textId="63DAB4B9" w:rsidR="00F769BE" w:rsidRPr="00417340" w:rsidRDefault="00F769BE" w:rsidP="009E4E36">
      <w:pPr>
        <w:tabs>
          <w:tab w:val="num" w:pos="567"/>
        </w:tabs>
        <w:spacing w:after="0" w:line="240" w:lineRule="auto"/>
        <w:rPr>
          <w:rFonts w:ascii="Arial Narrow" w:hAnsi="Arial Narrow" w:cs="Arial"/>
          <w:sz w:val="22"/>
        </w:rPr>
      </w:pPr>
      <w:r w:rsidRPr="00417340">
        <w:rPr>
          <w:rFonts w:ascii="Arial Narrow" w:hAnsi="Arial Narrow" w:cs="Arial"/>
          <w:sz w:val="22"/>
        </w:rPr>
        <w:tab/>
      </w:r>
      <w:r w:rsidRPr="00417340">
        <w:rPr>
          <w:rFonts w:ascii="Arial Narrow" w:hAnsi="Arial Narrow" w:cs="Arial"/>
          <w:sz w:val="22"/>
        </w:rPr>
        <w:tab/>
      </w:r>
      <w:r w:rsidRPr="00417340">
        <w:rPr>
          <w:rFonts w:ascii="Arial Narrow" w:hAnsi="Arial Narrow" w:cs="Arial"/>
          <w:sz w:val="22"/>
        </w:rPr>
        <w:tab/>
        <w:t xml:space="preserve">Príloha č.1.A   - Opis predmetu zákazky – Technická asistencia pri zabezpečení volebných </w:t>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t xml:space="preserve">           </w:t>
      </w:r>
      <w:r w:rsidRPr="00417340">
        <w:rPr>
          <w:rFonts w:ascii="Arial Narrow" w:hAnsi="Arial Narrow" w:cs="Arial"/>
          <w:sz w:val="22"/>
        </w:rPr>
        <w:t>tlačovín</w:t>
      </w:r>
    </w:p>
    <w:p w14:paraId="5578F276" w14:textId="1FD5B057" w:rsidR="00F769BE" w:rsidRPr="00417340" w:rsidRDefault="00F769BE" w:rsidP="009E4E36">
      <w:pPr>
        <w:tabs>
          <w:tab w:val="num" w:pos="540"/>
        </w:tabs>
        <w:spacing w:after="0" w:line="240" w:lineRule="auto"/>
        <w:rPr>
          <w:rFonts w:ascii="Arial Narrow" w:hAnsi="Arial Narrow" w:cs="Arial"/>
          <w:sz w:val="22"/>
        </w:rPr>
      </w:pPr>
      <w:r w:rsidRPr="00417340">
        <w:rPr>
          <w:rFonts w:ascii="Arial Narrow" w:hAnsi="Arial Narrow" w:cs="Arial"/>
          <w:sz w:val="22"/>
        </w:rPr>
        <w:tab/>
      </w:r>
      <w:r w:rsidRPr="00417340">
        <w:rPr>
          <w:rFonts w:ascii="Arial Narrow" w:hAnsi="Arial Narrow" w:cs="Arial"/>
          <w:sz w:val="22"/>
        </w:rPr>
        <w:tab/>
      </w:r>
      <w:r w:rsidRPr="00417340">
        <w:rPr>
          <w:rFonts w:ascii="Arial Narrow" w:hAnsi="Arial Narrow" w:cs="Arial"/>
          <w:sz w:val="22"/>
        </w:rPr>
        <w:tab/>
        <w:t xml:space="preserve">Príloha č.1.B </w:t>
      </w:r>
      <w:r w:rsidR="00F2694E" w:rsidRPr="00417340">
        <w:rPr>
          <w:rFonts w:ascii="Arial Narrow" w:hAnsi="Arial Narrow" w:cs="Arial"/>
          <w:sz w:val="22"/>
        </w:rPr>
        <w:t xml:space="preserve"> </w:t>
      </w:r>
      <w:r w:rsidRPr="00417340">
        <w:rPr>
          <w:rFonts w:ascii="Arial Narrow" w:hAnsi="Arial Narrow" w:cs="Arial"/>
          <w:sz w:val="22"/>
        </w:rPr>
        <w:t xml:space="preserve">- Opis predmetu zákazky –Technická asistencia pri zabezpečení volebných </w:t>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t xml:space="preserve">         </w:t>
      </w:r>
      <w:r w:rsidRPr="00417340">
        <w:rPr>
          <w:rFonts w:ascii="Arial Narrow" w:hAnsi="Arial Narrow" w:cs="Arial"/>
          <w:sz w:val="22"/>
        </w:rPr>
        <w:t>obálok</w:t>
      </w:r>
    </w:p>
    <w:p w14:paraId="1BFA8896" w14:textId="498CAE13" w:rsidR="00F769BE" w:rsidRDefault="00F769BE" w:rsidP="009E4E36">
      <w:pPr>
        <w:tabs>
          <w:tab w:val="num" w:pos="540"/>
        </w:tabs>
        <w:spacing w:after="0" w:line="240" w:lineRule="auto"/>
        <w:rPr>
          <w:rFonts w:ascii="Arial Narrow" w:hAnsi="Arial Narrow" w:cs="Arial"/>
          <w:sz w:val="22"/>
        </w:rPr>
      </w:pPr>
      <w:r w:rsidRPr="00417340">
        <w:rPr>
          <w:rFonts w:ascii="Arial Narrow" w:hAnsi="Arial Narrow" w:cs="Arial"/>
          <w:sz w:val="22"/>
        </w:rPr>
        <w:tab/>
      </w:r>
      <w:r w:rsidRPr="00417340">
        <w:rPr>
          <w:rFonts w:ascii="Arial Narrow" w:hAnsi="Arial Narrow" w:cs="Arial"/>
          <w:sz w:val="22"/>
        </w:rPr>
        <w:tab/>
      </w:r>
      <w:r w:rsidRPr="00417340">
        <w:rPr>
          <w:rFonts w:ascii="Arial Narrow" w:hAnsi="Arial Narrow" w:cs="Arial"/>
          <w:sz w:val="22"/>
        </w:rPr>
        <w:tab/>
        <w:t xml:space="preserve">Príloha č.1.C  </w:t>
      </w:r>
      <w:r w:rsidR="00F2694E" w:rsidRPr="00417340">
        <w:rPr>
          <w:rFonts w:ascii="Arial Narrow" w:hAnsi="Arial Narrow" w:cs="Arial"/>
          <w:sz w:val="22"/>
        </w:rPr>
        <w:t xml:space="preserve"> </w:t>
      </w:r>
      <w:r w:rsidRPr="00417340">
        <w:rPr>
          <w:rFonts w:ascii="Arial Narrow" w:hAnsi="Arial Narrow" w:cs="Arial"/>
          <w:sz w:val="22"/>
        </w:rPr>
        <w:t>- Opis predmetu zákazky –</w:t>
      </w:r>
      <w:r w:rsidRPr="00417340">
        <w:rPr>
          <w:sz w:val="22"/>
        </w:rPr>
        <w:t xml:space="preserve"> </w:t>
      </w:r>
      <w:r w:rsidRPr="00417340">
        <w:rPr>
          <w:rFonts w:ascii="Arial Narrow" w:hAnsi="Arial Narrow" w:cs="Arial"/>
          <w:sz w:val="22"/>
        </w:rPr>
        <w:t xml:space="preserve">Technická asistencia pri zabezpečení kartónových </w:t>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r>
      <w:r w:rsidR="009E4E36" w:rsidRPr="00417340">
        <w:rPr>
          <w:rFonts w:ascii="Arial Narrow" w:hAnsi="Arial Narrow" w:cs="Arial"/>
          <w:sz w:val="22"/>
        </w:rPr>
        <w:tab/>
        <w:t xml:space="preserve">            </w:t>
      </w:r>
      <w:r w:rsidRPr="00417340">
        <w:rPr>
          <w:rFonts w:ascii="Arial Narrow" w:hAnsi="Arial Narrow" w:cs="Arial"/>
          <w:sz w:val="22"/>
        </w:rPr>
        <w:t xml:space="preserve">produktov </w:t>
      </w:r>
    </w:p>
    <w:p w14:paraId="061F4419" w14:textId="68BBD442" w:rsidR="005E2F03" w:rsidRDefault="005E2F03" w:rsidP="009E4E36">
      <w:pPr>
        <w:tabs>
          <w:tab w:val="num" w:pos="540"/>
        </w:tabs>
        <w:spacing w:after="0" w:line="240" w:lineRule="auto"/>
        <w:rPr>
          <w:rFonts w:ascii="Arial Narrow" w:hAnsi="Arial Narrow" w:cs="Calibri"/>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t xml:space="preserve">Príloha č.1 D - </w:t>
      </w:r>
      <w:r w:rsidRPr="005E2F03">
        <w:rPr>
          <w:rFonts w:ascii="Arial Narrow" w:hAnsi="Arial Narrow" w:cs="Calibri"/>
          <w:sz w:val="22"/>
        </w:rPr>
        <w:t>Predpokladaný zoznam miest poskytnutia služby</w:t>
      </w:r>
    </w:p>
    <w:p w14:paraId="5A5B1DC0" w14:textId="001C84FC" w:rsidR="00FE5EAF" w:rsidRPr="00FE5EAF" w:rsidRDefault="00FE5EAF" w:rsidP="009E4E36">
      <w:pPr>
        <w:tabs>
          <w:tab w:val="num" w:pos="540"/>
        </w:tabs>
        <w:spacing w:after="0" w:line="240" w:lineRule="auto"/>
        <w:rPr>
          <w:rFonts w:ascii="Arial Narrow" w:hAnsi="Arial Narrow" w:cs="Arial"/>
          <w:b/>
          <w:sz w:val="22"/>
        </w:rPr>
      </w:pPr>
      <w:r>
        <w:rPr>
          <w:rFonts w:ascii="Arial Narrow" w:hAnsi="Arial Narrow" w:cs="Calibri"/>
          <w:sz w:val="22"/>
        </w:rPr>
        <w:tab/>
      </w:r>
      <w:r>
        <w:rPr>
          <w:rFonts w:ascii="Arial Narrow" w:hAnsi="Arial Narrow" w:cs="Calibri"/>
          <w:sz w:val="22"/>
        </w:rPr>
        <w:tab/>
      </w:r>
      <w:r>
        <w:rPr>
          <w:rFonts w:ascii="Arial Narrow" w:hAnsi="Arial Narrow" w:cs="Calibri"/>
          <w:sz w:val="22"/>
        </w:rPr>
        <w:tab/>
      </w:r>
      <w:r w:rsidRPr="00FE5EAF">
        <w:rPr>
          <w:rFonts w:ascii="Arial Narrow" w:hAnsi="Arial Narrow" w:cs="Calibri"/>
          <w:b/>
          <w:sz w:val="22"/>
        </w:rPr>
        <w:t xml:space="preserve"> </w:t>
      </w:r>
    </w:p>
    <w:p w14:paraId="7556B5A9" w14:textId="77777777" w:rsidR="00F769BE" w:rsidRPr="00417340" w:rsidRDefault="00F769BE" w:rsidP="009E4E36">
      <w:pPr>
        <w:spacing w:after="0" w:line="240" w:lineRule="auto"/>
        <w:rPr>
          <w:rFonts w:ascii="Arial Narrow" w:hAnsi="Arial Narrow"/>
          <w:sz w:val="22"/>
        </w:rPr>
      </w:pPr>
      <w:r w:rsidRPr="00417340">
        <w:rPr>
          <w:rFonts w:ascii="Arial Narrow" w:hAnsi="Arial Narrow"/>
          <w:sz w:val="22"/>
        </w:rPr>
        <w:t>Príloha č. 2:</w:t>
      </w:r>
      <w:r w:rsidRPr="00417340">
        <w:rPr>
          <w:rFonts w:ascii="Arial Narrow" w:hAnsi="Arial Narrow"/>
          <w:sz w:val="22"/>
        </w:rPr>
        <w:tab/>
        <w:t>Návrh rámcovej dohody</w:t>
      </w:r>
    </w:p>
    <w:p w14:paraId="1A840610" w14:textId="357A2DA7" w:rsidR="00F769BE" w:rsidRPr="00417340" w:rsidRDefault="00F769BE" w:rsidP="009E4E36">
      <w:pPr>
        <w:spacing w:after="0" w:line="240" w:lineRule="auto"/>
        <w:rPr>
          <w:rFonts w:ascii="Arial Narrow" w:hAnsi="Arial Narrow"/>
          <w:sz w:val="22"/>
        </w:rPr>
      </w:pPr>
      <w:r w:rsidRPr="00417340">
        <w:rPr>
          <w:rFonts w:ascii="Arial Narrow" w:hAnsi="Arial Narrow"/>
          <w:sz w:val="22"/>
        </w:rPr>
        <w:t>Príloha č. 3:</w:t>
      </w:r>
      <w:r w:rsidRPr="00417340">
        <w:rPr>
          <w:rFonts w:ascii="Arial Narrow" w:hAnsi="Arial Narrow"/>
          <w:sz w:val="22"/>
        </w:rPr>
        <w:tab/>
        <w:t xml:space="preserve">Vzor štruktúrovaného rozpočtu ceny rámcovej dohody, ktorý je zároveň aj návrhom uchádzača </w:t>
      </w:r>
      <w:r w:rsidR="009E4E36" w:rsidRPr="00417340">
        <w:rPr>
          <w:rFonts w:ascii="Arial Narrow" w:hAnsi="Arial Narrow"/>
          <w:sz w:val="22"/>
        </w:rPr>
        <w:tab/>
      </w:r>
      <w:r w:rsidR="009E4E36" w:rsidRPr="00417340">
        <w:rPr>
          <w:rFonts w:ascii="Arial Narrow" w:hAnsi="Arial Narrow"/>
          <w:sz w:val="22"/>
        </w:rPr>
        <w:tab/>
      </w:r>
      <w:r w:rsidRPr="00417340">
        <w:rPr>
          <w:rFonts w:ascii="Arial Narrow" w:hAnsi="Arial Narrow"/>
          <w:sz w:val="22"/>
        </w:rPr>
        <w:t>na plnenie kritéria</w:t>
      </w:r>
    </w:p>
    <w:p w14:paraId="55E95C6B" w14:textId="22092687" w:rsidR="005A7B42" w:rsidRPr="00417340" w:rsidRDefault="00065F6B" w:rsidP="009E4E36">
      <w:pPr>
        <w:spacing w:after="0" w:line="240" w:lineRule="auto"/>
        <w:rPr>
          <w:rFonts w:ascii="Arial Narrow" w:hAnsi="Arial Narrow"/>
          <w:sz w:val="22"/>
        </w:rPr>
      </w:pPr>
      <w:r w:rsidRPr="00417340">
        <w:rPr>
          <w:rFonts w:ascii="Arial Narrow" w:hAnsi="Arial Narrow"/>
          <w:sz w:val="22"/>
        </w:rPr>
        <w:t xml:space="preserve">Príloha č. </w:t>
      </w:r>
      <w:r w:rsidR="005D7A9C" w:rsidRPr="00417340">
        <w:rPr>
          <w:rFonts w:ascii="Arial Narrow" w:hAnsi="Arial Narrow"/>
          <w:sz w:val="22"/>
        </w:rPr>
        <w:t>4</w:t>
      </w:r>
      <w:r w:rsidRPr="00417340">
        <w:rPr>
          <w:rFonts w:ascii="Arial Narrow" w:hAnsi="Arial Narrow"/>
          <w:sz w:val="22"/>
        </w:rPr>
        <w:t>:</w:t>
      </w:r>
      <w:r w:rsidRPr="00417340">
        <w:rPr>
          <w:rFonts w:ascii="Arial Narrow" w:hAnsi="Arial Narrow"/>
          <w:sz w:val="22"/>
        </w:rPr>
        <w:tab/>
      </w:r>
      <w:r w:rsidR="005A7B42" w:rsidRPr="00417340">
        <w:rPr>
          <w:rFonts w:ascii="Arial Narrow" w:hAnsi="Arial Narrow"/>
          <w:sz w:val="22"/>
        </w:rPr>
        <w:t>Kritérium na vyhodnotenie ponúk, pravidlá jeho uplatneni</w:t>
      </w:r>
      <w:r w:rsidR="00606451">
        <w:rPr>
          <w:rFonts w:ascii="Arial Narrow" w:hAnsi="Arial Narrow"/>
          <w:sz w:val="22"/>
        </w:rPr>
        <w:t>a</w:t>
      </w:r>
      <w:r w:rsidR="005A7B42" w:rsidRPr="00417340">
        <w:rPr>
          <w:rFonts w:ascii="Arial Narrow" w:hAnsi="Arial Narrow"/>
          <w:sz w:val="22"/>
        </w:rPr>
        <w:t xml:space="preserve"> </w:t>
      </w:r>
    </w:p>
    <w:p w14:paraId="748B4F15" w14:textId="426DE6C9" w:rsidR="00BA0C17" w:rsidRPr="00417340" w:rsidRDefault="00BA0C17" w:rsidP="009E4E36">
      <w:pPr>
        <w:spacing w:after="0" w:line="240" w:lineRule="auto"/>
        <w:rPr>
          <w:rFonts w:ascii="Arial Narrow" w:hAnsi="Arial Narrow"/>
          <w:sz w:val="22"/>
        </w:rPr>
      </w:pPr>
      <w:r w:rsidRPr="00417340">
        <w:rPr>
          <w:rFonts w:ascii="Arial Narrow" w:hAnsi="Arial Narrow"/>
          <w:sz w:val="22"/>
        </w:rPr>
        <w:t xml:space="preserve">Príloha č. </w:t>
      </w:r>
      <w:r w:rsidR="00F2694E" w:rsidRPr="00417340">
        <w:rPr>
          <w:rFonts w:ascii="Arial Narrow" w:hAnsi="Arial Narrow"/>
          <w:sz w:val="22"/>
        </w:rPr>
        <w:t>5</w:t>
      </w:r>
      <w:r w:rsidRPr="00417340">
        <w:rPr>
          <w:rFonts w:ascii="Arial Narrow" w:hAnsi="Arial Narrow"/>
          <w:sz w:val="22"/>
        </w:rPr>
        <w:t xml:space="preserve">: </w:t>
      </w:r>
      <w:r w:rsidRPr="00417340">
        <w:rPr>
          <w:rFonts w:ascii="Arial Narrow" w:hAnsi="Arial Narrow"/>
          <w:sz w:val="22"/>
        </w:rPr>
        <w:tab/>
      </w:r>
      <w:r w:rsidR="00313E6A" w:rsidRPr="00417340">
        <w:rPr>
          <w:rFonts w:ascii="Arial Narrow" w:hAnsi="Arial Narrow"/>
          <w:sz w:val="22"/>
        </w:rPr>
        <w:t>Podmienky účasti</w:t>
      </w:r>
    </w:p>
    <w:p w14:paraId="03B25E95" w14:textId="624B05A0" w:rsidR="00866EAB" w:rsidRPr="00417340" w:rsidRDefault="00866EAB" w:rsidP="00866EAB">
      <w:pPr>
        <w:spacing w:after="0" w:line="240" w:lineRule="auto"/>
        <w:rPr>
          <w:rFonts w:ascii="Arial Narrow" w:hAnsi="Arial Narrow"/>
          <w:sz w:val="22"/>
        </w:rPr>
      </w:pPr>
      <w:r w:rsidRPr="00417340">
        <w:rPr>
          <w:rFonts w:ascii="Arial Narrow" w:hAnsi="Arial Narrow"/>
          <w:sz w:val="22"/>
        </w:rPr>
        <w:t xml:space="preserve">Príloha č. 6: </w:t>
      </w:r>
      <w:r w:rsidRPr="00417340">
        <w:rPr>
          <w:rFonts w:ascii="Arial Narrow" w:hAnsi="Arial Narrow"/>
          <w:sz w:val="22"/>
        </w:rPr>
        <w:tab/>
        <w:t>Formulár Jednotného európskeho dokumentu pre obstarávanie</w:t>
      </w:r>
    </w:p>
    <w:p w14:paraId="1F65CD25" w14:textId="3C84867C" w:rsidR="00065F6B" w:rsidRPr="00417340" w:rsidRDefault="00065F6B" w:rsidP="009E4E36">
      <w:pPr>
        <w:spacing w:after="0" w:line="240" w:lineRule="auto"/>
        <w:rPr>
          <w:rFonts w:ascii="Arial Narrow" w:hAnsi="Arial Narrow"/>
          <w:sz w:val="22"/>
        </w:rPr>
      </w:pPr>
      <w:r w:rsidRPr="00417340">
        <w:rPr>
          <w:rFonts w:ascii="Arial Narrow" w:hAnsi="Arial Narrow"/>
          <w:sz w:val="22"/>
        </w:rPr>
        <w:t xml:space="preserve">Príloha č. </w:t>
      </w:r>
      <w:r w:rsidR="00866EAB" w:rsidRPr="00417340">
        <w:rPr>
          <w:rFonts w:ascii="Arial Narrow" w:hAnsi="Arial Narrow"/>
          <w:sz w:val="22"/>
        </w:rPr>
        <w:t>7</w:t>
      </w:r>
      <w:r w:rsidRPr="00417340">
        <w:rPr>
          <w:rFonts w:ascii="Arial Narrow" w:hAnsi="Arial Narrow"/>
          <w:sz w:val="22"/>
        </w:rPr>
        <w:t>:</w:t>
      </w:r>
      <w:r w:rsidRPr="00417340">
        <w:rPr>
          <w:rFonts w:ascii="Arial Narrow" w:hAnsi="Arial Narrow"/>
          <w:sz w:val="22"/>
        </w:rPr>
        <w:tab/>
        <w:t xml:space="preserve">Návrh </w:t>
      </w:r>
      <w:r w:rsidR="00F2694E" w:rsidRPr="00417340">
        <w:rPr>
          <w:rFonts w:ascii="Arial Narrow" w:hAnsi="Arial Narrow"/>
          <w:sz w:val="22"/>
        </w:rPr>
        <w:t xml:space="preserve">Vykonávacej </w:t>
      </w:r>
      <w:r w:rsidRPr="00417340">
        <w:rPr>
          <w:rFonts w:ascii="Arial Narrow" w:hAnsi="Arial Narrow"/>
          <w:sz w:val="22"/>
        </w:rPr>
        <w:t>zmluvy</w:t>
      </w:r>
    </w:p>
    <w:p w14:paraId="1F7BC94E" w14:textId="74D2032B" w:rsidR="000766EB" w:rsidRPr="00417340" w:rsidRDefault="000766EB" w:rsidP="009E4E36">
      <w:pPr>
        <w:spacing w:after="0" w:line="240" w:lineRule="auto"/>
        <w:rPr>
          <w:rFonts w:ascii="Arial Narrow" w:hAnsi="Arial Narrow"/>
          <w:sz w:val="22"/>
        </w:rPr>
      </w:pPr>
      <w:r w:rsidRPr="00417340">
        <w:rPr>
          <w:rFonts w:ascii="Arial Narrow" w:hAnsi="Arial Narrow"/>
          <w:sz w:val="22"/>
        </w:rPr>
        <w:t xml:space="preserve">Príloha č. </w:t>
      </w:r>
      <w:r w:rsidR="00866EAB" w:rsidRPr="00417340">
        <w:rPr>
          <w:rFonts w:ascii="Arial Narrow" w:hAnsi="Arial Narrow"/>
          <w:sz w:val="22"/>
        </w:rPr>
        <w:t>8</w:t>
      </w:r>
      <w:r w:rsidRPr="00417340">
        <w:rPr>
          <w:rFonts w:ascii="Arial Narrow" w:hAnsi="Arial Narrow"/>
          <w:sz w:val="22"/>
        </w:rPr>
        <w:t>:</w:t>
      </w:r>
      <w:r w:rsidRPr="00417340">
        <w:rPr>
          <w:rFonts w:ascii="Arial Narrow" w:hAnsi="Arial Narrow"/>
          <w:sz w:val="22"/>
        </w:rPr>
        <w:tab/>
        <w:t>Čestné vyhlásenia uchádzača o zhode elektronickej ponuky s originálom</w:t>
      </w:r>
    </w:p>
    <w:p w14:paraId="6AE66609" w14:textId="553DA27C" w:rsidR="00567F8D" w:rsidRPr="00417340" w:rsidRDefault="00567F8D" w:rsidP="009E4E36">
      <w:pPr>
        <w:spacing w:after="0" w:line="240" w:lineRule="auto"/>
        <w:rPr>
          <w:rFonts w:ascii="Arial Narrow" w:hAnsi="Arial Narrow"/>
          <w:sz w:val="22"/>
        </w:rPr>
      </w:pPr>
      <w:r w:rsidRPr="00417340">
        <w:rPr>
          <w:rFonts w:ascii="Arial Narrow" w:hAnsi="Arial Narrow"/>
          <w:sz w:val="22"/>
        </w:rPr>
        <w:t xml:space="preserve">Príloha č. </w:t>
      </w:r>
      <w:r w:rsidR="00866EAB" w:rsidRPr="00417340">
        <w:rPr>
          <w:rFonts w:ascii="Arial Narrow" w:hAnsi="Arial Narrow"/>
          <w:sz w:val="22"/>
        </w:rPr>
        <w:t>9</w:t>
      </w:r>
      <w:r w:rsidRPr="00417340">
        <w:rPr>
          <w:rFonts w:ascii="Arial Narrow" w:hAnsi="Arial Narrow"/>
          <w:sz w:val="22"/>
        </w:rPr>
        <w:t xml:space="preserve">: </w:t>
      </w:r>
      <w:r w:rsidRPr="00417340">
        <w:rPr>
          <w:rFonts w:ascii="Arial Narrow" w:hAnsi="Arial Narrow"/>
          <w:sz w:val="22"/>
        </w:rPr>
        <w:tab/>
        <w:t>Odôvodnenie nerozdelenia predmetu zákazky na časti</w:t>
      </w:r>
      <w:r w:rsidR="005463F7" w:rsidRPr="00417340">
        <w:rPr>
          <w:rFonts w:ascii="Arial Narrow" w:hAnsi="Arial Narrow"/>
          <w:sz w:val="22"/>
        </w:rPr>
        <w:t xml:space="preserve"> </w:t>
      </w:r>
    </w:p>
    <w:p w14:paraId="23E56A05" w14:textId="77777777" w:rsidR="00065F6B" w:rsidRPr="00F2694E" w:rsidRDefault="00065F6B" w:rsidP="00065F6B">
      <w:pPr>
        <w:rPr>
          <w:rFonts w:ascii="Arial Narrow" w:hAnsi="Arial Narrow"/>
          <w:szCs w:val="20"/>
        </w:rPr>
      </w:pPr>
    </w:p>
    <w:p w14:paraId="33211A4F" w14:textId="77777777" w:rsidR="00065F6B" w:rsidRDefault="00065F6B" w:rsidP="00065F6B">
      <w:pPr>
        <w:rPr>
          <w:rFonts w:ascii="Arial Narrow" w:hAnsi="Arial Narrow" w:cs="Arial"/>
          <w:sz w:val="22"/>
        </w:rPr>
      </w:pPr>
    </w:p>
    <w:p w14:paraId="17FB1009" w14:textId="77777777" w:rsidR="00F539F2" w:rsidRDefault="00F539F2" w:rsidP="00065F6B">
      <w:pPr>
        <w:rPr>
          <w:rFonts w:ascii="Arial Narrow" w:hAnsi="Arial Narrow" w:cs="Arial"/>
          <w:sz w:val="22"/>
        </w:rPr>
      </w:pPr>
    </w:p>
    <w:p w14:paraId="15A2D9C0" w14:textId="77777777" w:rsidR="00F539F2" w:rsidRDefault="00F539F2" w:rsidP="00065F6B">
      <w:pPr>
        <w:rPr>
          <w:rFonts w:ascii="Arial Narrow" w:hAnsi="Arial Narrow" w:cs="Arial"/>
          <w:sz w:val="22"/>
        </w:rPr>
      </w:pPr>
    </w:p>
    <w:p w14:paraId="2388623C" w14:textId="77777777" w:rsidR="00F539F2" w:rsidRDefault="00F539F2" w:rsidP="00065F6B">
      <w:pPr>
        <w:rPr>
          <w:rFonts w:ascii="Arial Narrow" w:hAnsi="Arial Narrow" w:cs="Arial"/>
          <w:sz w:val="22"/>
        </w:rPr>
      </w:pPr>
    </w:p>
    <w:p w14:paraId="422D5636" w14:textId="77777777" w:rsidR="00F539F2" w:rsidRDefault="00F539F2" w:rsidP="00065F6B">
      <w:pPr>
        <w:rPr>
          <w:rFonts w:ascii="Arial Narrow" w:hAnsi="Arial Narrow" w:cs="Arial"/>
          <w:sz w:val="22"/>
        </w:rPr>
      </w:pPr>
    </w:p>
    <w:p w14:paraId="60513B38" w14:textId="77777777" w:rsidR="00F539F2" w:rsidRDefault="00F539F2" w:rsidP="00065F6B">
      <w:pPr>
        <w:rPr>
          <w:rFonts w:ascii="Arial Narrow" w:hAnsi="Arial Narrow" w:cs="Arial"/>
          <w:sz w:val="22"/>
        </w:rPr>
      </w:pPr>
    </w:p>
    <w:p w14:paraId="2759B8E0" w14:textId="77777777" w:rsidR="00F539F2" w:rsidRDefault="00F539F2" w:rsidP="00065F6B">
      <w:pPr>
        <w:rPr>
          <w:rFonts w:ascii="Arial Narrow" w:hAnsi="Arial Narrow" w:cs="Arial"/>
          <w:sz w:val="22"/>
        </w:rPr>
      </w:pPr>
    </w:p>
    <w:p w14:paraId="38162192" w14:textId="77777777" w:rsidR="00F539F2" w:rsidRDefault="00F539F2" w:rsidP="00065F6B">
      <w:pPr>
        <w:rPr>
          <w:rFonts w:ascii="Arial Narrow" w:hAnsi="Arial Narrow" w:cs="Arial"/>
          <w:sz w:val="22"/>
        </w:rPr>
      </w:pPr>
    </w:p>
    <w:p w14:paraId="4412C0B8" w14:textId="77777777" w:rsidR="00F539F2" w:rsidRDefault="00F539F2" w:rsidP="00065F6B">
      <w:pPr>
        <w:rPr>
          <w:rFonts w:ascii="Arial Narrow" w:hAnsi="Arial Narrow" w:cs="Arial"/>
          <w:sz w:val="22"/>
        </w:rPr>
      </w:pPr>
    </w:p>
    <w:p w14:paraId="1E783527" w14:textId="77777777" w:rsidR="00F539F2" w:rsidRDefault="00F539F2" w:rsidP="00065F6B">
      <w:pPr>
        <w:rPr>
          <w:rFonts w:ascii="Arial Narrow" w:hAnsi="Arial Narrow" w:cs="Arial"/>
          <w:sz w:val="22"/>
        </w:rPr>
      </w:pPr>
    </w:p>
    <w:p w14:paraId="049BD8A3" w14:textId="77777777" w:rsidR="00F539F2" w:rsidRDefault="00F539F2" w:rsidP="00065F6B">
      <w:pPr>
        <w:rPr>
          <w:rFonts w:ascii="Arial Narrow" w:hAnsi="Arial Narrow" w:cs="Arial"/>
          <w:sz w:val="22"/>
        </w:rPr>
      </w:pPr>
    </w:p>
    <w:p w14:paraId="69D292EB" w14:textId="77777777" w:rsidR="00F539F2" w:rsidRDefault="00F539F2" w:rsidP="00065F6B">
      <w:pPr>
        <w:rPr>
          <w:rFonts w:ascii="Arial Narrow" w:hAnsi="Arial Narrow" w:cs="Arial"/>
          <w:sz w:val="22"/>
        </w:rPr>
      </w:pPr>
    </w:p>
    <w:p w14:paraId="4E5B39EE" w14:textId="77777777" w:rsidR="00F539F2" w:rsidRDefault="00F539F2" w:rsidP="00065F6B">
      <w:pPr>
        <w:rPr>
          <w:rFonts w:ascii="Arial Narrow" w:hAnsi="Arial Narrow" w:cs="Arial"/>
          <w:sz w:val="22"/>
        </w:rPr>
      </w:pPr>
    </w:p>
    <w:p w14:paraId="1CCA4345" w14:textId="77777777" w:rsidR="00F539F2" w:rsidRDefault="00F539F2" w:rsidP="00065F6B">
      <w:pPr>
        <w:rPr>
          <w:rFonts w:ascii="Arial Narrow" w:hAnsi="Arial Narrow" w:cs="Arial"/>
          <w:sz w:val="22"/>
        </w:rPr>
      </w:pPr>
    </w:p>
    <w:p w14:paraId="16835F72" w14:textId="77777777" w:rsidR="00F539F2" w:rsidRDefault="00F539F2" w:rsidP="00065F6B">
      <w:pPr>
        <w:rPr>
          <w:rFonts w:ascii="Arial Narrow" w:hAnsi="Arial Narrow" w:cs="Arial"/>
          <w:sz w:val="22"/>
        </w:rPr>
      </w:pPr>
    </w:p>
    <w:p w14:paraId="48F166CA" w14:textId="77777777" w:rsidR="00F539F2" w:rsidRDefault="00F539F2" w:rsidP="00065F6B">
      <w:pPr>
        <w:rPr>
          <w:rFonts w:ascii="Arial Narrow" w:hAnsi="Arial Narrow" w:cs="Arial"/>
          <w:sz w:val="22"/>
        </w:rPr>
      </w:pPr>
    </w:p>
    <w:p w14:paraId="70012D12" w14:textId="77777777" w:rsidR="00F539F2" w:rsidRDefault="00F539F2" w:rsidP="00065F6B">
      <w:pPr>
        <w:rPr>
          <w:rFonts w:ascii="Arial Narrow" w:hAnsi="Arial Narrow" w:cs="Arial"/>
          <w:sz w:val="22"/>
        </w:rPr>
      </w:pPr>
    </w:p>
    <w:p w14:paraId="231E4FD9" w14:textId="77777777" w:rsidR="00F539F2" w:rsidRDefault="00F539F2" w:rsidP="00065F6B">
      <w:pPr>
        <w:rPr>
          <w:rFonts w:ascii="Arial Narrow" w:hAnsi="Arial Narrow" w:cs="Arial"/>
          <w:sz w:val="22"/>
        </w:rPr>
      </w:pPr>
    </w:p>
    <w:p w14:paraId="5DAB5430" w14:textId="77777777" w:rsidR="008103C7" w:rsidRDefault="008103C7" w:rsidP="003109F3">
      <w:pPr>
        <w:jc w:val="center"/>
        <w:rPr>
          <w:rFonts w:ascii="Arial Narrow" w:hAnsi="Arial Narrow" w:cs="Arial"/>
          <w:sz w:val="22"/>
        </w:rPr>
      </w:pPr>
    </w:p>
    <w:p w14:paraId="086E92B6"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14FEF79B" w14:textId="77777777" w:rsidR="00065F6B" w:rsidRPr="00417340" w:rsidRDefault="00065F6B" w:rsidP="00417340">
      <w:pPr>
        <w:spacing w:before="120" w:after="120" w:line="240" w:lineRule="auto"/>
        <w:jc w:val="center"/>
        <w:rPr>
          <w:rFonts w:ascii="Arial Narrow" w:hAnsi="Arial Narrow"/>
          <w:b/>
          <w:sz w:val="22"/>
        </w:rPr>
      </w:pPr>
      <w:r w:rsidRPr="00417340">
        <w:rPr>
          <w:rFonts w:ascii="Arial Narrow" w:hAnsi="Arial Narrow"/>
          <w:b/>
          <w:sz w:val="22"/>
        </w:rPr>
        <w:t>INFORMÁCIE O VEREJNOM OBSTARÁVATEĽOVI</w:t>
      </w:r>
    </w:p>
    <w:p w14:paraId="146DC496" w14:textId="77777777" w:rsidR="006C78CD" w:rsidRPr="00417340" w:rsidRDefault="00065F6B" w:rsidP="00417340">
      <w:pPr>
        <w:numPr>
          <w:ilvl w:val="0"/>
          <w:numId w:val="2"/>
        </w:numPr>
        <w:tabs>
          <w:tab w:val="clear" w:pos="432"/>
        </w:tabs>
        <w:spacing w:before="120" w:after="120" w:line="240" w:lineRule="auto"/>
        <w:ind w:left="567" w:hanging="567"/>
        <w:jc w:val="both"/>
        <w:rPr>
          <w:rFonts w:ascii="Arial Narrow" w:hAnsi="Arial Narrow" w:cs="Arial"/>
          <w:sz w:val="22"/>
        </w:rPr>
      </w:pPr>
      <w:r w:rsidRPr="00417340">
        <w:rPr>
          <w:rFonts w:ascii="Arial Narrow" w:hAnsi="Arial Narrow" w:cs="Arial"/>
          <w:b/>
          <w:bCs/>
          <w:smallCaps/>
          <w:sz w:val="22"/>
        </w:rPr>
        <w:t>identifikácia verejného obstarávateľa</w:t>
      </w:r>
      <w:r w:rsidR="00D215BF" w:rsidRPr="00417340">
        <w:rPr>
          <w:rFonts w:ascii="Arial Narrow" w:hAnsi="Arial Narrow" w:cs="Arial"/>
          <w:b/>
          <w:bCs/>
          <w:smallCaps/>
          <w:sz w:val="22"/>
        </w:rPr>
        <w:t xml:space="preserve"> </w:t>
      </w:r>
    </w:p>
    <w:p w14:paraId="521B68B6" w14:textId="77777777" w:rsidR="00065F6B" w:rsidRPr="00417340" w:rsidRDefault="00065F6B" w:rsidP="00417340">
      <w:pPr>
        <w:spacing w:before="120" w:after="120" w:line="240" w:lineRule="auto"/>
        <w:ind w:left="567"/>
        <w:jc w:val="both"/>
        <w:rPr>
          <w:rFonts w:ascii="Arial Narrow" w:hAnsi="Arial Narrow" w:cs="Arial"/>
          <w:sz w:val="22"/>
        </w:rPr>
      </w:pPr>
      <w:r w:rsidRPr="00417340">
        <w:rPr>
          <w:rFonts w:ascii="Arial Narrow" w:hAnsi="Arial Narrow" w:cs="Arial"/>
          <w:b/>
          <w:bCs/>
          <w:sz w:val="22"/>
        </w:rPr>
        <w:t>Verejný obstarávateľ:</w:t>
      </w:r>
      <w:r w:rsidRPr="00417340">
        <w:rPr>
          <w:rFonts w:ascii="Arial Narrow" w:hAnsi="Arial Narrow" w:cs="Arial"/>
          <w:b/>
          <w:bCs/>
          <w:sz w:val="22"/>
        </w:rPr>
        <w:tab/>
      </w:r>
      <w:r w:rsidRPr="00417340">
        <w:rPr>
          <w:rFonts w:ascii="Arial Narrow" w:hAnsi="Arial Narrow" w:cs="Arial"/>
          <w:b/>
          <w:bCs/>
          <w:sz w:val="22"/>
        </w:rPr>
        <w:tab/>
      </w:r>
    </w:p>
    <w:p w14:paraId="008CED21" w14:textId="77777777" w:rsidR="00065F6B" w:rsidRPr="009431BC" w:rsidRDefault="00065F6B" w:rsidP="00417340">
      <w:pPr>
        <w:spacing w:before="120" w:after="120" w:line="240" w:lineRule="auto"/>
        <w:ind w:left="567"/>
        <w:jc w:val="both"/>
        <w:rPr>
          <w:rFonts w:ascii="Arial Narrow" w:hAnsi="Arial Narrow" w:cs="Arial"/>
          <w:sz w:val="22"/>
        </w:rPr>
      </w:pPr>
      <w:r w:rsidRPr="00417340">
        <w:rPr>
          <w:rFonts w:ascii="Arial Narrow" w:hAnsi="Arial Narrow" w:cs="Arial"/>
          <w:sz w:val="22"/>
        </w:rPr>
        <w:t>Názov organizácie:</w:t>
      </w:r>
      <w:r w:rsidRPr="00417340">
        <w:rPr>
          <w:rFonts w:ascii="Arial Narrow" w:hAnsi="Arial Narrow" w:cs="Arial"/>
          <w:sz w:val="22"/>
        </w:rPr>
        <w:tab/>
      </w:r>
      <w:r w:rsidRPr="00417340">
        <w:rPr>
          <w:rFonts w:ascii="Arial Narrow" w:hAnsi="Arial Narrow" w:cs="Arial"/>
          <w:sz w:val="22"/>
        </w:rPr>
        <w:tab/>
      </w:r>
      <w:r w:rsidR="003109F3" w:rsidRPr="00417340">
        <w:rPr>
          <w:rFonts w:ascii="Arial Narrow" w:hAnsi="Arial Narrow" w:cs="Arial"/>
          <w:sz w:val="22"/>
        </w:rPr>
        <w:tab/>
      </w:r>
      <w:r w:rsidRPr="00417340">
        <w:rPr>
          <w:rFonts w:ascii="Arial Narrow" w:hAnsi="Arial Narrow" w:cs="Arial"/>
          <w:bCs/>
          <w:sz w:val="22"/>
        </w:rPr>
        <w:t>Minis</w:t>
      </w:r>
      <w:r w:rsidRPr="009431BC">
        <w:rPr>
          <w:rFonts w:ascii="Arial Narrow" w:hAnsi="Arial Narrow" w:cs="Arial"/>
          <w:bCs/>
          <w:sz w:val="22"/>
        </w:rPr>
        <w:t>terstvo vnútra Slovenskej republiky</w:t>
      </w:r>
    </w:p>
    <w:p w14:paraId="3971CAC1" w14:textId="77777777" w:rsidR="00065F6B" w:rsidRPr="009431BC" w:rsidRDefault="00065F6B" w:rsidP="00417340">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5D7C17B1" w14:textId="77777777" w:rsidR="00CF67D4" w:rsidRPr="009431BC" w:rsidRDefault="00CF67D4" w:rsidP="00417340">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CA5D4D6" w14:textId="77777777" w:rsidR="009E2FE5" w:rsidRPr="009431BC" w:rsidRDefault="009E2FE5" w:rsidP="00417340">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00E31965" w14:textId="77777777" w:rsidR="00065F6B" w:rsidRPr="009431BC" w:rsidRDefault="00065F6B" w:rsidP="00417340">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2351F0B7" w14:textId="77777777" w:rsidR="00065F6B" w:rsidRPr="009431BC" w:rsidRDefault="00065F6B" w:rsidP="00417340">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F2694E">
        <w:rPr>
          <w:rFonts w:ascii="Arial Narrow" w:hAnsi="Arial Narrow" w:cs="Arial"/>
          <w:color w:val="000000"/>
          <w:sz w:val="22"/>
        </w:rPr>
        <w:t xml:space="preserve">Ing. </w:t>
      </w:r>
      <w:r w:rsidR="00F2694E" w:rsidRPr="00F2694E">
        <w:rPr>
          <w:rFonts w:ascii="Arial Narrow" w:hAnsi="Arial Narrow" w:cs="Arial"/>
          <w:color w:val="000000"/>
          <w:sz w:val="22"/>
        </w:rPr>
        <w:t>Monika Valentovičová</w:t>
      </w:r>
    </w:p>
    <w:p w14:paraId="198C58BA" w14:textId="77777777" w:rsidR="00065F6B" w:rsidRPr="009431BC" w:rsidRDefault="00065F6B" w:rsidP="00417340">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sidR="00F2694E">
        <w:rPr>
          <w:rFonts w:ascii="Arial Narrow" w:hAnsi="Arial Narrow" w:cs="Arial"/>
          <w:sz w:val="22"/>
        </w:rPr>
        <w:t> </w:t>
      </w:r>
      <w:r w:rsidRPr="009431BC">
        <w:rPr>
          <w:rFonts w:ascii="Arial Narrow" w:hAnsi="Arial Narrow" w:cs="Arial"/>
          <w:sz w:val="22"/>
        </w:rPr>
        <w:t>509</w:t>
      </w:r>
      <w:r w:rsidR="00F2694E">
        <w:rPr>
          <w:rFonts w:ascii="Arial Narrow" w:hAnsi="Arial Narrow" w:cs="Arial"/>
          <w:sz w:val="22"/>
        </w:rPr>
        <w:t xml:space="preserve"> 44564</w:t>
      </w:r>
    </w:p>
    <w:p w14:paraId="3834980C" w14:textId="77777777" w:rsidR="00065F6B" w:rsidRPr="009431BC" w:rsidRDefault="00CF67D4" w:rsidP="00417340">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5C0F2E">
        <w:rPr>
          <w:rFonts w:ascii="Arial Narrow" w:hAnsi="Arial Narrow" w:cs="Arial"/>
          <w:sz w:val="22"/>
          <w:lang w:val="de-DE" w:eastAsia="en-GB"/>
        </w:rPr>
        <w:tab/>
      </w:r>
      <w:hyperlink r:id="rId9" w:history="1">
        <w:r w:rsidR="00F539F2" w:rsidRPr="009431BC">
          <w:rPr>
            <w:rStyle w:val="Hypertextovprepojenie"/>
            <w:rFonts w:ascii="Arial Narrow" w:hAnsi="Arial Narrow" w:cs="Arial"/>
            <w:sz w:val="22"/>
            <w:lang w:eastAsia="en-GB"/>
          </w:rPr>
          <w:t>http://www.minv.sk</w:t>
        </w:r>
      </w:hyperlink>
    </w:p>
    <w:p w14:paraId="54B9D698" w14:textId="77777777" w:rsidR="00F539F2" w:rsidRPr="009431BC" w:rsidRDefault="00F539F2" w:rsidP="00417340">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786A5949" w14:textId="1A9A27F3" w:rsidR="00F2694E" w:rsidRDefault="005E5B0A" w:rsidP="00417340">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w:t>
      </w:r>
      <w:r w:rsidR="00F2694E">
        <w:rPr>
          <w:rFonts w:ascii="Arial Narrow" w:hAnsi="Arial Narrow"/>
          <w:sz w:val="22"/>
        </w:rPr>
        <w:t xml:space="preserve"> </w:t>
      </w:r>
      <w:hyperlink r:id="rId11" w:history="1">
        <w:r w:rsidR="006E6ACB" w:rsidRPr="00BB0CDB">
          <w:rPr>
            <w:rStyle w:val="Hypertextovprepojenie"/>
            <w:rFonts w:ascii="Arial Narrow" w:hAnsi="Arial Narrow"/>
            <w:sz w:val="22"/>
          </w:rPr>
          <w:t>https://eo.eks.sk/ElektronickaTabula/Detail/316</w:t>
        </w:r>
      </w:hyperlink>
    </w:p>
    <w:p w14:paraId="22F03E15" w14:textId="77777777" w:rsidR="00065F6B" w:rsidRPr="009431BC" w:rsidRDefault="00065F6B" w:rsidP="009431BC">
      <w:pPr>
        <w:spacing w:before="120" w:after="120"/>
        <w:ind w:left="567"/>
        <w:rPr>
          <w:rFonts w:ascii="Arial Narrow" w:hAnsi="Arial Narrow" w:cs="Arial"/>
          <w:b/>
          <w:sz w:val="16"/>
          <w:szCs w:val="16"/>
          <w:highlight w:val="yellow"/>
        </w:rPr>
      </w:pPr>
      <w:r w:rsidRPr="009431BC">
        <w:rPr>
          <w:rFonts w:ascii="Arial Narrow" w:hAnsi="Arial Narrow" w:cs="Arial"/>
          <w:b/>
        </w:rPr>
        <w:tab/>
      </w:r>
    </w:p>
    <w:p w14:paraId="758A6924" w14:textId="77777777" w:rsidR="00065F6B" w:rsidRPr="009431BC" w:rsidRDefault="00065F6B" w:rsidP="009431BC">
      <w:pPr>
        <w:spacing w:before="120" w:after="120"/>
        <w:jc w:val="center"/>
        <w:rPr>
          <w:rFonts w:ascii="Arial Narrow" w:hAnsi="Arial Narrow" w:cs="Arial"/>
          <w:sz w:val="22"/>
        </w:rPr>
      </w:pPr>
      <w:r w:rsidRPr="009431BC">
        <w:rPr>
          <w:rFonts w:ascii="Arial Narrow" w:hAnsi="Arial Narrow" w:cs="Arial"/>
          <w:sz w:val="22"/>
        </w:rPr>
        <w:t>Časť II.</w:t>
      </w:r>
    </w:p>
    <w:p w14:paraId="59F08F26" w14:textId="77777777" w:rsidR="00065F6B" w:rsidRPr="009431BC" w:rsidRDefault="008A3371" w:rsidP="009431BC">
      <w:pPr>
        <w:spacing w:before="120" w:after="120"/>
        <w:jc w:val="center"/>
        <w:rPr>
          <w:rFonts w:ascii="Arial Narrow" w:hAnsi="Arial Narrow"/>
          <w:b/>
        </w:rPr>
      </w:pPr>
      <w:bookmarkStart w:id="3" w:name="_Hlk522971590"/>
      <w:r w:rsidRPr="009431BC">
        <w:rPr>
          <w:rFonts w:ascii="Arial Narrow" w:hAnsi="Arial Narrow"/>
          <w:b/>
        </w:rPr>
        <w:t>INFORMÁCIE O SYSTÉME POUŽITOM NA ZADÁVANIE TEJTO ZÁKAZKY</w:t>
      </w:r>
    </w:p>
    <w:p w14:paraId="7CB0956B" w14:textId="77777777" w:rsidR="00814020" w:rsidRPr="00417340" w:rsidRDefault="007C355C" w:rsidP="0041734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b/>
          <w:smallCaps/>
          <w:sz w:val="22"/>
        </w:rPr>
        <w:t>v</w:t>
      </w:r>
      <w:r w:rsidR="00814020" w:rsidRPr="00417340">
        <w:rPr>
          <w:rFonts w:ascii="Arial Narrow" w:hAnsi="Arial Narrow"/>
          <w:b/>
          <w:smallCaps/>
          <w:sz w:val="22"/>
        </w:rPr>
        <w:t>šeobecne o </w:t>
      </w:r>
      <w:r w:rsidRPr="00417340">
        <w:rPr>
          <w:rFonts w:ascii="Arial Narrow" w:hAnsi="Arial Narrow"/>
          <w:b/>
          <w:smallCaps/>
          <w:sz w:val="22"/>
        </w:rPr>
        <w:t>e</w:t>
      </w:r>
      <w:r w:rsidR="00814020" w:rsidRPr="00417340">
        <w:rPr>
          <w:rFonts w:ascii="Arial Narrow" w:hAnsi="Arial Narrow"/>
          <w:b/>
          <w:smallCaps/>
          <w:sz w:val="22"/>
        </w:rPr>
        <w:t>lektronickom kontraktačnom systéme</w:t>
      </w:r>
    </w:p>
    <w:p w14:paraId="1D612A4D" w14:textId="5417CE5A" w:rsidR="005E5B0A" w:rsidRPr="00417340" w:rsidRDefault="00814020" w:rsidP="00417340">
      <w:pPr>
        <w:pStyle w:val="Zkladntext3"/>
        <w:numPr>
          <w:ilvl w:val="1"/>
          <w:numId w:val="2"/>
        </w:numPr>
        <w:spacing w:before="120" w:line="240" w:lineRule="auto"/>
        <w:jc w:val="both"/>
        <w:rPr>
          <w:rFonts w:ascii="Arial Narrow" w:hAnsi="Arial Narrow" w:cs="Arial"/>
          <w:sz w:val="22"/>
          <w:szCs w:val="22"/>
        </w:rPr>
      </w:pPr>
      <w:r w:rsidRPr="00417340">
        <w:rPr>
          <w:rFonts w:ascii="Arial Narrow" w:hAnsi="Arial Narrow" w:cs="Arial"/>
          <w:sz w:val="22"/>
          <w:szCs w:val="22"/>
        </w:rPr>
        <w:t xml:space="preserve">Zadávanie tejto zákazky sa realizuje </w:t>
      </w:r>
      <w:bookmarkStart w:id="4" w:name="_Hlk523591016"/>
      <w:r w:rsidR="00190D31" w:rsidRPr="00417340">
        <w:rPr>
          <w:rFonts w:ascii="Arial Narrow" w:hAnsi="Arial Narrow" w:cs="Arial"/>
          <w:sz w:val="22"/>
          <w:szCs w:val="22"/>
        </w:rPr>
        <w:t xml:space="preserve">systémom </w:t>
      </w:r>
      <w:bookmarkStart w:id="5" w:name="_Hlk534969782"/>
      <w:r w:rsidR="00190D31" w:rsidRPr="00417340">
        <w:rPr>
          <w:rFonts w:ascii="Arial Narrow" w:hAnsi="Arial Narrow" w:cs="Arial"/>
          <w:sz w:val="22"/>
          <w:szCs w:val="22"/>
        </w:rPr>
        <w:t>Elektronické obstarávanie (EO),</w:t>
      </w:r>
      <w:bookmarkEnd w:id="4"/>
      <w:r w:rsidR="00190D31" w:rsidRPr="00417340">
        <w:rPr>
          <w:rFonts w:ascii="Arial Narrow" w:hAnsi="Arial Narrow" w:cs="Arial"/>
          <w:sz w:val="22"/>
          <w:szCs w:val="22"/>
        </w:rPr>
        <w:t xml:space="preserve"> ktorý je súčasťou </w:t>
      </w:r>
      <w:bookmarkEnd w:id="5"/>
      <w:r w:rsidRPr="00417340">
        <w:rPr>
          <w:rFonts w:ascii="Arial Narrow" w:hAnsi="Arial Narrow" w:cs="Arial"/>
          <w:sz w:val="22"/>
          <w:szCs w:val="22"/>
        </w:rPr>
        <w:t>Elektronick</w:t>
      </w:r>
      <w:r w:rsidR="00190D31" w:rsidRPr="00417340">
        <w:rPr>
          <w:rFonts w:ascii="Arial Narrow" w:hAnsi="Arial Narrow" w:cs="Arial"/>
          <w:sz w:val="22"/>
          <w:szCs w:val="22"/>
        </w:rPr>
        <w:t>ého</w:t>
      </w:r>
      <w:r w:rsidRPr="00417340">
        <w:rPr>
          <w:rFonts w:ascii="Arial Narrow" w:hAnsi="Arial Narrow" w:cs="Arial"/>
          <w:sz w:val="22"/>
          <w:szCs w:val="22"/>
        </w:rPr>
        <w:t xml:space="preserve"> kontraktačn</w:t>
      </w:r>
      <w:r w:rsidR="00190D31" w:rsidRPr="00417340">
        <w:rPr>
          <w:rFonts w:ascii="Arial Narrow" w:hAnsi="Arial Narrow" w:cs="Arial"/>
          <w:sz w:val="22"/>
          <w:szCs w:val="22"/>
        </w:rPr>
        <w:t xml:space="preserve">ého systému </w:t>
      </w:r>
      <w:bookmarkStart w:id="6" w:name="_Hlk534969818"/>
      <w:r w:rsidR="00190D31" w:rsidRPr="00417340">
        <w:rPr>
          <w:rFonts w:ascii="Arial Narrow" w:hAnsi="Arial Narrow" w:cs="Arial"/>
          <w:sz w:val="22"/>
          <w:szCs w:val="22"/>
        </w:rPr>
        <w:t>(ďalej spoločne iba „EKS“)</w:t>
      </w:r>
      <w:r w:rsidRPr="00417340">
        <w:rPr>
          <w:rFonts w:ascii="Arial Narrow" w:hAnsi="Arial Narrow" w:cs="Arial"/>
          <w:sz w:val="22"/>
          <w:szCs w:val="22"/>
        </w:rPr>
        <w:t>.</w:t>
      </w:r>
      <w:bookmarkEnd w:id="6"/>
    </w:p>
    <w:p w14:paraId="33A08C56" w14:textId="3D07F5B7" w:rsidR="00814020" w:rsidRPr="00417340" w:rsidRDefault="00814020" w:rsidP="00417340">
      <w:pPr>
        <w:pStyle w:val="Zkladntext3"/>
        <w:numPr>
          <w:ilvl w:val="1"/>
          <w:numId w:val="2"/>
        </w:numPr>
        <w:spacing w:before="120" w:line="240" w:lineRule="auto"/>
        <w:jc w:val="both"/>
        <w:rPr>
          <w:rFonts w:ascii="Arial Narrow" w:hAnsi="Arial Narrow" w:cs="Arial"/>
          <w:sz w:val="22"/>
          <w:szCs w:val="22"/>
        </w:rPr>
      </w:pPr>
      <w:r w:rsidRPr="00417340">
        <w:rPr>
          <w:rFonts w:ascii="Arial Narrow" w:hAnsi="Arial Narrow"/>
          <w:sz w:val="22"/>
          <w:szCs w:val="22"/>
        </w:rPr>
        <w:t xml:space="preserve">EKS je informačný </w:t>
      </w:r>
      <w:r w:rsidR="00006731" w:rsidRPr="00417340">
        <w:rPr>
          <w:rFonts w:ascii="Arial Narrow" w:hAnsi="Arial Narrow"/>
          <w:sz w:val="22"/>
          <w:szCs w:val="22"/>
        </w:rPr>
        <w:t>systém</w:t>
      </w:r>
      <w:r w:rsidR="00BC6A8D" w:rsidRPr="00417340">
        <w:rPr>
          <w:rFonts w:ascii="Arial Narrow" w:hAnsi="Arial Narrow"/>
          <w:sz w:val="22"/>
          <w:szCs w:val="22"/>
        </w:rPr>
        <w:t>,</w:t>
      </w:r>
      <w:r w:rsidR="00006731" w:rsidRPr="00417340">
        <w:rPr>
          <w:rFonts w:ascii="Arial Narrow" w:hAnsi="Arial Narrow"/>
          <w:sz w:val="22"/>
          <w:szCs w:val="22"/>
        </w:rPr>
        <w:t xml:space="preserve"> prostredníctvom ktorého </w:t>
      </w:r>
      <w:r w:rsidRPr="00417340">
        <w:rPr>
          <w:rFonts w:ascii="Arial Narrow" w:hAnsi="Arial Narrow"/>
          <w:sz w:val="22"/>
          <w:szCs w:val="22"/>
        </w:rPr>
        <w:t>verejný obstarávateľ podľa § 7 ods. 1 písm. a) zákona zadáva zákazky v súlade s</w:t>
      </w:r>
      <w:r w:rsidR="00196757" w:rsidRPr="00417340">
        <w:rPr>
          <w:rFonts w:ascii="Arial Narrow" w:hAnsi="Arial Narrow"/>
          <w:sz w:val="22"/>
          <w:szCs w:val="22"/>
        </w:rPr>
        <w:t>o</w:t>
      </w:r>
      <w:r w:rsidRPr="00417340">
        <w:rPr>
          <w:rFonts w:ascii="Arial Narrow" w:hAnsi="Arial Narrow"/>
          <w:sz w:val="22"/>
          <w:szCs w:val="22"/>
        </w:rPr>
        <w:t xml:space="preserve"> zákonom. </w:t>
      </w:r>
      <w:r w:rsidR="00E063E5" w:rsidRPr="00417340">
        <w:rPr>
          <w:rFonts w:ascii="Arial Narrow" w:hAnsi="Arial Narrow"/>
          <w:sz w:val="22"/>
          <w:szCs w:val="22"/>
        </w:rPr>
        <w:t>Elektronická podpora procesov (ďalej len „EPP“) je jeden zo subsystémov EKS.</w:t>
      </w:r>
      <w:r w:rsidR="009564EE" w:rsidRPr="00417340">
        <w:rPr>
          <w:rFonts w:ascii="Arial Narrow" w:hAnsi="Arial Narrow"/>
          <w:sz w:val="22"/>
          <w:szCs w:val="22"/>
        </w:rPr>
        <w:t xml:space="preserve"> </w:t>
      </w:r>
      <w:r w:rsidR="00B477E2" w:rsidRPr="00417340">
        <w:rPr>
          <w:rFonts w:ascii="Arial Narrow" w:hAnsi="Arial Narrow"/>
          <w:sz w:val="22"/>
          <w:szCs w:val="22"/>
        </w:rPr>
        <w:t>Podrobnejšie informácie o </w:t>
      </w:r>
      <w:r w:rsidR="00190D31" w:rsidRPr="00417340">
        <w:rPr>
          <w:rFonts w:ascii="Arial Narrow" w:hAnsi="Arial Narrow"/>
          <w:sz w:val="22"/>
          <w:szCs w:val="22"/>
        </w:rPr>
        <w:t>EKS</w:t>
      </w:r>
      <w:r w:rsidR="00B477E2" w:rsidRPr="00417340">
        <w:rPr>
          <w:rFonts w:ascii="Arial Narrow" w:hAnsi="Arial Narrow"/>
          <w:sz w:val="22"/>
          <w:szCs w:val="22"/>
        </w:rPr>
        <w:t xml:space="preserve"> sú uvedené </w:t>
      </w:r>
      <w:bookmarkStart w:id="7" w:name="_Hlk534969897"/>
      <w:r w:rsidR="00552156" w:rsidRPr="00417340">
        <w:rPr>
          <w:rFonts w:ascii="Arial Narrow" w:hAnsi="Arial Narrow"/>
          <w:sz w:val="22"/>
          <w:szCs w:val="22"/>
        </w:rPr>
        <w:t>vo Všeobecných podmienkach elektronického</w:t>
      </w:r>
      <w:bookmarkEnd w:id="7"/>
      <w:r w:rsidR="00552156" w:rsidRPr="00417340">
        <w:rPr>
          <w:rFonts w:ascii="Arial Narrow" w:hAnsi="Arial Narrow"/>
          <w:sz w:val="22"/>
          <w:szCs w:val="22"/>
        </w:rPr>
        <w:t xml:space="preserve"> obstarávania</w:t>
      </w:r>
      <w:r w:rsidR="00190D31" w:rsidRPr="00417340">
        <w:rPr>
          <w:rFonts w:ascii="Arial Narrow" w:hAnsi="Arial Narrow"/>
          <w:sz w:val="22"/>
          <w:szCs w:val="22"/>
        </w:rPr>
        <w:t xml:space="preserve"> </w:t>
      </w:r>
      <w:bookmarkStart w:id="8" w:name="_Hlk534969919"/>
      <w:r w:rsidR="00190D31" w:rsidRPr="00417340">
        <w:rPr>
          <w:rFonts w:ascii="Arial Narrow" w:hAnsi="Arial Narrow"/>
          <w:sz w:val="22"/>
          <w:szCs w:val="22"/>
        </w:rPr>
        <w:t>(v aktuálnom znení)</w:t>
      </w:r>
      <w:bookmarkEnd w:id="8"/>
      <w:r w:rsidR="00552156" w:rsidRPr="00417340">
        <w:rPr>
          <w:rFonts w:ascii="Arial Narrow" w:hAnsi="Arial Narrow"/>
          <w:sz w:val="22"/>
          <w:szCs w:val="22"/>
        </w:rPr>
        <w:t>, ktoré sú verejne prístupné v rámci  EKS (ďalej len „VP EO“).</w:t>
      </w:r>
      <w:r w:rsidR="00CE3A0F" w:rsidRPr="00417340">
        <w:rPr>
          <w:rFonts w:ascii="Arial Narrow" w:hAnsi="Arial Narrow"/>
          <w:sz w:val="22"/>
          <w:szCs w:val="22"/>
        </w:rPr>
        <w:t xml:space="preserve"> </w:t>
      </w:r>
    </w:p>
    <w:p w14:paraId="31349A35" w14:textId="77777777" w:rsidR="002B6735" w:rsidRPr="00417340" w:rsidRDefault="002B6735"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szCs w:val="22"/>
        </w:rPr>
        <w:t>W</w:t>
      </w:r>
      <w:r w:rsidR="00634677" w:rsidRPr="008B508E">
        <w:rPr>
          <w:rFonts w:ascii="Arial Narrow" w:hAnsi="Arial Narrow"/>
          <w:sz w:val="22"/>
          <w:szCs w:val="22"/>
        </w:rPr>
        <w:t>ebové</w:t>
      </w:r>
      <w:r w:rsidR="00634677" w:rsidRPr="00417340">
        <w:rPr>
          <w:rFonts w:ascii="Arial Narrow" w:hAnsi="Arial Narrow"/>
          <w:sz w:val="22"/>
        </w:rPr>
        <w:t xml:space="preserve"> sídlo informačného systému EKS</w:t>
      </w:r>
      <w:r w:rsidRPr="00417340">
        <w:rPr>
          <w:rFonts w:ascii="Arial Narrow" w:hAnsi="Arial Narrow"/>
          <w:sz w:val="22"/>
        </w:rPr>
        <w:t xml:space="preserve">, prostredníctvom ktorého sa verejné obstarávanie realizuje, je: </w:t>
      </w:r>
      <w:hyperlink r:id="rId12" w:history="1">
        <w:r w:rsidR="00601BF5" w:rsidRPr="00417340">
          <w:rPr>
            <w:rStyle w:val="Hypertextovprepojenie"/>
            <w:rFonts w:ascii="Arial Narrow" w:hAnsi="Arial Narrow"/>
            <w:sz w:val="22"/>
          </w:rPr>
          <w:t>https://eo.eks.sk/</w:t>
        </w:r>
      </w:hyperlink>
      <w:r w:rsidR="00601BF5" w:rsidRPr="00417340">
        <w:rPr>
          <w:rFonts w:ascii="Arial Narrow" w:hAnsi="Arial Narrow"/>
          <w:sz w:val="22"/>
          <w:u w:val="single"/>
        </w:rPr>
        <w:t xml:space="preserve"> </w:t>
      </w:r>
      <w:r w:rsidR="00041145" w:rsidRPr="00417340">
        <w:rPr>
          <w:rFonts w:ascii="Arial Narrow" w:hAnsi="Arial Narrow" w:cs="Arial"/>
          <w:sz w:val="22"/>
        </w:rPr>
        <w:t>.</w:t>
      </w:r>
    </w:p>
    <w:p w14:paraId="4A0CAA5C" w14:textId="187692BD" w:rsidR="002B6735" w:rsidRPr="00417340" w:rsidRDefault="002B6735" w:rsidP="008B508E">
      <w:pPr>
        <w:pStyle w:val="Zkladntext3"/>
        <w:numPr>
          <w:ilvl w:val="1"/>
          <w:numId w:val="2"/>
        </w:numPr>
        <w:spacing w:before="120" w:line="240" w:lineRule="auto"/>
        <w:jc w:val="both"/>
        <w:rPr>
          <w:rFonts w:ascii="Arial Narrow" w:hAnsi="Arial Narrow"/>
          <w:sz w:val="22"/>
        </w:rPr>
      </w:pPr>
      <w:bookmarkStart w:id="9" w:name="_Hlk522971822"/>
      <w:bookmarkEnd w:id="3"/>
      <w:r w:rsidRPr="00417340">
        <w:rPr>
          <w:rFonts w:ascii="Arial Narrow" w:hAnsi="Arial Narrow"/>
          <w:sz w:val="22"/>
        </w:rPr>
        <w:t xml:space="preserve">Každý, </w:t>
      </w:r>
      <w:r w:rsidRPr="008B508E">
        <w:rPr>
          <w:rFonts w:ascii="Arial Narrow" w:hAnsi="Arial Narrow"/>
          <w:sz w:val="22"/>
          <w:szCs w:val="22"/>
        </w:rPr>
        <w:t>kto</w:t>
      </w:r>
      <w:r w:rsidRPr="00417340">
        <w:rPr>
          <w:rFonts w:ascii="Arial Narrow" w:hAnsi="Arial Narrow"/>
          <w:sz w:val="22"/>
        </w:rPr>
        <w:t xml:space="preserve"> ako záujemca má záujem o účasť vo verejnom obstarávaní alebo chce predložiť ponuku a nie je registrovaný v EKS, je povinný sa registrovať v EKS na adrese </w:t>
      </w:r>
      <w:hyperlink r:id="rId13" w:history="1">
        <w:r w:rsidR="006227C2" w:rsidRPr="00417340">
          <w:rPr>
            <w:rStyle w:val="Hypertextovprepojenie"/>
            <w:rFonts w:ascii="Arial Narrow" w:hAnsi="Arial Narrow"/>
            <w:sz w:val="22"/>
            <w:highlight w:val="green"/>
          </w:rPr>
          <w:t>https://portal.eks.sk/SpravaDodavatelov/RegistraciaDodavatela/ZiadostORegistraciu</w:t>
        </w:r>
      </w:hyperlink>
      <w:r w:rsidR="006227C2" w:rsidRPr="00417340">
        <w:rPr>
          <w:rStyle w:val="Hypertextovprepojenie"/>
          <w:rFonts w:ascii="Arial Narrow" w:hAnsi="Arial Narrow"/>
          <w:sz w:val="22"/>
        </w:rPr>
        <w:t>.</w:t>
      </w:r>
    </w:p>
    <w:p w14:paraId="62F073B8" w14:textId="77777777" w:rsidR="002B6735" w:rsidRPr="00417340" w:rsidRDefault="00840D72" w:rsidP="00417340">
      <w:pPr>
        <w:pStyle w:val="Zkladntext3"/>
        <w:numPr>
          <w:ilvl w:val="1"/>
          <w:numId w:val="2"/>
        </w:numPr>
        <w:spacing w:before="120" w:line="240" w:lineRule="auto"/>
        <w:jc w:val="both"/>
        <w:rPr>
          <w:rFonts w:ascii="Arial Narrow" w:hAnsi="Arial Narrow" w:cs="Arial"/>
          <w:sz w:val="22"/>
          <w:szCs w:val="22"/>
        </w:rPr>
      </w:pPr>
      <w:r w:rsidRPr="008B508E">
        <w:rPr>
          <w:rFonts w:ascii="Arial Narrow" w:hAnsi="Arial Narrow"/>
          <w:sz w:val="22"/>
        </w:rPr>
        <w:t>Hospodársky</w:t>
      </w:r>
      <w:r w:rsidRPr="008B508E">
        <w:t xml:space="preserve"> </w:t>
      </w:r>
      <w:r w:rsidRPr="008B508E">
        <w:rPr>
          <w:rFonts w:ascii="Arial Narrow" w:hAnsi="Arial Narrow"/>
          <w:sz w:val="22"/>
        </w:rPr>
        <w:t>subjekt</w:t>
      </w:r>
      <w:r w:rsidRPr="008B508E">
        <w:t xml:space="preserve"> </w:t>
      </w:r>
      <w:r w:rsidR="002B6735" w:rsidRPr="008B508E">
        <w:rPr>
          <w:rFonts w:ascii="Arial Narrow" w:hAnsi="Arial Narrow"/>
          <w:sz w:val="22"/>
        </w:rPr>
        <w:t>pri registrácii nemusí byť zapísaný v Zozname hospodárskych subjektov ani v Registri partnerov verejného sektora</w:t>
      </w:r>
      <w:r w:rsidR="009E2FE5" w:rsidRPr="00417340">
        <w:rPr>
          <w:rFonts w:ascii="Arial Narrow" w:hAnsi="Arial Narrow"/>
          <w:sz w:val="22"/>
          <w:szCs w:val="22"/>
        </w:rPr>
        <w:t>.</w:t>
      </w:r>
    </w:p>
    <w:p w14:paraId="3D94540D" w14:textId="77777777" w:rsidR="00230529" w:rsidRPr="00FF43E9" w:rsidRDefault="00230529" w:rsidP="008B508E">
      <w:pPr>
        <w:pStyle w:val="Zkladntext3"/>
        <w:numPr>
          <w:ilvl w:val="1"/>
          <w:numId w:val="2"/>
        </w:numPr>
        <w:spacing w:before="120" w:line="240" w:lineRule="auto"/>
        <w:jc w:val="both"/>
        <w:rPr>
          <w:rFonts w:ascii="Arial Narrow" w:hAnsi="Arial Narrow" w:cs="Arial"/>
          <w:sz w:val="22"/>
          <w:szCs w:val="22"/>
        </w:rPr>
      </w:pPr>
      <w:r w:rsidRPr="008B508E">
        <w:rPr>
          <w:rFonts w:ascii="Arial Narrow" w:hAnsi="Arial Narrow"/>
          <w:sz w:val="22"/>
        </w:rPr>
        <w:t>Podmienky</w:t>
      </w:r>
      <w:r w:rsidRPr="00FF43E9">
        <w:rPr>
          <w:rFonts w:ascii="Arial Narrow" w:hAnsi="Arial Narrow" w:cs="Arial"/>
          <w:sz w:val="22"/>
          <w:szCs w:val="22"/>
        </w:rPr>
        <w:t xml:space="preserve">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7E695A60" w14:textId="77777777" w:rsidR="002B6735" w:rsidRPr="00FF43E9" w:rsidRDefault="007C355C"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ABD050B" w14:textId="337EBCEF" w:rsidR="00CD43F1" w:rsidRPr="00FF43E9" w:rsidRDefault="00CD43F1" w:rsidP="008B508E">
      <w:pPr>
        <w:pStyle w:val="Zkladntext3"/>
        <w:numPr>
          <w:ilvl w:val="1"/>
          <w:numId w:val="2"/>
        </w:numPr>
        <w:spacing w:before="120" w:line="240" w:lineRule="auto"/>
        <w:jc w:val="both"/>
        <w:rPr>
          <w:rFonts w:ascii="Arial Narrow" w:hAnsi="Arial Narrow"/>
          <w:sz w:val="22"/>
        </w:rPr>
      </w:pPr>
      <w:r w:rsidRPr="00FF43E9">
        <w:rPr>
          <w:rFonts w:ascii="Arial Narrow" w:hAnsi="Arial Narrow"/>
          <w:sz w:val="22"/>
        </w:rPr>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0774DB0" w14:textId="77777777" w:rsidR="00CD43F1" w:rsidRPr="006954AF" w:rsidRDefault="00CD43F1" w:rsidP="00417340">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6BEC38D8" w14:textId="77777777" w:rsidR="00CD43F1" w:rsidRPr="006954AF" w:rsidRDefault="00CD43F1" w:rsidP="00417340">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04DA37D" w14:textId="77777777" w:rsidR="00CD43F1" w:rsidRPr="006954AF"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1D85D757" w14:textId="77777777" w:rsidR="00CD43F1" w:rsidRPr="00FF43E9"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32A2F1C8" w14:textId="77777777" w:rsidR="00CD43F1" w:rsidRPr="00FF43E9"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w:t>
      </w:r>
      <w:r w:rsidR="000D2649" w:rsidRPr="00FF43E9">
        <w:rPr>
          <w:rFonts w:ascii="Arial Narrow" w:hAnsi="Arial Narrow"/>
          <w:sz w:val="22"/>
        </w:rPr>
        <w:t> </w:t>
      </w:r>
      <w:proofErr w:type="spellStart"/>
      <w:r w:rsidRPr="00FF43E9">
        <w:rPr>
          <w:rFonts w:ascii="Arial Narrow" w:hAnsi="Arial Narrow"/>
          <w:sz w:val="22"/>
        </w:rPr>
        <w:t>spyware</w:t>
      </w:r>
      <w:proofErr w:type="spellEnd"/>
      <w:r w:rsidR="000D2649" w:rsidRPr="00FF43E9">
        <w:rPr>
          <w:rFonts w:ascii="Arial Narrow" w:hAnsi="Arial Narrow"/>
          <w:sz w:val="22"/>
        </w:rPr>
        <w:t>,</w:t>
      </w:r>
      <w:r w:rsidRPr="00FF43E9">
        <w:rPr>
          <w:rFonts w:ascii="Arial Narrow" w:hAnsi="Arial Narrow"/>
          <w:sz w:val="22"/>
        </w:rPr>
        <w:t xml:space="preserve"> ktoré zasahujú do http komunikácie,</w:t>
      </w:r>
    </w:p>
    <w:p w14:paraId="302262F1" w14:textId="77777777" w:rsidR="00CD43F1" w:rsidRPr="00FF43E9"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323A96DC" w14:textId="77777777" w:rsidR="00CD43F1" w:rsidRPr="00FF43E9"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CBA5190" w14:textId="77777777" w:rsidR="00CD43F1" w:rsidRPr="00FF43E9" w:rsidRDefault="00CD43F1" w:rsidP="00417340">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9"/>
    </w:p>
    <w:p w14:paraId="62D7BA68" w14:textId="77777777" w:rsidR="00DE646E" w:rsidRPr="00FF43E9" w:rsidRDefault="00DE646E"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917115C" w14:textId="77777777" w:rsidR="00DE646E" w:rsidRPr="00C73314" w:rsidRDefault="00DE646E" w:rsidP="008B508E">
      <w:pPr>
        <w:pStyle w:val="Zkladntext3"/>
        <w:numPr>
          <w:ilvl w:val="1"/>
          <w:numId w:val="2"/>
        </w:numPr>
        <w:spacing w:before="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w:t>
      </w:r>
      <w:r w:rsidR="00C6091E">
        <w:rPr>
          <w:rFonts w:ascii="Arial Narrow" w:hAnsi="Arial Narrow"/>
          <w:sz w:val="22"/>
        </w:rPr>
        <w:t>e</w:t>
      </w:r>
      <w:r w:rsidRPr="00FF43E9">
        <w:rPr>
          <w:rFonts w:ascii="Arial Narrow" w:hAnsi="Arial Narrow"/>
          <w:sz w:val="22"/>
        </w:rPr>
        <w:t xml:space="preserv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2" w:name="_Hlk534970171"/>
      <w:r w:rsidR="00572E0F" w:rsidRPr="00C73314">
        <w:rPr>
          <w:rFonts w:ascii="Arial Narrow" w:hAnsi="Arial Narrow"/>
          <w:sz w:val="22"/>
        </w:rPr>
        <w:t>Časť</w:t>
      </w:r>
      <w:r w:rsidR="00C6091E">
        <w:rPr>
          <w:rFonts w:ascii="Arial Narrow" w:hAnsi="Arial Narrow"/>
          <w:sz w:val="22"/>
        </w:rPr>
        <w:t xml:space="preserve"> </w:t>
      </w:r>
      <w:r w:rsidR="00572E0F" w:rsidRPr="00C73314">
        <w:rPr>
          <w:rFonts w:ascii="Arial Narrow" w:hAnsi="Arial Narrow"/>
          <w:sz w:val="22"/>
        </w:rPr>
        <w:t>súťažných podkladov, ktorá m</w:t>
      </w:r>
      <w:r w:rsidR="00C6091E">
        <w:rPr>
          <w:rFonts w:ascii="Arial Narrow" w:hAnsi="Arial Narrow"/>
          <w:sz w:val="22"/>
        </w:rPr>
        <w:t>á</w:t>
      </w:r>
      <w:r w:rsidR="00572E0F" w:rsidRPr="00C73314">
        <w:rPr>
          <w:rFonts w:ascii="Arial Narrow" w:hAnsi="Arial Narrow"/>
          <w:sz w:val="22"/>
        </w:rPr>
        <w:t xml:space="preserve">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2"/>
    <w:p w14:paraId="5501A746" w14:textId="77777777" w:rsidR="00DE646E" w:rsidRPr="00FF43E9" w:rsidRDefault="00DE646E" w:rsidP="008B508E">
      <w:pPr>
        <w:pStyle w:val="Zkladntext3"/>
        <w:numPr>
          <w:ilvl w:val="1"/>
          <w:numId w:val="2"/>
        </w:numPr>
        <w:spacing w:before="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3B7B12C1" w14:textId="77777777" w:rsidR="005E5B0A" w:rsidRPr="00EC2537" w:rsidRDefault="005E5B0A" w:rsidP="002F26FB">
      <w:pPr>
        <w:spacing w:before="120" w:after="120"/>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B8B4649" w14:textId="77777777" w:rsidR="005E5B0A" w:rsidRPr="0034030C" w:rsidRDefault="005E5B0A" w:rsidP="005E5B0A">
      <w:pPr>
        <w:spacing w:after="120"/>
        <w:jc w:val="center"/>
        <w:rPr>
          <w:rFonts w:ascii="Arial Narrow" w:hAnsi="Arial Narrow"/>
          <w:b/>
        </w:rPr>
      </w:pPr>
      <w:r w:rsidRPr="0034030C">
        <w:rPr>
          <w:rFonts w:ascii="Arial Narrow" w:hAnsi="Arial Narrow"/>
          <w:b/>
        </w:rPr>
        <w:t>INFORMÁCIE O PREDMETE ZÁKAZKY</w:t>
      </w:r>
    </w:p>
    <w:p w14:paraId="291445FF" w14:textId="77777777" w:rsidR="00814020" w:rsidRPr="00FF43E9" w:rsidRDefault="00814020" w:rsidP="0041734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67CAB">
        <w:rPr>
          <w:rFonts w:ascii="Arial Narrow" w:hAnsi="Arial Narrow"/>
          <w:b/>
          <w:smallCaps/>
          <w:sz w:val="22"/>
        </w:rPr>
        <w:t>predmet</w:t>
      </w:r>
      <w:r w:rsidRPr="00FF43E9">
        <w:rPr>
          <w:rFonts w:ascii="Arial Narrow" w:hAnsi="Arial Narrow" w:cs="Arial"/>
          <w:b/>
          <w:bCs/>
          <w:smallCaps/>
          <w:sz w:val="22"/>
        </w:rPr>
        <w:t xml:space="preserve"> zákazky</w:t>
      </w:r>
    </w:p>
    <w:p w14:paraId="09CE1BA3" w14:textId="56F0A0FE" w:rsidR="00A0357F" w:rsidRPr="008B508E" w:rsidRDefault="00A0357F"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t>Názov predmetu zákazky:</w:t>
      </w:r>
      <w:r w:rsidR="00C6091E" w:rsidRPr="008B508E">
        <w:rPr>
          <w:rFonts w:ascii="Arial Narrow" w:hAnsi="Arial Narrow"/>
          <w:sz w:val="22"/>
        </w:rPr>
        <w:t xml:space="preserve"> „Zabezpečenie technickej asistencie pri voľbách na území Slovenskej republiky“</w:t>
      </w:r>
    </w:p>
    <w:p w14:paraId="4306E114" w14:textId="77777777" w:rsidR="00065F6B" w:rsidRPr="008B508E" w:rsidRDefault="00065F6B"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t>Číselný kód pre hlavný predmet a doplňujúce predmety zákazky z Hlavného slovníka, prípadne alfanumerický kód z Doplnkového slovníka Spoločného slovníka obstarávania (CPV):</w:t>
      </w:r>
      <w:bookmarkStart w:id="13" w:name="SS"/>
      <w:bookmarkEnd w:id="13"/>
    </w:p>
    <w:p w14:paraId="79F5A430" w14:textId="77777777" w:rsidR="00D2528B" w:rsidRPr="00FF43E9" w:rsidRDefault="00D2528B" w:rsidP="00417340">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FA8C32A" w14:textId="6B6C0AB0" w:rsidR="00C6091E" w:rsidRPr="006227C2" w:rsidRDefault="00D2528B" w:rsidP="00417340">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00C6091E" w:rsidRPr="006227C2">
        <w:rPr>
          <w:rFonts w:ascii="Arial Narrow" w:hAnsi="Arial Narrow" w:cs="Arial"/>
        </w:rPr>
        <w:t xml:space="preserve">79824000 - 6 </w:t>
      </w:r>
      <w:r w:rsidR="00304886" w:rsidRPr="006227C2">
        <w:rPr>
          <w:rFonts w:ascii="Arial Narrow" w:hAnsi="Arial Narrow" w:cs="Arial"/>
          <w:color w:val="000000"/>
          <w:shd w:val="clear" w:color="auto" w:fill="FFFFFF"/>
        </w:rPr>
        <w:t>Tlačiarenské a distribučné služby</w:t>
      </w:r>
    </w:p>
    <w:p w14:paraId="68541AAA" w14:textId="316334E8" w:rsidR="00C6091E" w:rsidRPr="006227C2" w:rsidRDefault="00D2528B" w:rsidP="00417340">
      <w:pPr>
        <w:pStyle w:val="Zarkazkladnhotextu2"/>
        <w:spacing w:before="120" w:line="240" w:lineRule="auto"/>
        <w:ind w:left="567"/>
        <w:rPr>
          <w:rFonts w:ascii="Arial Narrow" w:hAnsi="Arial Narrow" w:cs="Arial"/>
        </w:rPr>
      </w:pPr>
      <w:r w:rsidRPr="006227C2">
        <w:rPr>
          <w:rFonts w:ascii="Arial Narrow" w:hAnsi="Arial Narrow" w:cs="Arial"/>
        </w:rPr>
        <w:t>Doplňujúci predmet:</w:t>
      </w:r>
      <w:r w:rsidRPr="006227C2">
        <w:rPr>
          <w:rFonts w:ascii="Arial Narrow" w:hAnsi="Arial Narrow" w:cs="Arial"/>
        </w:rPr>
        <w:tab/>
      </w:r>
      <w:r w:rsidR="00C6091E" w:rsidRPr="006227C2">
        <w:rPr>
          <w:rFonts w:ascii="Arial Narrow" w:hAnsi="Arial Narrow" w:cs="Arial"/>
        </w:rPr>
        <w:t>79421000 - 1 Riadenie projektov iných ako pre stavebné práce</w:t>
      </w:r>
    </w:p>
    <w:p w14:paraId="7D8FE7FC" w14:textId="5B8A22E9" w:rsidR="00C6091E" w:rsidRPr="006227C2" w:rsidRDefault="00C6091E" w:rsidP="00417340">
      <w:pPr>
        <w:pStyle w:val="Zarkazkladnhotextu2"/>
        <w:spacing w:before="120" w:line="240" w:lineRule="auto"/>
        <w:ind w:left="567"/>
        <w:rPr>
          <w:rFonts w:ascii="Arial Narrow" w:hAnsi="Arial Narrow" w:cs="Arial"/>
        </w:rPr>
      </w:pPr>
      <w:r w:rsidRPr="006227C2">
        <w:rPr>
          <w:rFonts w:ascii="Arial Narrow" w:hAnsi="Arial Narrow" w:cs="Arial"/>
        </w:rPr>
        <w:tab/>
      </w:r>
      <w:r w:rsidRPr="006227C2">
        <w:rPr>
          <w:rFonts w:ascii="Arial Narrow" w:hAnsi="Arial Narrow" w:cs="Arial"/>
        </w:rPr>
        <w:tab/>
      </w:r>
      <w:r w:rsidRPr="006227C2">
        <w:rPr>
          <w:rFonts w:ascii="Arial Narrow" w:hAnsi="Arial Narrow" w:cs="Arial"/>
        </w:rPr>
        <w:tab/>
      </w:r>
      <w:r w:rsidRPr="006227C2">
        <w:rPr>
          <w:rFonts w:ascii="Arial Narrow" w:hAnsi="Arial Narrow" w:cs="Arial"/>
        </w:rPr>
        <w:tab/>
        <w:t>22100000 - 1 Tlačené knihy, brožúry a letáky</w:t>
      </w:r>
    </w:p>
    <w:p w14:paraId="14C3B4E5" w14:textId="4AAA7205" w:rsidR="00C6091E" w:rsidRPr="006227C2" w:rsidRDefault="00C6091E" w:rsidP="00417340">
      <w:pPr>
        <w:pStyle w:val="Zarkazkladnhotextu2"/>
        <w:spacing w:before="120" w:line="240" w:lineRule="auto"/>
        <w:ind w:left="567"/>
        <w:rPr>
          <w:rFonts w:ascii="Arial Narrow" w:hAnsi="Arial Narrow" w:cs="Arial"/>
        </w:rPr>
      </w:pPr>
      <w:r w:rsidRPr="006227C2">
        <w:rPr>
          <w:rFonts w:ascii="Arial Narrow" w:hAnsi="Arial Narrow" w:cs="Arial"/>
        </w:rPr>
        <w:tab/>
      </w:r>
      <w:r w:rsidRPr="006227C2">
        <w:rPr>
          <w:rFonts w:ascii="Arial Narrow" w:hAnsi="Arial Narrow" w:cs="Arial"/>
        </w:rPr>
        <w:tab/>
      </w:r>
      <w:r w:rsidRPr="006227C2">
        <w:rPr>
          <w:rFonts w:ascii="Arial Narrow" w:hAnsi="Arial Narrow" w:cs="Arial"/>
        </w:rPr>
        <w:tab/>
      </w:r>
      <w:r w:rsidRPr="006227C2">
        <w:rPr>
          <w:rFonts w:ascii="Arial Narrow" w:hAnsi="Arial Narrow" w:cs="Arial"/>
        </w:rPr>
        <w:tab/>
        <w:t>30199230 - 1  Obálky</w:t>
      </w:r>
    </w:p>
    <w:p w14:paraId="32FF82E5" w14:textId="6DBBC2C5" w:rsidR="00C6091E" w:rsidRPr="00C6091E" w:rsidRDefault="00C6091E" w:rsidP="00417340">
      <w:pPr>
        <w:pStyle w:val="Zarkazkladnhotextu2"/>
        <w:spacing w:before="120" w:line="240" w:lineRule="auto"/>
        <w:ind w:left="567"/>
        <w:rPr>
          <w:rFonts w:ascii="Arial Narrow" w:hAnsi="Arial Narrow" w:cs="Arial"/>
        </w:rPr>
      </w:pPr>
      <w:r w:rsidRPr="006227C2">
        <w:rPr>
          <w:rFonts w:ascii="Arial Narrow" w:hAnsi="Arial Narrow" w:cs="Arial"/>
        </w:rPr>
        <w:tab/>
      </w:r>
      <w:r w:rsidRPr="006227C2">
        <w:rPr>
          <w:rFonts w:ascii="Arial Narrow" w:hAnsi="Arial Narrow" w:cs="Arial"/>
        </w:rPr>
        <w:tab/>
      </w:r>
      <w:r w:rsidRPr="006227C2">
        <w:rPr>
          <w:rFonts w:ascii="Arial Narrow" w:hAnsi="Arial Narrow" w:cs="Arial"/>
        </w:rPr>
        <w:tab/>
      </w:r>
      <w:r w:rsidRPr="006227C2">
        <w:rPr>
          <w:rFonts w:ascii="Arial Narrow" w:hAnsi="Arial Narrow" w:cs="Arial"/>
        </w:rPr>
        <w:tab/>
        <w:t>30199500 -  5   Škatuľové zaraďovače, listové priehradky, skladovacie</w:t>
      </w:r>
      <w:r w:rsidRPr="00C6091E">
        <w:rPr>
          <w:rFonts w:ascii="Arial Narrow" w:hAnsi="Arial Narrow" w:cs="Arial"/>
        </w:rPr>
        <w:t xml:space="preserve"> škatule a podobné výrobky</w:t>
      </w:r>
    </w:p>
    <w:p w14:paraId="0F4D4C88" w14:textId="77777777" w:rsidR="00C6091E" w:rsidRPr="00C6091E" w:rsidRDefault="00C6091E" w:rsidP="00417340">
      <w:pPr>
        <w:pStyle w:val="Zarkazkladnhotextu2"/>
        <w:spacing w:before="120" w:line="240" w:lineRule="auto"/>
        <w:ind w:left="567"/>
        <w:rPr>
          <w:rFonts w:ascii="Arial Narrow" w:hAnsi="Arial Narrow" w:cs="Arial"/>
        </w:rPr>
      </w:pPr>
    </w:p>
    <w:p w14:paraId="2A3685E9" w14:textId="77777777" w:rsidR="00065F6B" w:rsidRPr="00FF43E9" w:rsidRDefault="00065F6B" w:rsidP="00417340">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08BC0275" w14:textId="77777777" w:rsidR="00065F6B" w:rsidRPr="00FF43E9" w:rsidRDefault="00065F6B" w:rsidP="008B508E">
      <w:pPr>
        <w:pStyle w:val="Zkladntext3"/>
        <w:numPr>
          <w:ilvl w:val="1"/>
          <w:numId w:val="2"/>
        </w:numPr>
        <w:spacing w:before="120" w:line="240" w:lineRule="auto"/>
        <w:jc w:val="both"/>
        <w:rPr>
          <w:rFonts w:ascii="Arial Narrow" w:hAnsi="Arial Narrow" w:cs="Arial"/>
          <w:sz w:val="22"/>
        </w:rPr>
      </w:pPr>
      <w:r w:rsidRPr="008B508E">
        <w:rPr>
          <w:rFonts w:ascii="Arial Narrow" w:hAnsi="Arial Narrow"/>
          <w:sz w:val="22"/>
        </w:rPr>
        <w:t>Podrobné</w:t>
      </w:r>
      <w:r w:rsidRPr="00FF43E9">
        <w:rPr>
          <w:rFonts w:ascii="Arial Narrow" w:hAnsi="Arial Narrow" w:cs="Arial"/>
          <w:sz w:val="22"/>
        </w:rPr>
        <w:t xml:space="preserve"> vymedzenie predmetu zákazky, technické požiadavky: </w:t>
      </w:r>
    </w:p>
    <w:p w14:paraId="2FB6E892" w14:textId="3173ACD8" w:rsidR="00065F6B" w:rsidRPr="00FF43E9" w:rsidRDefault="00065F6B" w:rsidP="00417340">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predmetu zákazky, technické požiadavky tvorí prílohu č. </w:t>
      </w:r>
      <w:r w:rsidR="00392F38">
        <w:rPr>
          <w:rFonts w:ascii="Arial Narrow" w:hAnsi="Arial Narrow" w:cs="Arial"/>
          <w:sz w:val="22"/>
        </w:rPr>
        <w:t>1</w:t>
      </w:r>
      <w:r w:rsidR="007E5BA6">
        <w:rPr>
          <w:rFonts w:ascii="Arial Narrow" w:hAnsi="Arial Narrow" w:cs="Arial"/>
          <w:sz w:val="22"/>
        </w:rPr>
        <w:t xml:space="preserve"> týchto súťažných podkladov, ktorá je ďalej členená na</w:t>
      </w:r>
      <w:r w:rsidR="006D4D29" w:rsidRPr="00FF43E9">
        <w:rPr>
          <w:rFonts w:ascii="Arial Narrow" w:hAnsi="Arial Narrow" w:cs="Arial"/>
          <w:sz w:val="22"/>
        </w:rPr>
        <w:t xml:space="preserve"> </w:t>
      </w:r>
      <w:r w:rsidR="00C6091E">
        <w:rPr>
          <w:rFonts w:ascii="Arial Narrow" w:hAnsi="Arial Narrow" w:cs="Arial"/>
          <w:sz w:val="22"/>
        </w:rPr>
        <w:t>príloh</w:t>
      </w:r>
      <w:r w:rsidR="007E5BA6">
        <w:rPr>
          <w:rFonts w:ascii="Arial Narrow" w:hAnsi="Arial Narrow" w:cs="Arial"/>
          <w:sz w:val="22"/>
        </w:rPr>
        <w:t>u</w:t>
      </w:r>
      <w:r w:rsidR="00C6091E">
        <w:rPr>
          <w:rFonts w:ascii="Arial Narrow" w:hAnsi="Arial Narrow" w:cs="Arial"/>
          <w:sz w:val="22"/>
        </w:rPr>
        <w:t xml:space="preserve"> č. 1.A, príloh</w:t>
      </w:r>
      <w:r w:rsidR="007E5BA6">
        <w:rPr>
          <w:rFonts w:ascii="Arial Narrow" w:hAnsi="Arial Narrow" w:cs="Arial"/>
          <w:sz w:val="22"/>
        </w:rPr>
        <w:t>u</w:t>
      </w:r>
      <w:r w:rsidR="00C6091E">
        <w:rPr>
          <w:rFonts w:ascii="Arial Narrow" w:hAnsi="Arial Narrow" w:cs="Arial"/>
          <w:sz w:val="22"/>
        </w:rPr>
        <w:t xml:space="preserve"> č. 1.B</w:t>
      </w:r>
      <w:r w:rsidR="004A63EB">
        <w:rPr>
          <w:rFonts w:ascii="Arial Narrow" w:hAnsi="Arial Narrow" w:cs="Arial"/>
          <w:sz w:val="22"/>
        </w:rPr>
        <w:t>,</w:t>
      </w:r>
      <w:r w:rsidR="00C6091E">
        <w:rPr>
          <w:rFonts w:ascii="Arial Narrow" w:hAnsi="Arial Narrow" w:cs="Arial"/>
          <w:sz w:val="22"/>
        </w:rPr>
        <w:t xml:space="preserve">  príloh</w:t>
      </w:r>
      <w:r w:rsidR="007E5BA6">
        <w:rPr>
          <w:rFonts w:ascii="Arial Narrow" w:hAnsi="Arial Narrow" w:cs="Arial"/>
          <w:sz w:val="22"/>
        </w:rPr>
        <w:t>u</w:t>
      </w:r>
      <w:r w:rsidR="00C6091E">
        <w:rPr>
          <w:rFonts w:ascii="Arial Narrow" w:hAnsi="Arial Narrow" w:cs="Arial"/>
          <w:sz w:val="22"/>
        </w:rPr>
        <w:t xml:space="preserve"> </w:t>
      </w:r>
      <w:r w:rsidR="00C6091E" w:rsidRPr="00BE6175">
        <w:rPr>
          <w:rFonts w:ascii="Arial Narrow" w:hAnsi="Arial Narrow" w:cs="Arial"/>
          <w:sz w:val="22"/>
        </w:rPr>
        <w:t xml:space="preserve">č. 1.C </w:t>
      </w:r>
      <w:r w:rsidR="004A63EB" w:rsidRPr="00BE6175">
        <w:rPr>
          <w:rFonts w:ascii="Arial Narrow" w:hAnsi="Arial Narrow" w:cs="Arial"/>
          <w:sz w:val="22"/>
        </w:rPr>
        <w:t xml:space="preserve">, prílohu č.1 D </w:t>
      </w:r>
      <w:r w:rsidR="00C6091E" w:rsidRPr="00BE6175">
        <w:rPr>
          <w:rFonts w:ascii="Arial Narrow" w:hAnsi="Arial Narrow" w:cs="Arial"/>
          <w:sz w:val="22"/>
        </w:rPr>
        <w:t>(ďalej</w:t>
      </w:r>
      <w:r w:rsidR="00C6091E">
        <w:rPr>
          <w:rFonts w:ascii="Arial Narrow" w:hAnsi="Arial Narrow" w:cs="Arial"/>
          <w:sz w:val="22"/>
        </w:rPr>
        <w:t xml:space="preserve"> len „príloha č. 1“)</w:t>
      </w:r>
      <w:r w:rsidR="001D2BD8">
        <w:rPr>
          <w:rFonts w:ascii="Arial Narrow" w:hAnsi="Arial Narrow" w:cs="Arial"/>
          <w:sz w:val="22"/>
        </w:rPr>
        <w:t>.</w:t>
      </w:r>
    </w:p>
    <w:p w14:paraId="1704E702" w14:textId="77777777" w:rsidR="00065F6B" w:rsidRPr="00FF43E9" w:rsidRDefault="00065F6B" w:rsidP="00417340">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4" w:name="opis1"/>
      <w:bookmarkEnd w:id="14"/>
      <w:r w:rsidRPr="00767CAB">
        <w:rPr>
          <w:rFonts w:ascii="Arial Narrow" w:hAnsi="Arial Narrow"/>
          <w:b/>
          <w:smallCaps/>
          <w:sz w:val="22"/>
        </w:rPr>
        <w:t>rozdelenie</w:t>
      </w:r>
      <w:r w:rsidRPr="00FF43E9">
        <w:rPr>
          <w:rFonts w:ascii="Arial Narrow" w:hAnsi="Arial Narrow" w:cs="Arial"/>
          <w:b/>
          <w:bCs/>
          <w:smallCaps/>
          <w:sz w:val="22"/>
        </w:rPr>
        <w:t xml:space="preserve"> predmetu zákazky</w:t>
      </w:r>
    </w:p>
    <w:p w14:paraId="321EF385" w14:textId="77777777" w:rsidR="00130CF0" w:rsidRPr="008B508E" w:rsidRDefault="00130CF0" w:rsidP="008B508E">
      <w:pPr>
        <w:pStyle w:val="Zkladntext3"/>
        <w:numPr>
          <w:ilvl w:val="1"/>
          <w:numId w:val="2"/>
        </w:numPr>
        <w:spacing w:before="120" w:line="240" w:lineRule="auto"/>
        <w:jc w:val="both"/>
        <w:rPr>
          <w:rFonts w:ascii="Arial Narrow" w:hAnsi="Arial Narrow"/>
          <w:sz w:val="22"/>
        </w:rPr>
      </w:pPr>
      <w:bookmarkStart w:id="15" w:name="urcite_vsetko"/>
      <w:bookmarkEnd w:id="15"/>
      <w:r w:rsidRPr="008B508E">
        <w:rPr>
          <w:rFonts w:ascii="Arial Narrow" w:hAnsi="Arial Narrow"/>
          <w:sz w:val="22"/>
        </w:rPr>
        <w:t>Predmet zákazky nie je rozdelený na časti. Záujemca musí predložiť ponuku na celý predmet zákazky.</w:t>
      </w:r>
    </w:p>
    <w:p w14:paraId="68710D35" w14:textId="77777777" w:rsidR="00065F6B" w:rsidRPr="00FF43E9" w:rsidRDefault="00065F6B" w:rsidP="0041734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4148691" w14:textId="77777777" w:rsidR="00065F6B" w:rsidRPr="008B508E" w:rsidRDefault="00065F6B"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lastRenderedPageBreak/>
        <w:t>Miesto</w:t>
      </w:r>
      <w:r w:rsidR="00F975CC" w:rsidRPr="008B508E">
        <w:rPr>
          <w:rFonts w:ascii="Arial Narrow" w:hAnsi="Arial Narrow"/>
          <w:sz w:val="22"/>
        </w:rPr>
        <w:t xml:space="preserve"> alebo miesta </w:t>
      </w:r>
      <w:r w:rsidRPr="008B508E">
        <w:rPr>
          <w:rFonts w:ascii="Arial Narrow" w:hAnsi="Arial Narrow"/>
          <w:sz w:val="22"/>
        </w:rPr>
        <w:t>dodania</w:t>
      </w:r>
      <w:r w:rsidR="008D33F7" w:rsidRPr="008B508E">
        <w:rPr>
          <w:rFonts w:ascii="Arial Narrow" w:hAnsi="Arial Narrow"/>
          <w:sz w:val="22"/>
        </w:rPr>
        <w:t>/poskytnutia</w:t>
      </w:r>
      <w:r w:rsidRPr="008B508E">
        <w:rPr>
          <w:rFonts w:ascii="Arial Narrow" w:hAnsi="Arial Narrow"/>
          <w:sz w:val="22"/>
        </w:rPr>
        <w:t xml:space="preserve"> predmetu zákazky:</w:t>
      </w:r>
      <w:r w:rsidR="0036751F" w:rsidRPr="008B508E">
        <w:rPr>
          <w:rFonts w:ascii="Arial Narrow" w:hAnsi="Arial Narrow"/>
          <w:sz w:val="22"/>
        </w:rPr>
        <w:t xml:space="preserve"> Slovenská republika. Predpokladaný zoznam miest poskytnutia tohto predmetu zákazky je uvedený v prílohe č. 1 týchto súťažných podkladov, ktorá sa stane prílohou č. 1 rámcovej dohody, ktorej návrh je uvedený v prílohe č. 2 týchto súťažných podkladov.</w:t>
      </w:r>
    </w:p>
    <w:p w14:paraId="327B3A20" w14:textId="77777777" w:rsidR="00065F6B" w:rsidRPr="00FF43E9" w:rsidRDefault="00065F6B" w:rsidP="00417340">
      <w:pPr>
        <w:numPr>
          <w:ilvl w:val="0"/>
          <w:numId w:val="2"/>
        </w:numPr>
        <w:tabs>
          <w:tab w:val="clear" w:pos="432"/>
        </w:tabs>
        <w:spacing w:before="120" w:after="120" w:line="240" w:lineRule="auto"/>
        <w:ind w:left="567" w:hanging="567"/>
        <w:jc w:val="both"/>
        <w:rPr>
          <w:rFonts w:ascii="Arial Narrow" w:hAnsi="Arial Narrow" w:cs="Arial"/>
          <w:sz w:val="22"/>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3C71A21C" w14:textId="3EACABFC" w:rsidR="00065F6B" w:rsidRPr="008B508E" w:rsidRDefault="00065F6B" w:rsidP="008B508E">
      <w:pPr>
        <w:pStyle w:val="Zkladntext3"/>
        <w:numPr>
          <w:ilvl w:val="1"/>
          <w:numId w:val="2"/>
        </w:numPr>
        <w:spacing w:before="120" w:line="240" w:lineRule="auto"/>
        <w:jc w:val="both"/>
        <w:rPr>
          <w:rFonts w:ascii="Arial Narrow" w:hAnsi="Arial Narrow"/>
          <w:sz w:val="22"/>
        </w:rPr>
      </w:pPr>
      <w:bookmarkStart w:id="16" w:name="lehota_dodania"/>
      <w:bookmarkEnd w:id="16"/>
      <w:r w:rsidRPr="008B508E">
        <w:rPr>
          <w:rFonts w:ascii="Arial Narrow" w:hAnsi="Arial Narrow"/>
          <w:sz w:val="22"/>
        </w:rPr>
        <w:t xml:space="preserve">Trvanie </w:t>
      </w:r>
      <w:r w:rsidR="00FF4BDD" w:rsidRPr="008B508E">
        <w:rPr>
          <w:rFonts w:ascii="Arial Narrow" w:hAnsi="Arial Narrow"/>
          <w:sz w:val="22"/>
        </w:rPr>
        <w:t>R</w:t>
      </w:r>
      <w:r w:rsidRPr="008B508E">
        <w:rPr>
          <w:rFonts w:ascii="Arial Narrow" w:hAnsi="Arial Narrow"/>
          <w:sz w:val="22"/>
        </w:rPr>
        <w:t>ámcovej dohody na dodanie</w:t>
      </w:r>
      <w:r w:rsidR="00F975CC" w:rsidRPr="008B508E">
        <w:rPr>
          <w:rFonts w:ascii="Arial Narrow" w:hAnsi="Arial Narrow"/>
          <w:sz w:val="22"/>
        </w:rPr>
        <w:t>/poskytnutie</w:t>
      </w:r>
      <w:r w:rsidRPr="008B508E">
        <w:rPr>
          <w:rFonts w:ascii="Arial Narrow" w:hAnsi="Arial Narrow"/>
          <w:sz w:val="22"/>
        </w:rPr>
        <w:t xml:space="preserve"> predmetu zákazky a/alebo lehoty dodania</w:t>
      </w:r>
      <w:r w:rsidR="00F975CC" w:rsidRPr="008B508E">
        <w:rPr>
          <w:rFonts w:ascii="Arial Narrow" w:hAnsi="Arial Narrow"/>
          <w:sz w:val="22"/>
        </w:rPr>
        <w:t>/poskytnutia</w:t>
      </w:r>
      <w:r w:rsidRPr="008B508E">
        <w:rPr>
          <w:rFonts w:ascii="Arial Narrow" w:hAnsi="Arial Narrow"/>
          <w:sz w:val="22"/>
        </w:rPr>
        <w:t xml:space="preserve"> predmetu zákazky: </w:t>
      </w:r>
      <w:r w:rsidR="0036751F" w:rsidRPr="008B508E">
        <w:rPr>
          <w:rFonts w:ascii="Arial Narrow" w:hAnsi="Arial Narrow"/>
          <w:sz w:val="22"/>
        </w:rPr>
        <w:t>Platnosť rámcovej dohody je stanovená na obdobie štyroch rokov od nadobudnutia jej účinnosti, resp. do vyčerpania finančného limitu uvedeného v návrhu rámcovej dohody, podľa toho, ktorá skutočnosť nastane skôr.  Konkrétna lehota dodania predmetu zákazky bude uvedená vo vykonávacej/</w:t>
      </w:r>
      <w:proofErr w:type="spellStart"/>
      <w:r w:rsidR="0036751F" w:rsidRPr="008B508E">
        <w:rPr>
          <w:rFonts w:ascii="Arial Narrow" w:hAnsi="Arial Narrow"/>
          <w:sz w:val="22"/>
        </w:rPr>
        <w:t>ích</w:t>
      </w:r>
      <w:proofErr w:type="spellEnd"/>
      <w:r w:rsidR="0036751F" w:rsidRPr="008B508E">
        <w:rPr>
          <w:rFonts w:ascii="Arial Narrow" w:hAnsi="Arial Narrow"/>
          <w:sz w:val="22"/>
        </w:rPr>
        <w:t xml:space="preserve">  zmluve/ách, ktorej návrh </w:t>
      </w:r>
      <w:r w:rsidR="0036751F" w:rsidRPr="00BE6175">
        <w:rPr>
          <w:rFonts w:ascii="Arial Narrow" w:hAnsi="Arial Narrow"/>
          <w:sz w:val="22"/>
        </w:rPr>
        <w:t xml:space="preserve">je uvedený v prílohe č. </w:t>
      </w:r>
      <w:r w:rsidR="004A63EB" w:rsidRPr="00BE6175">
        <w:rPr>
          <w:rFonts w:ascii="Arial Narrow" w:hAnsi="Arial Narrow"/>
          <w:sz w:val="22"/>
        </w:rPr>
        <w:t>7</w:t>
      </w:r>
      <w:r w:rsidR="0036751F" w:rsidRPr="00BE6175">
        <w:rPr>
          <w:rFonts w:ascii="Arial Narrow" w:hAnsi="Arial Narrow"/>
          <w:sz w:val="22"/>
        </w:rPr>
        <w:t xml:space="preserve"> týchto súťažných</w:t>
      </w:r>
      <w:r w:rsidR="0036751F" w:rsidRPr="008B508E">
        <w:rPr>
          <w:rFonts w:ascii="Arial Narrow" w:hAnsi="Arial Narrow"/>
          <w:sz w:val="22"/>
        </w:rPr>
        <w:t xml:space="preserve"> podkladov.</w:t>
      </w:r>
    </w:p>
    <w:p w14:paraId="6E64E6C2" w14:textId="77777777" w:rsidR="0036751F" w:rsidRPr="00767CAB" w:rsidRDefault="00065F6B" w:rsidP="00417340">
      <w:pPr>
        <w:numPr>
          <w:ilvl w:val="0"/>
          <w:numId w:val="2"/>
        </w:numPr>
        <w:tabs>
          <w:tab w:val="clear" w:pos="432"/>
        </w:tabs>
        <w:spacing w:before="120" w:after="120" w:line="240" w:lineRule="auto"/>
        <w:ind w:left="567" w:hanging="567"/>
        <w:jc w:val="both"/>
        <w:rPr>
          <w:rFonts w:ascii="Arial Narrow" w:hAnsi="Arial Narrow" w:cs="Arial"/>
          <w:sz w:val="22"/>
        </w:rPr>
      </w:pPr>
      <w:r w:rsidRPr="00767CAB">
        <w:rPr>
          <w:rFonts w:ascii="Arial Narrow" w:hAnsi="Arial Narrow" w:cs="Arial"/>
          <w:b/>
          <w:bCs/>
          <w:smallCaps/>
          <w:sz w:val="22"/>
        </w:rPr>
        <w:t>zdroj finančných prostriedkov</w:t>
      </w:r>
    </w:p>
    <w:p w14:paraId="2FF59178" w14:textId="77777777" w:rsidR="0036751F" w:rsidRPr="008B508E" w:rsidRDefault="0036751F"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t>Predmet zákazky bude financovaný z rozpočtovaných finančných prostriedkov verejného obstarávateľa.</w:t>
      </w:r>
    </w:p>
    <w:p w14:paraId="7ADA7F22" w14:textId="77777777" w:rsidR="0036751F" w:rsidRPr="008B508E" w:rsidRDefault="0036751F"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t>Na tento predmet zákazky je určený rozpočet maximálne vo výške 9 811 865,29 EUR bez DPH.</w:t>
      </w:r>
    </w:p>
    <w:p w14:paraId="2B4C33B0" w14:textId="77777777" w:rsidR="00065F6B" w:rsidRPr="00FF43E9" w:rsidRDefault="00065F6B" w:rsidP="00FF43E9">
      <w:pPr>
        <w:pStyle w:val="Zarkazkladnhotextu2"/>
        <w:spacing w:before="120" w:line="240" w:lineRule="auto"/>
        <w:ind w:left="567"/>
        <w:rPr>
          <w:rFonts w:ascii="Arial Narrow" w:hAnsi="Arial Narrow" w:cs="Arial"/>
          <w:noProof/>
        </w:rPr>
      </w:pPr>
    </w:p>
    <w:p w14:paraId="2567B5FD"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16BD7697" w14:textId="77777777" w:rsidR="00065F6B" w:rsidRPr="00417340" w:rsidRDefault="00065F6B" w:rsidP="00417340">
      <w:pPr>
        <w:spacing w:before="120" w:after="120" w:line="240" w:lineRule="auto"/>
        <w:jc w:val="center"/>
        <w:rPr>
          <w:rFonts w:ascii="Arial Narrow" w:hAnsi="Arial Narrow"/>
          <w:b/>
          <w:sz w:val="22"/>
        </w:rPr>
      </w:pPr>
      <w:r w:rsidRPr="00417340">
        <w:rPr>
          <w:rFonts w:ascii="Arial Narrow" w:hAnsi="Arial Narrow"/>
          <w:b/>
          <w:sz w:val="22"/>
        </w:rPr>
        <w:t>INFORMÁCIE O PONUKE</w:t>
      </w:r>
    </w:p>
    <w:p w14:paraId="7D7B43DC" w14:textId="77777777" w:rsidR="00065F6B" w:rsidRPr="00417340" w:rsidRDefault="00065F6B" w:rsidP="00417340">
      <w:pPr>
        <w:pStyle w:val="Odsekzoznamu"/>
        <w:spacing w:before="120" w:after="120"/>
        <w:ind w:left="0"/>
        <w:jc w:val="center"/>
        <w:rPr>
          <w:rFonts w:ascii="Arial Narrow" w:hAnsi="Arial Narrow" w:cs="Arial"/>
          <w:b/>
          <w:bCs/>
          <w:sz w:val="22"/>
          <w:szCs w:val="22"/>
        </w:rPr>
      </w:pPr>
      <w:r w:rsidRPr="00417340">
        <w:rPr>
          <w:rFonts w:ascii="Arial Narrow" w:hAnsi="Arial Narrow" w:cs="Arial"/>
          <w:b/>
          <w:bCs/>
          <w:sz w:val="22"/>
          <w:szCs w:val="22"/>
        </w:rPr>
        <w:t>Príprava ponuky</w:t>
      </w:r>
    </w:p>
    <w:p w14:paraId="7CE75A49" w14:textId="131A5FCA"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vyhotovenie ponuky</w:t>
      </w:r>
    </w:p>
    <w:p w14:paraId="527F9D07" w14:textId="77777777" w:rsidR="00DC5C13" w:rsidRPr="00417340" w:rsidRDefault="00065F6B" w:rsidP="008B508E">
      <w:pPr>
        <w:pStyle w:val="Zkladntext3"/>
        <w:numPr>
          <w:ilvl w:val="1"/>
          <w:numId w:val="2"/>
        </w:numPr>
        <w:spacing w:before="120" w:line="240" w:lineRule="auto"/>
        <w:jc w:val="both"/>
        <w:rPr>
          <w:rFonts w:ascii="Arial Narrow" w:hAnsi="Arial Narrow" w:cs="Arial"/>
          <w:sz w:val="22"/>
        </w:rPr>
      </w:pPr>
      <w:r w:rsidRPr="008B508E">
        <w:rPr>
          <w:rFonts w:ascii="Arial Narrow" w:hAnsi="Arial Narrow"/>
          <w:sz w:val="22"/>
        </w:rPr>
        <w:t>Ponuka</w:t>
      </w:r>
      <w:r w:rsidRPr="00417340">
        <w:rPr>
          <w:rFonts w:ascii="Arial Narrow" w:hAnsi="Arial Narrow" w:cs="Arial"/>
          <w:sz w:val="22"/>
        </w:rPr>
        <w:t xml:space="preserve"> musí byť vyhotovená </w:t>
      </w:r>
      <w:bookmarkStart w:id="17" w:name="_Hlk522972433"/>
      <w:r w:rsidR="00DC5C13" w:rsidRPr="00417340">
        <w:rPr>
          <w:rFonts w:ascii="Arial Narrow" w:hAnsi="Arial Narrow" w:cs="Arial"/>
          <w:sz w:val="22"/>
        </w:rPr>
        <w:t>výlučne elektronicky, spôsobom určeným funkcionalitou EKS</w:t>
      </w:r>
      <w:r w:rsidR="00383FFA" w:rsidRPr="00417340">
        <w:rPr>
          <w:rFonts w:ascii="Arial Narrow" w:hAnsi="Arial Narrow" w:cs="Arial"/>
          <w:sz w:val="22"/>
        </w:rPr>
        <w:t xml:space="preserve"> a subsystémom EPP</w:t>
      </w:r>
      <w:bookmarkEnd w:id="17"/>
      <w:r w:rsidR="00DC5C13" w:rsidRPr="00417340">
        <w:rPr>
          <w:rFonts w:ascii="Arial Narrow" w:hAnsi="Arial Narrow" w:cs="Arial"/>
          <w:sz w:val="22"/>
        </w:rPr>
        <w:t>.</w:t>
      </w:r>
    </w:p>
    <w:p w14:paraId="04B7EEC9" w14:textId="77777777" w:rsidR="004951D9" w:rsidRPr="008B508E" w:rsidRDefault="004951D9" w:rsidP="008B508E">
      <w:pPr>
        <w:pStyle w:val="Zkladntext3"/>
        <w:numPr>
          <w:ilvl w:val="1"/>
          <w:numId w:val="2"/>
        </w:numPr>
        <w:spacing w:before="120" w:line="240" w:lineRule="auto"/>
        <w:jc w:val="both"/>
        <w:rPr>
          <w:rFonts w:ascii="Arial Narrow" w:hAnsi="Arial Narrow"/>
          <w:sz w:val="22"/>
          <w:szCs w:val="22"/>
        </w:rPr>
      </w:pPr>
      <w:bookmarkStart w:id="18" w:name="_Hlk534970626"/>
      <w:r w:rsidRPr="008B508E">
        <w:rPr>
          <w:rFonts w:ascii="Arial Narrow" w:hAnsi="Arial Narrow"/>
          <w:sz w:val="22"/>
        </w:rPr>
        <w:t>Dokumenty</w:t>
      </w:r>
      <w:r w:rsidRPr="008B508E">
        <w:rPr>
          <w:rFonts w:ascii="Arial Narrow" w:hAnsi="Arial Narrow"/>
          <w:sz w:val="22"/>
          <w:szCs w:val="22"/>
        </w:rPr>
        <w:t xml:space="preserve"> a doklady, ktoré tvoria ponuku uchádzača a ktoré neboli pôvodne vyhotovené v elektronickej forme, ale v listinnej, sa </w:t>
      </w:r>
      <w:r w:rsidR="002C014D" w:rsidRPr="008B508E">
        <w:rPr>
          <w:rFonts w:ascii="Arial Narrow" w:hAnsi="Arial Narrow" w:cs="Arial"/>
          <w:sz w:val="22"/>
          <w:szCs w:val="22"/>
        </w:rPr>
        <w:t>spôsobom určeným funkcionalitou EKS</w:t>
      </w:r>
      <w:r w:rsidRPr="008B508E">
        <w:rPr>
          <w:rFonts w:ascii="Arial Narrow" w:hAnsi="Arial Narrow"/>
          <w:sz w:val="22"/>
          <w:szCs w:val="22"/>
        </w:rPr>
        <w:t xml:space="preserve"> predkladajú naskenované</w:t>
      </w:r>
      <w:r w:rsidR="000F03EE" w:rsidRPr="008B508E">
        <w:rPr>
          <w:rFonts w:ascii="Arial Narrow" w:hAnsi="Arial Narrow"/>
          <w:sz w:val="22"/>
          <w:szCs w:val="22"/>
        </w:rPr>
        <w:t xml:space="preserve"> v</w:t>
      </w:r>
      <w:r w:rsidR="00FE0131" w:rsidRPr="008B508E">
        <w:rPr>
          <w:rFonts w:ascii="Arial Narrow" w:hAnsi="Arial Narrow"/>
          <w:sz w:val="22"/>
          <w:szCs w:val="22"/>
        </w:rPr>
        <w:t>o</w:t>
      </w:r>
      <w:r w:rsidR="000F03EE" w:rsidRPr="008B508E">
        <w:rPr>
          <w:rFonts w:ascii="Arial Narrow" w:hAnsi="Arial Narrow"/>
          <w:sz w:val="22"/>
          <w:szCs w:val="22"/>
        </w:rPr>
        <w:t xml:space="preserve"> f</w:t>
      </w:r>
      <w:r w:rsidR="00FE0131" w:rsidRPr="008B508E">
        <w:rPr>
          <w:rFonts w:ascii="Arial Narrow" w:hAnsi="Arial Narrow"/>
          <w:sz w:val="22"/>
          <w:szCs w:val="22"/>
        </w:rPr>
        <w:t>o</w:t>
      </w:r>
      <w:r w:rsidR="000F03EE" w:rsidRPr="008B508E">
        <w:rPr>
          <w:rFonts w:ascii="Arial Narrow" w:hAnsi="Arial Narrow"/>
          <w:sz w:val="22"/>
          <w:szCs w:val="22"/>
        </w:rPr>
        <w:t>rmáte .</w:t>
      </w:r>
      <w:proofErr w:type="spellStart"/>
      <w:r w:rsidR="000F03EE" w:rsidRPr="008B508E">
        <w:rPr>
          <w:rFonts w:ascii="Arial Narrow" w:hAnsi="Arial Narrow"/>
          <w:sz w:val="22"/>
          <w:szCs w:val="22"/>
        </w:rPr>
        <w:t>pdf</w:t>
      </w:r>
      <w:proofErr w:type="spellEnd"/>
      <w:r w:rsidRPr="008B508E">
        <w:rPr>
          <w:rFonts w:ascii="Arial Narrow" w:hAnsi="Arial Narrow"/>
          <w:sz w:val="22"/>
          <w:szCs w:val="22"/>
        </w:rPr>
        <w:t>.</w:t>
      </w:r>
    </w:p>
    <w:p w14:paraId="1F50554F" w14:textId="77777777" w:rsidR="004951D9" w:rsidRPr="008B508E" w:rsidRDefault="004951D9" w:rsidP="008B508E">
      <w:pPr>
        <w:pStyle w:val="Zkladntext3"/>
        <w:numPr>
          <w:ilvl w:val="1"/>
          <w:numId w:val="2"/>
        </w:numPr>
        <w:spacing w:before="120" w:line="240" w:lineRule="auto"/>
        <w:jc w:val="both"/>
        <w:rPr>
          <w:rFonts w:ascii="Arial Narrow" w:hAnsi="Arial Narrow"/>
          <w:sz w:val="22"/>
        </w:rPr>
      </w:pPr>
      <w:r w:rsidRPr="008B508E">
        <w:rPr>
          <w:rFonts w:ascii="Arial Narrow" w:hAnsi="Arial Narrow"/>
          <w:sz w:val="22"/>
        </w:rPr>
        <w:t xml:space="preserve">Dokumenty a doklady, ktoré tvoria ponuku uchádzača a ktoré boli pôvodne vyhotovené v elektronickej forme sa </w:t>
      </w:r>
      <w:r w:rsidR="002C014D" w:rsidRPr="008B508E">
        <w:rPr>
          <w:rFonts w:ascii="Arial Narrow" w:hAnsi="Arial Narrow"/>
          <w:sz w:val="22"/>
        </w:rPr>
        <w:t xml:space="preserve">spôsobom určeným funkcionalitou EKS </w:t>
      </w:r>
      <w:r w:rsidRPr="008B508E">
        <w:rPr>
          <w:rFonts w:ascii="Arial Narrow" w:hAnsi="Arial Narrow"/>
          <w:sz w:val="22"/>
        </w:rPr>
        <w:t>predkladajú v pôvodnej elektronickej podobe.</w:t>
      </w:r>
    </w:p>
    <w:p w14:paraId="67E58BB1" w14:textId="77777777" w:rsidR="00286F9C" w:rsidRPr="008B508E" w:rsidRDefault="00286F9C" w:rsidP="008B508E">
      <w:pPr>
        <w:pStyle w:val="Zkladntext3"/>
        <w:numPr>
          <w:ilvl w:val="1"/>
          <w:numId w:val="2"/>
        </w:numPr>
        <w:spacing w:before="120" w:line="240" w:lineRule="auto"/>
        <w:jc w:val="both"/>
        <w:rPr>
          <w:rFonts w:ascii="Arial Narrow" w:hAnsi="Arial Narrow"/>
          <w:sz w:val="22"/>
        </w:rPr>
      </w:pPr>
      <w:bookmarkStart w:id="19" w:name="_Hlk524510176"/>
      <w:r w:rsidRPr="008B508E">
        <w:rPr>
          <w:rFonts w:ascii="Arial Narrow" w:hAnsi="Arial Narrow"/>
          <w:sz w:val="22"/>
        </w:rPr>
        <w:t xml:space="preserve">Ak </w:t>
      </w:r>
      <w:r w:rsidR="002C76BE" w:rsidRPr="008B508E">
        <w:rPr>
          <w:rFonts w:ascii="Arial Narrow" w:hAnsi="Arial Narrow"/>
          <w:sz w:val="22"/>
        </w:rPr>
        <w:t>uchádzač</w:t>
      </w:r>
      <w:r w:rsidRPr="008B508E">
        <w:rPr>
          <w:rFonts w:ascii="Arial Narrow" w:hAnsi="Arial Narrow"/>
          <w:sz w:val="22"/>
        </w:rPr>
        <w:t xml:space="preserve"> nevypracoval ponuku sám, uvedie v ponuke osobu, ktorej služby alebo podklady pri jej vypracovaní využil. Údaje podľa prvej vety </w:t>
      </w:r>
      <w:r w:rsidR="002C76BE" w:rsidRPr="008B508E">
        <w:rPr>
          <w:rFonts w:ascii="Arial Narrow" w:hAnsi="Arial Narrow"/>
          <w:sz w:val="22"/>
        </w:rPr>
        <w:t>uchádzač</w:t>
      </w:r>
      <w:r w:rsidRPr="008B508E">
        <w:rPr>
          <w:rFonts w:ascii="Arial Narrow" w:hAnsi="Arial Narrow"/>
          <w:sz w:val="22"/>
        </w:rPr>
        <w:t xml:space="preserve"> uvedie v rozsahu meno a priezvisko, obchodné meno alebo názov, adresa pobytu, sídlo alebo miesto podnikania a identifikačné číslo, ak bolo pridelené.</w:t>
      </w:r>
    </w:p>
    <w:bookmarkEnd w:id="18"/>
    <w:p w14:paraId="6C2CF6E4" w14:textId="028790F4" w:rsidR="00C1064F" w:rsidRPr="00417340" w:rsidRDefault="008B508E" w:rsidP="008B508E">
      <w:pPr>
        <w:pStyle w:val="Zkladntext3"/>
        <w:numPr>
          <w:ilvl w:val="1"/>
          <w:numId w:val="2"/>
        </w:numPr>
        <w:spacing w:before="120" w:line="240" w:lineRule="auto"/>
        <w:jc w:val="both"/>
        <w:rPr>
          <w:rFonts w:ascii="Arial Narrow" w:hAnsi="Arial Narrow" w:cs="Arial"/>
          <w:sz w:val="22"/>
        </w:rPr>
      </w:pPr>
      <w:r>
        <w:rPr>
          <w:rFonts w:ascii="Arial Narrow" w:hAnsi="Arial Narrow"/>
          <w:sz w:val="22"/>
        </w:rPr>
        <w:t>U</w:t>
      </w:r>
      <w:r w:rsidR="00ED6D3B" w:rsidRPr="00417340">
        <w:rPr>
          <w:rFonts w:ascii="Arial Narrow" w:hAnsi="Arial Narrow"/>
          <w:sz w:val="22"/>
        </w:rPr>
        <w:t xml:space="preserve">chádzač </w:t>
      </w:r>
      <w:bookmarkStart w:id="20" w:name="_Hlk522972489"/>
      <w:r w:rsidR="00ED6D3B" w:rsidRPr="00417340">
        <w:rPr>
          <w:rFonts w:ascii="Arial Narrow" w:hAnsi="Arial Narrow"/>
          <w:sz w:val="22"/>
        </w:rPr>
        <w:t>predloží kompletnú ponuku v dvoch vyhotoveniach v elektronickej podobe podľa týchto súťažných podkladov</w:t>
      </w:r>
      <w:r w:rsidR="0036751F" w:rsidRPr="00417340">
        <w:rPr>
          <w:rFonts w:ascii="Arial Narrow" w:hAnsi="Arial Narrow"/>
          <w:sz w:val="22"/>
        </w:rPr>
        <w:t xml:space="preserve">,  </w:t>
      </w:r>
      <w:r w:rsidR="00ED6D3B" w:rsidRPr="00417340">
        <w:rPr>
          <w:rFonts w:ascii="Arial Narrow" w:hAnsi="Arial Narrow"/>
          <w:sz w:val="22"/>
        </w:rPr>
        <w:t>a to elektronick</w:t>
      </w:r>
      <w:r w:rsidR="00E87AEC" w:rsidRPr="00417340">
        <w:rPr>
          <w:rFonts w:ascii="Arial Narrow" w:hAnsi="Arial Narrow"/>
          <w:sz w:val="22"/>
        </w:rPr>
        <w:t>y</w:t>
      </w:r>
      <w:r w:rsidR="00ED6D3B" w:rsidRPr="00417340">
        <w:rPr>
          <w:rFonts w:ascii="Arial Narrow" w:hAnsi="Arial Narrow"/>
          <w:sz w:val="22"/>
        </w:rPr>
        <w:t>, spôsobom určeným funkcionalitou EKS</w:t>
      </w:r>
      <w:r w:rsidR="00CA22C2" w:rsidRPr="00417340">
        <w:rPr>
          <w:rFonts w:ascii="Arial Narrow" w:hAnsi="Arial Narrow"/>
          <w:sz w:val="22"/>
        </w:rPr>
        <w:t>. A</w:t>
      </w:r>
      <w:r w:rsidR="00ED6D3B" w:rsidRPr="00417340">
        <w:rPr>
          <w:rFonts w:ascii="Arial Narrow" w:hAnsi="Arial Narrow"/>
          <w:sz w:val="22"/>
        </w:rPr>
        <w:t>k ide o doklady, ktoré sú podpísané alebo obsahujú odtlačok pečiatky, uchádzač</w:t>
      </w:r>
      <w:r w:rsidR="00CD4BFB" w:rsidRPr="00417340">
        <w:rPr>
          <w:rFonts w:ascii="Arial Narrow" w:hAnsi="Arial Narrow"/>
          <w:sz w:val="22"/>
        </w:rPr>
        <w:t xml:space="preserve"> </w:t>
      </w:r>
      <w:r w:rsidR="00ED6D3B" w:rsidRPr="00417340">
        <w:rPr>
          <w:rFonts w:ascii="Arial Narrow" w:hAnsi="Arial Narrow"/>
          <w:sz w:val="22"/>
        </w:rPr>
        <w:t>ich predkladá v jednom z</w:t>
      </w:r>
      <w:r w:rsidR="00E47212" w:rsidRPr="00417340">
        <w:rPr>
          <w:rFonts w:ascii="Arial Narrow" w:hAnsi="Arial Narrow"/>
          <w:sz w:val="22"/>
        </w:rPr>
        <w:t> </w:t>
      </w:r>
      <w:r w:rsidR="00ED6D3B" w:rsidRPr="00417340">
        <w:rPr>
          <w:rFonts w:ascii="Arial Narrow" w:hAnsi="Arial Narrow"/>
          <w:sz w:val="22"/>
        </w:rPr>
        <w:t>dvoch</w:t>
      </w:r>
      <w:r w:rsidR="00E47212" w:rsidRPr="00417340">
        <w:rPr>
          <w:rFonts w:ascii="Arial Narrow" w:hAnsi="Arial Narrow"/>
          <w:sz w:val="22"/>
        </w:rPr>
        <w:t xml:space="preserve"> </w:t>
      </w:r>
      <w:r w:rsidR="00ED6D3B" w:rsidRPr="00417340">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sidRPr="00417340">
        <w:rPr>
          <w:rFonts w:ascii="Arial Narrow" w:hAnsi="Arial Narrow"/>
          <w:sz w:val="22"/>
        </w:rPr>
        <w:t>é</w:t>
      </w:r>
      <w:r w:rsidR="00ED6D3B" w:rsidRPr="00417340">
        <w:rPr>
          <w:rFonts w:ascii="Arial Narrow" w:hAnsi="Arial Narrow"/>
          <w:sz w:val="22"/>
        </w:rPr>
        <w:t xml:space="preserve"> na Elektronickej tabul</w:t>
      </w:r>
      <w:r w:rsidR="00CA22C2" w:rsidRPr="00417340">
        <w:rPr>
          <w:rFonts w:ascii="Arial Narrow" w:hAnsi="Arial Narrow"/>
          <w:sz w:val="22"/>
        </w:rPr>
        <w:t>i</w:t>
      </w:r>
      <w:r w:rsidR="00ED6D3B" w:rsidRPr="00417340">
        <w:rPr>
          <w:rFonts w:ascii="Arial Narrow" w:hAnsi="Arial Narrow"/>
          <w:sz w:val="22"/>
        </w:rPr>
        <w:t xml:space="preserve"> tejto zákazky v súlade so zákonom</w:t>
      </w:r>
      <w:r w:rsidR="008B1AD3" w:rsidRPr="00417340">
        <w:rPr>
          <w:rFonts w:ascii="Arial Narrow" w:hAnsi="Arial Narrow"/>
          <w:sz w:val="22"/>
        </w:rPr>
        <w:t xml:space="preserve">, </w:t>
      </w:r>
      <w:bookmarkStart w:id="21" w:name="_Hlk534970812"/>
      <w:r w:rsidR="008B1AD3" w:rsidRPr="00417340">
        <w:rPr>
          <w:rFonts w:ascii="Arial Narrow" w:hAnsi="Arial Narrow"/>
          <w:sz w:val="22"/>
        </w:rPr>
        <w:t>čo uchádzač berie na vedomie</w:t>
      </w:r>
      <w:bookmarkEnd w:id="21"/>
      <w:r w:rsidR="00ED6D3B" w:rsidRPr="00417340">
        <w:rPr>
          <w:rFonts w:ascii="Arial Narrow" w:hAnsi="Arial Narrow"/>
          <w:sz w:val="22"/>
        </w:rPr>
        <w:t xml:space="preserve">. </w:t>
      </w:r>
      <w:r w:rsidR="00C1064F" w:rsidRPr="00417340">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417340">
        <w:rPr>
          <w:rFonts w:ascii="Arial Narrow" w:hAnsi="Arial Narrow"/>
          <w:sz w:val="22"/>
        </w:rPr>
        <w:t xml:space="preserve"> </w:t>
      </w:r>
      <w:bookmarkStart w:id="22" w:name="_Hlk534970858"/>
      <w:r w:rsidR="002D707F" w:rsidRPr="00417340">
        <w:rPr>
          <w:rFonts w:ascii="Arial Narrow" w:hAnsi="Arial Narrow"/>
          <w:sz w:val="22"/>
        </w:rPr>
        <w:t xml:space="preserve">(ďalej len „Nariadenie GDPR“) </w:t>
      </w:r>
      <w:r w:rsidR="00C1064F" w:rsidRPr="00417340">
        <w:rPr>
          <w:rFonts w:ascii="Arial Narrow" w:hAnsi="Arial Narrow"/>
          <w:sz w:val="22"/>
        </w:rPr>
        <w:t xml:space="preserve"> </w:t>
      </w:r>
      <w:bookmarkEnd w:id="22"/>
      <w:r w:rsidR="00C1064F" w:rsidRPr="00417340">
        <w:rPr>
          <w:rFonts w:ascii="Arial Narrow" w:hAnsi="Arial Narrow"/>
          <w:sz w:val="22"/>
        </w:rPr>
        <w:t>a v zmysle príslušných ustanovení zákona č. 18/2018 Z. z. o ochrane osobných údajov a o zmene a doplnení niektorých zákonov</w:t>
      </w:r>
      <w:r w:rsidR="002D707F" w:rsidRPr="00417340">
        <w:rPr>
          <w:rFonts w:ascii="Arial Narrow" w:hAnsi="Arial Narrow"/>
          <w:sz w:val="22"/>
        </w:rPr>
        <w:t xml:space="preserve"> (ďalej len „Zákon o ochrane osobných údajov“)</w:t>
      </w:r>
      <w:r w:rsidR="00221EA2" w:rsidRPr="00417340">
        <w:rPr>
          <w:rFonts w:ascii="Arial Narrow" w:hAnsi="Arial Narrow"/>
          <w:sz w:val="22"/>
        </w:rPr>
        <w:t>,</w:t>
      </w:r>
      <w:r w:rsidR="00C1064F" w:rsidRPr="00417340">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417340">
        <w:rPr>
          <w:rFonts w:ascii="Arial Narrow" w:hAnsi="Arial Narrow"/>
          <w:sz w:val="22"/>
        </w:rPr>
        <w:t>o</w:t>
      </w:r>
      <w:r w:rsidR="00C1064F" w:rsidRPr="00417340">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0"/>
      <w:r w:rsidR="00C1064F" w:rsidRPr="00417340">
        <w:rPr>
          <w:rFonts w:ascii="Arial Narrow" w:hAnsi="Arial Narrow"/>
          <w:sz w:val="22"/>
        </w:rPr>
        <w:t>.</w:t>
      </w:r>
    </w:p>
    <w:p w14:paraId="140870C2" w14:textId="77777777" w:rsidR="00D346E7" w:rsidRPr="00417340" w:rsidRDefault="00D346E7" w:rsidP="00417340">
      <w:pPr>
        <w:spacing w:before="120" w:after="120" w:line="240" w:lineRule="auto"/>
        <w:ind w:left="539"/>
        <w:jc w:val="both"/>
        <w:rPr>
          <w:rFonts w:ascii="Arial Narrow" w:hAnsi="Arial Narrow" w:cs="Arial"/>
          <w:sz w:val="22"/>
        </w:rPr>
      </w:pPr>
      <w:bookmarkStart w:id="23" w:name="_Hlk522972691"/>
      <w:r w:rsidRPr="00417340">
        <w:rPr>
          <w:rFonts w:ascii="Arial Narrow" w:hAnsi="Arial Narrow"/>
          <w:sz w:val="22"/>
        </w:rPr>
        <w:t>Uchádzač v súlade s týmto bodom súťažných podkladov predloží:</w:t>
      </w:r>
    </w:p>
    <w:p w14:paraId="22DA738F" w14:textId="77777777" w:rsidR="00D346E7" w:rsidRPr="00417340" w:rsidRDefault="00D346E7" w:rsidP="00417340">
      <w:pPr>
        <w:numPr>
          <w:ilvl w:val="0"/>
          <w:numId w:val="17"/>
        </w:numPr>
        <w:spacing w:before="120" w:after="120" w:line="240" w:lineRule="auto"/>
        <w:ind w:left="1134" w:hanging="425"/>
        <w:jc w:val="both"/>
        <w:rPr>
          <w:rFonts w:ascii="Arial Narrow" w:hAnsi="Arial Narrow" w:cs="Arial"/>
          <w:sz w:val="22"/>
        </w:rPr>
      </w:pPr>
      <w:bookmarkStart w:id="24" w:name="_Hlk534970928"/>
      <w:r w:rsidRPr="00417340">
        <w:rPr>
          <w:rFonts w:ascii="Arial Narrow" w:hAnsi="Arial Narrow"/>
          <w:sz w:val="22"/>
        </w:rPr>
        <w:lastRenderedPageBreak/>
        <w:t>jedno vyhotovenie svojej ponuky v elektronickej podobe podľa týchto súťažných podklado</w:t>
      </w:r>
      <w:r w:rsidR="00B5326E" w:rsidRPr="00417340">
        <w:rPr>
          <w:rFonts w:ascii="Arial Narrow" w:hAnsi="Arial Narrow"/>
          <w:sz w:val="22"/>
        </w:rPr>
        <w:t>v</w:t>
      </w:r>
      <w:r w:rsidRPr="00417340">
        <w:rPr>
          <w:rFonts w:ascii="Arial Narrow" w:hAnsi="Arial Narrow"/>
          <w:sz w:val="22"/>
        </w:rPr>
        <w:t xml:space="preserve"> </w:t>
      </w:r>
      <w:r w:rsidRPr="00417340">
        <w:rPr>
          <w:rFonts w:ascii="Arial Narrow" w:hAnsi="Arial Narrow" w:cs="Arial"/>
          <w:bCs/>
          <w:sz w:val="22"/>
        </w:rPr>
        <w:t xml:space="preserve">vo formáte/formátoch podľa príloh poskytnutých verejným obstarávateľom, </w:t>
      </w:r>
      <w:r w:rsidR="00960C43" w:rsidRPr="00417340">
        <w:rPr>
          <w:rFonts w:ascii="Arial Narrow" w:hAnsi="Arial Narrow" w:cs="Arial"/>
          <w:bCs/>
          <w:sz w:val="22"/>
        </w:rPr>
        <w:t xml:space="preserve">(ak takéto prílohy boli zo strany verejného obstarávateľa poskytnuté </w:t>
      </w:r>
      <w:bookmarkStart w:id="25" w:name="_Hlk523316223"/>
      <w:r w:rsidR="00960C43" w:rsidRPr="00417340">
        <w:rPr>
          <w:rFonts w:ascii="Arial Narrow" w:hAnsi="Arial Narrow" w:cs="Arial"/>
          <w:bCs/>
          <w:sz w:val="22"/>
        </w:rPr>
        <w:t>a ak v týchto súťažných podkladoch nie je uvedené inak</w:t>
      </w:r>
      <w:bookmarkEnd w:id="25"/>
      <w:r w:rsidR="00960C43" w:rsidRPr="00417340">
        <w:rPr>
          <w:rFonts w:ascii="Arial Narrow" w:hAnsi="Arial Narrow" w:cs="Arial"/>
          <w:bCs/>
          <w:sz w:val="22"/>
        </w:rPr>
        <w:t xml:space="preserve">) </w:t>
      </w:r>
      <w:r w:rsidR="00960C43" w:rsidRPr="00417340">
        <w:rPr>
          <w:rFonts w:ascii="Arial Narrow" w:hAnsi="Arial Narrow"/>
          <w:sz w:val="22"/>
        </w:rPr>
        <w:t xml:space="preserve">označené zo strany uchádzača ako </w:t>
      </w:r>
      <w:r w:rsidR="00960C43" w:rsidRPr="00417340">
        <w:rPr>
          <w:rFonts w:ascii="Arial Narrow" w:hAnsi="Arial Narrow" w:cs="Arial"/>
          <w:bCs/>
          <w:sz w:val="22"/>
        </w:rPr>
        <w:t>„Príloha na zverejnenie/Prílohy na zverejnenie“ (uvedená požiadavka verejného obstarávateľa sa ne</w:t>
      </w:r>
      <w:r w:rsidR="00AC51FB" w:rsidRPr="00417340">
        <w:rPr>
          <w:rFonts w:ascii="Arial Narrow" w:hAnsi="Arial Narrow" w:cs="Arial"/>
          <w:bCs/>
          <w:sz w:val="22"/>
        </w:rPr>
        <w:t>vzťahuje na</w:t>
      </w:r>
      <w:r w:rsidR="00960C43" w:rsidRPr="00417340">
        <w:rPr>
          <w:rFonts w:ascii="Arial Narrow" w:hAnsi="Arial Narrow" w:cs="Arial"/>
          <w:bCs/>
          <w:sz w:val="22"/>
        </w:rPr>
        <w:t xml:space="preserve"> doklad</w:t>
      </w:r>
      <w:r w:rsidR="00AC51FB" w:rsidRPr="00417340">
        <w:rPr>
          <w:rFonts w:ascii="Arial Narrow" w:hAnsi="Arial Narrow" w:cs="Arial"/>
          <w:bCs/>
          <w:sz w:val="22"/>
        </w:rPr>
        <w:t>y</w:t>
      </w:r>
      <w:r w:rsidR="00960C43" w:rsidRPr="00417340">
        <w:rPr>
          <w:rFonts w:ascii="Arial Narrow" w:hAnsi="Arial Narrow" w:cs="Arial"/>
          <w:bCs/>
          <w:sz w:val="22"/>
        </w:rPr>
        <w:t xml:space="preserve">, ktorými uchádzač preukazuje splnenie podmienok účasti v tomto verejnom obstarávaní) </w:t>
      </w:r>
      <w:r w:rsidRPr="00417340">
        <w:rPr>
          <w:rFonts w:ascii="Arial Narrow" w:hAnsi="Arial Narrow" w:cs="Arial"/>
          <w:bCs/>
          <w:sz w:val="22"/>
        </w:rPr>
        <w:t>a</w:t>
      </w:r>
    </w:p>
    <w:p w14:paraId="318FE774" w14:textId="77777777" w:rsidR="00D346E7" w:rsidRPr="00417340" w:rsidRDefault="00D346E7" w:rsidP="00417340">
      <w:pPr>
        <w:numPr>
          <w:ilvl w:val="0"/>
          <w:numId w:val="17"/>
        </w:numPr>
        <w:spacing w:before="120" w:after="120" w:line="240" w:lineRule="auto"/>
        <w:ind w:left="1134" w:hanging="425"/>
        <w:jc w:val="both"/>
        <w:rPr>
          <w:rFonts w:ascii="Arial Narrow" w:hAnsi="Arial Narrow" w:cs="Arial"/>
          <w:sz w:val="22"/>
        </w:rPr>
      </w:pPr>
      <w:r w:rsidRPr="00417340">
        <w:rPr>
          <w:rFonts w:ascii="Arial Narrow" w:hAnsi="Arial Narrow"/>
          <w:sz w:val="22"/>
        </w:rPr>
        <w:t>jedno vyhotovenie ponuky v elektronickej podobe podľa týchto súťažných podklado</w:t>
      </w:r>
      <w:r w:rsidR="008A1C0E" w:rsidRPr="00417340">
        <w:rPr>
          <w:rFonts w:ascii="Arial Narrow" w:hAnsi="Arial Narrow"/>
          <w:sz w:val="22"/>
        </w:rPr>
        <w:t>v</w:t>
      </w:r>
      <w:r w:rsidRPr="00417340">
        <w:rPr>
          <w:rFonts w:ascii="Arial Narrow" w:hAnsi="Arial Narrow"/>
          <w:sz w:val="22"/>
        </w:rPr>
        <w:t xml:space="preserve"> </w:t>
      </w:r>
      <w:r w:rsidRPr="00417340">
        <w:rPr>
          <w:rFonts w:ascii="Arial Narrow" w:hAnsi="Arial Narrow" w:cs="Arial"/>
          <w:bCs/>
          <w:sz w:val="22"/>
        </w:rPr>
        <w:t>vo formáte .</w:t>
      </w:r>
      <w:proofErr w:type="spellStart"/>
      <w:r w:rsidRPr="00417340">
        <w:rPr>
          <w:rFonts w:ascii="Arial Narrow" w:hAnsi="Arial Narrow" w:cs="Arial"/>
          <w:bCs/>
          <w:sz w:val="22"/>
        </w:rPr>
        <w:t>pdf</w:t>
      </w:r>
      <w:proofErr w:type="spellEnd"/>
      <w:r w:rsidR="003223B6" w:rsidRPr="00417340">
        <w:rPr>
          <w:rFonts w:ascii="Arial Narrow" w:hAnsi="Arial Narrow" w:cs="Arial"/>
          <w:bCs/>
          <w:sz w:val="22"/>
        </w:rPr>
        <w:t xml:space="preserve">, resp. </w:t>
      </w:r>
      <w:r w:rsidR="003223B6" w:rsidRPr="00417340">
        <w:rPr>
          <w:rFonts w:ascii="Arial Narrow" w:hAnsi="Arial Narrow"/>
          <w:sz w:val="22"/>
        </w:rPr>
        <w:t>v pôvodnej elektronickej podobe podľa bodu 10.3 týchto súťažných podkladov</w:t>
      </w:r>
      <w:r w:rsidRPr="00417340">
        <w:rPr>
          <w:rFonts w:ascii="Arial Narrow" w:hAnsi="Arial Narrow" w:cs="Arial"/>
          <w:bCs/>
          <w:sz w:val="22"/>
        </w:rPr>
        <w:t>.</w:t>
      </w:r>
    </w:p>
    <w:bookmarkEnd w:id="23"/>
    <w:bookmarkEnd w:id="24"/>
    <w:p w14:paraId="78AF10F3" w14:textId="77777777" w:rsidR="004B4339" w:rsidRPr="00417340" w:rsidRDefault="004B4339" w:rsidP="008B508E">
      <w:pPr>
        <w:pStyle w:val="Zkladntext3"/>
        <w:numPr>
          <w:ilvl w:val="1"/>
          <w:numId w:val="2"/>
        </w:numPr>
        <w:spacing w:before="120" w:line="240" w:lineRule="auto"/>
        <w:jc w:val="both"/>
        <w:rPr>
          <w:rFonts w:ascii="Arial Narrow" w:hAnsi="Arial Narrow" w:cs="Arial"/>
          <w:sz w:val="22"/>
        </w:rPr>
      </w:pPr>
      <w:r w:rsidRPr="00417340">
        <w:rPr>
          <w:rFonts w:ascii="Arial Narrow" w:hAnsi="Arial Narrow"/>
          <w:sz w:val="22"/>
        </w:rPr>
        <w:t xml:space="preserve">Uchádzač je zodpovedný za označenie a zabezpečenie </w:t>
      </w:r>
      <w:bookmarkStart w:id="26" w:name="_Hlk522972864"/>
      <w:r w:rsidRPr="00417340">
        <w:rPr>
          <w:rFonts w:ascii="Arial Narrow" w:hAnsi="Arial Narrow"/>
          <w:sz w:val="22"/>
        </w:rPr>
        <w:t>predložených dokumentov/</w:t>
      </w:r>
      <w:bookmarkEnd w:id="26"/>
      <w:r w:rsidRPr="00417340">
        <w:rPr>
          <w:rFonts w:ascii="Arial Narrow" w:hAnsi="Arial Narrow"/>
          <w:sz w:val="22"/>
        </w:rPr>
        <w:t>súborov v ponuke v súlade s</w:t>
      </w:r>
      <w:r w:rsidR="00335B8D" w:rsidRPr="00417340">
        <w:rPr>
          <w:rFonts w:ascii="Arial Narrow" w:hAnsi="Arial Narrow"/>
          <w:sz w:val="22"/>
        </w:rPr>
        <w:t> platnými právnymi predpismi Slovenskej republiky a Európskej únie.</w:t>
      </w:r>
    </w:p>
    <w:p w14:paraId="6F2A22E0" w14:textId="77777777" w:rsidR="00F832C0" w:rsidRPr="00417340" w:rsidRDefault="00F832C0" w:rsidP="008B508E">
      <w:pPr>
        <w:pStyle w:val="Zkladntext3"/>
        <w:numPr>
          <w:ilvl w:val="1"/>
          <w:numId w:val="2"/>
        </w:numPr>
        <w:spacing w:before="120" w:line="240" w:lineRule="auto"/>
        <w:jc w:val="both"/>
        <w:rPr>
          <w:rFonts w:ascii="Arial Narrow" w:hAnsi="Arial Narrow" w:cs="Arial"/>
          <w:sz w:val="22"/>
        </w:rPr>
      </w:pPr>
      <w:bookmarkStart w:id="27" w:name="_Hlk534970984"/>
      <w:r w:rsidRPr="008B508E">
        <w:rPr>
          <w:rFonts w:ascii="Arial Narrow" w:hAnsi="Arial Narrow"/>
          <w:sz w:val="22"/>
        </w:rPr>
        <w:t>Všetky</w:t>
      </w:r>
      <w:r w:rsidRPr="00417340">
        <w:rPr>
          <w:rFonts w:ascii="Arial Narrow" w:hAnsi="Arial Narrow" w:cs="Arial"/>
          <w:sz w:val="22"/>
        </w:rPr>
        <w:t xml:space="preserve"> náklady a výdavky spojené s prípravou, vyhotovením a predložením ponuky znáša záujemca bez finančného nároku voči verejnému obstarávateľovi, bez ohľadu na výsledok verejného obstarávania.</w:t>
      </w:r>
    </w:p>
    <w:bookmarkEnd w:id="19"/>
    <w:bookmarkEnd w:id="27"/>
    <w:p w14:paraId="3E88DB18" w14:textId="436D8E32"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jazyk ponuky</w:t>
      </w:r>
    </w:p>
    <w:p w14:paraId="2349FAF7" w14:textId="27C188D6" w:rsidR="00065F6B" w:rsidRPr="00417340" w:rsidRDefault="00065F6B" w:rsidP="008B508E">
      <w:pPr>
        <w:pStyle w:val="Zkladntext3"/>
        <w:numPr>
          <w:ilvl w:val="1"/>
          <w:numId w:val="2"/>
        </w:numPr>
        <w:spacing w:before="120" w:line="240" w:lineRule="auto"/>
        <w:jc w:val="both"/>
        <w:rPr>
          <w:rFonts w:ascii="Arial Narrow" w:hAnsi="Arial Narrow" w:cs="Arial"/>
          <w:sz w:val="22"/>
          <w:szCs w:val="22"/>
        </w:rPr>
      </w:pPr>
      <w:r w:rsidRPr="008B508E">
        <w:rPr>
          <w:rFonts w:ascii="Arial Narrow" w:hAnsi="Arial Narrow"/>
          <w:sz w:val="22"/>
        </w:rPr>
        <w:t>Ponuka</w:t>
      </w:r>
      <w:r w:rsidRPr="00417340">
        <w:rPr>
          <w:rFonts w:ascii="Arial Narrow" w:hAnsi="Arial Narrow" w:cs="Arial"/>
          <w:sz w:val="22"/>
          <w:szCs w:val="22"/>
        </w:rPr>
        <w:t xml:space="preserve"> a ďalšie doklady a dokumenty vo verejnom obstarávaní sa predkladajú v slovenskom jazyku.</w:t>
      </w:r>
    </w:p>
    <w:p w14:paraId="682DA800" w14:textId="78643570" w:rsidR="00065F6B" w:rsidRPr="00417340" w:rsidRDefault="00065F6B" w:rsidP="008B508E">
      <w:pPr>
        <w:pStyle w:val="Zkladntext3"/>
        <w:numPr>
          <w:ilvl w:val="1"/>
          <w:numId w:val="2"/>
        </w:numPr>
        <w:spacing w:before="120" w:line="240" w:lineRule="auto"/>
        <w:jc w:val="both"/>
        <w:rPr>
          <w:rFonts w:ascii="Arial Narrow" w:hAnsi="Arial Narrow" w:cs="Arial"/>
          <w:sz w:val="22"/>
          <w:szCs w:val="22"/>
        </w:rPr>
      </w:pPr>
      <w:r w:rsidRPr="00417340">
        <w:rPr>
          <w:rFonts w:ascii="Arial Narrow" w:hAnsi="Arial Narrow" w:cs="Arial"/>
          <w:sz w:val="22"/>
          <w:szCs w:val="22"/>
        </w:rPr>
        <w:t xml:space="preserve">Ak je </w:t>
      </w:r>
      <w:r w:rsidRPr="008B508E">
        <w:rPr>
          <w:rFonts w:ascii="Arial Narrow" w:hAnsi="Arial Narrow"/>
          <w:sz w:val="22"/>
        </w:rPr>
        <w:t>doklad</w:t>
      </w:r>
      <w:r w:rsidRPr="00417340">
        <w:rPr>
          <w:rFonts w:ascii="Arial Narrow" w:hAnsi="Arial Narrow" w:cs="Arial"/>
          <w:sz w:val="22"/>
          <w:szCs w:val="22"/>
        </w:rPr>
        <w:t xml:space="preserve">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A92F2C6" w14:textId="6EDD107B"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variantné riešenie</w:t>
      </w:r>
    </w:p>
    <w:p w14:paraId="3278698D" w14:textId="7BB64F3F" w:rsidR="00065F6B" w:rsidRPr="00417340" w:rsidRDefault="00065F6B" w:rsidP="008B508E">
      <w:pPr>
        <w:pStyle w:val="Zkladntext3"/>
        <w:numPr>
          <w:ilvl w:val="1"/>
          <w:numId w:val="2"/>
        </w:numPr>
        <w:spacing w:before="120" w:line="240" w:lineRule="auto"/>
        <w:jc w:val="both"/>
        <w:rPr>
          <w:rFonts w:ascii="Arial Narrow" w:hAnsi="Arial Narrow" w:cs="Arial"/>
          <w:sz w:val="22"/>
          <w:szCs w:val="22"/>
        </w:rPr>
      </w:pPr>
      <w:r w:rsidRPr="00417340">
        <w:rPr>
          <w:rFonts w:ascii="Arial Narrow" w:hAnsi="Arial Narrow" w:cs="Arial"/>
          <w:sz w:val="22"/>
          <w:szCs w:val="22"/>
        </w:rPr>
        <w:t>Záujemcom sa neumožňuje predložiť variantné riešenie vo vzťahu k požadovanému predmetu zákazky.</w:t>
      </w:r>
    </w:p>
    <w:p w14:paraId="507614F9" w14:textId="7A8F6D29"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cs="Arial"/>
          <w:sz w:val="22"/>
        </w:rPr>
        <w:t xml:space="preserve">Ak </w:t>
      </w:r>
      <w:r w:rsidRPr="003C32C6">
        <w:rPr>
          <w:rFonts w:ascii="Arial Narrow" w:hAnsi="Arial Narrow" w:cs="Arial"/>
          <w:sz w:val="22"/>
          <w:szCs w:val="22"/>
        </w:rPr>
        <w:t>súčasťou</w:t>
      </w:r>
      <w:r w:rsidRPr="00417340">
        <w:rPr>
          <w:rFonts w:ascii="Arial Narrow" w:hAnsi="Arial Narrow" w:cs="Arial"/>
          <w:sz w:val="22"/>
        </w:rPr>
        <w:t xml:space="preserve"> ponuky bude aj variantné riešenie, variantné riešenie nebude zaradené do vyhodnocovania a bude sa naň hľadieť, akoby nebolo predložené.</w:t>
      </w:r>
    </w:p>
    <w:p w14:paraId="5D0F6AA0" w14:textId="77777777"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mena a ceny uvádzané v ponuke, mena finančného plnenia</w:t>
      </w:r>
    </w:p>
    <w:p w14:paraId="337A519F" w14:textId="4A2C201D" w:rsidR="005240FC" w:rsidRPr="00417340" w:rsidRDefault="005240FC"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szCs w:val="22"/>
        </w:rPr>
        <w:t>Uchádzačom</w:t>
      </w:r>
      <w:r w:rsidRPr="00417340">
        <w:rPr>
          <w:rFonts w:ascii="Arial Narrow" w:hAnsi="Arial Narrow" w:cs="Arial"/>
          <w:sz w:val="22"/>
        </w:rPr>
        <w:t xml:space="preserve"> navrhované maximálne ceny za kus, maximálne ceny celkom za položky, maximálne ceny celkom za skupinu položiek a maximálna cena celkom za predmet zákazky (ďalej len „cena“) za dodanie požadovaného predmetu zákazky, uvedené v ponuke uchádzača budú vyjadrené v mene EUR, v štruktúre podľa </w:t>
      </w:r>
      <w:r w:rsidRPr="00BE6175">
        <w:rPr>
          <w:rFonts w:ascii="Arial Narrow" w:hAnsi="Arial Narrow" w:cs="Arial"/>
          <w:sz w:val="22"/>
        </w:rPr>
        <w:t>bodu 13.</w:t>
      </w:r>
      <w:r w:rsidR="004A63EB" w:rsidRPr="00BE6175">
        <w:rPr>
          <w:rFonts w:ascii="Arial Narrow" w:hAnsi="Arial Narrow" w:cs="Arial"/>
          <w:sz w:val="22"/>
        </w:rPr>
        <w:t>5</w:t>
      </w:r>
      <w:r w:rsidRPr="00BE6175">
        <w:rPr>
          <w:rFonts w:ascii="Arial Narrow" w:hAnsi="Arial Narrow" w:cs="Arial"/>
          <w:sz w:val="22"/>
        </w:rPr>
        <w:t xml:space="preserve"> a 13.</w:t>
      </w:r>
      <w:r w:rsidR="004A63EB" w:rsidRPr="00BE6175">
        <w:rPr>
          <w:rFonts w:ascii="Arial Narrow" w:hAnsi="Arial Narrow" w:cs="Arial"/>
          <w:sz w:val="22"/>
        </w:rPr>
        <w:t>6</w:t>
      </w:r>
      <w:r w:rsidRPr="00BE6175">
        <w:rPr>
          <w:rFonts w:ascii="Arial Narrow" w:hAnsi="Arial Narrow" w:cs="Arial"/>
          <w:sz w:val="22"/>
        </w:rPr>
        <w:t xml:space="preserve">  týchto</w:t>
      </w:r>
      <w:r w:rsidRPr="00417340">
        <w:rPr>
          <w:rFonts w:ascii="Arial Narrow" w:hAnsi="Arial Narrow" w:cs="Arial"/>
          <w:sz w:val="22"/>
        </w:rPr>
        <w:t xml:space="preserve"> súťažných podkladov.</w:t>
      </w:r>
    </w:p>
    <w:p w14:paraId="1BCB8550" w14:textId="6C86592E" w:rsidR="00313E6A" w:rsidRPr="00417340" w:rsidRDefault="00313E6A"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szCs w:val="22"/>
        </w:rPr>
        <w:t>Uchádzač</w:t>
      </w:r>
      <w:r w:rsidRPr="00417340">
        <w:rPr>
          <w:rFonts w:ascii="Arial Narrow" w:hAnsi="Arial Narrow" w:cs="Arial"/>
          <w:sz w:val="22"/>
        </w:rPr>
        <w:t xml:space="preserve">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Rámcovej dohody/Kúpnych zmlúv, pričom do svojich cien, </w:t>
      </w:r>
      <w:r w:rsidRPr="00417340">
        <w:rPr>
          <w:rFonts w:ascii="Arial Narrow" w:hAnsi="Arial Narrow" w:cs="Arial"/>
          <w:sz w:val="22"/>
          <w:u w:val="single"/>
        </w:rPr>
        <w:t>ktoré  nesmú byť vyjadrené číslom „0“, ani záporným číslom,</w:t>
      </w:r>
      <w:r w:rsidRPr="00417340">
        <w:rPr>
          <w:rFonts w:ascii="Arial Narrow" w:hAnsi="Arial Narrow" w:cs="Arial"/>
          <w:sz w:val="22"/>
        </w:rPr>
        <w:t xml:space="preserve"> zahrnie všetky náklady spojené s plnením predmetu zákazky, vrátane dopravy, ako aj ostatných súvisiacich služieb. </w:t>
      </w:r>
      <w:r w:rsidRPr="00417340">
        <w:rPr>
          <w:rFonts w:ascii="Arial Narrow" w:hAnsi="Arial Narrow" w:cs="Arial"/>
          <w:sz w:val="22"/>
          <w:u w:val="single"/>
        </w:rPr>
        <w:t>Pri nesplnení tejto náležitosti ponuky bude verejný obstarávateľ postupovať v súlade so zákonom.</w:t>
      </w:r>
    </w:p>
    <w:p w14:paraId="1A04B5BE" w14:textId="77777777" w:rsidR="005240FC" w:rsidRPr="00417340" w:rsidRDefault="005240FC"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szCs w:val="22"/>
        </w:rPr>
        <w:t>Navrhované</w:t>
      </w:r>
      <w:r w:rsidRPr="00417340">
        <w:rPr>
          <w:rFonts w:ascii="Arial Narrow" w:hAnsi="Arial Narrow" w:cs="Arial"/>
          <w:sz w:val="22"/>
        </w:rPr>
        <w:t xml:space="preserve"> ceny podľa prílohy č. 3 týchto súťažných podkladov za dodanie predmetu zákazky vyjadrené v súlade s týmito súťažnými podkladmi musia obsahovať ceny za celý požadovaný predmet zákazky.</w:t>
      </w:r>
    </w:p>
    <w:p w14:paraId="221154E8" w14:textId="34BA21E7" w:rsidR="00313E6A" w:rsidRPr="001C5939" w:rsidRDefault="00313E6A" w:rsidP="003C32C6">
      <w:pPr>
        <w:pStyle w:val="Zkladntext3"/>
        <w:numPr>
          <w:ilvl w:val="1"/>
          <w:numId w:val="2"/>
        </w:numPr>
        <w:spacing w:before="120" w:line="240" w:lineRule="auto"/>
        <w:jc w:val="both"/>
        <w:rPr>
          <w:rFonts w:ascii="Arial Narrow" w:hAnsi="Arial Narrow" w:cs="Arial"/>
          <w:sz w:val="22"/>
        </w:rPr>
      </w:pPr>
      <w:r w:rsidRPr="001C5939">
        <w:rPr>
          <w:rFonts w:ascii="Arial Narrow" w:hAnsi="Arial Narrow" w:cs="Arial"/>
          <w:sz w:val="22"/>
        </w:rPr>
        <w:t xml:space="preserve">Pri </w:t>
      </w:r>
      <w:r w:rsidRPr="003C32C6">
        <w:rPr>
          <w:rFonts w:ascii="Arial Narrow" w:hAnsi="Arial Narrow" w:cs="Arial"/>
          <w:sz w:val="22"/>
          <w:szCs w:val="22"/>
        </w:rPr>
        <w:t>určovaní</w:t>
      </w:r>
      <w:r w:rsidRPr="001C5939">
        <w:rPr>
          <w:rFonts w:ascii="Arial Narrow" w:hAnsi="Arial Narrow" w:cs="Arial"/>
          <w:sz w:val="22"/>
        </w:rPr>
        <w:t xml:space="preserve"> ceny jednotlivej položky je potrebné vziať do úvahy pokyny na zhotovenie ponuky uvedené v týchto súťažných podkladoch vrátane návrhu </w:t>
      </w:r>
      <w:r w:rsidRPr="005240FC">
        <w:rPr>
          <w:rFonts w:ascii="Arial Narrow" w:hAnsi="Arial Narrow" w:cs="Arial"/>
          <w:sz w:val="22"/>
        </w:rPr>
        <w:t>zmluvy/</w:t>
      </w:r>
      <w:r w:rsidRPr="001C5939">
        <w:rPr>
          <w:rFonts w:ascii="Arial Narrow" w:hAnsi="Arial Narrow" w:cs="Arial"/>
          <w:sz w:val="22"/>
        </w:rPr>
        <w:t xml:space="preserve">rámcovej dohody. Výhradnou povinnosťou záujemcu je dôsledne preskúmať celý obsah súťažných podkladov, vrátane návrhu Rámcovej dohody/návrhu Kúpnej  zmluvy a na základe ich obsahu stanoviť navrhovanú maximálnu cenu za dodanie predmetu zákazky. Záujemcom navrhovaná maximálna cena za dodanie predmetu zákazky musí pokryť všetky náklady súvisiace s plnením rámcovej dohody, ktorá bude výsledkom tohto verejného obstarávania. </w:t>
      </w:r>
    </w:p>
    <w:p w14:paraId="08BC2FFE" w14:textId="77777777" w:rsidR="005240FC" w:rsidRPr="005240FC" w:rsidRDefault="00065F6B" w:rsidP="003C32C6">
      <w:pPr>
        <w:pStyle w:val="Zkladntext3"/>
        <w:numPr>
          <w:ilvl w:val="1"/>
          <w:numId w:val="2"/>
        </w:numPr>
        <w:spacing w:before="120" w:line="240" w:lineRule="auto"/>
        <w:jc w:val="both"/>
        <w:rPr>
          <w:rFonts w:ascii="Arial Narrow" w:hAnsi="Arial Narrow" w:cs="Arial"/>
          <w:sz w:val="22"/>
        </w:rPr>
      </w:pPr>
      <w:r w:rsidRPr="005240FC">
        <w:rPr>
          <w:rFonts w:ascii="Arial Narrow" w:hAnsi="Arial Narrow" w:cs="Arial"/>
          <w:sz w:val="22"/>
        </w:rPr>
        <w:t xml:space="preserve">Ak je </w:t>
      </w:r>
      <w:r w:rsidR="003E2A12" w:rsidRPr="003C32C6">
        <w:rPr>
          <w:rFonts w:ascii="Arial Narrow" w:hAnsi="Arial Narrow" w:cs="Arial"/>
          <w:sz w:val="22"/>
          <w:szCs w:val="22"/>
        </w:rPr>
        <w:t>záujemca</w:t>
      </w:r>
      <w:r w:rsidR="003E2A12" w:rsidRPr="005240FC">
        <w:rPr>
          <w:rFonts w:ascii="Arial Narrow" w:hAnsi="Arial Narrow" w:cs="Arial"/>
          <w:sz w:val="22"/>
        </w:rPr>
        <w:t>/</w:t>
      </w:r>
      <w:r w:rsidRPr="005240FC">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5240FC">
        <w:rPr>
          <w:rFonts w:ascii="Arial Narrow" w:hAnsi="Arial Narrow" w:cs="Arial"/>
          <w:sz w:val="22"/>
        </w:rPr>
        <w:t>3</w:t>
      </w:r>
      <w:r w:rsidR="00B24D89" w:rsidRPr="005240FC">
        <w:rPr>
          <w:rFonts w:ascii="Arial Narrow" w:hAnsi="Arial Narrow" w:cs="Arial"/>
          <w:sz w:val="22"/>
        </w:rPr>
        <w:t>. Vzor štruktúrovaného rozpočtu ceny</w:t>
      </w:r>
      <w:r w:rsidRPr="005240FC">
        <w:rPr>
          <w:rFonts w:ascii="Arial Narrow" w:hAnsi="Arial Narrow" w:cs="Arial"/>
          <w:sz w:val="22"/>
        </w:rPr>
        <w:t xml:space="preserve"> týchto súťažných podkladov uvedie v zložení:</w:t>
      </w:r>
    </w:p>
    <w:p w14:paraId="3689E49D" w14:textId="77777777" w:rsidR="005240FC" w:rsidRDefault="005240FC" w:rsidP="00417340">
      <w:pPr>
        <w:spacing w:before="120" w:after="120" w:line="240" w:lineRule="auto"/>
        <w:ind w:left="539"/>
        <w:jc w:val="both"/>
        <w:rPr>
          <w:rFonts w:ascii="Arial Narrow" w:hAnsi="Arial Narrow" w:cs="Arial"/>
          <w:sz w:val="22"/>
        </w:rPr>
      </w:pPr>
      <w:r>
        <w:rPr>
          <w:rFonts w:ascii="Arial Narrow" w:hAnsi="Arial Narrow" w:cs="Arial"/>
          <w:sz w:val="22"/>
        </w:rPr>
        <w:t xml:space="preserve">- </w:t>
      </w:r>
      <w:r w:rsidRPr="005240FC">
        <w:rPr>
          <w:rFonts w:ascii="Arial Narrow" w:hAnsi="Arial Narrow" w:cs="Arial"/>
          <w:sz w:val="22"/>
        </w:rPr>
        <w:t>navrhované ceny v EUR bez dane z pridanej hodnoty (ďalej len „DPH“),</w:t>
      </w:r>
      <w:r>
        <w:rPr>
          <w:rFonts w:ascii="Arial Narrow" w:hAnsi="Arial Narrow" w:cs="Arial"/>
          <w:sz w:val="22"/>
        </w:rPr>
        <w:t xml:space="preserve"> </w:t>
      </w:r>
    </w:p>
    <w:p w14:paraId="63141D7F" w14:textId="77777777" w:rsidR="005240FC" w:rsidRDefault="005240FC" w:rsidP="00417340">
      <w:pPr>
        <w:spacing w:before="120" w:after="120" w:line="240" w:lineRule="auto"/>
        <w:ind w:left="539"/>
        <w:jc w:val="both"/>
        <w:rPr>
          <w:rFonts w:ascii="Arial Narrow" w:hAnsi="Arial Narrow" w:cs="Arial"/>
          <w:sz w:val="22"/>
        </w:rPr>
      </w:pPr>
      <w:r>
        <w:rPr>
          <w:rFonts w:ascii="Arial Narrow" w:hAnsi="Arial Narrow" w:cs="Arial"/>
          <w:sz w:val="22"/>
        </w:rPr>
        <w:t xml:space="preserve">- </w:t>
      </w:r>
      <w:r w:rsidRPr="00EC2537">
        <w:rPr>
          <w:rFonts w:ascii="Arial Narrow" w:hAnsi="Arial Narrow" w:cs="Arial"/>
          <w:sz w:val="22"/>
        </w:rPr>
        <w:t>sadzba DPH v %,</w:t>
      </w:r>
      <w:r>
        <w:rPr>
          <w:rFonts w:ascii="Arial Narrow" w:hAnsi="Arial Narrow" w:cs="Arial"/>
          <w:sz w:val="22"/>
        </w:rPr>
        <w:t xml:space="preserve"> </w:t>
      </w:r>
    </w:p>
    <w:p w14:paraId="15BC6F66" w14:textId="77777777" w:rsidR="005240FC" w:rsidRDefault="005240FC" w:rsidP="00417340">
      <w:pPr>
        <w:spacing w:before="120" w:after="120" w:line="240" w:lineRule="auto"/>
        <w:ind w:left="539"/>
        <w:jc w:val="both"/>
        <w:rPr>
          <w:rFonts w:ascii="Arial Narrow" w:hAnsi="Arial Narrow" w:cs="Arial"/>
          <w:sz w:val="22"/>
        </w:rPr>
      </w:pPr>
      <w:r>
        <w:rPr>
          <w:rFonts w:ascii="Arial Narrow" w:hAnsi="Arial Narrow" w:cs="Arial"/>
          <w:sz w:val="22"/>
        </w:rPr>
        <w:lastRenderedPageBreak/>
        <w:t xml:space="preserve">- </w:t>
      </w:r>
      <w:r w:rsidRPr="00EC2537">
        <w:rPr>
          <w:rFonts w:ascii="Arial Narrow" w:hAnsi="Arial Narrow" w:cs="Arial"/>
          <w:sz w:val="22"/>
        </w:rPr>
        <w:t>výška DPH v EUR,</w:t>
      </w:r>
      <w:r>
        <w:rPr>
          <w:rFonts w:ascii="Arial Narrow" w:hAnsi="Arial Narrow" w:cs="Arial"/>
          <w:sz w:val="22"/>
        </w:rPr>
        <w:t xml:space="preserve"> </w:t>
      </w:r>
    </w:p>
    <w:p w14:paraId="790A62DC" w14:textId="77777777" w:rsidR="005240FC" w:rsidRPr="005240FC" w:rsidRDefault="005240FC" w:rsidP="00417340">
      <w:pPr>
        <w:spacing w:before="120" w:after="120" w:line="240" w:lineRule="auto"/>
        <w:ind w:left="539"/>
        <w:jc w:val="both"/>
        <w:rPr>
          <w:rFonts w:ascii="Arial Narrow" w:hAnsi="Arial Narrow" w:cs="Arial"/>
          <w:sz w:val="22"/>
          <w:highlight w:val="yellow"/>
        </w:rPr>
      </w:pPr>
      <w:r>
        <w:rPr>
          <w:rFonts w:ascii="Arial Narrow" w:hAnsi="Arial Narrow" w:cs="Arial"/>
          <w:sz w:val="22"/>
        </w:rPr>
        <w:t xml:space="preserve">- ceny </w:t>
      </w:r>
      <w:r w:rsidRPr="00EC2537">
        <w:rPr>
          <w:rFonts w:ascii="Arial Narrow" w:hAnsi="Arial Narrow" w:cs="Arial"/>
          <w:sz w:val="22"/>
        </w:rPr>
        <w:t>v EUR vrátane DPH.</w:t>
      </w:r>
    </w:p>
    <w:p w14:paraId="1E7F84B7" w14:textId="77777777" w:rsidR="00065F6B" w:rsidRPr="00FF43E9" w:rsidRDefault="00065F6B" w:rsidP="003C32C6">
      <w:pPr>
        <w:pStyle w:val="Zkladntext3"/>
        <w:numPr>
          <w:ilvl w:val="1"/>
          <w:numId w:val="2"/>
        </w:numPr>
        <w:spacing w:before="120" w:line="240" w:lineRule="auto"/>
        <w:jc w:val="both"/>
        <w:rPr>
          <w:rFonts w:ascii="Arial Narrow" w:hAnsi="Arial Narrow" w:cs="Arial"/>
          <w:sz w:val="22"/>
        </w:rPr>
      </w:pPr>
      <w:r w:rsidRPr="00FF43E9">
        <w:rPr>
          <w:rFonts w:ascii="Arial Narrow" w:hAnsi="Arial Narrow" w:cs="Arial"/>
          <w:sz w:val="22"/>
        </w:rPr>
        <w:t xml:space="preserve">Ak </w:t>
      </w:r>
      <w:r w:rsidR="006F69CF" w:rsidRPr="003C32C6">
        <w:rPr>
          <w:rFonts w:ascii="Arial Narrow" w:hAnsi="Arial Narrow" w:cs="Arial"/>
          <w:sz w:val="22"/>
          <w:szCs w:val="22"/>
        </w:rPr>
        <w:t>záujemca</w:t>
      </w:r>
      <w:r w:rsidR="006F69CF" w:rsidRPr="00FF43E9">
        <w:rPr>
          <w:rFonts w:ascii="Arial Narrow" w:hAnsi="Arial Narrow" w:cs="Arial"/>
          <w:sz w:val="22"/>
        </w:rPr>
        <w:t>/</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D131E73" w14:textId="77777777" w:rsidR="006F69CF" w:rsidRPr="00FF43E9" w:rsidRDefault="006F69CF"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szCs w:val="22"/>
        </w:rPr>
        <w:t>Príslušná</w:t>
      </w:r>
      <w:r w:rsidRPr="00FF43E9">
        <w:rPr>
          <w:rFonts w:ascii="Arial Narrow" w:hAnsi="Arial Narrow" w:cs="Arial"/>
          <w:sz w:val="22"/>
        </w:rPr>
        <w:t xml:space="preserve"> DPH bude uhradená v zmysle platných právnych predpisov.</w:t>
      </w:r>
    </w:p>
    <w:p w14:paraId="0183DD93" w14:textId="77777777" w:rsidR="00065F6B" w:rsidRPr="00BA571D" w:rsidRDefault="00065F6B" w:rsidP="00417340">
      <w:pPr>
        <w:spacing w:before="120" w:after="120" w:line="240" w:lineRule="auto"/>
        <w:ind w:left="539"/>
        <w:jc w:val="both"/>
        <w:rPr>
          <w:rFonts w:ascii="Arial Narrow" w:hAnsi="Arial Narrow" w:cs="Arial"/>
          <w:sz w:val="8"/>
          <w:szCs w:val="8"/>
        </w:rPr>
      </w:pPr>
    </w:p>
    <w:p w14:paraId="3AD801EE" w14:textId="77777777" w:rsidR="00065F6B" w:rsidRPr="00D75F44"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BCEE3C7" w14:textId="26FB61EE" w:rsidR="005240FC" w:rsidRPr="00C62226" w:rsidRDefault="00065F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szCs w:val="22"/>
        </w:rPr>
        <w:t>Zábezpeka</w:t>
      </w:r>
      <w:r w:rsidRPr="00C62226">
        <w:rPr>
          <w:rFonts w:ascii="Arial Narrow" w:hAnsi="Arial Narrow" w:cs="Arial"/>
          <w:sz w:val="22"/>
        </w:rPr>
        <w:t xml:space="preserve"> ponuky sa vyžaduje vo výške </w:t>
      </w:r>
      <w:r w:rsidR="005240FC" w:rsidRPr="00C62226">
        <w:rPr>
          <w:rFonts w:ascii="Arial Narrow" w:hAnsi="Arial Narrow" w:cs="Arial"/>
          <w:sz w:val="22"/>
        </w:rPr>
        <w:t xml:space="preserve"> 150 000,00 EUR </w:t>
      </w:r>
      <w:r w:rsidR="005A69D2" w:rsidRPr="00C62226">
        <w:rPr>
          <w:rFonts w:ascii="Arial Narrow" w:hAnsi="Arial Narrow" w:cs="Arial"/>
          <w:sz w:val="22"/>
        </w:rPr>
        <w:t xml:space="preserve"> (slovom </w:t>
      </w:r>
      <w:r w:rsidR="005240FC" w:rsidRPr="00C62226">
        <w:rPr>
          <w:rFonts w:ascii="Arial Narrow" w:hAnsi="Arial Narrow" w:cs="Arial"/>
          <w:sz w:val="22"/>
        </w:rPr>
        <w:t xml:space="preserve">jednostopäťdesiattisíc </w:t>
      </w:r>
      <w:r w:rsidR="005A69D2" w:rsidRPr="00C62226">
        <w:rPr>
          <w:rFonts w:ascii="Arial Narrow" w:hAnsi="Arial Narrow" w:cs="Arial"/>
          <w:sz w:val="22"/>
        </w:rPr>
        <w:t xml:space="preserve"> EUR</w:t>
      </w:r>
      <w:r w:rsidR="006E6ACB" w:rsidRPr="00C62226">
        <w:rPr>
          <w:rFonts w:ascii="Arial Narrow" w:hAnsi="Arial Narrow" w:cs="Arial"/>
          <w:sz w:val="22"/>
        </w:rPr>
        <w:t>)</w:t>
      </w:r>
      <w:r w:rsidR="005A69D2" w:rsidRPr="00C62226">
        <w:rPr>
          <w:rFonts w:ascii="Arial Narrow" w:hAnsi="Arial Narrow" w:cs="Arial"/>
          <w:sz w:val="22"/>
        </w:rPr>
        <w:t>.</w:t>
      </w:r>
    </w:p>
    <w:p w14:paraId="1B04FFD8" w14:textId="77777777" w:rsidR="00623C45" w:rsidRPr="00C62226" w:rsidRDefault="005240FC" w:rsidP="003C32C6">
      <w:pPr>
        <w:pStyle w:val="Zkladntext3"/>
        <w:numPr>
          <w:ilvl w:val="1"/>
          <w:numId w:val="2"/>
        </w:numPr>
        <w:spacing w:before="120" w:line="240" w:lineRule="auto"/>
        <w:jc w:val="both"/>
        <w:rPr>
          <w:rFonts w:ascii="Arial Narrow" w:hAnsi="Arial Narrow" w:cs="Arial"/>
          <w:sz w:val="22"/>
        </w:rPr>
      </w:pPr>
      <w:r w:rsidRPr="00C62226">
        <w:rPr>
          <w:rFonts w:ascii="Arial Narrow" w:hAnsi="Arial Narrow" w:cs="Arial"/>
          <w:sz w:val="22"/>
        </w:rPr>
        <w:t xml:space="preserve"> </w:t>
      </w:r>
      <w:r w:rsidR="00065F6B" w:rsidRPr="00C62226">
        <w:rPr>
          <w:rFonts w:ascii="Arial Narrow" w:hAnsi="Arial Narrow" w:cs="Arial"/>
          <w:sz w:val="22"/>
        </w:rPr>
        <w:t xml:space="preserve">Doklad o zložení zábezpeky </w:t>
      </w:r>
      <w:bookmarkStart w:id="28" w:name="_Hlk534971472"/>
      <w:r w:rsidR="00D247C9" w:rsidRPr="00C62226">
        <w:rPr>
          <w:rFonts w:ascii="Arial Narrow" w:hAnsi="Arial Narrow" w:cs="Arial"/>
          <w:sz w:val="22"/>
        </w:rPr>
        <w:t>(ak je zábezpeka zložená vo forme bankovej záruky</w:t>
      </w:r>
      <w:r w:rsidR="00BF07F3" w:rsidRPr="00C62226">
        <w:rPr>
          <w:rFonts w:ascii="Arial Narrow" w:hAnsi="Arial Narrow" w:cs="Arial"/>
          <w:sz w:val="22"/>
        </w:rPr>
        <w:t>/vo forme poist</w:t>
      </w:r>
      <w:r w:rsidR="00BC57AA" w:rsidRPr="00C62226">
        <w:rPr>
          <w:rFonts w:ascii="Arial Narrow" w:hAnsi="Arial Narrow" w:cs="Arial"/>
          <w:sz w:val="22"/>
        </w:rPr>
        <w:t>enia</w:t>
      </w:r>
      <w:r w:rsidR="00BF07F3" w:rsidRPr="00C62226">
        <w:rPr>
          <w:rFonts w:ascii="Arial Narrow" w:hAnsi="Arial Narrow" w:cs="Arial"/>
          <w:sz w:val="22"/>
        </w:rPr>
        <w:t xml:space="preserve"> </w:t>
      </w:r>
      <w:r w:rsidR="00BC57AA" w:rsidRPr="00C62226">
        <w:rPr>
          <w:rFonts w:ascii="Arial Narrow" w:hAnsi="Arial Narrow" w:cs="Arial"/>
          <w:sz w:val="22"/>
        </w:rPr>
        <w:t>záruky</w:t>
      </w:r>
      <w:r w:rsidR="00BF07F3" w:rsidRPr="00C62226">
        <w:rPr>
          <w:rFonts w:ascii="Arial Narrow" w:hAnsi="Arial Narrow" w:cs="Arial"/>
          <w:sz w:val="22"/>
        </w:rPr>
        <w:t>)</w:t>
      </w:r>
      <w:bookmarkEnd w:id="28"/>
      <w:r w:rsidR="00BF07F3" w:rsidRPr="00C62226">
        <w:rPr>
          <w:rFonts w:ascii="Arial Narrow" w:hAnsi="Arial Narrow" w:cs="Arial"/>
          <w:sz w:val="22"/>
        </w:rPr>
        <w:t xml:space="preserve"> </w:t>
      </w:r>
      <w:r w:rsidR="00065F6B" w:rsidRPr="00C62226">
        <w:rPr>
          <w:rFonts w:ascii="Arial Narrow" w:hAnsi="Arial Narrow" w:cs="Arial"/>
          <w:sz w:val="22"/>
        </w:rPr>
        <w:t>musí byť súčasťou ponuky uchádzača. Ak doklad o zložení zábezpeky nebude súčasťou ponuky a</w:t>
      </w:r>
      <w:r w:rsidR="005A69D2" w:rsidRPr="00C62226">
        <w:rPr>
          <w:rFonts w:ascii="Arial Narrow" w:hAnsi="Arial Narrow" w:cs="Arial"/>
          <w:sz w:val="22"/>
        </w:rPr>
        <w:t>/alebo</w:t>
      </w:r>
      <w:r w:rsidR="00065F6B" w:rsidRPr="00C62226">
        <w:rPr>
          <w:rFonts w:ascii="Arial Narrow" w:hAnsi="Arial Narrow" w:cs="Arial"/>
          <w:sz w:val="22"/>
        </w:rPr>
        <w:t xml:space="preserve"> ak finančné prostriedky nebudú zložené na účet verejného obstarávateľa podľa bodu 1</w:t>
      </w:r>
      <w:r w:rsidR="005A69D2" w:rsidRPr="00C62226">
        <w:rPr>
          <w:rFonts w:ascii="Arial Narrow" w:hAnsi="Arial Narrow" w:cs="Arial"/>
          <w:sz w:val="22"/>
        </w:rPr>
        <w:t>4</w:t>
      </w:r>
      <w:r w:rsidR="00065F6B" w:rsidRPr="00C62226">
        <w:rPr>
          <w:rFonts w:ascii="Arial Narrow" w:hAnsi="Arial Narrow" w:cs="Arial"/>
          <w:sz w:val="22"/>
        </w:rPr>
        <w:t>.</w:t>
      </w:r>
      <w:r w:rsidR="00AF0F01" w:rsidRPr="00C62226">
        <w:rPr>
          <w:rFonts w:ascii="Arial Narrow" w:hAnsi="Arial Narrow" w:cs="Arial"/>
          <w:sz w:val="22"/>
        </w:rPr>
        <w:t>4</w:t>
      </w:r>
      <w:r w:rsidR="00065F6B" w:rsidRPr="00C62226">
        <w:rPr>
          <w:rFonts w:ascii="Arial Narrow" w:hAnsi="Arial Narrow" w:cs="Arial"/>
          <w:sz w:val="22"/>
        </w:rPr>
        <w:t xml:space="preserve"> a) týchto súťažných podkladov alebo ak banková záruka nebude obsahovať náležitosti podľa bodu 1</w:t>
      </w:r>
      <w:r w:rsidR="005A69D2" w:rsidRPr="00C62226">
        <w:rPr>
          <w:rFonts w:ascii="Arial Narrow" w:hAnsi="Arial Narrow" w:cs="Arial"/>
          <w:sz w:val="22"/>
        </w:rPr>
        <w:t>4</w:t>
      </w:r>
      <w:r w:rsidR="00065F6B" w:rsidRPr="00C62226">
        <w:rPr>
          <w:rFonts w:ascii="Arial Narrow" w:hAnsi="Arial Narrow" w:cs="Arial"/>
          <w:sz w:val="22"/>
        </w:rPr>
        <w:t>.</w:t>
      </w:r>
      <w:r w:rsidR="00AF0F01" w:rsidRPr="00C62226">
        <w:rPr>
          <w:rFonts w:ascii="Arial Narrow" w:hAnsi="Arial Narrow" w:cs="Arial"/>
          <w:sz w:val="22"/>
        </w:rPr>
        <w:t>4</w:t>
      </w:r>
      <w:r w:rsidR="00065F6B" w:rsidRPr="00C62226">
        <w:rPr>
          <w:rFonts w:ascii="Arial Narrow" w:hAnsi="Arial Narrow" w:cs="Arial"/>
          <w:sz w:val="22"/>
        </w:rPr>
        <w:t xml:space="preserve"> b)</w:t>
      </w:r>
      <w:r w:rsidR="00BF07F3" w:rsidRPr="00C62226">
        <w:rPr>
          <w:rFonts w:ascii="Arial Narrow" w:hAnsi="Arial Narrow" w:cs="Arial"/>
          <w:sz w:val="22"/>
        </w:rPr>
        <w:t xml:space="preserve">, </w:t>
      </w:r>
      <w:bookmarkStart w:id="29" w:name="_Hlk534971528"/>
      <w:r w:rsidR="00BF07F3" w:rsidRPr="00C62226">
        <w:rPr>
          <w:rFonts w:ascii="Arial Narrow" w:hAnsi="Arial Narrow" w:cs="Arial"/>
          <w:sz w:val="22"/>
        </w:rPr>
        <w:t xml:space="preserve">resp. ak </w:t>
      </w:r>
      <w:r w:rsidR="00C44288" w:rsidRPr="00C62226">
        <w:rPr>
          <w:rFonts w:ascii="Arial Narrow" w:hAnsi="Arial Narrow" w:cs="Arial"/>
          <w:sz w:val="22"/>
        </w:rPr>
        <w:t xml:space="preserve">listina preukazujúca </w:t>
      </w:r>
      <w:r w:rsidR="00BF07F3" w:rsidRPr="00C62226">
        <w:rPr>
          <w:rFonts w:ascii="Arial Narrow" w:hAnsi="Arial Narrow" w:cs="Arial"/>
          <w:sz w:val="22"/>
        </w:rPr>
        <w:t>poist</w:t>
      </w:r>
      <w:r w:rsidR="00C44288" w:rsidRPr="00C62226">
        <w:rPr>
          <w:rFonts w:ascii="Arial Narrow" w:hAnsi="Arial Narrow" w:cs="Arial"/>
          <w:sz w:val="22"/>
        </w:rPr>
        <w:t>e</w:t>
      </w:r>
      <w:r w:rsidR="00BF07F3" w:rsidRPr="00C62226">
        <w:rPr>
          <w:rFonts w:ascii="Arial Narrow" w:hAnsi="Arial Narrow" w:cs="Arial"/>
          <w:sz w:val="22"/>
        </w:rPr>
        <w:t>n</w:t>
      </w:r>
      <w:r w:rsidR="00C44288" w:rsidRPr="00C62226">
        <w:rPr>
          <w:rFonts w:ascii="Arial Narrow" w:hAnsi="Arial Narrow" w:cs="Arial"/>
          <w:sz w:val="22"/>
        </w:rPr>
        <w:t>ie</w:t>
      </w:r>
      <w:r w:rsidR="00BF07F3" w:rsidRPr="00C62226">
        <w:rPr>
          <w:rFonts w:ascii="Arial Narrow" w:hAnsi="Arial Narrow" w:cs="Arial"/>
          <w:sz w:val="22"/>
        </w:rPr>
        <w:t xml:space="preserve"> záruk</w:t>
      </w:r>
      <w:r w:rsidR="00C44288" w:rsidRPr="00C62226">
        <w:rPr>
          <w:rFonts w:ascii="Arial Narrow" w:hAnsi="Arial Narrow" w:cs="Arial"/>
          <w:sz w:val="22"/>
        </w:rPr>
        <w:t>y</w:t>
      </w:r>
      <w:r w:rsidR="00BF07F3" w:rsidRPr="00C62226">
        <w:rPr>
          <w:rFonts w:ascii="Arial Narrow" w:hAnsi="Arial Narrow" w:cs="Arial"/>
          <w:sz w:val="22"/>
        </w:rPr>
        <w:t xml:space="preserve"> nebude obsahovať náležitosti podľa bodu 14.4 c)</w:t>
      </w:r>
      <w:r w:rsidR="00065F6B" w:rsidRPr="00C62226">
        <w:rPr>
          <w:rFonts w:ascii="Arial Narrow" w:hAnsi="Arial Narrow" w:cs="Arial"/>
          <w:sz w:val="22"/>
        </w:rPr>
        <w:t xml:space="preserve"> týchto súťažných podkladov</w:t>
      </w:r>
      <w:bookmarkEnd w:id="29"/>
      <w:r w:rsidR="00065F6B" w:rsidRPr="00C62226">
        <w:rPr>
          <w:rFonts w:ascii="Arial Narrow" w:hAnsi="Arial Narrow" w:cs="Arial"/>
          <w:sz w:val="22"/>
        </w:rPr>
        <w:t>, bude uchádzač z verejného obstarávania vylúčený.</w:t>
      </w:r>
    </w:p>
    <w:p w14:paraId="29D7BDF0" w14:textId="77777777" w:rsidR="00065F6B" w:rsidRPr="00C62226" w:rsidRDefault="00065F6B" w:rsidP="003C32C6">
      <w:pPr>
        <w:pStyle w:val="Zkladntext3"/>
        <w:numPr>
          <w:ilvl w:val="1"/>
          <w:numId w:val="2"/>
        </w:numPr>
        <w:spacing w:before="120" w:line="240" w:lineRule="auto"/>
        <w:jc w:val="both"/>
        <w:rPr>
          <w:rFonts w:ascii="Arial Narrow" w:hAnsi="Arial Narrow" w:cs="Arial"/>
          <w:sz w:val="22"/>
        </w:rPr>
      </w:pPr>
      <w:r w:rsidRPr="00C62226">
        <w:rPr>
          <w:rFonts w:ascii="Arial Narrow" w:hAnsi="Arial Narrow" w:cs="Arial"/>
          <w:sz w:val="22"/>
        </w:rPr>
        <w:t>Spôsob zloženia zábezpeky si vyberie uchádzač. Spôsoby zloženia zábezpeky sú:</w:t>
      </w:r>
    </w:p>
    <w:p w14:paraId="549E6A11" w14:textId="63B36206" w:rsidR="00065F6B" w:rsidRPr="00C62226" w:rsidRDefault="00065F6B" w:rsidP="00417340">
      <w:pPr>
        <w:pStyle w:val="Odsekzoznamu"/>
        <w:numPr>
          <w:ilvl w:val="0"/>
          <w:numId w:val="6"/>
        </w:numPr>
        <w:spacing w:before="120" w:after="120"/>
        <w:jc w:val="both"/>
        <w:rPr>
          <w:rFonts w:ascii="Arial Narrow" w:hAnsi="Arial Narrow" w:cs="Arial"/>
          <w:sz w:val="22"/>
          <w:szCs w:val="22"/>
        </w:rPr>
      </w:pPr>
      <w:r w:rsidRPr="00C62226">
        <w:rPr>
          <w:rFonts w:ascii="Arial Narrow" w:hAnsi="Arial Narrow" w:cs="Arial"/>
          <w:sz w:val="22"/>
          <w:szCs w:val="22"/>
        </w:rPr>
        <w:t>zloženie finančných prostriedkov na bankový účet verejného obstarávateľa podľa bodu 1</w:t>
      </w:r>
      <w:r w:rsidR="00E74172" w:rsidRPr="00C62226">
        <w:rPr>
          <w:rFonts w:ascii="Arial Narrow" w:hAnsi="Arial Narrow" w:cs="Arial"/>
          <w:sz w:val="22"/>
          <w:szCs w:val="22"/>
        </w:rPr>
        <w:t>4</w:t>
      </w:r>
      <w:r w:rsidRPr="00C62226">
        <w:rPr>
          <w:rFonts w:ascii="Arial Narrow" w:hAnsi="Arial Narrow" w:cs="Arial"/>
          <w:sz w:val="22"/>
          <w:szCs w:val="22"/>
        </w:rPr>
        <w:t>.</w:t>
      </w:r>
      <w:r w:rsidR="00E74172" w:rsidRPr="00C62226">
        <w:rPr>
          <w:rFonts w:ascii="Arial Narrow" w:hAnsi="Arial Narrow" w:cs="Arial"/>
          <w:sz w:val="22"/>
          <w:szCs w:val="22"/>
        </w:rPr>
        <w:t>4</w:t>
      </w:r>
      <w:r w:rsidR="008A1C0E" w:rsidRPr="00C62226">
        <w:rPr>
          <w:rFonts w:ascii="Arial Narrow" w:hAnsi="Arial Narrow" w:cs="Arial"/>
          <w:sz w:val="22"/>
          <w:szCs w:val="22"/>
        </w:rPr>
        <w:t xml:space="preserve"> </w:t>
      </w:r>
      <w:r w:rsidRPr="00C62226">
        <w:rPr>
          <w:rFonts w:ascii="Arial Narrow" w:hAnsi="Arial Narrow" w:cs="Arial"/>
          <w:sz w:val="22"/>
          <w:szCs w:val="22"/>
        </w:rPr>
        <w:t>a) týchto súťažných podkladov</w:t>
      </w:r>
      <w:r w:rsidR="007E5BA6">
        <w:rPr>
          <w:rFonts w:ascii="Arial Narrow" w:hAnsi="Arial Narrow" w:cs="Arial"/>
          <w:sz w:val="22"/>
          <w:szCs w:val="22"/>
        </w:rPr>
        <w:t>,</w:t>
      </w:r>
    </w:p>
    <w:p w14:paraId="5C57EBC3" w14:textId="73C4687A" w:rsidR="00552FBE" w:rsidRPr="00C62226" w:rsidRDefault="00065F6B" w:rsidP="00417340">
      <w:pPr>
        <w:pStyle w:val="Nzov"/>
        <w:numPr>
          <w:ilvl w:val="0"/>
          <w:numId w:val="6"/>
        </w:numPr>
        <w:spacing w:before="120" w:after="120"/>
        <w:jc w:val="both"/>
        <w:rPr>
          <w:rFonts w:ascii="Arial Narrow" w:hAnsi="Arial Narrow"/>
          <w:smallCaps w:val="0"/>
          <w:sz w:val="22"/>
          <w:szCs w:val="22"/>
        </w:rPr>
      </w:pPr>
      <w:r w:rsidRPr="00C62226">
        <w:rPr>
          <w:rFonts w:ascii="Arial Narrow" w:hAnsi="Arial Narrow" w:cs="Arial"/>
          <w:smallCaps w:val="0"/>
          <w:sz w:val="22"/>
          <w:szCs w:val="22"/>
        </w:rPr>
        <w:t>poskytnutie bankovej záruky za uchádzača</w:t>
      </w:r>
      <w:r w:rsidR="00552FBE" w:rsidRPr="00C62226">
        <w:rPr>
          <w:rFonts w:ascii="Arial Narrow" w:hAnsi="Arial Narrow" w:cs="Arial"/>
          <w:smallCaps w:val="0"/>
          <w:sz w:val="22"/>
          <w:szCs w:val="22"/>
        </w:rPr>
        <w:t xml:space="preserve"> </w:t>
      </w:r>
      <w:bookmarkStart w:id="30" w:name="_Hlk534971574"/>
      <w:r w:rsidR="00552FBE" w:rsidRPr="00C62226">
        <w:rPr>
          <w:rFonts w:ascii="Arial Narrow" w:hAnsi="Arial Narrow"/>
          <w:smallCaps w:val="0"/>
          <w:sz w:val="22"/>
          <w:szCs w:val="22"/>
        </w:rPr>
        <w:t>podľa bodu 14.4 b) týchto súťažných podkladov alebo</w:t>
      </w:r>
    </w:p>
    <w:p w14:paraId="33FC6CA9" w14:textId="77777777" w:rsidR="00065F6B" w:rsidRPr="00C62226" w:rsidRDefault="00552FBE" w:rsidP="00417340">
      <w:pPr>
        <w:pStyle w:val="Odsekzoznamu"/>
        <w:numPr>
          <w:ilvl w:val="0"/>
          <w:numId w:val="6"/>
        </w:numPr>
        <w:spacing w:before="120" w:after="120"/>
        <w:jc w:val="both"/>
        <w:rPr>
          <w:rFonts w:ascii="Arial Narrow" w:hAnsi="Arial Narrow" w:cs="Arial"/>
          <w:sz w:val="22"/>
          <w:szCs w:val="22"/>
        </w:rPr>
      </w:pPr>
      <w:r w:rsidRPr="00C62226">
        <w:rPr>
          <w:rFonts w:ascii="Arial Narrow" w:hAnsi="Arial Narrow"/>
          <w:sz w:val="22"/>
          <w:szCs w:val="22"/>
        </w:rPr>
        <w:t>poskytnutie poistenia záruky za uchádzača podľa bodu 14.4 c) týchto súťažných podkladov</w:t>
      </w:r>
      <w:r w:rsidR="00A35081" w:rsidRPr="00C62226">
        <w:rPr>
          <w:rFonts w:ascii="Arial Narrow" w:hAnsi="Arial Narrow"/>
          <w:sz w:val="22"/>
          <w:szCs w:val="22"/>
        </w:rPr>
        <w:t>.</w:t>
      </w:r>
    </w:p>
    <w:bookmarkEnd w:id="30"/>
    <w:p w14:paraId="75E15A8B" w14:textId="77777777" w:rsidR="00065F6B" w:rsidRPr="00C62226" w:rsidRDefault="00065F6B" w:rsidP="003C32C6">
      <w:pPr>
        <w:pStyle w:val="Zkladntext3"/>
        <w:numPr>
          <w:ilvl w:val="1"/>
          <w:numId w:val="2"/>
        </w:numPr>
        <w:spacing w:before="120" w:line="240" w:lineRule="auto"/>
        <w:jc w:val="both"/>
        <w:rPr>
          <w:rFonts w:ascii="Arial Narrow" w:hAnsi="Arial Narrow" w:cs="Arial"/>
          <w:sz w:val="22"/>
        </w:rPr>
      </w:pPr>
      <w:r w:rsidRPr="00C62226">
        <w:rPr>
          <w:rFonts w:ascii="Arial Narrow" w:hAnsi="Arial Narrow" w:cs="Arial"/>
          <w:sz w:val="22"/>
        </w:rPr>
        <w:t>Podmienky zloženia zábezpeky</w:t>
      </w:r>
    </w:p>
    <w:p w14:paraId="615B8DD1" w14:textId="77777777" w:rsidR="00065F6B" w:rsidRPr="00C62226" w:rsidRDefault="00065F6B" w:rsidP="00417340">
      <w:pPr>
        <w:pStyle w:val="Odsekzoznamu1"/>
        <w:numPr>
          <w:ilvl w:val="0"/>
          <w:numId w:val="14"/>
        </w:numPr>
        <w:tabs>
          <w:tab w:val="clear" w:pos="2160"/>
          <w:tab w:val="clear" w:pos="2880"/>
          <w:tab w:val="clear" w:pos="4500"/>
        </w:tabs>
        <w:spacing w:before="120" w:after="120"/>
        <w:contextualSpacing/>
        <w:jc w:val="both"/>
        <w:rPr>
          <w:rFonts w:ascii="Arial Narrow" w:hAnsi="Arial Narrow" w:cs="Arial"/>
          <w:sz w:val="22"/>
          <w:szCs w:val="22"/>
        </w:rPr>
      </w:pPr>
      <w:r w:rsidRPr="00C62226">
        <w:rPr>
          <w:rFonts w:ascii="Arial Narrow" w:hAnsi="Arial Narrow" w:cs="Arial"/>
          <w:sz w:val="22"/>
          <w:szCs w:val="22"/>
        </w:rPr>
        <w:t>Zloženie finančných prostriedkov na bankový účet verejného obstarávateľa.</w:t>
      </w:r>
    </w:p>
    <w:p w14:paraId="105C6691" w14:textId="77777777" w:rsidR="00065F6B" w:rsidRPr="00C62226" w:rsidRDefault="00065F6B" w:rsidP="00417340">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3D781C5" w14:textId="77777777" w:rsidR="00065F6B" w:rsidRPr="00C62226" w:rsidRDefault="00065F6B" w:rsidP="00417340">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C62226">
        <w:rPr>
          <w:rFonts w:ascii="Arial Narrow" w:hAnsi="Arial Narrow" w:cs="Arial"/>
          <w:sz w:val="22"/>
          <w:szCs w:val="22"/>
        </w:rPr>
        <w:t>Finančné prostriedky vo výške podľa bodu č. 1</w:t>
      </w:r>
      <w:r w:rsidR="00AF0F01" w:rsidRPr="00C62226">
        <w:rPr>
          <w:rFonts w:ascii="Arial Narrow" w:hAnsi="Arial Narrow" w:cs="Arial"/>
          <w:sz w:val="22"/>
          <w:szCs w:val="22"/>
        </w:rPr>
        <w:t>4</w:t>
      </w:r>
      <w:r w:rsidRPr="00C62226">
        <w:rPr>
          <w:rFonts w:ascii="Arial Narrow" w:hAnsi="Arial Narrow" w:cs="Arial"/>
          <w:sz w:val="22"/>
          <w:szCs w:val="22"/>
        </w:rPr>
        <w:t>.1 musia byť zložené na účet verejného obstarávateľa vedený v Štátnej pokladnici,</w:t>
      </w:r>
    </w:p>
    <w:p w14:paraId="3D9A4C24" w14:textId="77777777"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Číslo účtu:</w:t>
      </w:r>
      <w:r w:rsidRPr="00C62226">
        <w:rPr>
          <w:rFonts w:ascii="Arial Narrow" w:hAnsi="Arial Narrow" w:cs="Arial"/>
          <w:sz w:val="22"/>
          <w:szCs w:val="22"/>
        </w:rPr>
        <w:tab/>
      </w:r>
      <w:r w:rsidRPr="00C62226">
        <w:rPr>
          <w:rFonts w:ascii="Arial Narrow" w:hAnsi="Arial Narrow" w:cs="Arial"/>
          <w:sz w:val="22"/>
          <w:szCs w:val="22"/>
        </w:rPr>
        <w:tab/>
        <w:t>7000180074/8180</w:t>
      </w:r>
    </w:p>
    <w:p w14:paraId="6367D84B" w14:textId="77777777"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 xml:space="preserve">IBAN: </w:t>
      </w:r>
      <w:r w:rsidRPr="00C62226">
        <w:rPr>
          <w:rFonts w:ascii="Arial Narrow" w:hAnsi="Arial Narrow" w:cs="Arial"/>
          <w:sz w:val="22"/>
          <w:szCs w:val="22"/>
        </w:rPr>
        <w:tab/>
      </w:r>
      <w:r w:rsidRPr="00C62226">
        <w:rPr>
          <w:rFonts w:ascii="Arial Narrow" w:hAnsi="Arial Narrow" w:cs="Arial"/>
          <w:sz w:val="22"/>
          <w:szCs w:val="22"/>
        </w:rPr>
        <w:tab/>
        <w:t>SK5981800000007000180074</w:t>
      </w:r>
    </w:p>
    <w:p w14:paraId="21E19F92" w14:textId="77777777"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 xml:space="preserve">BIC/SWIFT kód: </w:t>
      </w:r>
      <w:r w:rsidRPr="00C62226">
        <w:rPr>
          <w:rFonts w:ascii="Arial Narrow" w:hAnsi="Arial Narrow" w:cs="Arial"/>
          <w:sz w:val="22"/>
          <w:szCs w:val="22"/>
        </w:rPr>
        <w:tab/>
        <w:t>SPSRSKBA</w:t>
      </w:r>
    </w:p>
    <w:p w14:paraId="67B37436" w14:textId="77777777" w:rsidR="00281BE8" w:rsidRPr="00C62226" w:rsidRDefault="00281BE8" w:rsidP="0041734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Banka príjemcu:</w:t>
      </w:r>
      <w:r w:rsidRPr="00C62226">
        <w:rPr>
          <w:rFonts w:ascii="Arial Narrow" w:hAnsi="Arial Narrow" w:cs="Arial"/>
          <w:sz w:val="22"/>
          <w:szCs w:val="22"/>
        </w:rPr>
        <w:tab/>
        <w:t>Štátna pokladnica, Radlinského 32, 810 05 Bratislava, SR</w:t>
      </w:r>
    </w:p>
    <w:p w14:paraId="6A7E2317" w14:textId="77777777"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Konštantný symbol:</w:t>
      </w:r>
      <w:r w:rsidRPr="00C62226">
        <w:rPr>
          <w:rFonts w:ascii="Arial Narrow" w:hAnsi="Arial Narrow" w:cs="Arial"/>
          <w:sz w:val="22"/>
          <w:szCs w:val="22"/>
        </w:rPr>
        <w:tab/>
        <w:t>0558</w:t>
      </w:r>
    </w:p>
    <w:p w14:paraId="041523A4" w14:textId="77777777"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Variabilný symbol:</w:t>
      </w:r>
      <w:r w:rsidRPr="00C62226">
        <w:rPr>
          <w:rFonts w:ascii="Arial Narrow" w:hAnsi="Arial Narrow" w:cs="Arial"/>
          <w:sz w:val="22"/>
          <w:szCs w:val="22"/>
        </w:rPr>
        <w:tab/>
        <w:t xml:space="preserve">IČO uchádzača (v prípade skupiny dodávateľov IČO jedného z členov </w:t>
      </w:r>
    </w:p>
    <w:p w14:paraId="3A050ED7" w14:textId="71BE251B"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 xml:space="preserve">                                      skupiny dodávateľov)</w:t>
      </w:r>
    </w:p>
    <w:p w14:paraId="6F1713C9" w14:textId="685D114E"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Poznámka:</w:t>
      </w:r>
      <w:r w:rsidRPr="00C62226">
        <w:rPr>
          <w:rFonts w:ascii="Arial Narrow" w:hAnsi="Arial Narrow" w:cs="Arial"/>
          <w:sz w:val="22"/>
          <w:szCs w:val="22"/>
        </w:rPr>
        <w:tab/>
      </w:r>
      <w:r w:rsidRPr="00C62226">
        <w:rPr>
          <w:rFonts w:ascii="Arial Narrow" w:hAnsi="Arial Narrow" w:cs="Arial"/>
          <w:sz w:val="22"/>
          <w:szCs w:val="22"/>
        </w:rPr>
        <w:tab/>
        <w:t xml:space="preserve">Zabezpečenie technickej asistencie pri voľbách na území Slovenskej </w:t>
      </w:r>
      <w:r w:rsidRPr="00C62226">
        <w:rPr>
          <w:rFonts w:ascii="Arial Narrow" w:hAnsi="Arial Narrow" w:cs="Arial"/>
          <w:sz w:val="22"/>
          <w:szCs w:val="22"/>
        </w:rPr>
        <w:tab/>
      </w:r>
      <w:r w:rsidRPr="00C62226">
        <w:rPr>
          <w:rFonts w:ascii="Arial Narrow" w:hAnsi="Arial Narrow" w:cs="Arial"/>
          <w:sz w:val="22"/>
          <w:szCs w:val="22"/>
        </w:rPr>
        <w:tab/>
      </w:r>
      <w:r w:rsidRPr="00C62226">
        <w:rPr>
          <w:rFonts w:ascii="Arial Narrow" w:hAnsi="Arial Narrow" w:cs="Arial"/>
          <w:sz w:val="22"/>
          <w:szCs w:val="22"/>
        </w:rPr>
        <w:tab/>
        <w:t xml:space="preserve">republiky </w:t>
      </w:r>
    </w:p>
    <w:p w14:paraId="635F035F" w14:textId="4365BB9B" w:rsidR="00281BE8" w:rsidRPr="00C62226" w:rsidRDefault="00281BE8" w:rsidP="00417340">
      <w:pPr>
        <w:pStyle w:val="Odsekzoznamu1"/>
        <w:spacing w:before="120" w:after="120"/>
        <w:ind w:left="851" w:firstLine="142"/>
        <w:contextualSpacing/>
        <w:rPr>
          <w:rFonts w:ascii="Arial Narrow" w:hAnsi="Arial Narrow" w:cs="Arial"/>
          <w:sz w:val="22"/>
          <w:szCs w:val="22"/>
        </w:rPr>
      </w:pPr>
      <w:r w:rsidRPr="00C62226">
        <w:rPr>
          <w:rFonts w:ascii="Arial Narrow" w:hAnsi="Arial Narrow" w:cs="Arial"/>
          <w:sz w:val="22"/>
          <w:szCs w:val="22"/>
        </w:rPr>
        <w:t xml:space="preserve">                                                 </w:t>
      </w:r>
    </w:p>
    <w:p w14:paraId="661EACA7" w14:textId="77777777" w:rsidR="00065F6B" w:rsidRPr="00C62226" w:rsidRDefault="00065F6B" w:rsidP="00417340">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C62226">
        <w:rPr>
          <w:rFonts w:ascii="Arial Narrow" w:hAnsi="Arial Narrow" w:cs="Arial"/>
          <w:sz w:val="22"/>
          <w:szCs w:val="22"/>
        </w:rPr>
        <w:t>Účet v Štátnej pokladnici nie je úročený.</w:t>
      </w:r>
    </w:p>
    <w:p w14:paraId="41D264E6" w14:textId="77777777" w:rsidR="00065F6B" w:rsidRPr="00C62226" w:rsidRDefault="00065F6B" w:rsidP="00417340">
      <w:pPr>
        <w:spacing w:before="120" w:after="120" w:line="240" w:lineRule="auto"/>
        <w:ind w:left="851"/>
        <w:jc w:val="both"/>
        <w:rPr>
          <w:rFonts w:ascii="Arial Narrow" w:hAnsi="Arial Narrow" w:cs="Arial"/>
          <w:sz w:val="22"/>
        </w:rPr>
      </w:pPr>
      <w:r w:rsidRPr="00C62226">
        <w:rPr>
          <w:rFonts w:ascii="Arial Narrow" w:hAnsi="Arial Narrow" w:cs="Arial"/>
          <w:sz w:val="22"/>
        </w:rPr>
        <w:t>Finančné prostriedky musia byť pripísané na účet verejného obstarávateľa najneskôr v deň uplynutia lehoty na predkladanie ponúk.</w:t>
      </w:r>
    </w:p>
    <w:p w14:paraId="3F75AA6A" w14:textId="34A13DA4" w:rsidR="00065F6B" w:rsidRDefault="00065F6B" w:rsidP="00417340">
      <w:pPr>
        <w:pStyle w:val="Odsekzoznamu"/>
        <w:numPr>
          <w:ilvl w:val="0"/>
          <w:numId w:val="14"/>
        </w:numPr>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w:t>
      </w:r>
      <w:r w:rsidR="006E6ACB">
        <w:rPr>
          <w:rFonts w:ascii="Arial Narrow" w:hAnsi="Arial Narrow" w:cs="Arial"/>
          <w:sz w:val="22"/>
          <w:szCs w:val="22"/>
        </w:rPr>
        <w:t xml:space="preserve"> </w:t>
      </w:r>
      <w:r w:rsidR="00E91868" w:rsidRPr="00656801">
        <w:rPr>
          <w:rFonts w:ascii="Arial Narrow" w:hAnsi="Arial Narrow" w:cs="Arial"/>
          <w:sz w:val="22"/>
          <w:szCs w:val="22"/>
        </w:rPr>
        <w:t>Obchodného zákonníka</w:t>
      </w:r>
      <w:r w:rsidR="008A1C0E">
        <w:rPr>
          <w:rFonts w:ascii="Arial Narrow" w:hAnsi="Arial Narrow" w:cs="Arial"/>
          <w:sz w:val="22"/>
          <w:szCs w:val="22"/>
        </w:rPr>
        <w:t xml:space="preserve"> </w:t>
      </w:r>
      <w:bookmarkStart w:id="31"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1"/>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20177CB3" w14:textId="51357332" w:rsidR="00495A24" w:rsidRPr="00E92B4F" w:rsidRDefault="00C44288" w:rsidP="00417340">
      <w:pPr>
        <w:pStyle w:val="Odsekzoznamu"/>
        <w:numPr>
          <w:ilvl w:val="0"/>
          <w:numId w:val="14"/>
        </w:numPr>
        <w:spacing w:before="120" w:after="120"/>
        <w:ind w:left="851"/>
        <w:jc w:val="both"/>
        <w:rPr>
          <w:rFonts w:ascii="Arial Narrow" w:hAnsi="Arial Narrow" w:cs="Arial"/>
          <w:sz w:val="22"/>
          <w:szCs w:val="22"/>
        </w:rPr>
      </w:pPr>
      <w:bookmarkStart w:id="32" w:name="_Hlk534971769"/>
      <w:r w:rsidRPr="00E92B4F">
        <w:rPr>
          <w:rFonts w:ascii="Arial Narrow" w:hAnsi="Arial Narrow"/>
          <w:sz w:val="22"/>
          <w:szCs w:val="22"/>
        </w:rPr>
        <w:lastRenderedPageBreak/>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4017B0D9" w14:textId="0C5826E9" w:rsidR="00330D03" w:rsidRPr="00CC260C" w:rsidRDefault="00330D03" w:rsidP="003C32C6">
      <w:pPr>
        <w:pStyle w:val="Zkladntext3"/>
        <w:numPr>
          <w:ilvl w:val="1"/>
          <w:numId w:val="2"/>
        </w:numPr>
        <w:spacing w:before="120" w:line="240" w:lineRule="auto"/>
        <w:jc w:val="both"/>
        <w:rPr>
          <w:rFonts w:ascii="Arial Narrow" w:hAnsi="Arial Narrow" w:cs="Arial"/>
          <w:sz w:val="22"/>
        </w:rPr>
      </w:pPr>
      <w:r w:rsidRPr="00CC260C">
        <w:rPr>
          <w:rFonts w:ascii="Arial Narrow" w:hAnsi="Arial Narrow"/>
          <w:sz w:val="22"/>
        </w:rPr>
        <w:t xml:space="preserve">Ak </w:t>
      </w:r>
      <w:r w:rsidRPr="003C32C6">
        <w:rPr>
          <w:rFonts w:ascii="Arial Narrow" w:hAnsi="Arial Narrow" w:cs="Arial"/>
          <w:sz w:val="22"/>
        </w:rPr>
        <w:t>uchádzač</w:t>
      </w:r>
      <w:r w:rsidRPr="00CC260C">
        <w:rPr>
          <w:rFonts w:ascii="Arial Narrow" w:hAnsi="Arial Narrow"/>
          <w:sz w:val="22"/>
        </w:rPr>
        <w:t xml:space="preserve">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r w:rsidR="003A32F5">
        <w:rPr>
          <w:rFonts w:ascii="Arial Narrow" w:hAnsi="Arial Narrow"/>
          <w:sz w:val="22"/>
        </w:rPr>
        <w:t>.</w:t>
      </w:r>
    </w:p>
    <w:p w14:paraId="67E85C28" w14:textId="77777777" w:rsidR="00FD3BD3" w:rsidRPr="003C32C6" w:rsidRDefault="00FD3BD3"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rPr>
        <w:t xml:space="preserve">Ak uchádzač využije možnosť zloženia zábezpeky vo forme poistenia záruky, v elektronickej ponuke predloží elektronické vyhotovenie poistenia záruky vydané poisťovňou alebo </w:t>
      </w:r>
      <w:proofErr w:type="spellStart"/>
      <w:r w:rsidRPr="003C32C6">
        <w:rPr>
          <w:rFonts w:ascii="Arial Narrow" w:hAnsi="Arial Narrow" w:cs="Arial"/>
          <w:sz w:val="22"/>
        </w:rPr>
        <w:t>scan</w:t>
      </w:r>
      <w:proofErr w:type="spellEnd"/>
      <w:r w:rsidRPr="003C32C6">
        <w:rPr>
          <w:rFonts w:ascii="Arial Narrow" w:hAnsi="Arial Narrow" w:cs="Arial"/>
          <w:sz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3C32C6">
        <w:rPr>
          <w:rFonts w:ascii="Arial Narrow" w:hAnsi="Arial Narrow" w:cs="Arial"/>
          <w:sz w:val="22"/>
        </w:rPr>
        <w:t>identifikačnými údajmi verejného obstaráva</w:t>
      </w:r>
      <w:r w:rsidR="002715AE" w:rsidRPr="003C32C6">
        <w:rPr>
          <w:rFonts w:ascii="Arial Narrow" w:hAnsi="Arial Narrow" w:cs="Arial"/>
          <w:sz w:val="22"/>
        </w:rPr>
        <w:t>teľa</w:t>
      </w:r>
      <w:r w:rsidR="00F74926" w:rsidRPr="003C32C6">
        <w:rPr>
          <w:rFonts w:ascii="Arial Narrow" w:hAnsi="Arial Narrow" w:cs="Arial"/>
          <w:sz w:val="22"/>
        </w:rPr>
        <w:t xml:space="preserve">, identifikačnými údajmi uchádzača, názvom predmetu zákazky a príslušnej časti predmetu zákazky </w:t>
      </w:r>
      <w:r w:rsidRPr="003C32C6">
        <w:rPr>
          <w:rFonts w:ascii="Arial Narrow" w:hAnsi="Arial Narrow" w:cs="Arial"/>
          <w:sz w:val="22"/>
        </w:rPr>
        <w:t xml:space="preserve">a heslom: </w:t>
      </w:r>
      <w:r w:rsidR="00F94E6B" w:rsidRPr="003C32C6">
        <w:rPr>
          <w:rFonts w:ascii="Arial Narrow" w:hAnsi="Arial Narrow" w:cs="Arial"/>
          <w:sz w:val="22"/>
        </w:rPr>
        <w:t>„</w:t>
      </w:r>
      <w:r w:rsidRPr="003C32C6">
        <w:rPr>
          <w:rFonts w:ascii="Arial Narrow" w:hAnsi="Arial Narrow" w:cs="Arial"/>
          <w:sz w:val="22"/>
        </w:rPr>
        <w:t>Poistenie záruky</w:t>
      </w:r>
      <w:r w:rsidR="00F94E6B" w:rsidRPr="003C32C6">
        <w:rPr>
          <w:rFonts w:ascii="Arial Narrow" w:hAnsi="Arial Narrow" w:cs="Arial"/>
          <w:sz w:val="22"/>
        </w:rPr>
        <w:t xml:space="preserve"> </w:t>
      </w:r>
      <w:r w:rsidR="006143D6" w:rsidRPr="003C32C6">
        <w:rPr>
          <w:rFonts w:ascii="Arial Narrow" w:hAnsi="Arial Narrow" w:cs="Arial"/>
          <w:sz w:val="22"/>
        </w:rPr>
        <w:t>–</w:t>
      </w:r>
      <w:r w:rsidR="00F94E6B" w:rsidRPr="003C32C6">
        <w:rPr>
          <w:rFonts w:ascii="Arial Narrow" w:hAnsi="Arial Narrow" w:cs="Arial"/>
          <w:sz w:val="22"/>
        </w:rPr>
        <w:t xml:space="preserve"> Neotvárať</w:t>
      </w:r>
      <w:r w:rsidR="006143D6" w:rsidRPr="003C32C6">
        <w:rPr>
          <w:rFonts w:ascii="Arial Narrow" w:hAnsi="Arial Narrow" w:cs="Arial"/>
          <w:sz w:val="22"/>
        </w:rPr>
        <w:t>“</w:t>
      </w:r>
      <w:r w:rsidRPr="003C32C6">
        <w:rPr>
          <w:rFonts w:ascii="Arial Narrow" w:hAnsi="Arial Narrow" w:cs="Arial"/>
          <w:sz w:val="22"/>
        </w:rPr>
        <w:t>.</w:t>
      </w:r>
    </w:p>
    <w:bookmarkEnd w:id="32"/>
    <w:p w14:paraId="582456E0" w14:textId="77777777"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cs="Arial"/>
          <w:sz w:val="22"/>
        </w:rPr>
        <w:t>Podmienky vrátenia alebo uvoľnenia zábezpeky:</w:t>
      </w:r>
    </w:p>
    <w:p w14:paraId="0525C23E" w14:textId="77777777" w:rsidR="00065F6B" w:rsidRPr="00417340" w:rsidRDefault="00065F6B" w:rsidP="00417340">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417340">
        <w:rPr>
          <w:rFonts w:ascii="Arial Narrow" w:hAnsi="Arial Narrow" w:cs="Arial"/>
          <w:sz w:val="22"/>
          <w:szCs w:val="22"/>
        </w:rPr>
        <w:t>Vrátenie zložených finančných prostriedkov na účet verejného obstarávateľa:</w:t>
      </w:r>
    </w:p>
    <w:p w14:paraId="14998976" w14:textId="77777777" w:rsidR="00065F6B" w:rsidRPr="00417340" w:rsidRDefault="00065F6B" w:rsidP="00417340">
      <w:pPr>
        <w:numPr>
          <w:ilvl w:val="0"/>
          <w:numId w:val="13"/>
        </w:numPr>
        <w:spacing w:before="120" w:after="120" w:line="240" w:lineRule="auto"/>
        <w:ind w:left="993" w:hanging="284"/>
        <w:jc w:val="both"/>
        <w:rPr>
          <w:rFonts w:ascii="Arial Narrow" w:hAnsi="Arial Narrow" w:cs="Arial"/>
          <w:sz w:val="22"/>
        </w:rPr>
      </w:pPr>
      <w:r w:rsidRPr="00417340">
        <w:rPr>
          <w:rFonts w:ascii="Arial Narrow" w:hAnsi="Arial Narrow" w:cs="Arial"/>
          <w:sz w:val="22"/>
        </w:rPr>
        <w:t>Ak uchádzač zložil zábezpeku zložením finančných prostriedkov na účet verejného obstarávateľa podľa bodu 1</w:t>
      </w:r>
      <w:r w:rsidR="0078176E" w:rsidRPr="00417340">
        <w:rPr>
          <w:rFonts w:ascii="Arial Narrow" w:hAnsi="Arial Narrow" w:cs="Arial"/>
          <w:sz w:val="22"/>
        </w:rPr>
        <w:t>4</w:t>
      </w:r>
      <w:r w:rsidRPr="00417340">
        <w:rPr>
          <w:rFonts w:ascii="Arial Narrow" w:hAnsi="Arial Narrow" w:cs="Arial"/>
          <w:sz w:val="22"/>
        </w:rPr>
        <w:t>.4</w:t>
      </w:r>
      <w:r w:rsidR="008A1C0E" w:rsidRPr="00417340">
        <w:rPr>
          <w:rFonts w:ascii="Arial Narrow" w:hAnsi="Arial Narrow" w:cs="Arial"/>
          <w:sz w:val="22"/>
        </w:rPr>
        <w:t xml:space="preserve"> </w:t>
      </w:r>
      <w:r w:rsidRPr="00417340">
        <w:rPr>
          <w:rFonts w:ascii="Arial Narrow" w:hAnsi="Arial Narrow" w:cs="Arial"/>
          <w:sz w:val="22"/>
        </w:rPr>
        <w:t xml:space="preserve">a) týchto súťažných podkladov, verejný obstarávateľ ju vráti okrem prípadov, kedy zábezpeka prepadá v prospech verejného obstarávateľa. </w:t>
      </w:r>
    </w:p>
    <w:p w14:paraId="613B2B8A" w14:textId="77777777" w:rsidR="00065F6B" w:rsidRPr="00417340" w:rsidRDefault="00065F6B" w:rsidP="00417340">
      <w:pPr>
        <w:numPr>
          <w:ilvl w:val="0"/>
          <w:numId w:val="13"/>
        </w:numPr>
        <w:spacing w:before="120" w:after="120" w:line="240" w:lineRule="auto"/>
        <w:ind w:left="993" w:hanging="284"/>
        <w:jc w:val="both"/>
        <w:rPr>
          <w:rFonts w:ascii="Arial Narrow" w:hAnsi="Arial Narrow" w:cs="Arial"/>
          <w:sz w:val="22"/>
        </w:rPr>
      </w:pPr>
      <w:r w:rsidRPr="00417340">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36022566" w14:textId="77777777" w:rsidR="005A7BCA" w:rsidRPr="00417340" w:rsidRDefault="005A7BCA" w:rsidP="00417340">
      <w:pPr>
        <w:pStyle w:val="Nzov"/>
        <w:numPr>
          <w:ilvl w:val="0"/>
          <w:numId w:val="13"/>
        </w:numPr>
        <w:spacing w:before="120" w:after="120"/>
        <w:ind w:left="993" w:hanging="284"/>
        <w:jc w:val="both"/>
        <w:rPr>
          <w:rFonts w:ascii="Arial Narrow" w:hAnsi="Arial Narrow"/>
          <w:smallCaps w:val="0"/>
          <w:sz w:val="22"/>
          <w:szCs w:val="22"/>
        </w:rPr>
      </w:pPr>
      <w:bookmarkStart w:id="33" w:name="_Hlk534972987"/>
      <w:r w:rsidRPr="0041734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3"/>
    <w:p w14:paraId="0B6192D9" w14:textId="6BBDF011"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cs="Arial"/>
          <w:sz w:val="22"/>
        </w:rPr>
        <w:t>Verejný obstarávateľ uvoľní alebo vráti uchádzačovi zábezpeku do siedmich dní odo dňa</w:t>
      </w:r>
    </w:p>
    <w:p w14:paraId="394B4BAD" w14:textId="77777777" w:rsidR="005A7BCA" w:rsidRPr="00417340" w:rsidRDefault="00560F51" w:rsidP="00417340">
      <w:pPr>
        <w:pStyle w:val="Odsekzoznamu"/>
        <w:numPr>
          <w:ilvl w:val="0"/>
          <w:numId w:val="15"/>
        </w:numPr>
        <w:autoSpaceDE w:val="0"/>
        <w:autoSpaceDN w:val="0"/>
        <w:adjustRightInd w:val="0"/>
        <w:spacing w:before="120" w:after="120"/>
        <w:jc w:val="both"/>
        <w:rPr>
          <w:rFonts w:ascii="Arial Narrow" w:hAnsi="Arial Narrow" w:cs="Arial"/>
          <w:sz w:val="22"/>
          <w:szCs w:val="22"/>
        </w:rPr>
      </w:pPr>
      <w:bookmarkStart w:id="34" w:name="_Hlk534973076"/>
      <w:r w:rsidRPr="00417340">
        <w:rPr>
          <w:rFonts w:ascii="Arial Narrow" w:hAnsi="Arial Narrow" w:cs="Arial"/>
          <w:sz w:val="22"/>
          <w:szCs w:val="22"/>
        </w:rPr>
        <w:t>u</w:t>
      </w:r>
      <w:r w:rsidR="005A7BCA" w:rsidRPr="00417340">
        <w:rPr>
          <w:rFonts w:ascii="Arial Narrow" w:hAnsi="Arial Narrow" w:cs="Arial"/>
          <w:sz w:val="22"/>
          <w:szCs w:val="22"/>
        </w:rPr>
        <w:t>plynut</w:t>
      </w:r>
      <w:r w:rsidR="002265DC" w:rsidRPr="00417340">
        <w:rPr>
          <w:rFonts w:ascii="Arial Narrow" w:hAnsi="Arial Narrow" w:cs="Arial"/>
          <w:sz w:val="22"/>
          <w:szCs w:val="22"/>
        </w:rPr>
        <w:t>ia</w:t>
      </w:r>
      <w:r w:rsidR="005A7BCA" w:rsidRPr="00417340">
        <w:rPr>
          <w:rFonts w:ascii="Arial Narrow" w:hAnsi="Arial Narrow" w:cs="Arial"/>
          <w:sz w:val="22"/>
          <w:szCs w:val="22"/>
        </w:rPr>
        <w:t xml:space="preserve"> lehoty viazanosti ponúk</w:t>
      </w:r>
      <w:r w:rsidRPr="00417340">
        <w:rPr>
          <w:rFonts w:ascii="Arial Narrow" w:hAnsi="Arial Narrow" w:cs="Arial"/>
          <w:sz w:val="22"/>
          <w:szCs w:val="22"/>
        </w:rPr>
        <w:t xml:space="preserve"> </w:t>
      </w:r>
    </w:p>
    <w:bookmarkEnd w:id="34"/>
    <w:p w14:paraId="18A2F235" w14:textId="77777777" w:rsidR="00065F6B" w:rsidRPr="00417340" w:rsidRDefault="00065F6B" w:rsidP="00417340">
      <w:pPr>
        <w:pStyle w:val="Odsekzoznamu"/>
        <w:numPr>
          <w:ilvl w:val="0"/>
          <w:numId w:val="15"/>
        </w:numPr>
        <w:autoSpaceDE w:val="0"/>
        <w:autoSpaceDN w:val="0"/>
        <w:adjustRightInd w:val="0"/>
        <w:spacing w:before="120" w:after="120"/>
        <w:jc w:val="both"/>
        <w:rPr>
          <w:rFonts w:ascii="Arial Narrow" w:hAnsi="Arial Narrow" w:cs="Arial"/>
          <w:sz w:val="22"/>
          <w:szCs w:val="22"/>
        </w:rPr>
      </w:pPr>
      <w:r w:rsidRPr="0041734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3E32A43C" w14:textId="7C1A3E23" w:rsidR="00065F6B" w:rsidRPr="00417340" w:rsidRDefault="00065F6B" w:rsidP="00417340">
      <w:pPr>
        <w:pStyle w:val="Odsekzoznamu"/>
        <w:numPr>
          <w:ilvl w:val="0"/>
          <w:numId w:val="15"/>
        </w:numPr>
        <w:autoSpaceDE w:val="0"/>
        <w:autoSpaceDN w:val="0"/>
        <w:adjustRightInd w:val="0"/>
        <w:spacing w:before="120" w:after="120"/>
        <w:jc w:val="both"/>
        <w:rPr>
          <w:rFonts w:ascii="Arial Narrow" w:hAnsi="Arial Narrow" w:cs="Arial"/>
          <w:sz w:val="22"/>
          <w:szCs w:val="22"/>
        </w:rPr>
      </w:pPr>
      <w:r w:rsidRPr="00417340">
        <w:rPr>
          <w:rFonts w:ascii="Arial Narrow" w:hAnsi="Arial Narrow" w:cs="Arial"/>
          <w:sz w:val="22"/>
          <w:szCs w:val="22"/>
        </w:rPr>
        <w:t xml:space="preserve">uzavretia </w:t>
      </w:r>
      <w:r w:rsidR="002A0FDF" w:rsidRPr="00417340">
        <w:rPr>
          <w:rFonts w:ascii="Arial Narrow" w:hAnsi="Arial Narrow" w:cs="Arial"/>
          <w:sz w:val="22"/>
          <w:szCs w:val="22"/>
        </w:rPr>
        <w:t>R</w:t>
      </w:r>
      <w:r w:rsidRPr="00417340">
        <w:rPr>
          <w:rFonts w:ascii="Arial Narrow" w:hAnsi="Arial Narrow" w:cs="Arial"/>
          <w:sz w:val="22"/>
          <w:szCs w:val="22"/>
        </w:rPr>
        <w:t>ámcovej dohody.</w:t>
      </w:r>
    </w:p>
    <w:p w14:paraId="37D3687D" w14:textId="77777777" w:rsidR="00065F6B" w:rsidRPr="00417340" w:rsidRDefault="00065F6B" w:rsidP="00417340">
      <w:pPr>
        <w:autoSpaceDE w:val="0"/>
        <w:autoSpaceDN w:val="0"/>
        <w:adjustRightInd w:val="0"/>
        <w:spacing w:before="120" w:after="120" w:line="240" w:lineRule="auto"/>
        <w:jc w:val="both"/>
        <w:rPr>
          <w:rFonts w:ascii="Arial Narrow" w:hAnsi="Arial Narrow"/>
          <w:sz w:val="22"/>
        </w:rPr>
      </w:pPr>
    </w:p>
    <w:p w14:paraId="445C6352" w14:textId="77777777"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cs="Arial"/>
          <w:sz w:val="22"/>
        </w:rPr>
        <w:t>Zábezpeka prepadne v prospech verejného obstarávateľa, ak uchádzač</w:t>
      </w:r>
      <w:r w:rsidR="008208D3" w:rsidRPr="00417340">
        <w:rPr>
          <w:rFonts w:ascii="Arial Narrow" w:hAnsi="Arial Narrow" w:cs="Arial"/>
          <w:sz w:val="22"/>
        </w:rPr>
        <w:t xml:space="preserve"> </w:t>
      </w:r>
      <w:bookmarkStart w:id="35" w:name="_Hlk534973228"/>
      <w:r w:rsidR="008208D3" w:rsidRPr="00417340">
        <w:rPr>
          <w:rFonts w:ascii="Arial Narrow" w:hAnsi="Arial Narrow" w:cs="Arial"/>
          <w:sz w:val="22"/>
        </w:rPr>
        <w:t>v lehote viazanosti ponúk</w:t>
      </w:r>
      <w:r w:rsidRPr="00417340">
        <w:rPr>
          <w:rFonts w:ascii="Arial Narrow" w:hAnsi="Arial Narrow" w:cs="Arial"/>
          <w:sz w:val="22"/>
        </w:rPr>
        <w:t xml:space="preserve">: </w:t>
      </w:r>
      <w:bookmarkEnd w:id="35"/>
    </w:p>
    <w:p w14:paraId="275B0773" w14:textId="77777777" w:rsidR="00065F6B" w:rsidRPr="00417340" w:rsidRDefault="00065F6B" w:rsidP="00417340">
      <w:pPr>
        <w:pStyle w:val="Odsekzoznamu"/>
        <w:numPr>
          <w:ilvl w:val="0"/>
          <w:numId w:val="16"/>
        </w:numPr>
        <w:spacing w:before="120" w:after="120"/>
        <w:jc w:val="both"/>
        <w:rPr>
          <w:rFonts w:ascii="Arial Narrow" w:hAnsi="Arial Narrow" w:cs="Arial"/>
          <w:sz w:val="22"/>
          <w:szCs w:val="22"/>
        </w:rPr>
      </w:pPr>
      <w:r w:rsidRPr="00417340">
        <w:rPr>
          <w:rFonts w:ascii="Arial Narrow" w:hAnsi="Arial Narrow" w:cs="Arial"/>
          <w:sz w:val="22"/>
          <w:szCs w:val="22"/>
        </w:rPr>
        <w:t>odstúpi od svojej ponuky  alebo</w:t>
      </w:r>
    </w:p>
    <w:p w14:paraId="6A398544" w14:textId="15CEB449" w:rsidR="00065F6B" w:rsidRPr="00417340" w:rsidRDefault="00065F6B" w:rsidP="00417340">
      <w:pPr>
        <w:pStyle w:val="Odsekzoznamu"/>
        <w:numPr>
          <w:ilvl w:val="0"/>
          <w:numId w:val="16"/>
        </w:numPr>
        <w:spacing w:before="120" w:after="120"/>
        <w:jc w:val="both"/>
        <w:rPr>
          <w:rFonts w:ascii="Arial Narrow" w:hAnsi="Arial Narrow" w:cs="Arial"/>
          <w:sz w:val="22"/>
          <w:szCs w:val="22"/>
        </w:rPr>
      </w:pPr>
      <w:r w:rsidRPr="00417340">
        <w:rPr>
          <w:rFonts w:ascii="Arial Narrow" w:hAnsi="Arial Narrow" w:cs="Arial"/>
          <w:sz w:val="22"/>
          <w:szCs w:val="22"/>
        </w:rPr>
        <w:lastRenderedPageBreak/>
        <w:t>neposkytne súčinnosť alebo odmietne uzavrieť</w:t>
      </w:r>
      <w:r w:rsidR="001323B5" w:rsidRPr="00417340">
        <w:rPr>
          <w:rFonts w:ascii="Arial Narrow" w:hAnsi="Arial Narrow" w:cs="Arial"/>
          <w:sz w:val="22"/>
          <w:szCs w:val="22"/>
        </w:rPr>
        <w:t xml:space="preserve"> </w:t>
      </w:r>
      <w:r w:rsidR="00560F51" w:rsidRPr="00417340">
        <w:rPr>
          <w:rFonts w:ascii="Arial Narrow" w:hAnsi="Arial Narrow" w:cs="Arial"/>
          <w:sz w:val="22"/>
          <w:szCs w:val="22"/>
        </w:rPr>
        <w:t>R</w:t>
      </w:r>
      <w:r w:rsidRPr="00417340">
        <w:rPr>
          <w:rFonts w:ascii="Arial Narrow" w:hAnsi="Arial Narrow" w:cs="Arial"/>
          <w:sz w:val="22"/>
          <w:szCs w:val="22"/>
        </w:rPr>
        <w:t>ámcovú dohodu podľa § 56 ods. 8 až 1</w:t>
      </w:r>
      <w:r w:rsidR="008208D3" w:rsidRPr="00417340">
        <w:rPr>
          <w:rFonts w:ascii="Arial Narrow" w:hAnsi="Arial Narrow" w:cs="Arial"/>
          <w:sz w:val="22"/>
          <w:szCs w:val="22"/>
        </w:rPr>
        <w:t>5</w:t>
      </w:r>
      <w:r w:rsidRPr="00417340">
        <w:rPr>
          <w:rFonts w:ascii="Arial Narrow" w:hAnsi="Arial Narrow" w:cs="Arial"/>
          <w:sz w:val="22"/>
          <w:szCs w:val="22"/>
        </w:rPr>
        <w:t xml:space="preserve"> zákona.</w:t>
      </w:r>
    </w:p>
    <w:p w14:paraId="3BBA6E46" w14:textId="77777777" w:rsidR="00FD3A9B" w:rsidRPr="00417340" w:rsidRDefault="00FD3A9B" w:rsidP="00417340">
      <w:pPr>
        <w:pStyle w:val="Odsekzoznamu"/>
        <w:spacing w:before="120" w:after="120"/>
        <w:ind w:left="0"/>
        <w:jc w:val="center"/>
        <w:rPr>
          <w:rFonts w:ascii="Arial Narrow" w:hAnsi="Arial Narrow" w:cs="Arial"/>
          <w:b/>
          <w:bCs/>
          <w:sz w:val="22"/>
          <w:szCs w:val="22"/>
        </w:rPr>
      </w:pPr>
      <w:r w:rsidRPr="00417340">
        <w:rPr>
          <w:rFonts w:ascii="Arial Narrow" w:hAnsi="Arial Narrow" w:cs="Arial"/>
          <w:b/>
          <w:bCs/>
          <w:sz w:val="22"/>
          <w:szCs w:val="22"/>
        </w:rPr>
        <w:t>Obsah ponuky</w:t>
      </w:r>
    </w:p>
    <w:p w14:paraId="7A2554D5" w14:textId="77777777"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obsah ponuky</w:t>
      </w:r>
    </w:p>
    <w:p w14:paraId="053474AE" w14:textId="77777777" w:rsidR="00065F6B" w:rsidRPr="00417340" w:rsidRDefault="004A02D9" w:rsidP="00417340">
      <w:pPr>
        <w:numPr>
          <w:ilvl w:val="1"/>
          <w:numId w:val="3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417340">
        <w:rPr>
          <w:rFonts w:ascii="Arial Narrow" w:hAnsi="Arial Narrow" w:cs="Arial"/>
          <w:b/>
          <w:bCs/>
          <w:sz w:val="22"/>
        </w:rPr>
        <w:t xml:space="preserve">Obsah ponuky </w:t>
      </w:r>
      <w:bookmarkStart w:id="36" w:name="_Hlk522974731"/>
      <w:r w:rsidRPr="00417340">
        <w:rPr>
          <w:rFonts w:ascii="Arial Narrow" w:hAnsi="Arial Narrow" w:cs="Arial"/>
          <w:b/>
          <w:bCs/>
          <w:sz w:val="22"/>
        </w:rPr>
        <w:t xml:space="preserve">je determinovaný </w:t>
      </w:r>
      <w:r w:rsidR="00091DDB" w:rsidRPr="00417340">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417340">
        <w:rPr>
          <w:rFonts w:ascii="Arial Narrow" w:hAnsi="Arial Narrow" w:cs="Arial"/>
          <w:b/>
          <w:bCs/>
          <w:sz w:val="22"/>
        </w:rPr>
        <w:t>e</w:t>
      </w:r>
      <w:r w:rsidR="00091DDB" w:rsidRPr="00417340">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417340">
        <w:rPr>
          <w:rFonts w:ascii="Arial Narrow" w:hAnsi="Arial Narrow"/>
          <w:b/>
          <w:sz w:val="22"/>
        </w:rPr>
        <w:t>dvoch vyhotoveniach podľa bodu 10 Vyhotovenie ponuky týchto súťažných podkladov, pričom p</w:t>
      </w:r>
      <w:r w:rsidR="00091DDB" w:rsidRPr="00417340">
        <w:rPr>
          <w:rFonts w:ascii="Arial Narrow" w:hAnsi="Arial Narrow" w:cs="Arial"/>
          <w:b/>
          <w:bCs/>
          <w:sz w:val="22"/>
        </w:rPr>
        <w:t>onuka predložená uchádzačom musí obsahovať</w:t>
      </w:r>
      <w:r w:rsidR="00091DDB" w:rsidRPr="00417340">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417340">
        <w:rPr>
          <w:rFonts w:ascii="Arial Narrow" w:hAnsi="Arial Narrow" w:cs="Arial"/>
          <w:b/>
          <w:sz w:val="22"/>
        </w:rPr>
        <w:t>ch</w:t>
      </w:r>
      <w:r w:rsidR="00091DDB" w:rsidRPr="00417340">
        <w:rPr>
          <w:rFonts w:ascii="Arial Narrow" w:hAnsi="Arial Narrow" w:cs="Arial"/>
          <w:b/>
          <w:sz w:val="22"/>
        </w:rPr>
        <w:t xml:space="preserve">, t.j. </w:t>
      </w:r>
      <w:r w:rsidR="00091DDB" w:rsidRPr="00417340">
        <w:rPr>
          <w:rFonts w:ascii="Arial Narrow" w:hAnsi="Arial Narrow" w:cs="Arial"/>
          <w:b/>
          <w:bCs/>
          <w:sz w:val="22"/>
        </w:rPr>
        <w:t>vrátane hesla pre šifrovanie ponuky a potvrdenie tohto hesla jeho opätovným uvedením</w:t>
      </w:r>
      <w:r w:rsidR="00091DDB" w:rsidRPr="00417340">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6"/>
      <w:r w:rsidR="00065F6B" w:rsidRPr="00417340">
        <w:rPr>
          <w:rFonts w:ascii="Arial Narrow" w:hAnsi="Arial Narrow" w:cs="Arial"/>
          <w:b/>
          <w:sz w:val="22"/>
        </w:rPr>
        <w:t>.</w:t>
      </w:r>
    </w:p>
    <w:p w14:paraId="486CF015" w14:textId="1F583D16"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67CAB">
        <w:rPr>
          <w:rFonts w:ascii="Arial Narrow" w:hAnsi="Arial Narrow" w:cs="Arial"/>
          <w:b/>
          <w:bCs/>
          <w:smallCaps/>
          <w:sz w:val="22"/>
        </w:rPr>
        <w:t>doklady</w:t>
      </w:r>
      <w:r w:rsidRPr="00417340">
        <w:rPr>
          <w:rFonts w:ascii="Arial Narrow" w:hAnsi="Arial Narrow" w:cs="Arial"/>
          <w:b/>
          <w:smallCaps/>
          <w:sz w:val="22"/>
        </w:rPr>
        <w:t xml:space="preserve"> preukazujúce splnenie podmienok účasti</w:t>
      </w:r>
      <w:r w:rsidR="00091DDB" w:rsidRPr="00417340">
        <w:rPr>
          <w:rFonts w:ascii="Arial Narrow" w:hAnsi="Arial Narrow" w:cs="Arial"/>
          <w:b/>
          <w:smallCaps/>
          <w:sz w:val="22"/>
        </w:rPr>
        <w:t xml:space="preserve"> </w:t>
      </w:r>
    </w:p>
    <w:p w14:paraId="4A0691D1" w14:textId="28C67D65" w:rsidR="00032CDA" w:rsidRPr="003C32C6" w:rsidRDefault="00065F6B" w:rsidP="003C32C6">
      <w:pPr>
        <w:pStyle w:val="Zkladntext3"/>
        <w:numPr>
          <w:ilvl w:val="1"/>
          <w:numId w:val="2"/>
        </w:numPr>
        <w:spacing w:before="120" w:line="240" w:lineRule="auto"/>
        <w:jc w:val="both"/>
        <w:rPr>
          <w:rFonts w:ascii="Arial Narrow" w:hAnsi="Arial Narrow" w:cs="Arial Narrow"/>
          <w:sz w:val="22"/>
          <w:szCs w:val="22"/>
        </w:rPr>
      </w:pPr>
      <w:r w:rsidRPr="003C32C6">
        <w:rPr>
          <w:rFonts w:ascii="Arial Narrow" w:hAnsi="Arial Narrow" w:cs="Arial"/>
          <w:b/>
          <w:sz w:val="22"/>
          <w:szCs w:val="22"/>
        </w:rPr>
        <w:t xml:space="preserve">Podmienky účasti </w:t>
      </w:r>
      <w:r w:rsidRPr="003C32C6">
        <w:rPr>
          <w:rFonts w:ascii="Arial Narrow" w:hAnsi="Arial Narrow" w:cs="Arial"/>
          <w:sz w:val="22"/>
          <w:szCs w:val="22"/>
        </w:rPr>
        <w:t>týkajúce sa osobného postavenia</w:t>
      </w:r>
      <w:r w:rsidR="00E803B4" w:rsidRPr="003C32C6">
        <w:rPr>
          <w:rFonts w:ascii="Arial Narrow" w:hAnsi="Arial Narrow" w:cs="Arial"/>
          <w:sz w:val="22"/>
          <w:szCs w:val="22"/>
        </w:rPr>
        <w:t xml:space="preserve">, finančného a ekonomického postavenia, </w:t>
      </w:r>
      <w:r w:rsidRPr="003C32C6">
        <w:rPr>
          <w:rFonts w:ascii="Arial Narrow" w:hAnsi="Arial Narrow" w:cs="Arial"/>
          <w:sz w:val="22"/>
          <w:szCs w:val="22"/>
        </w:rPr>
        <w:t>technickej spôsobilosti alebo odbornej spôsobilosti</w:t>
      </w:r>
      <w:r w:rsidR="00E803B4" w:rsidRPr="003C32C6">
        <w:rPr>
          <w:rFonts w:ascii="Arial Narrow" w:hAnsi="Arial Narrow" w:cs="Arial"/>
          <w:sz w:val="22"/>
          <w:szCs w:val="22"/>
        </w:rPr>
        <w:t xml:space="preserve"> </w:t>
      </w:r>
      <w:r w:rsidR="00032CDA" w:rsidRPr="003C32C6">
        <w:rPr>
          <w:rFonts w:ascii="Arial Narrow" w:hAnsi="Arial Narrow" w:cs="Arial"/>
          <w:b/>
          <w:sz w:val="22"/>
          <w:szCs w:val="22"/>
        </w:rPr>
        <w:t>ako aj spôsob ich preukazovania</w:t>
      </w:r>
      <w:r w:rsidR="00032CDA" w:rsidRPr="003C32C6">
        <w:rPr>
          <w:rFonts w:ascii="Arial Narrow" w:hAnsi="Arial Narrow" w:cs="Arial"/>
          <w:sz w:val="22"/>
          <w:szCs w:val="22"/>
        </w:rPr>
        <w:t xml:space="preserve"> sú uvedené v predmetnom oznámení o vyhlásení verejného obstarávania, prípadne v oznámení o dodatočných informáciách, informáciách o neukončenom konaní alebo </w:t>
      </w:r>
      <w:proofErr w:type="spellStart"/>
      <w:r w:rsidR="00032CDA" w:rsidRPr="003C32C6">
        <w:rPr>
          <w:rFonts w:ascii="Arial Narrow" w:hAnsi="Arial Narrow" w:cs="Arial"/>
          <w:sz w:val="22"/>
          <w:szCs w:val="22"/>
        </w:rPr>
        <w:t>korigende</w:t>
      </w:r>
      <w:proofErr w:type="spellEnd"/>
      <w:r w:rsidR="00032CDA" w:rsidRPr="003C32C6">
        <w:rPr>
          <w:rFonts w:ascii="Arial Narrow" w:hAnsi="Arial Narrow" w:cs="Arial"/>
          <w:sz w:val="22"/>
          <w:szCs w:val="22"/>
        </w:rPr>
        <w:t xml:space="preserve"> (ďalej len „v oznámení o vyhlásení verejného obstarávania“) a ak je to relevantné aj v týchto súťažných podkladoch v prílohe č. 5. Podmienky účasti. 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 </w:t>
      </w:r>
    </w:p>
    <w:p w14:paraId="7914E19A" w14:textId="61C543BC" w:rsidR="00032CDA" w:rsidRPr="00417340" w:rsidRDefault="00032CDA" w:rsidP="00417340">
      <w:pPr>
        <w:pStyle w:val="Zarkazkladnhotextu2"/>
        <w:spacing w:before="120" w:line="240" w:lineRule="auto"/>
        <w:ind w:left="567"/>
        <w:jc w:val="both"/>
        <w:rPr>
          <w:rFonts w:ascii="Arial Narrow" w:hAnsi="Arial Narrow" w:cs="Arial Narrow"/>
          <w:lang w:val="sk-SK"/>
        </w:rPr>
      </w:pPr>
      <w:r w:rsidRPr="00417340">
        <w:rPr>
          <w:rFonts w:ascii="Arial Narrow" w:hAnsi="Arial Narrow"/>
        </w:rPr>
        <w:t>Ak uchádzač nevyužije na preukázanie splnenia podmienok účasti jednotný európsky dokument podľa § 39 zákona</w:t>
      </w:r>
      <w:r w:rsidRPr="00417340">
        <w:rPr>
          <w:rFonts w:ascii="Arial Narrow" w:hAnsi="Arial Narrow"/>
          <w:lang w:val="sk-SK"/>
        </w:rPr>
        <w:t xml:space="preserve"> a bodu 16.2 týchto súťažných podkladov</w:t>
      </w:r>
      <w:r w:rsidRPr="00417340">
        <w:rPr>
          <w:rFonts w:ascii="Arial Narrow" w:hAnsi="Arial Narrow"/>
        </w:rPr>
        <w:t>, v takom prípade v rámci svojej ponuky predkladá naskenované originály alebo úradne overené kópie dokladov na preukázanie splnenia podmienok účasti vo formáte .</w:t>
      </w:r>
      <w:proofErr w:type="spellStart"/>
      <w:r w:rsidRPr="00417340">
        <w:rPr>
          <w:rFonts w:ascii="Arial Narrow" w:hAnsi="Arial Narrow"/>
        </w:rPr>
        <w:t>pdf</w:t>
      </w:r>
      <w:proofErr w:type="spellEnd"/>
      <w:r w:rsidRPr="00417340">
        <w:rPr>
          <w:rFonts w:ascii="Arial Narrow" w:hAnsi="Arial Narrow"/>
          <w:lang w:val="sk-SK"/>
        </w:rPr>
        <w:t xml:space="preserve"> alebo</w:t>
      </w:r>
      <w:r w:rsidRPr="00417340">
        <w:rPr>
          <w:rFonts w:ascii="Arial Narrow" w:hAnsi="Arial Narrow" w:cs="Arial"/>
          <w:bCs/>
        </w:rPr>
        <w:t xml:space="preserve"> </w:t>
      </w:r>
      <w:r w:rsidRPr="00417340">
        <w:rPr>
          <w:rFonts w:ascii="Arial Narrow" w:hAnsi="Arial Narrow"/>
        </w:rPr>
        <w:t>v </w:t>
      </w:r>
      <w:r w:rsidRPr="00417340">
        <w:rPr>
          <w:rFonts w:ascii="Arial Narrow" w:hAnsi="Arial Narrow"/>
          <w:lang w:val="sk-SK"/>
        </w:rPr>
        <w:t xml:space="preserve">pôvodnej </w:t>
      </w:r>
      <w:r w:rsidRPr="00417340">
        <w:rPr>
          <w:rFonts w:ascii="Arial Narrow" w:hAnsi="Arial Narrow"/>
        </w:rPr>
        <w:t xml:space="preserve">elektronickej podobe podľa bodu 10.3 </w:t>
      </w:r>
      <w:r w:rsidRPr="00417340">
        <w:rPr>
          <w:rFonts w:ascii="Arial Narrow" w:hAnsi="Arial Narrow"/>
          <w:lang w:val="sk-SK"/>
        </w:rPr>
        <w:t xml:space="preserve">týchto súťažných </w:t>
      </w:r>
      <w:r w:rsidRPr="00417340">
        <w:rPr>
          <w:rFonts w:ascii="Arial Narrow" w:hAnsi="Arial Narrow"/>
        </w:rPr>
        <w:t>podkladov a vložené do ponuky</w:t>
      </w:r>
      <w:r w:rsidRPr="00417340">
        <w:rPr>
          <w:rFonts w:ascii="Arial Narrow" w:hAnsi="Arial Narrow"/>
          <w:lang w:val="sk-SK"/>
        </w:rPr>
        <w:t>.</w:t>
      </w:r>
    </w:p>
    <w:p w14:paraId="742DDFA2" w14:textId="77777777" w:rsidR="00065F6B" w:rsidRPr="003C32C6" w:rsidRDefault="0048134B" w:rsidP="003C32C6">
      <w:pPr>
        <w:pStyle w:val="Zkladntext3"/>
        <w:numPr>
          <w:ilvl w:val="1"/>
          <w:numId w:val="2"/>
        </w:numPr>
        <w:spacing w:before="120" w:line="240" w:lineRule="auto"/>
        <w:jc w:val="both"/>
        <w:rPr>
          <w:rFonts w:ascii="Arial Narrow" w:hAnsi="Arial Narrow" w:cs="Arial"/>
          <w:sz w:val="22"/>
          <w:szCs w:val="22"/>
        </w:rPr>
      </w:pPr>
      <w:bookmarkStart w:id="37" w:name="_Hlk522975240"/>
      <w:bookmarkStart w:id="38" w:name="_Hlk524506921"/>
      <w:bookmarkStart w:id="39" w:name="_Hlk534973667"/>
      <w:r w:rsidRPr="003C32C6">
        <w:rPr>
          <w:rFonts w:ascii="Arial Narrow" w:hAnsi="Arial Narrow" w:cs="Arial"/>
          <w:sz w:val="22"/>
          <w:szCs w:val="22"/>
        </w:rPr>
        <w:t>Uchádzač môže s</w:t>
      </w:r>
      <w:r w:rsidR="00353B6F" w:rsidRPr="003C32C6">
        <w:rPr>
          <w:rFonts w:ascii="Arial Narrow" w:hAnsi="Arial Narrow" w:cs="Arial"/>
          <w:sz w:val="22"/>
          <w:szCs w:val="22"/>
        </w:rPr>
        <w:t xml:space="preserve">plnenie podmienok účasti preukázať aj spôsobom podľa § 39 zákona, t.j. uchádzač môže predbežne nahradiť doklady na preukázanie splnenia podmienok účasti určené  </w:t>
      </w:r>
      <w:r w:rsidRPr="003C32C6">
        <w:rPr>
          <w:rFonts w:ascii="Arial Narrow" w:hAnsi="Arial Narrow" w:cs="Arial"/>
          <w:sz w:val="22"/>
          <w:szCs w:val="22"/>
        </w:rPr>
        <w:t xml:space="preserve">verejným </w:t>
      </w:r>
      <w:r w:rsidR="00353B6F" w:rsidRPr="003C32C6">
        <w:rPr>
          <w:rFonts w:ascii="Arial Narrow" w:hAnsi="Arial Narrow" w:cs="Arial"/>
          <w:sz w:val="22"/>
          <w:szCs w:val="22"/>
        </w:rPr>
        <w:t xml:space="preserve">obstarávateľom v tomto verejnom obstarávaní jednotným európskym dokumentom </w:t>
      </w:r>
      <w:r w:rsidRPr="003C32C6">
        <w:rPr>
          <w:rFonts w:ascii="Arial Narrow" w:hAnsi="Arial Narrow" w:cs="Arial"/>
          <w:sz w:val="22"/>
          <w:szCs w:val="22"/>
        </w:rPr>
        <w:t xml:space="preserve"> </w:t>
      </w:r>
      <w:r w:rsidR="00065F6B" w:rsidRPr="003C32C6">
        <w:rPr>
          <w:rFonts w:ascii="Arial Narrow" w:hAnsi="Arial Narrow" w:cs="Arial"/>
          <w:sz w:val="22"/>
          <w:szCs w:val="22"/>
        </w:rPr>
        <w:t xml:space="preserve">podľa prílohy č. </w:t>
      </w:r>
      <w:r w:rsidR="005A7C1D" w:rsidRPr="003C32C6">
        <w:rPr>
          <w:rFonts w:ascii="Arial Narrow" w:hAnsi="Arial Narrow" w:cs="Arial"/>
          <w:sz w:val="22"/>
          <w:szCs w:val="22"/>
        </w:rPr>
        <w:t>6</w:t>
      </w:r>
      <w:r w:rsidR="005E7004" w:rsidRPr="003C32C6">
        <w:rPr>
          <w:rFonts w:ascii="Arial Narrow" w:hAnsi="Arial Narrow" w:cs="Arial"/>
          <w:sz w:val="22"/>
          <w:szCs w:val="22"/>
        </w:rPr>
        <w:t xml:space="preserve">. Formulár Jednotného európskeho dokumentu </w:t>
      </w:r>
      <w:r w:rsidR="00065F6B" w:rsidRPr="003C32C6">
        <w:rPr>
          <w:rFonts w:ascii="Arial Narrow" w:hAnsi="Arial Narrow" w:cs="Arial"/>
          <w:sz w:val="22"/>
          <w:szCs w:val="22"/>
        </w:rPr>
        <w:t>týchto súťažných podkladov</w:t>
      </w:r>
      <w:bookmarkEnd w:id="37"/>
      <w:bookmarkEnd w:id="38"/>
      <w:r w:rsidR="00725C75" w:rsidRPr="003C32C6">
        <w:rPr>
          <w:rFonts w:ascii="Arial Narrow" w:hAnsi="Arial Narrow" w:cs="Arial"/>
          <w:sz w:val="22"/>
          <w:szCs w:val="22"/>
        </w:rPr>
        <w:t xml:space="preserve"> (ďalej aj ako „JED“)</w:t>
      </w:r>
      <w:r w:rsidR="00065F6B" w:rsidRPr="003C32C6">
        <w:rPr>
          <w:rFonts w:ascii="Arial Narrow" w:hAnsi="Arial Narrow" w:cs="Arial"/>
          <w:sz w:val="22"/>
          <w:szCs w:val="22"/>
        </w:rPr>
        <w:t>.</w:t>
      </w:r>
    </w:p>
    <w:p w14:paraId="76ED4B47" w14:textId="77777777" w:rsidR="00C22E26" w:rsidRPr="00A23870" w:rsidRDefault="00C22E26" w:rsidP="004668AC">
      <w:pPr>
        <w:autoSpaceDE w:val="0"/>
        <w:autoSpaceDN w:val="0"/>
        <w:adjustRightInd w:val="0"/>
        <w:spacing w:before="120"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79FACA58" w14:textId="77777777" w:rsidR="00C22E26" w:rsidRPr="00A23870" w:rsidRDefault="00597310" w:rsidP="004668AC">
      <w:pPr>
        <w:autoSpaceDE w:val="0"/>
        <w:autoSpaceDN w:val="0"/>
        <w:adjustRightInd w:val="0"/>
        <w:spacing w:before="120" w:after="12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12B9544D" w14:textId="77777777" w:rsidR="004668AC" w:rsidRPr="00417340" w:rsidRDefault="00162A2C" w:rsidP="00417340">
      <w:pPr>
        <w:autoSpaceDE w:val="0"/>
        <w:autoSpaceDN w:val="0"/>
        <w:adjustRightInd w:val="0"/>
        <w:spacing w:before="120" w:after="120" w:line="240" w:lineRule="auto"/>
        <w:ind w:left="567"/>
        <w:jc w:val="both"/>
        <w:rPr>
          <w:rFonts w:ascii="Arial Narrow" w:hAnsi="Arial Narrow" w:cs="Arial"/>
          <w:sz w:val="22"/>
        </w:rPr>
      </w:pPr>
      <w:bookmarkStart w:id="40" w:name="_Hlk530338161"/>
      <w:r w:rsidRPr="00417340">
        <w:rPr>
          <w:rFonts w:ascii="Arial Narrow" w:hAnsi="Arial Narrow" w:cs="Arial"/>
          <w:sz w:val="22"/>
        </w:rPr>
        <w:t>U</w:t>
      </w:r>
      <w:r w:rsidR="00C22E26" w:rsidRPr="00417340">
        <w:rPr>
          <w:rFonts w:ascii="Arial Narrow" w:hAnsi="Arial Narrow" w:cs="Arial"/>
          <w:sz w:val="22"/>
        </w:rPr>
        <w:t xml:space="preserve">chádzač si </w:t>
      </w:r>
      <w:r w:rsidRPr="00417340">
        <w:rPr>
          <w:rFonts w:ascii="Arial Narrow" w:hAnsi="Arial Narrow" w:cs="Arial"/>
          <w:sz w:val="22"/>
        </w:rPr>
        <w:t xml:space="preserve">verejným </w:t>
      </w:r>
      <w:r w:rsidR="00C22E26" w:rsidRPr="00417340">
        <w:rPr>
          <w:rFonts w:ascii="Arial Narrow" w:hAnsi="Arial Narrow" w:cs="Arial"/>
          <w:sz w:val="22"/>
        </w:rPr>
        <w:t xml:space="preserve">obstarávateľom pripravenú/vygenerovanú verziu </w:t>
      </w:r>
      <w:proofErr w:type="spellStart"/>
      <w:r w:rsidR="00C22E26" w:rsidRPr="00417340">
        <w:rPr>
          <w:rFonts w:ascii="Arial Narrow" w:hAnsi="Arial Narrow" w:cs="Arial"/>
          <w:sz w:val="22"/>
        </w:rPr>
        <w:t>JED-u</w:t>
      </w:r>
      <w:proofErr w:type="spellEnd"/>
      <w:r w:rsidR="00C22E26" w:rsidRPr="00417340">
        <w:rPr>
          <w:rFonts w:ascii="Arial Narrow" w:hAnsi="Arial Narrow" w:cs="Arial"/>
          <w:sz w:val="22"/>
        </w:rPr>
        <w:t xml:space="preserve"> vo formáte .</w:t>
      </w:r>
      <w:proofErr w:type="spellStart"/>
      <w:r w:rsidR="00C22E26" w:rsidRPr="00417340">
        <w:rPr>
          <w:rFonts w:ascii="Arial Narrow" w:hAnsi="Arial Narrow" w:cs="Arial"/>
          <w:sz w:val="22"/>
        </w:rPr>
        <w:t>xml</w:t>
      </w:r>
      <w:proofErr w:type="spellEnd"/>
      <w:r w:rsidR="00C22E26" w:rsidRPr="00417340">
        <w:rPr>
          <w:rFonts w:ascii="Arial Narrow" w:hAnsi="Arial Narrow" w:cs="Arial"/>
          <w:sz w:val="22"/>
        </w:rPr>
        <w:t xml:space="preserve"> stiahne do svojho počítača. Následne si uchádzač v internetovom prehliadači otvorí </w:t>
      </w:r>
      <w:proofErr w:type="spellStart"/>
      <w:r w:rsidR="00C22E26" w:rsidRPr="00417340">
        <w:rPr>
          <w:rFonts w:ascii="Arial Narrow" w:hAnsi="Arial Narrow" w:cs="Arial"/>
          <w:sz w:val="22"/>
        </w:rPr>
        <w:t>e-službu</w:t>
      </w:r>
      <w:proofErr w:type="spellEnd"/>
      <w:r w:rsidR="00C22E26" w:rsidRPr="00417340">
        <w:rPr>
          <w:rFonts w:ascii="Arial Narrow" w:hAnsi="Arial Narrow" w:cs="Arial"/>
          <w:sz w:val="22"/>
        </w:rPr>
        <w:t xml:space="preserve"> Európskej komisie, ktorá je dostupná na elektronickej adrese</w:t>
      </w:r>
      <w:r w:rsidR="004668AC" w:rsidRPr="00417340">
        <w:rPr>
          <w:rFonts w:ascii="Arial Narrow" w:hAnsi="Arial Narrow" w:cs="Arial"/>
          <w:sz w:val="22"/>
        </w:rPr>
        <w:t>:</w:t>
      </w:r>
    </w:p>
    <w:p w14:paraId="25318E80" w14:textId="6AE3C20C" w:rsidR="00C22E26" w:rsidRPr="00417340" w:rsidRDefault="00C22E26" w:rsidP="00417340">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r w:rsidRPr="00417340">
        <w:rPr>
          <w:rFonts w:ascii="Arial Narrow" w:hAnsi="Arial Narrow" w:cs="Arial"/>
          <w:sz w:val="22"/>
        </w:rPr>
        <w:t>(</w:t>
      </w:r>
      <w:hyperlink r:id="rId14" w:history="1">
        <w:r w:rsidR="00B414AD" w:rsidRPr="00417340">
          <w:rPr>
            <w:rStyle w:val="Hypertextovprepojenie"/>
            <w:rFonts w:ascii="Arial Narrow" w:hAnsi="Arial Narrow" w:cs="Arial"/>
            <w:sz w:val="22"/>
          </w:rPr>
          <w:t>https://ec.europa.eu/growth/tools-databases/espd/filter?lang=sk</w:t>
        </w:r>
      </w:hyperlink>
      <w:r w:rsidRPr="00417340">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Pr="00417340">
        <w:rPr>
          <w:rStyle w:val="Hypertextovprepojenie"/>
          <w:rFonts w:ascii="Arial Narrow" w:hAnsi="Arial Narrow" w:cs="Arial"/>
          <w:color w:val="auto"/>
          <w:sz w:val="22"/>
          <w:u w:val="none"/>
        </w:rPr>
        <w:t>xm</w:t>
      </w:r>
      <w:r w:rsidR="00784AEE" w:rsidRPr="00417340">
        <w:rPr>
          <w:rStyle w:val="Hypertextovprepojenie"/>
          <w:rFonts w:ascii="Arial Narrow" w:hAnsi="Arial Narrow" w:cs="Arial"/>
          <w:color w:val="auto"/>
          <w:sz w:val="22"/>
          <w:u w:val="none"/>
        </w:rPr>
        <w:t>l</w:t>
      </w:r>
      <w:proofErr w:type="spellEnd"/>
      <w:r w:rsidRPr="00417340">
        <w:rPr>
          <w:rStyle w:val="Hypertextovprepojenie"/>
          <w:rFonts w:ascii="Arial Narrow" w:hAnsi="Arial Narrow" w:cs="Arial"/>
          <w:color w:val="auto"/>
          <w:sz w:val="22"/>
          <w:u w:val="none"/>
        </w:rPr>
        <w:t>, ktorý môže následne vyplniť a prostredníctvom tlačidiel  „Prehľad“ a následne „Stiahnuť ako“</w:t>
      </w:r>
      <w:r w:rsidR="003D410F" w:rsidRPr="00417340">
        <w:rPr>
          <w:rStyle w:val="Hypertextovprepojenie"/>
          <w:rFonts w:ascii="Arial Narrow" w:hAnsi="Arial Narrow" w:cs="Arial"/>
          <w:color w:val="auto"/>
          <w:sz w:val="22"/>
          <w:u w:val="none"/>
        </w:rPr>
        <w:t>,</w:t>
      </w:r>
      <w:r w:rsidRPr="00417340">
        <w:rPr>
          <w:rStyle w:val="Hypertextovprepojenie"/>
          <w:rFonts w:ascii="Arial Narrow" w:hAnsi="Arial Narrow" w:cs="Arial"/>
          <w:color w:val="auto"/>
          <w:sz w:val="22"/>
          <w:u w:val="none"/>
        </w:rPr>
        <w:t xml:space="preserve"> uložiť do svojho počítača vo formáte .</w:t>
      </w:r>
      <w:proofErr w:type="spellStart"/>
      <w:r w:rsidRPr="00417340">
        <w:rPr>
          <w:rStyle w:val="Hypertextovprepojenie"/>
          <w:rFonts w:ascii="Arial Narrow" w:hAnsi="Arial Narrow" w:cs="Arial"/>
          <w:color w:val="auto"/>
          <w:sz w:val="22"/>
          <w:u w:val="none"/>
        </w:rPr>
        <w:t>pdf</w:t>
      </w:r>
      <w:proofErr w:type="spellEnd"/>
      <w:r w:rsidR="005B5535" w:rsidRPr="00417340">
        <w:rPr>
          <w:rStyle w:val="Hypertextovprepojenie"/>
          <w:rFonts w:ascii="Arial Narrow" w:hAnsi="Arial Narrow" w:cs="Arial"/>
          <w:color w:val="auto"/>
          <w:sz w:val="22"/>
          <w:u w:val="none"/>
        </w:rPr>
        <w:t>, k</w:t>
      </w:r>
      <w:r w:rsidR="00A23870" w:rsidRPr="00417340">
        <w:rPr>
          <w:rStyle w:val="Hypertextovprepojenie"/>
          <w:rFonts w:ascii="Arial Narrow" w:hAnsi="Arial Narrow" w:cs="Arial"/>
          <w:color w:val="auto"/>
          <w:sz w:val="22"/>
          <w:u w:val="none"/>
        </w:rPr>
        <w:t xml:space="preserve">torý predkladá </w:t>
      </w:r>
      <w:r w:rsidR="00A23870" w:rsidRPr="00417340">
        <w:rPr>
          <w:rFonts w:ascii="Arial Narrow" w:hAnsi="Arial Narrow" w:cs="Arial"/>
          <w:sz w:val="22"/>
        </w:rPr>
        <w:t>spôsobom určeným funkcionalitou EKS</w:t>
      </w:r>
      <w:r w:rsidR="00A23870" w:rsidRPr="00417340">
        <w:rPr>
          <w:rFonts w:ascii="Arial Narrow" w:hAnsi="Arial Narrow"/>
          <w:smallCaps/>
          <w:sz w:val="22"/>
        </w:rPr>
        <w:t xml:space="preserve"> </w:t>
      </w:r>
      <w:r w:rsidRPr="00417340">
        <w:rPr>
          <w:rStyle w:val="Hypertextovprepojenie"/>
          <w:rFonts w:ascii="Arial Narrow" w:hAnsi="Arial Narrow" w:cs="Arial"/>
          <w:color w:val="auto"/>
          <w:sz w:val="22"/>
          <w:u w:val="none"/>
        </w:rPr>
        <w:t>ako súčasť svojej ponuky.</w:t>
      </w:r>
    </w:p>
    <w:p w14:paraId="720A4884" w14:textId="77777777" w:rsidR="00C22E26" w:rsidRPr="00417340" w:rsidRDefault="00531709" w:rsidP="00417340">
      <w:pPr>
        <w:autoSpaceDE w:val="0"/>
        <w:autoSpaceDN w:val="0"/>
        <w:adjustRightInd w:val="0"/>
        <w:spacing w:before="120" w:after="120" w:line="240" w:lineRule="auto"/>
        <w:ind w:left="567"/>
        <w:jc w:val="both"/>
        <w:rPr>
          <w:rFonts w:ascii="Arial Narrow" w:hAnsi="Arial Narrow" w:cs="Arial"/>
          <w:sz w:val="22"/>
        </w:rPr>
      </w:pPr>
      <w:r w:rsidRPr="00417340">
        <w:rPr>
          <w:rFonts w:ascii="Arial Narrow" w:hAnsi="Arial Narrow" w:cs="Arial"/>
          <w:sz w:val="22"/>
        </w:rPr>
        <w:lastRenderedPageBreak/>
        <w:t>Bližšie informácie o JED, vrátane usmernení</w:t>
      </w:r>
      <w:r w:rsidR="00A62100" w:rsidRPr="00417340">
        <w:rPr>
          <w:rFonts w:ascii="Arial Narrow" w:hAnsi="Arial Narrow" w:cs="Arial"/>
          <w:sz w:val="22"/>
        </w:rPr>
        <w:t xml:space="preserve">, ako správne </w:t>
      </w:r>
      <w:r w:rsidR="003D410F" w:rsidRPr="00417340">
        <w:rPr>
          <w:rFonts w:ascii="Arial Narrow" w:hAnsi="Arial Narrow" w:cs="Arial"/>
          <w:sz w:val="22"/>
        </w:rPr>
        <w:t xml:space="preserve">JED </w:t>
      </w:r>
      <w:r w:rsidR="00A62100" w:rsidRPr="00417340">
        <w:rPr>
          <w:rFonts w:ascii="Arial Narrow" w:hAnsi="Arial Narrow" w:cs="Arial"/>
          <w:sz w:val="22"/>
        </w:rPr>
        <w:t>vyplniť</w:t>
      </w:r>
      <w:r w:rsidR="003D410F" w:rsidRPr="00417340">
        <w:rPr>
          <w:rFonts w:ascii="Arial Narrow" w:hAnsi="Arial Narrow" w:cs="Arial"/>
          <w:sz w:val="22"/>
        </w:rPr>
        <w:t>,</w:t>
      </w:r>
      <w:r w:rsidR="00A62100" w:rsidRPr="00417340">
        <w:rPr>
          <w:rFonts w:ascii="Arial Narrow" w:hAnsi="Arial Narrow" w:cs="Arial"/>
          <w:sz w:val="22"/>
        </w:rPr>
        <w:t xml:space="preserve"> </w:t>
      </w:r>
      <w:r w:rsidR="005B2404" w:rsidRPr="00417340">
        <w:rPr>
          <w:rFonts w:ascii="Arial Narrow" w:hAnsi="Arial Narrow" w:cs="Arial"/>
          <w:sz w:val="22"/>
        </w:rPr>
        <w:t xml:space="preserve">sú </w:t>
      </w:r>
      <w:r w:rsidR="00C22E26" w:rsidRPr="00417340">
        <w:rPr>
          <w:rFonts w:ascii="Arial Narrow" w:hAnsi="Arial Narrow" w:cs="Arial"/>
          <w:sz w:val="22"/>
        </w:rPr>
        <w:t>uveden</w:t>
      </w:r>
      <w:r w:rsidR="005B2404" w:rsidRPr="00417340">
        <w:rPr>
          <w:rFonts w:ascii="Arial Narrow" w:hAnsi="Arial Narrow" w:cs="Arial"/>
          <w:sz w:val="22"/>
        </w:rPr>
        <w:t>é</w:t>
      </w:r>
      <w:r w:rsidR="00C22E26" w:rsidRPr="00417340">
        <w:rPr>
          <w:rFonts w:ascii="Arial Narrow" w:hAnsi="Arial Narrow" w:cs="Arial"/>
          <w:sz w:val="22"/>
        </w:rPr>
        <w:t xml:space="preserve"> v dokumente zverejnenom na webovom sídle Úradu pre verejné obstarávanie</w:t>
      </w:r>
      <w:r w:rsidR="007E1E42" w:rsidRPr="00417340">
        <w:rPr>
          <w:rFonts w:ascii="Arial Narrow" w:hAnsi="Arial Narrow" w:cs="Arial"/>
          <w:sz w:val="22"/>
        </w:rPr>
        <w:t xml:space="preserve"> </w:t>
      </w:r>
      <w:hyperlink r:id="rId15" w:history="1">
        <w:r w:rsidR="007E1E42" w:rsidRPr="00417340">
          <w:rPr>
            <w:rStyle w:val="Hypertextovprepojenie"/>
            <w:rFonts w:ascii="Arial Narrow" w:hAnsi="Arial Narrow" w:cs="Arial"/>
            <w:sz w:val="22"/>
          </w:rPr>
          <w:t>https://www.uvo.gov.sk/legislativametodika-dohlad/jednotny-europsky-dokument-605.html</w:t>
        </w:r>
      </w:hyperlink>
      <w:r w:rsidR="007E1E42" w:rsidRPr="00417340">
        <w:rPr>
          <w:rFonts w:ascii="Arial Narrow" w:hAnsi="Arial Narrow" w:cs="Arial"/>
          <w:sz w:val="22"/>
        </w:rPr>
        <w:t xml:space="preserve"> </w:t>
      </w:r>
      <w:r w:rsidR="00C22E26" w:rsidRPr="00417340">
        <w:rPr>
          <w:rFonts w:ascii="Arial Narrow" w:hAnsi="Arial Narrow" w:cs="Arial"/>
          <w:sz w:val="22"/>
        </w:rPr>
        <w:t>: JED - príručka k službe ESPD (</w:t>
      </w:r>
      <w:r w:rsidR="00757624" w:rsidRPr="00417340">
        <w:rPr>
          <w:rFonts w:ascii="Arial Narrow" w:hAnsi="Arial Narrow" w:cs="Arial"/>
          <w:sz w:val="22"/>
        </w:rPr>
        <w:t xml:space="preserve"> </w:t>
      </w:r>
      <w:hyperlink r:id="rId16" w:history="1">
        <w:r w:rsidR="00757624" w:rsidRPr="00417340">
          <w:rPr>
            <w:rStyle w:val="Hypertextovprepojenie"/>
            <w:rFonts w:ascii="Arial Narrow" w:hAnsi="Arial Narrow"/>
            <w:sz w:val="22"/>
          </w:rPr>
          <w:t>https://www.uvo.gov.sk/extdoc/1445/JED-prirucka_ESPD</w:t>
        </w:r>
      </w:hyperlink>
      <w:r w:rsidR="00757624" w:rsidRPr="00417340">
        <w:rPr>
          <w:rStyle w:val="Hypertextovprepojenie"/>
          <w:rFonts w:ascii="Arial Narrow" w:hAnsi="Arial Narrow"/>
          <w:color w:val="auto"/>
          <w:sz w:val="22"/>
          <w:u w:val="none"/>
        </w:rPr>
        <w:t xml:space="preserve"> </w:t>
      </w:r>
      <w:r w:rsidR="00C22E26" w:rsidRPr="00417340">
        <w:rPr>
          <w:rFonts w:ascii="Arial Narrow" w:hAnsi="Arial Narrow" w:cs="Arial"/>
          <w:sz w:val="22"/>
        </w:rPr>
        <w:t>).</w:t>
      </w:r>
    </w:p>
    <w:p w14:paraId="0F8CF075" w14:textId="77777777" w:rsidR="00C22E26" w:rsidRPr="00417340" w:rsidRDefault="00BD0BEA" w:rsidP="00417340">
      <w:pPr>
        <w:autoSpaceDE w:val="0"/>
        <w:autoSpaceDN w:val="0"/>
        <w:adjustRightInd w:val="0"/>
        <w:spacing w:before="120" w:after="120" w:line="240" w:lineRule="auto"/>
        <w:ind w:left="567"/>
        <w:jc w:val="both"/>
        <w:rPr>
          <w:rFonts w:ascii="Arial Narrow" w:hAnsi="Arial Narrow"/>
          <w:sz w:val="22"/>
        </w:rPr>
      </w:pPr>
      <w:bookmarkStart w:id="41" w:name="_Hlk534973835"/>
      <w:bookmarkEnd w:id="39"/>
      <w:bookmarkEnd w:id="40"/>
      <w:r w:rsidRPr="00417340">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417340">
          <w:rPr>
            <w:rStyle w:val="Hypertextovprepojenie"/>
            <w:rFonts w:ascii="Arial Narrow" w:hAnsi="Arial Narrow"/>
            <w:sz w:val="22"/>
          </w:rPr>
          <w:t>https://jed.eks.sk/</w:t>
        </w:r>
      </w:hyperlink>
      <w:r w:rsidR="009B5C87" w:rsidRPr="00417340">
        <w:rPr>
          <w:rFonts w:ascii="Arial Narrow" w:hAnsi="Arial Narrow"/>
          <w:sz w:val="22"/>
        </w:rPr>
        <w:t xml:space="preserve"> .</w:t>
      </w:r>
    </w:p>
    <w:p w14:paraId="2CF17FC3" w14:textId="77777777" w:rsidR="00F65CAC" w:rsidRPr="00417340" w:rsidRDefault="00F65CAC" w:rsidP="00417340">
      <w:pPr>
        <w:tabs>
          <w:tab w:val="left" w:pos="708"/>
        </w:tabs>
        <w:spacing w:before="120" w:after="120" w:line="240" w:lineRule="auto"/>
        <w:ind w:left="567"/>
        <w:jc w:val="both"/>
        <w:rPr>
          <w:rFonts w:ascii="Arial Narrow" w:hAnsi="Arial Narrow" w:cs="Arial"/>
          <w:sz w:val="22"/>
        </w:rPr>
      </w:pPr>
      <w:bookmarkStart w:id="42" w:name="_Hlk524506959"/>
      <w:bookmarkEnd w:id="41"/>
      <w:r w:rsidRPr="00417340">
        <w:rPr>
          <w:rFonts w:ascii="Arial Narrow" w:hAnsi="Arial Narrow" w:cs="Arial"/>
          <w:sz w:val="22"/>
        </w:rPr>
        <w:t>Vo formulári JED uchádzač vyplní nasledovné časti:</w:t>
      </w:r>
    </w:p>
    <w:bookmarkEnd w:id="42"/>
    <w:p w14:paraId="47BF2BB7" w14:textId="77777777" w:rsidR="00F65CAC" w:rsidRPr="00417340" w:rsidRDefault="00F65CAC" w:rsidP="00417340">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rPr>
      </w:pPr>
      <w:r w:rsidRPr="00417340">
        <w:rPr>
          <w:rFonts w:ascii="Arial Narrow" w:hAnsi="Arial Narrow" w:cs="Arial"/>
          <w:sz w:val="22"/>
        </w:rPr>
        <w:t>časť II – A, B a C,</w:t>
      </w:r>
    </w:p>
    <w:p w14:paraId="0BFCD716" w14:textId="77777777" w:rsidR="00F65CAC" w:rsidRPr="00417340" w:rsidRDefault="00F65CAC" w:rsidP="00417340">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rPr>
      </w:pPr>
      <w:r w:rsidRPr="00417340">
        <w:rPr>
          <w:rFonts w:ascii="Arial Narrow" w:hAnsi="Arial Narrow" w:cs="Arial"/>
          <w:sz w:val="22"/>
        </w:rPr>
        <w:t>časť III - A, B, C a D,</w:t>
      </w:r>
    </w:p>
    <w:p w14:paraId="7DD42508" w14:textId="77777777" w:rsidR="00F65CAC" w:rsidRPr="00417340" w:rsidRDefault="00F65CAC" w:rsidP="00417340">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rPr>
      </w:pPr>
      <w:r w:rsidRPr="00417340">
        <w:rPr>
          <w:rFonts w:ascii="Arial Narrow" w:hAnsi="Arial Narrow" w:cs="Arial"/>
          <w:sz w:val="22"/>
        </w:rPr>
        <w:t>časť IV –</w:t>
      </w:r>
      <w:r w:rsidRPr="00417340">
        <w:rPr>
          <w:rFonts w:ascii="Arial Narrow" w:hAnsi="Arial Narrow" w:cs="Arial"/>
          <w:color w:val="000000"/>
          <w:sz w:val="22"/>
        </w:rPr>
        <w:t xml:space="preserve"> oddiel α,</w:t>
      </w:r>
    </w:p>
    <w:p w14:paraId="4E9D8D08" w14:textId="77777777" w:rsidR="00F65CAC" w:rsidRPr="00417340" w:rsidRDefault="00F65CAC" w:rsidP="00417340">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rPr>
      </w:pPr>
      <w:r w:rsidRPr="00417340">
        <w:rPr>
          <w:rFonts w:ascii="Arial Narrow" w:hAnsi="Arial Narrow" w:cs="Arial"/>
          <w:sz w:val="22"/>
        </w:rPr>
        <w:t>časť VI.</w:t>
      </w:r>
    </w:p>
    <w:p w14:paraId="0D383FC1" w14:textId="77777777" w:rsidR="00F65CAC" w:rsidRPr="00417340" w:rsidRDefault="00F65CAC" w:rsidP="00417340">
      <w:pPr>
        <w:autoSpaceDE w:val="0"/>
        <w:autoSpaceDN w:val="0"/>
        <w:adjustRightInd w:val="0"/>
        <w:spacing w:before="120" w:after="120" w:line="240" w:lineRule="auto"/>
        <w:ind w:left="567"/>
        <w:jc w:val="both"/>
        <w:rPr>
          <w:rFonts w:ascii="Arial Narrow" w:hAnsi="Arial Narrow"/>
          <w:sz w:val="22"/>
        </w:rPr>
      </w:pPr>
      <w:r w:rsidRPr="00417340">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417340">
        <w:rPr>
          <w:rFonts w:ascii="Arial Narrow" w:hAnsi="Arial Narrow"/>
          <w:sz w:val="22"/>
        </w:rPr>
        <w:t xml:space="preserve"> </w:t>
      </w:r>
      <w:hyperlink r:id="rId18" w:history="1">
        <w:r w:rsidR="00B054B3" w:rsidRPr="00417340">
          <w:rPr>
            <w:rStyle w:val="Hypertextovprepojenie"/>
            <w:rFonts w:ascii="Arial Narrow" w:hAnsi="Arial Narrow"/>
            <w:sz w:val="22"/>
          </w:rPr>
          <w:t>https://www.uvo.gov.sk/legislativametodika-dohlad/jednotny-europsky-dokument-605.html</w:t>
        </w:r>
      </w:hyperlink>
      <w:r w:rsidRPr="00417340">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41F28C68" w14:textId="77777777" w:rsidR="00816225" w:rsidRPr="00417340" w:rsidRDefault="0034044C" w:rsidP="00417340">
      <w:pPr>
        <w:spacing w:before="120" w:after="120" w:line="240" w:lineRule="auto"/>
        <w:ind w:left="567"/>
        <w:jc w:val="both"/>
        <w:rPr>
          <w:rFonts w:ascii="Arial Narrow" w:hAnsi="Arial Narrow"/>
          <w:sz w:val="22"/>
        </w:rPr>
      </w:pPr>
      <w:r w:rsidRPr="00417340">
        <w:rPr>
          <w:rFonts w:ascii="Arial Narrow" w:hAnsi="Arial Narrow"/>
          <w:sz w:val="22"/>
        </w:rPr>
        <w:t>Verejný obstarávateľ</w:t>
      </w:r>
      <w:r w:rsidR="00816225" w:rsidRPr="00417340">
        <w:rPr>
          <w:rFonts w:ascii="Arial Narrow" w:hAnsi="Arial Narrow"/>
          <w:sz w:val="22"/>
        </w:rPr>
        <w:t xml:space="preserve"> nevyžaduje, aby </w:t>
      </w:r>
      <w:r w:rsidRPr="00417340">
        <w:rPr>
          <w:rFonts w:ascii="Arial Narrow" w:hAnsi="Arial Narrow"/>
          <w:sz w:val="22"/>
        </w:rPr>
        <w:t>uchádzač</w:t>
      </w:r>
      <w:r w:rsidR="00816225" w:rsidRPr="00417340">
        <w:rPr>
          <w:rFonts w:ascii="Arial Narrow" w:hAnsi="Arial Narrow"/>
          <w:sz w:val="22"/>
        </w:rPr>
        <w:t xml:space="preserve"> v prípade subdodávateľov, ktorých kapacity nevyužíva na preukázanie splnenia podmienok účasti v častiach II a III formulári </w:t>
      </w:r>
      <w:r w:rsidR="0081587A" w:rsidRPr="00417340">
        <w:rPr>
          <w:rFonts w:ascii="Arial Narrow" w:hAnsi="Arial Narrow"/>
          <w:sz w:val="22"/>
        </w:rPr>
        <w:t>JED</w:t>
      </w:r>
      <w:r w:rsidR="00816225" w:rsidRPr="00417340">
        <w:rPr>
          <w:rFonts w:ascii="Arial Narrow" w:hAnsi="Arial Narrow"/>
          <w:sz w:val="22"/>
        </w:rPr>
        <w:t xml:space="preserve">, uviedol informácie o takýchto subdodávateľoch a tiež nevyžaduje, aby </w:t>
      </w:r>
      <w:r w:rsidRPr="00417340">
        <w:rPr>
          <w:rFonts w:ascii="Arial Narrow" w:hAnsi="Arial Narrow"/>
          <w:sz w:val="22"/>
        </w:rPr>
        <w:t>uchádzač</w:t>
      </w:r>
      <w:r w:rsidR="00816225" w:rsidRPr="00417340">
        <w:rPr>
          <w:rFonts w:ascii="Arial Narrow" w:hAnsi="Arial Narrow"/>
          <w:sz w:val="22"/>
        </w:rPr>
        <w:t xml:space="preserve"> za takýchto subdodávateľov, ktorých kapacity </w:t>
      </w:r>
      <w:r w:rsidRPr="00417340">
        <w:rPr>
          <w:rFonts w:ascii="Arial Narrow" w:hAnsi="Arial Narrow"/>
          <w:sz w:val="22"/>
        </w:rPr>
        <w:t>uchádzač</w:t>
      </w:r>
      <w:r w:rsidR="00816225" w:rsidRPr="00417340">
        <w:rPr>
          <w:rFonts w:ascii="Arial Narrow" w:hAnsi="Arial Narrow"/>
          <w:sz w:val="22"/>
        </w:rPr>
        <w:t xml:space="preserve"> nevyužíva na preukázanie splnenia podmienok účasti, predkladal </w:t>
      </w:r>
      <w:r w:rsidR="0081587A" w:rsidRPr="00417340">
        <w:rPr>
          <w:rFonts w:ascii="Arial Narrow" w:hAnsi="Arial Narrow"/>
          <w:sz w:val="22"/>
        </w:rPr>
        <w:t>JED</w:t>
      </w:r>
      <w:r w:rsidR="00816225" w:rsidRPr="00417340">
        <w:rPr>
          <w:rFonts w:ascii="Arial Narrow" w:hAnsi="Arial Narrow"/>
          <w:sz w:val="22"/>
        </w:rPr>
        <w:t xml:space="preserve"> za každého takéhoto subdodávateľa.  </w:t>
      </w:r>
    </w:p>
    <w:p w14:paraId="11013B97" w14:textId="77777777" w:rsidR="00816225" w:rsidRPr="00417340" w:rsidRDefault="0034044C" w:rsidP="00417340">
      <w:pPr>
        <w:spacing w:before="120" w:after="120" w:line="240" w:lineRule="auto"/>
        <w:ind w:left="567"/>
        <w:jc w:val="both"/>
        <w:rPr>
          <w:rFonts w:ascii="Arial Narrow" w:hAnsi="Arial Narrow"/>
          <w:sz w:val="22"/>
        </w:rPr>
      </w:pPr>
      <w:r w:rsidRPr="00417340">
        <w:rPr>
          <w:rFonts w:ascii="Arial Narrow" w:hAnsi="Arial Narrow"/>
          <w:b/>
          <w:sz w:val="22"/>
        </w:rPr>
        <w:t>Uchádzač</w:t>
      </w:r>
      <w:r w:rsidR="00816225" w:rsidRPr="00417340">
        <w:rPr>
          <w:rFonts w:ascii="Arial Narrow" w:hAnsi="Arial Narrow"/>
          <w:b/>
          <w:sz w:val="22"/>
        </w:rPr>
        <w:t>, ktorý sa</w:t>
      </w:r>
      <w:r w:rsidR="00816225" w:rsidRPr="00417340">
        <w:rPr>
          <w:rFonts w:ascii="Arial Narrow" w:hAnsi="Arial Narrow"/>
          <w:sz w:val="22"/>
        </w:rPr>
        <w:t xml:space="preserve"> verejného obstarávania </w:t>
      </w:r>
      <w:r w:rsidR="00816225" w:rsidRPr="00417340">
        <w:rPr>
          <w:rFonts w:ascii="Arial Narrow" w:hAnsi="Arial Narrow"/>
          <w:b/>
          <w:sz w:val="22"/>
        </w:rPr>
        <w:t>zúčastňuje samostatne</w:t>
      </w:r>
      <w:r w:rsidR="00816225" w:rsidRPr="00417340">
        <w:rPr>
          <w:rFonts w:ascii="Arial Narrow" w:hAnsi="Arial Narrow"/>
          <w:sz w:val="22"/>
        </w:rPr>
        <w:t xml:space="preserve"> a ktorý nevyužíva zdroje a/alebo kapacity iných osôb na preukázanie splnenia podmienok účasti, </w:t>
      </w:r>
      <w:r w:rsidR="00816225" w:rsidRPr="00417340">
        <w:rPr>
          <w:rFonts w:ascii="Arial Narrow" w:hAnsi="Arial Narrow"/>
          <w:b/>
          <w:sz w:val="22"/>
        </w:rPr>
        <w:t xml:space="preserve">vyplní, podpíše a predloží jeden </w:t>
      </w:r>
      <w:r w:rsidR="00B4306A" w:rsidRPr="00417340">
        <w:rPr>
          <w:rFonts w:ascii="Arial Narrow" w:hAnsi="Arial Narrow"/>
          <w:b/>
          <w:sz w:val="22"/>
        </w:rPr>
        <w:t>JED.</w:t>
      </w:r>
    </w:p>
    <w:p w14:paraId="7757C01B" w14:textId="77777777" w:rsidR="00816225" w:rsidRPr="00417340" w:rsidRDefault="00F272B0" w:rsidP="00417340">
      <w:pPr>
        <w:spacing w:before="120" w:after="120" w:line="240" w:lineRule="auto"/>
        <w:ind w:left="567"/>
        <w:jc w:val="both"/>
        <w:rPr>
          <w:rFonts w:ascii="Arial Narrow" w:hAnsi="Arial Narrow"/>
          <w:sz w:val="22"/>
        </w:rPr>
      </w:pPr>
      <w:r w:rsidRPr="00417340">
        <w:rPr>
          <w:rFonts w:ascii="Arial Narrow" w:hAnsi="Arial Narrow"/>
          <w:sz w:val="22"/>
        </w:rPr>
        <w:t>Uchádzač</w:t>
      </w:r>
      <w:r w:rsidR="00816225" w:rsidRPr="00417340">
        <w:rPr>
          <w:rFonts w:ascii="Arial Narrow" w:hAnsi="Arial Narrow"/>
          <w:sz w:val="22"/>
        </w:rPr>
        <w:t xml:space="preserve">, ktorý sa verejného obstarávania zúčastňuje samostatne, </w:t>
      </w:r>
      <w:r w:rsidR="00816225" w:rsidRPr="00417340">
        <w:rPr>
          <w:rFonts w:ascii="Arial Narrow" w:hAnsi="Arial Narrow"/>
          <w:b/>
          <w:sz w:val="22"/>
        </w:rPr>
        <w:t>ale využíva zdroje a/alebo kapacity iných osôb na preukázanie splnenia podmienok účasti</w:t>
      </w:r>
      <w:r w:rsidR="00816225" w:rsidRPr="00417340">
        <w:rPr>
          <w:rFonts w:ascii="Arial Narrow" w:hAnsi="Arial Narrow"/>
          <w:sz w:val="22"/>
        </w:rPr>
        <w:t xml:space="preserve">, </w:t>
      </w:r>
      <w:r w:rsidR="00816225" w:rsidRPr="00417340">
        <w:rPr>
          <w:rFonts w:ascii="Arial Narrow" w:hAnsi="Arial Narrow"/>
          <w:b/>
          <w:sz w:val="22"/>
        </w:rPr>
        <w:t xml:space="preserve">vyplní, podpíše a predloží </w:t>
      </w:r>
      <w:r w:rsidR="0081587A" w:rsidRPr="00417340">
        <w:rPr>
          <w:rFonts w:ascii="Arial Narrow" w:hAnsi="Arial Narrow"/>
          <w:b/>
          <w:sz w:val="22"/>
        </w:rPr>
        <w:t>JED</w:t>
      </w:r>
      <w:r w:rsidR="00816225" w:rsidRPr="00417340">
        <w:rPr>
          <w:rFonts w:ascii="Arial Narrow" w:hAnsi="Arial Narrow"/>
          <w:b/>
          <w:sz w:val="22"/>
        </w:rPr>
        <w:t xml:space="preserve"> za seba spolu s vyplneným/vyplnenými,</w:t>
      </w:r>
      <w:r w:rsidR="00816225" w:rsidRPr="00417340">
        <w:rPr>
          <w:rFonts w:ascii="Arial Narrow" w:hAnsi="Arial Narrow"/>
          <w:sz w:val="22"/>
        </w:rPr>
        <w:t xml:space="preserve"> </w:t>
      </w:r>
      <w:r w:rsidR="00816225" w:rsidRPr="00417340">
        <w:rPr>
          <w:rFonts w:ascii="Arial Narrow" w:hAnsi="Arial Narrow"/>
          <w:b/>
          <w:sz w:val="22"/>
        </w:rPr>
        <w:t xml:space="preserve">podpísaným/podpísanými samostatným/samostatnými </w:t>
      </w:r>
      <w:r w:rsidR="0081587A" w:rsidRPr="00417340">
        <w:rPr>
          <w:rFonts w:ascii="Arial Narrow" w:hAnsi="Arial Narrow"/>
          <w:b/>
          <w:sz w:val="22"/>
        </w:rPr>
        <w:t>JED/JED</w:t>
      </w:r>
      <w:r w:rsidR="00816225" w:rsidRPr="00417340">
        <w:rPr>
          <w:rFonts w:ascii="Arial Narrow" w:hAnsi="Arial Narrow"/>
          <w:sz w:val="22"/>
        </w:rPr>
        <w:t xml:space="preserve">, ktorý/ktoré obsahuje/obsahujú príslušné informácie </w:t>
      </w:r>
      <w:r w:rsidR="00816225" w:rsidRPr="00417340">
        <w:rPr>
          <w:rFonts w:ascii="Arial Narrow" w:hAnsi="Arial Narrow"/>
          <w:b/>
          <w:sz w:val="22"/>
        </w:rPr>
        <w:t xml:space="preserve">a podpis každej z osôb, ktorých zdroje a/alebo kapacity využíva </w:t>
      </w:r>
      <w:r w:rsidRPr="00417340">
        <w:rPr>
          <w:rFonts w:ascii="Arial Narrow" w:hAnsi="Arial Narrow"/>
          <w:b/>
          <w:sz w:val="22"/>
        </w:rPr>
        <w:t>uchádzač</w:t>
      </w:r>
      <w:r w:rsidR="00816225" w:rsidRPr="00417340">
        <w:rPr>
          <w:rFonts w:ascii="Arial Narrow" w:hAnsi="Arial Narrow"/>
          <w:b/>
          <w:sz w:val="22"/>
        </w:rPr>
        <w:t xml:space="preserve"> na preukázanie splnenia podmienok účasti v tomto verejnom obstarávaní.</w:t>
      </w:r>
    </w:p>
    <w:p w14:paraId="7C71CB1C" w14:textId="77777777" w:rsidR="00816225" w:rsidRPr="00417340" w:rsidRDefault="00816225" w:rsidP="00417340">
      <w:pPr>
        <w:spacing w:before="120" w:after="120" w:line="240" w:lineRule="auto"/>
        <w:ind w:left="567"/>
        <w:jc w:val="both"/>
        <w:rPr>
          <w:rFonts w:ascii="Arial Narrow" w:hAnsi="Arial Narrow"/>
          <w:b/>
          <w:sz w:val="22"/>
        </w:rPr>
      </w:pPr>
      <w:r w:rsidRPr="00417340">
        <w:rPr>
          <w:rFonts w:ascii="Arial Narrow" w:hAnsi="Arial Narrow"/>
          <w:b/>
          <w:sz w:val="22"/>
        </w:rPr>
        <w:t xml:space="preserve">V prípade, že </w:t>
      </w:r>
      <w:r w:rsidR="00F272B0" w:rsidRPr="00417340">
        <w:rPr>
          <w:rFonts w:ascii="Arial Narrow" w:hAnsi="Arial Narrow"/>
          <w:b/>
          <w:sz w:val="22"/>
        </w:rPr>
        <w:t>uchádzača</w:t>
      </w:r>
      <w:r w:rsidRPr="00417340">
        <w:rPr>
          <w:rFonts w:ascii="Arial Narrow" w:hAnsi="Arial Narrow"/>
          <w:b/>
          <w:sz w:val="22"/>
        </w:rPr>
        <w:t xml:space="preserve"> tvorí skupina dodávateľov</w:t>
      </w:r>
      <w:r w:rsidRPr="00417340">
        <w:rPr>
          <w:rFonts w:ascii="Arial Narrow" w:hAnsi="Arial Narrow"/>
          <w:sz w:val="22"/>
        </w:rPr>
        <w:t xml:space="preserve"> zúčastnená vo verejnom obstarávaní, </w:t>
      </w:r>
      <w:r w:rsidR="00F272B0" w:rsidRPr="00417340">
        <w:rPr>
          <w:rFonts w:ascii="Arial Narrow" w:hAnsi="Arial Narrow"/>
          <w:sz w:val="22"/>
        </w:rPr>
        <w:t>uchádzač</w:t>
      </w:r>
      <w:r w:rsidRPr="00417340">
        <w:rPr>
          <w:rFonts w:ascii="Arial Narrow" w:hAnsi="Arial Narrow"/>
          <w:sz w:val="22"/>
        </w:rPr>
        <w:t xml:space="preserve"> </w:t>
      </w:r>
      <w:r w:rsidRPr="00417340">
        <w:rPr>
          <w:rFonts w:ascii="Arial Narrow" w:hAnsi="Arial Narrow"/>
          <w:b/>
          <w:sz w:val="22"/>
        </w:rPr>
        <w:t xml:space="preserve">vyplní a predloží </w:t>
      </w:r>
      <w:r w:rsidR="0081587A" w:rsidRPr="00417340">
        <w:rPr>
          <w:rFonts w:ascii="Arial Narrow" w:hAnsi="Arial Narrow"/>
          <w:b/>
          <w:sz w:val="22"/>
        </w:rPr>
        <w:t>JED</w:t>
      </w:r>
      <w:r w:rsidRPr="00417340">
        <w:rPr>
          <w:rFonts w:ascii="Arial Narrow" w:hAnsi="Arial Narrow"/>
          <w:b/>
          <w:sz w:val="22"/>
        </w:rPr>
        <w:t xml:space="preserve"> s požadovanými informáciami za každého člena skupiny dodávateľov spolu s ich podpismi. </w:t>
      </w:r>
    </w:p>
    <w:p w14:paraId="3489E264" w14:textId="77777777" w:rsidR="00840BB2" w:rsidRPr="00887ABD" w:rsidRDefault="00816225" w:rsidP="00417340">
      <w:pPr>
        <w:autoSpaceDE w:val="0"/>
        <w:autoSpaceDN w:val="0"/>
        <w:adjustRightInd w:val="0"/>
        <w:spacing w:before="120" w:after="120" w:line="240" w:lineRule="auto"/>
        <w:ind w:left="567"/>
        <w:jc w:val="both"/>
        <w:rPr>
          <w:rFonts w:ascii="Arial Narrow" w:hAnsi="Arial Narrow" w:cs="Arial"/>
          <w:sz w:val="22"/>
        </w:rPr>
      </w:pPr>
      <w:r w:rsidRPr="00417340">
        <w:rPr>
          <w:rFonts w:ascii="Arial Narrow" w:hAnsi="Arial Narrow"/>
          <w:sz w:val="22"/>
        </w:rPr>
        <w:t xml:space="preserve">Podľa § 39 ods. 6 zákona, ak </w:t>
      </w:r>
      <w:r w:rsidR="00F272B0" w:rsidRPr="00417340">
        <w:rPr>
          <w:rFonts w:ascii="Arial Narrow" w:hAnsi="Arial Narrow"/>
          <w:sz w:val="22"/>
        </w:rPr>
        <w:t>uchádzač</w:t>
      </w:r>
      <w:r w:rsidRPr="00417340">
        <w:rPr>
          <w:rFonts w:ascii="Arial Narrow" w:hAnsi="Arial Narrow"/>
          <w:sz w:val="22"/>
        </w:rPr>
        <w:t xml:space="preserve"> použije</w:t>
      </w:r>
      <w:r w:rsidR="004822ED" w:rsidRPr="00417340">
        <w:rPr>
          <w:rFonts w:ascii="Arial Narrow" w:hAnsi="Arial Narrow"/>
          <w:sz w:val="22"/>
        </w:rPr>
        <w:t xml:space="preserve"> JED</w:t>
      </w:r>
      <w:r w:rsidRPr="00417340">
        <w:rPr>
          <w:rFonts w:ascii="Arial Narrow" w:hAnsi="Arial Narrow"/>
          <w:sz w:val="22"/>
        </w:rPr>
        <w:t xml:space="preserve">, </w:t>
      </w:r>
      <w:r w:rsidR="00F272B0" w:rsidRPr="00417340">
        <w:rPr>
          <w:rFonts w:ascii="Arial Narrow" w:hAnsi="Arial Narrow"/>
          <w:sz w:val="22"/>
        </w:rPr>
        <w:t>verejný obstarávateľ</w:t>
      </w:r>
      <w:r w:rsidRPr="00417340">
        <w:rPr>
          <w:rFonts w:ascii="Arial Narrow" w:hAnsi="Arial Narrow"/>
          <w:sz w:val="22"/>
        </w:rPr>
        <w:t xml:space="preserve"> môže na zabezpečenie riadneho priebehu verejného obstarávania kedykoľvek v jeho priebehu písomne</w:t>
      </w:r>
      <w:r w:rsidR="00184D6A" w:rsidRPr="00417340">
        <w:rPr>
          <w:rFonts w:ascii="Arial Narrow" w:hAnsi="Arial Narrow"/>
          <w:sz w:val="22"/>
        </w:rPr>
        <w:t xml:space="preserve"> </w:t>
      </w:r>
      <w:r w:rsidR="00FB6B73" w:rsidRPr="00417340">
        <w:rPr>
          <w:rFonts w:ascii="Arial Narrow" w:hAnsi="Arial Narrow"/>
          <w:sz w:val="22"/>
        </w:rPr>
        <w:t>–</w:t>
      </w:r>
      <w:r w:rsidR="00184D6A" w:rsidRPr="00417340">
        <w:rPr>
          <w:rFonts w:ascii="Arial Narrow" w:hAnsi="Arial Narrow"/>
          <w:sz w:val="22"/>
        </w:rPr>
        <w:t xml:space="preserve"> elektronick</w:t>
      </w:r>
      <w:r w:rsidR="00FB6B73" w:rsidRPr="00417340">
        <w:rPr>
          <w:rFonts w:ascii="Arial Narrow" w:hAnsi="Arial Narrow"/>
          <w:sz w:val="22"/>
        </w:rPr>
        <w:t xml:space="preserve">ými </w:t>
      </w:r>
      <w:bookmarkStart w:id="43" w:name="_Hlk522975807"/>
      <w:r w:rsidR="00FB6B73" w:rsidRPr="00417340">
        <w:rPr>
          <w:rFonts w:ascii="Arial Narrow" w:hAnsi="Arial Narrow"/>
          <w:sz w:val="22"/>
        </w:rPr>
        <w:t>prostriedkami,</w:t>
      </w:r>
      <w:r w:rsidRPr="00417340">
        <w:rPr>
          <w:rFonts w:ascii="Arial Narrow" w:hAnsi="Arial Narrow"/>
          <w:sz w:val="22"/>
        </w:rPr>
        <w:t xml:space="preserve"> </w:t>
      </w:r>
      <w:r w:rsidR="008B78CC" w:rsidRPr="00417340">
        <w:rPr>
          <w:rFonts w:ascii="Arial Narrow" w:hAnsi="Arial Narrow" w:cs="Arial"/>
          <w:sz w:val="22"/>
        </w:rPr>
        <w:t>spôsobom určeným funkcionalitou EKS</w:t>
      </w:r>
      <w:r w:rsidR="008B78CC" w:rsidRPr="00417340">
        <w:rPr>
          <w:rFonts w:ascii="Arial Narrow" w:hAnsi="Arial Narrow"/>
          <w:sz w:val="22"/>
        </w:rPr>
        <w:t xml:space="preserve"> </w:t>
      </w:r>
      <w:bookmarkEnd w:id="43"/>
      <w:r w:rsidRPr="00417340">
        <w:rPr>
          <w:rFonts w:ascii="Arial Narrow" w:hAnsi="Arial Narrow"/>
          <w:sz w:val="22"/>
        </w:rPr>
        <w:t xml:space="preserve">požiadať </w:t>
      </w:r>
      <w:r w:rsidR="003E2EDC" w:rsidRPr="00417340">
        <w:rPr>
          <w:rFonts w:ascii="Arial Narrow" w:hAnsi="Arial Narrow"/>
          <w:sz w:val="22"/>
        </w:rPr>
        <w:t>uchádzača</w:t>
      </w:r>
      <w:r w:rsidRPr="00417340">
        <w:rPr>
          <w:rFonts w:ascii="Arial Narrow" w:hAnsi="Arial Narrow"/>
          <w:sz w:val="22"/>
        </w:rPr>
        <w:t xml:space="preserve"> o predloženie dokladu alebo dokladov nahradených </w:t>
      </w:r>
      <w:r w:rsidR="004822ED" w:rsidRPr="00417340">
        <w:rPr>
          <w:rFonts w:ascii="Arial Narrow" w:hAnsi="Arial Narrow"/>
          <w:sz w:val="22"/>
        </w:rPr>
        <w:t>JED</w:t>
      </w:r>
      <w:r w:rsidRPr="00417340">
        <w:rPr>
          <w:rFonts w:ascii="Arial Narrow" w:hAnsi="Arial Narrow"/>
          <w:sz w:val="22"/>
        </w:rPr>
        <w:t xml:space="preserve">. </w:t>
      </w:r>
      <w:r w:rsidR="003E2EDC" w:rsidRPr="00417340">
        <w:rPr>
          <w:rFonts w:ascii="Arial Narrow" w:hAnsi="Arial Narrow"/>
          <w:sz w:val="22"/>
        </w:rPr>
        <w:t>Uchádzač</w:t>
      </w:r>
      <w:r w:rsidRPr="00417340">
        <w:rPr>
          <w:rFonts w:ascii="Arial Narrow" w:hAnsi="Arial Narrow"/>
          <w:sz w:val="22"/>
        </w:rPr>
        <w:t xml:space="preserve"> </w:t>
      </w:r>
      <w:r w:rsidR="00C43AEC" w:rsidRPr="00417340">
        <w:rPr>
          <w:rFonts w:ascii="Arial Narrow" w:hAnsi="Arial Narrow"/>
          <w:sz w:val="22"/>
        </w:rPr>
        <w:t xml:space="preserve">doručí </w:t>
      </w:r>
      <w:bookmarkStart w:id="44" w:name="_Hlk522975851"/>
      <w:r w:rsidR="00C43AEC" w:rsidRPr="00417340">
        <w:rPr>
          <w:rFonts w:ascii="Arial Narrow" w:hAnsi="Arial Narrow"/>
          <w:sz w:val="22"/>
        </w:rPr>
        <w:t xml:space="preserve">elektronicky </w:t>
      </w:r>
      <w:r w:rsidR="00C43AEC" w:rsidRPr="00417340">
        <w:rPr>
          <w:rFonts w:ascii="Arial Narrow" w:hAnsi="Arial Narrow" w:cs="Arial"/>
          <w:sz w:val="22"/>
        </w:rPr>
        <w:t>spôsobom určeným funkcionalitou EKS</w:t>
      </w:r>
      <w:bookmarkEnd w:id="44"/>
      <w:r w:rsidR="00C43AEC" w:rsidRPr="00417340">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61E32642" w14:textId="15939135" w:rsidR="006E6ACB" w:rsidRPr="005E6740" w:rsidRDefault="00065F6B" w:rsidP="00767CAB">
      <w:pPr>
        <w:numPr>
          <w:ilvl w:val="0"/>
          <w:numId w:val="2"/>
        </w:numPr>
        <w:tabs>
          <w:tab w:val="clear" w:pos="432"/>
        </w:tabs>
        <w:spacing w:before="120" w:after="120" w:line="240" w:lineRule="auto"/>
        <w:ind w:left="567" w:hanging="567"/>
        <w:jc w:val="both"/>
        <w:rPr>
          <w:rFonts w:ascii="Arial Narrow" w:hAnsi="Arial Narrow" w:cs="Arial"/>
          <w:sz w:val="22"/>
        </w:rPr>
      </w:pPr>
      <w:r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CF716FD" w14:textId="168E005D" w:rsidR="0089014E" w:rsidRPr="005E6740" w:rsidRDefault="00065F6B" w:rsidP="003C32C6">
      <w:pPr>
        <w:pStyle w:val="Zkladntext3"/>
        <w:numPr>
          <w:ilvl w:val="1"/>
          <w:numId w:val="2"/>
        </w:numPr>
        <w:spacing w:before="120" w:line="240" w:lineRule="auto"/>
        <w:jc w:val="both"/>
        <w:rPr>
          <w:rFonts w:ascii="Arial Narrow" w:hAnsi="Arial Narrow" w:cs="Arial"/>
          <w:sz w:val="22"/>
        </w:rPr>
      </w:pPr>
      <w:r w:rsidRPr="005E6740">
        <w:rPr>
          <w:rFonts w:ascii="Arial Narrow" w:hAnsi="Arial Narrow" w:cs="Arial"/>
          <w:sz w:val="22"/>
          <w:u w:val="single"/>
        </w:rPr>
        <w:t xml:space="preserve">Návrh </w:t>
      </w:r>
      <w:r w:rsidR="00D7717F" w:rsidRPr="005E6740">
        <w:rPr>
          <w:rFonts w:ascii="Arial Narrow" w:hAnsi="Arial Narrow" w:cs="Arial"/>
          <w:sz w:val="22"/>
          <w:u w:val="single"/>
        </w:rPr>
        <w:t>R</w:t>
      </w:r>
      <w:r w:rsidRPr="005E6740">
        <w:rPr>
          <w:rFonts w:ascii="Arial Narrow" w:hAnsi="Arial Narrow" w:cs="Arial"/>
          <w:sz w:val="22"/>
          <w:u w:val="single"/>
        </w:rPr>
        <w:t>ámcovej dohody</w:t>
      </w:r>
      <w:r w:rsidRPr="005E6740">
        <w:rPr>
          <w:rFonts w:ascii="Arial Narrow" w:hAnsi="Arial Narrow" w:cs="Arial"/>
          <w:sz w:val="22"/>
        </w:rPr>
        <w:t xml:space="preserve"> </w:t>
      </w:r>
      <w:r w:rsidRPr="003C32C6">
        <w:rPr>
          <w:rFonts w:ascii="Arial Narrow" w:hAnsi="Arial Narrow" w:cs="Arial"/>
          <w:sz w:val="22"/>
          <w:szCs w:val="22"/>
        </w:rPr>
        <w:t>podľa</w:t>
      </w:r>
      <w:r w:rsidRPr="005E6740">
        <w:rPr>
          <w:rFonts w:ascii="Arial Narrow" w:hAnsi="Arial Narrow" w:cs="Arial"/>
          <w:sz w:val="22"/>
        </w:rPr>
        <w:t xml:space="preserve"> prílohy č. </w:t>
      </w:r>
      <w:r w:rsidR="00D7717F" w:rsidRPr="005E6740">
        <w:rPr>
          <w:rFonts w:ascii="Arial Narrow" w:hAnsi="Arial Narrow" w:cs="Arial"/>
          <w:sz w:val="22"/>
        </w:rPr>
        <w:t xml:space="preserve">2. </w:t>
      </w:r>
      <w:r w:rsidR="007E3FA7" w:rsidRPr="005E6740">
        <w:rPr>
          <w:rFonts w:ascii="Arial Narrow" w:hAnsi="Arial Narrow" w:cs="Arial"/>
          <w:sz w:val="22"/>
        </w:rPr>
        <w:t xml:space="preserve">Návrh </w:t>
      </w:r>
      <w:r w:rsidR="00D7717F" w:rsidRPr="005E6740">
        <w:rPr>
          <w:rFonts w:ascii="Arial Narrow" w:hAnsi="Arial Narrow" w:cs="Arial"/>
          <w:sz w:val="22"/>
        </w:rPr>
        <w:t>R</w:t>
      </w:r>
      <w:r w:rsidR="007E3FA7" w:rsidRPr="005E6740">
        <w:rPr>
          <w:rFonts w:ascii="Arial Narrow" w:hAnsi="Arial Narrow" w:cs="Arial"/>
          <w:sz w:val="22"/>
        </w:rPr>
        <w:t>ámcovej dohody</w:t>
      </w:r>
      <w:r w:rsidRPr="005E6740">
        <w:rPr>
          <w:rFonts w:ascii="Arial Narrow" w:hAnsi="Arial Narrow" w:cs="Arial"/>
          <w:sz w:val="22"/>
        </w:rPr>
        <w:t xml:space="preserve"> týchto súťažných podkladov</w:t>
      </w:r>
      <w:r w:rsidR="00235CE6" w:rsidRPr="005E6740">
        <w:rPr>
          <w:rFonts w:ascii="Arial Narrow" w:hAnsi="Arial Narrow" w:cs="Arial"/>
          <w:sz w:val="22"/>
        </w:rPr>
        <w:t xml:space="preserve"> </w:t>
      </w:r>
      <w:bookmarkStart w:id="45" w:name="_Hlk510111938"/>
      <w:r w:rsidR="00235CE6" w:rsidRPr="005E6740">
        <w:rPr>
          <w:rFonts w:ascii="Arial Narrow" w:hAnsi="Arial Narrow" w:cs="Arial"/>
          <w:sz w:val="22"/>
        </w:rPr>
        <w:t>vo formáte</w:t>
      </w:r>
      <w:r w:rsidR="00032CDA" w:rsidRPr="005E6740">
        <w:rPr>
          <w:rFonts w:ascii="Arial Narrow" w:hAnsi="Arial Narrow" w:cs="Arial"/>
          <w:sz w:val="22"/>
        </w:rPr>
        <w:t xml:space="preserve"> </w:t>
      </w:r>
      <w:r w:rsidR="00235CE6" w:rsidRPr="005E6740">
        <w:rPr>
          <w:rFonts w:ascii="Arial Narrow" w:hAnsi="Arial Narrow" w:cs="Arial"/>
          <w:sz w:val="22"/>
        </w:rPr>
        <w:t>.</w:t>
      </w:r>
      <w:proofErr w:type="spellStart"/>
      <w:r w:rsidR="00235CE6" w:rsidRPr="005E6740">
        <w:rPr>
          <w:rFonts w:ascii="Arial Narrow" w:hAnsi="Arial Narrow" w:cs="Arial"/>
          <w:sz w:val="22"/>
        </w:rPr>
        <w:t>pdf</w:t>
      </w:r>
      <w:proofErr w:type="spellEnd"/>
      <w:r w:rsidR="00032CDA" w:rsidRPr="005E6740">
        <w:rPr>
          <w:rFonts w:ascii="Arial Narrow" w:hAnsi="Arial Narrow" w:cs="Arial"/>
          <w:sz w:val="22"/>
        </w:rPr>
        <w:t xml:space="preserve">. </w:t>
      </w:r>
      <w:bookmarkEnd w:id="45"/>
      <w:r w:rsidRPr="005E6740">
        <w:rPr>
          <w:rFonts w:ascii="Arial Narrow" w:hAnsi="Arial Narrow" w:cs="Arial"/>
          <w:sz w:val="22"/>
        </w:rPr>
        <w:t xml:space="preserve">Návrh </w:t>
      </w:r>
      <w:r w:rsidR="00D7717F" w:rsidRPr="005E6740">
        <w:rPr>
          <w:rFonts w:ascii="Arial Narrow" w:hAnsi="Arial Narrow" w:cs="Arial"/>
          <w:sz w:val="22"/>
        </w:rPr>
        <w:t>R</w:t>
      </w:r>
      <w:r w:rsidRPr="005E6740">
        <w:rPr>
          <w:rFonts w:ascii="Arial Narrow" w:hAnsi="Arial Narrow" w:cs="Arial"/>
          <w:sz w:val="22"/>
        </w:rPr>
        <w:t xml:space="preserve">ámcovej dohody musí byť doplnený o identifikačné údaje uchádzača (na strane 1 </w:t>
      </w:r>
      <w:r w:rsidR="00D7717F" w:rsidRPr="005E6740">
        <w:rPr>
          <w:rFonts w:ascii="Arial Narrow" w:hAnsi="Arial Narrow" w:cs="Arial"/>
          <w:sz w:val="22"/>
        </w:rPr>
        <w:t>R</w:t>
      </w:r>
      <w:r w:rsidRPr="005E6740">
        <w:rPr>
          <w:rFonts w:ascii="Arial Narrow" w:hAnsi="Arial Narrow" w:cs="Arial"/>
          <w:sz w:val="22"/>
        </w:rPr>
        <w:t xml:space="preserve">ámcovej dohody a v bode </w:t>
      </w:r>
      <w:r w:rsidR="006E6ACB" w:rsidRPr="005E6740">
        <w:rPr>
          <w:rFonts w:ascii="Arial Narrow" w:hAnsi="Arial Narrow" w:cs="Arial"/>
          <w:sz w:val="22"/>
        </w:rPr>
        <w:t>10.3</w:t>
      </w:r>
      <w:r w:rsidRPr="005E6740">
        <w:rPr>
          <w:rFonts w:ascii="Arial Narrow" w:hAnsi="Arial Narrow" w:cs="Arial"/>
          <w:sz w:val="22"/>
        </w:rPr>
        <w:t xml:space="preserve"> </w:t>
      </w:r>
      <w:r w:rsidR="00D7717F" w:rsidRPr="005E6740">
        <w:rPr>
          <w:rFonts w:ascii="Arial Narrow" w:hAnsi="Arial Narrow" w:cs="Arial"/>
          <w:sz w:val="22"/>
        </w:rPr>
        <w:t>R</w:t>
      </w:r>
      <w:r w:rsidRPr="005E6740">
        <w:rPr>
          <w:rFonts w:ascii="Arial Narrow" w:hAnsi="Arial Narrow" w:cs="Arial"/>
          <w:sz w:val="22"/>
        </w:rPr>
        <w:t>ámcovej dohody) a podpísaný uchádzačom alebo osobou oprávnenou konať za uchádzača. Návrh</w:t>
      </w:r>
      <w:r w:rsidR="001F0DD6" w:rsidRPr="005E6740">
        <w:rPr>
          <w:rFonts w:ascii="Arial Narrow" w:hAnsi="Arial Narrow" w:cs="Arial"/>
          <w:sz w:val="22"/>
        </w:rPr>
        <w:t xml:space="preserve"> </w:t>
      </w:r>
      <w:r w:rsidR="00D7717F" w:rsidRPr="005E6740">
        <w:rPr>
          <w:rFonts w:ascii="Arial Narrow" w:hAnsi="Arial Narrow" w:cs="Arial"/>
          <w:sz w:val="22"/>
        </w:rPr>
        <w:t>R</w:t>
      </w:r>
      <w:r w:rsidRPr="005E6740">
        <w:rPr>
          <w:rFonts w:ascii="Arial Narrow" w:hAnsi="Arial Narrow" w:cs="Arial"/>
          <w:sz w:val="22"/>
        </w:rPr>
        <w:t>ámcovej dohody predloží uchádzač bez jej príloh.</w:t>
      </w:r>
    </w:p>
    <w:p w14:paraId="2AE6EE32" w14:textId="04BF14FF" w:rsidR="00506910" w:rsidRPr="005E6740" w:rsidRDefault="00705B3A" w:rsidP="003C32C6">
      <w:pPr>
        <w:pStyle w:val="Zkladntext3"/>
        <w:numPr>
          <w:ilvl w:val="1"/>
          <w:numId w:val="2"/>
        </w:numPr>
        <w:spacing w:before="120" w:line="240" w:lineRule="auto"/>
        <w:jc w:val="both"/>
        <w:rPr>
          <w:rFonts w:ascii="Arial Narrow" w:hAnsi="Arial Narrow" w:cs="Arial"/>
          <w:sz w:val="22"/>
        </w:rPr>
      </w:pPr>
      <w:bookmarkStart w:id="46" w:name="_Hlk522980770"/>
      <w:bookmarkStart w:id="47" w:name="_Hlk534974743"/>
      <w:r w:rsidRPr="005E6740">
        <w:rPr>
          <w:rFonts w:ascii="Arial Narrow" w:hAnsi="Arial Narrow" w:cs="Arial"/>
          <w:sz w:val="22"/>
        </w:rPr>
        <w:t xml:space="preserve">Návrh na plnenie kritéria podľa </w:t>
      </w:r>
      <w:r w:rsidR="002B21CD" w:rsidRPr="005E6740">
        <w:rPr>
          <w:rFonts w:ascii="Arial Narrow" w:hAnsi="Arial Narrow" w:cs="Arial"/>
          <w:sz w:val="22"/>
        </w:rPr>
        <w:t>šablóny</w:t>
      </w:r>
      <w:r w:rsidRPr="005E6740">
        <w:rPr>
          <w:rFonts w:ascii="Arial Narrow" w:hAnsi="Arial Narrow" w:cs="Arial"/>
          <w:sz w:val="22"/>
        </w:rPr>
        <w:t xml:space="preserve"> </w:t>
      </w:r>
      <w:r w:rsidR="00471BBD" w:rsidRPr="005E6740">
        <w:rPr>
          <w:rFonts w:ascii="Arial Narrow" w:hAnsi="Arial Narrow" w:cs="Arial"/>
          <w:sz w:val="22"/>
        </w:rPr>
        <w:t>s názvom „</w:t>
      </w:r>
      <w:r w:rsidR="00D04960" w:rsidRPr="005E6740">
        <w:rPr>
          <w:rFonts w:ascii="Arial Narrow" w:hAnsi="Arial Narrow" w:cs="Arial"/>
          <w:sz w:val="22"/>
        </w:rPr>
        <w:t>Hodnotiace kritériá</w:t>
      </w:r>
      <w:r w:rsidR="00471BBD" w:rsidRPr="005E6740">
        <w:rPr>
          <w:rFonts w:ascii="Arial Narrow" w:hAnsi="Arial Narrow" w:cs="Arial"/>
          <w:sz w:val="22"/>
        </w:rPr>
        <w:t>“</w:t>
      </w:r>
      <w:r w:rsidR="009F5F78" w:rsidRPr="005E6740">
        <w:rPr>
          <w:rFonts w:ascii="Arial Narrow" w:hAnsi="Arial Narrow" w:cs="Arial"/>
          <w:sz w:val="22"/>
        </w:rPr>
        <w:t xml:space="preserve"> uvedenej v rámci </w:t>
      </w:r>
      <w:r w:rsidR="009F5F78" w:rsidRPr="005E6740">
        <w:rPr>
          <w:rFonts w:ascii="Arial Narrow" w:hAnsi="Arial Narrow" w:cs="Arial"/>
          <w:b/>
          <w:bCs/>
          <w:sz w:val="22"/>
        </w:rPr>
        <w:t>šablóny</w:t>
      </w:r>
      <w:r w:rsidR="00D04960" w:rsidRPr="005E6740">
        <w:rPr>
          <w:rFonts w:ascii="Arial Narrow" w:hAnsi="Arial Narrow" w:cs="Arial"/>
          <w:b/>
          <w:bCs/>
          <w:sz w:val="22"/>
        </w:rPr>
        <w:t>/formuláru ponuky s názvom „Ponuka</w:t>
      </w:r>
      <w:r w:rsidR="009F5F78" w:rsidRPr="005E6740">
        <w:rPr>
          <w:rFonts w:ascii="Arial Narrow" w:hAnsi="Arial Narrow" w:cs="Arial"/>
          <w:b/>
          <w:bCs/>
          <w:sz w:val="22"/>
        </w:rPr>
        <w:t>“</w:t>
      </w:r>
      <w:r w:rsidR="00D04960" w:rsidRPr="005E6740">
        <w:rPr>
          <w:rFonts w:ascii="Arial Narrow" w:hAnsi="Arial Narrow" w:cs="Arial"/>
          <w:b/>
          <w:bCs/>
          <w:sz w:val="22"/>
        </w:rPr>
        <w:t xml:space="preserve"> v</w:t>
      </w:r>
      <w:r w:rsidR="009F5F78" w:rsidRPr="005E6740">
        <w:rPr>
          <w:rFonts w:ascii="Arial Narrow" w:hAnsi="Arial Narrow" w:cs="Arial"/>
          <w:b/>
          <w:bCs/>
          <w:sz w:val="22"/>
        </w:rPr>
        <w:t xml:space="preserve"> EKS.</w:t>
      </w:r>
      <w:r w:rsidR="009F5F78" w:rsidRPr="005E6740">
        <w:rPr>
          <w:rFonts w:ascii="Arial Narrow" w:hAnsi="Arial Narrow" w:cs="Arial"/>
          <w:sz w:val="22"/>
        </w:rPr>
        <w:t xml:space="preserve"> </w:t>
      </w:r>
      <w:r w:rsidR="00D47E22" w:rsidRPr="005E6740">
        <w:rPr>
          <w:rFonts w:ascii="Arial Narrow" w:hAnsi="Arial Narrow" w:cs="Arial"/>
          <w:sz w:val="22"/>
        </w:rPr>
        <w:t xml:space="preserve"> </w:t>
      </w:r>
      <w:bookmarkEnd w:id="46"/>
      <w:r w:rsidR="00EF3E9E" w:rsidRPr="005E6740">
        <w:rPr>
          <w:rFonts w:ascii="Arial Narrow" w:hAnsi="Arial Narrow" w:cs="Arial"/>
          <w:sz w:val="22"/>
        </w:rPr>
        <w:t>Uchádzač</w:t>
      </w:r>
      <w:r w:rsidR="00EF3E9E" w:rsidRPr="005E6740">
        <w:rPr>
          <w:rFonts w:ascii="Arial Narrow" w:hAnsi="Arial Narrow"/>
          <w:sz w:val="22"/>
        </w:rPr>
        <w:t xml:space="preserve"> v</w:t>
      </w:r>
      <w:r w:rsidR="003A3018" w:rsidRPr="005E6740">
        <w:rPr>
          <w:rFonts w:ascii="Arial Narrow" w:hAnsi="Arial Narrow"/>
          <w:sz w:val="22"/>
        </w:rPr>
        <w:t> rámci šablóny „Hodnotiace kritériá“</w:t>
      </w:r>
      <w:r w:rsidR="00EF3E9E" w:rsidRPr="005E6740">
        <w:rPr>
          <w:rFonts w:ascii="Arial Narrow" w:hAnsi="Arial Narrow"/>
          <w:sz w:val="22"/>
        </w:rPr>
        <w:t xml:space="preserve"> ocení jednotlivé položky </w:t>
      </w:r>
      <w:r w:rsidR="00EF3E9E" w:rsidRPr="00B029E5">
        <w:rPr>
          <w:rFonts w:ascii="Arial Narrow" w:hAnsi="Arial Narrow"/>
          <w:sz w:val="22"/>
        </w:rPr>
        <w:t>jednotkov</w:t>
      </w:r>
      <w:r w:rsidR="00343ABB" w:rsidRPr="00B029E5">
        <w:rPr>
          <w:rFonts w:ascii="Arial Narrow" w:hAnsi="Arial Narrow"/>
          <w:sz w:val="22"/>
        </w:rPr>
        <w:t>ými</w:t>
      </w:r>
      <w:r w:rsidR="00EF3E9E" w:rsidRPr="00B029E5">
        <w:rPr>
          <w:rFonts w:ascii="Arial Narrow" w:hAnsi="Arial Narrow"/>
          <w:sz w:val="22"/>
        </w:rPr>
        <w:t xml:space="preserve"> cen</w:t>
      </w:r>
      <w:r w:rsidR="00343ABB" w:rsidRPr="00B029E5">
        <w:rPr>
          <w:rFonts w:ascii="Arial Narrow" w:hAnsi="Arial Narrow"/>
          <w:sz w:val="22"/>
        </w:rPr>
        <w:t>ami</w:t>
      </w:r>
      <w:r w:rsidR="00EF3E9E" w:rsidRPr="00B029E5">
        <w:rPr>
          <w:rFonts w:ascii="Arial Narrow" w:hAnsi="Arial Narrow"/>
          <w:sz w:val="22"/>
        </w:rPr>
        <w:t xml:space="preserve">. Kritérium </w:t>
      </w:r>
      <w:r w:rsidR="00C62226" w:rsidRPr="00B029E5">
        <w:rPr>
          <w:rFonts w:ascii="Arial Narrow" w:hAnsi="Arial Narrow"/>
          <w:b/>
          <w:sz w:val="22"/>
        </w:rPr>
        <w:t xml:space="preserve">Maximálna cena celkom </w:t>
      </w:r>
      <w:r w:rsidR="00EF3E9E" w:rsidRPr="00B029E5">
        <w:rPr>
          <w:rFonts w:ascii="Arial Narrow" w:hAnsi="Arial Narrow"/>
          <w:b/>
          <w:iCs/>
          <w:sz w:val="22"/>
        </w:rPr>
        <w:t xml:space="preserve">vyjadrená </w:t>
      </w:r>
      <w:r w:rsidR="00EF3E9E" w:rsidRPr="00B029E5">
        <w:rPr>
          <w:rFonts w:ascii="Arial Narrow" w:hAnsi="Arial Narrow"/>
          <w:b/>
          <w:iCs/>
          <w:sz w:val="22"/>
        </w:rPr>
        <w:lastRenderedPageBreak/>
        <w:t>v EUR bez DPH</w:t>
      </w:r>
      <w:r w:rsidR="00EF3E9E" w:rsidRPr="00B029E5">
        <w:rPr>
          <w:rFonts w:ascii="Arial Narrow" w:hAnsi="Arial Narrow"/>
          <w:iCs/>
          <w:sz w:val="22"/>
        </w:rPr>
        <w:t xml:space="preserve"> </w:t>
      </w:r>
      <w:r w:rsidR="00EF3E9E" w:rsidRPr="00B029E5">
        <w:rPr>
          <w:rFonts w:ascii="Arial Narrow" w:hAnsi="Arial Narrow"/>
          <w:sz w:val="22"/>
        </w:rPr>
        <w:t>bude automaticky vypočítaná súčtom všetkých súčinov jednotkových cien a</w:t>
      </w:r>
      <w:r w:rsidR="00EF3E9E" w:rsidRPr="005E6740">
        <w:rPr>
          <w:rFonts w:ascii="Arial Narrow" w:hAnsi="Arial Narrow"/>
          <w:sz w:val="22"/>
        </w:rPr>
        <w:t xml:space="preserve"> množstiev uvedených v zozname položiek.</w:t>
      </w:r>
      <w:r w:rsidR="00993B21" w:rsidRPr="005E6740">
        <w:rPr>
          <w:rFonts w:ascii="Arial Narrow" w:hAnsi="Arial Narrow"/>
          <w:sz w:val="22"/>
        </w:rPr>
        <w:t xml:space="preserve"> </w:t>
      </w:r>
    </w:p>
    <w:p w14:paraId="784CCF6C" w14:textId="4834CDAA" w:rsidR="00705B3A" w:rsidRPr="006E6ACB" w:rsidRDefault="007B432F" w:rsidP="00417340">
      <w:pPr>
        <w:spacing w:before="120" w:after="120" w:line="240" w:lineRule="auto"/>
        <w:ind w:left="567"/>
        <w:jc w:val="both"/>
        <w:rPr>
          <w:rFonts w:ascii="Arial Narrow" w:hAnsi="Arial Narrow" w:cs="Arial"/>
          <w:sz w:val="22"/>
        </w:rPr>
      </w:pPr>
      <w:r w:rsidRPr="00AC7F4A">
        <w:rPr>
          <w:rFonts w:ascii="Arial Narrow" w:hAnsi="Arial Narrow"/>
          <w:sz w:val="22"/>
        </w:rPr>
        <w:t xml:space="preserve">Uchádzač v tejto časti ponuky </w:t>
      </w:r>
      <w:r w:rsidR="0023573D" w:rsidRPr="00AC7F4A">
        <w:rPr>
          <w:rFonts w:ascii="Arial Narrow" w:hAnsi="Arial Narrow"/>
          <w:sz w:val="22"/>
        </w:rPr>
        <w:t xml:space="preserve">v rámci „Prílohy hodnotiacich kritérií“ </w:t>
      </w:r>
      <w:r w:rsidRPr="00AC7F4A">
        <w:rPr>
          <w:rFonts w:ascii="Arial Narrow" w:hAnsi="Arial Narrow"/>
          <w:sz w:val="22"/>
        </w:rPr>
        <w:t xml:space="preserve">predloží aj </w:t>
      </w:r>
      <w:r w:rsidR="0023573D" w:rsidRPr="00AC7F4A">
        <w:rPr>
          <w:rFonts w:ascii="Arial Narrow" w:hAnsi="Arial Narrow"/>
          <w:sz w:val="22"/>
        </w:rPr>
        <w:t>ocenenú</w:t>
      </w:r>
      <w:r w:rsidRPr="00AC7F4A">
        <w:rPr>
          <w:rFonts w:ascii="Arial Narrow" w:hAnsi="Arial Narrow"/>
          <w:sz w:val="22"/>
        </w:rPr>
        <w:t xml:space="preserve"> príloh</w:t>
      </w:r>
      <w:r w:rsidR="0023573D" w:rsidRPr="00AC7F4A">
        <w:rPr>
          <w:rFonts w:ascii="Arial Narrow" w:hAnsi="Arial Narrow"/>
          <w:sz w:val="22"/>
        </w:rPr>
        <w:t>u</w:t>
      </w:r>
      <w:r w:rsidRPr="00AC7F4A">
        <w:rPr>
          <w:rFonts w:ascii="Arial Narrow" w:hAnsi="Arial Narrow"/>
          <w:sz w:val="22"/>
        </w:rPr>
        <w:t xml:space="preserve"> č. 3. </w:t>
      </w:r>
      <w:r w:rsidRPr="00AC7F4A">
        <w:rPr>
          <w:rFonts w:ascii="Arial Narrow" w:hAnsi="Arial Narrow" w:cs="Arial"/>
          <w:sz w:val="22"/>
        </w:rPr>
        <w:t xml:space="preserve">Vzor štruktúrovaného rozpočtu ceny týchto súťažných podkladov </w:t>
      </w:r>
      <w:r w:rsidRPr="00AC7F4A">
        <w:rPr>
          <w:rFonts w:ascii="Arial Narrow" w:hAnsi="Arial Narrow"/>
          <w:sz w:val="22"/>
        </w:rPr>
        <w:t>vo formáte</w:t>
      </w:r>
      <w:r w:rsidR="00262E3B">
        <w:rPr>
          <w:rFonts w:ascii="Arial Narrow" w:hAnsi="Arial Narrow"/>
          <w:sz w:val="22"/>
        </w:rPr>
        <w:t xml:space="preserve"> </w:t>
      </w:r>
      <w:r w:rsidRPr="00AC7F4A">
        <w:rPr>
          <w:rFonts w:ascii="Arial Narrow" w:hAnsi="Arial Narrow"/>
          <w:sz w:val="22"/>
        </w:rPr>
        <w:t>.</w:t>
      </w:r>
      <w:proofErr w:type="spellStart"/>
      <w:r w:rsidRPr="00AC7F4A">
        <w:rPr>
          <w:rFonts w:ascii="Arial Narrow" w:hAnsi="Arial Narrow"/>
          <w:sz w:val="22"/>
        </w:rPr>
        <w:t>pdf</w:t>
      </w:r>
      <w:proofErr w:type="spellEnd"/>
      <w:r w:rsidR="00CE3A0F">
        <w:rPr>
          <w:rFonts w:ascii="Arial Narrow" w:hAnsi="Arial Narrow"/>
          <w:sz w:val="22"/>
        </w:rPr>
        <w:t xml:space="preserve"> </w:t>
      </w:r>
      <w:r w:rsidRPr="00AC7F4A">
        <w:rPr>
          <w:rFonts w:ascii="Arial Narrow" w:hAnsi="Arial Narrow" w:cs="Arial"/>
          <w:sz w:val="22"/>
        </w:rPr>
        <w:t>podľa týchto súťažných podkladov, ktor</w:t>
      </w:r>
      <w:r w:rsidR="00A23D92">
        <w:rPr>
          <w:rFonts w:ascii="Arial Narrow" w:hAnsi="Arial Narrow" w:cs="Arial"/>
          <w:sz w:val="22"/>
        </w:rPr>
        <w:t>ý</w:t>
      </w:r>
      <w:r w:rsidRPr="00AC7F4A">
        <w:rPr>
          <w:rFonts w:ascii="Arial Narrow" w:hAnsi="Arial Narrow" w:cs="Arial"/>
          <w:sz w:val="22"/>
        </w:rPr>
        <w:t xml:space="preserve"> sa </w:t>
      </w:r>
      <w:r w:rsidR="00326FAD" w:rsidRPr="00AC7F4A">
        <w:rPr>
          <w:rFonts w:ascii="Arial Narrow" w:hAnsi="Arial Narrow" w:cs="Arial"/>
          <w:sz w:val="22"/>
        </w:rPr>
        <w:t>stane prílohou č</w:t>
      </w:r>
      <w:r w:rsidR="00326FAD" w:rsidRPr="00B029E5">
        <w:rPr>
          <w:rFonts w:ascii="Arial Narrow" w:hAnsi="Arial Narrow" w:cs="Arial"/>
          <w:sz w:val="22"/>
        </w:rPr>
        <w:t xml:space="preserve">. </w:t>
      </w:r>
      <w:r w:rsidR="00390A97" w:rsidRPr="00B029E5">
        <w:rPr>
          <w:rFonts w:ascii="Arial Narrow" w:hAnsi="Arial Narrow" w:cs="Arial"/>
          <w:sz w:val="22"/>
        </w:rPr>
        <w:t>3</w:t>
      </w:r>
      <w:r w:rsidR="00326FAD" w:rsidRPr="00AC7F4A">
        <w:rPr>
          <w:rFonts w:ascii="Arial Narrow" w:hAnsi="Arial Narrow" w:cs="Arial"/>
          <w:sz w:val="22"/>
        </w:rPr>
        <w:t xml:space="preserve"> návrhu Rámcovej dohody </w:t>
      </w:r>
      <w:r w:rsidR="00326FAD" w:rsidRPr="006E6ACB">
        <w:rPr>
          <w:rFonts w:ascii="Arial Narrow" w:hAnsi="Arial Narrow" w:cs="Arial"/>
          <w:sz w:val="22"/>
        </w:rPr>
        <w:t>uvedenej v prílohe č. 2. Návrh Rámcovej dohody týchto súťažných podkladov.</w:t>
      </w:r>
    </w:p>
    <w:p w14:paraId="35BE6B94" w14:textId="77777777" w:rsidR="00D5571F" w:rsidRPr="00CE3A0F" w:rsidRDefault="00964F22" w:rsidP="00417340">
      <w:pPr>
        <w:spacing w:before="120" w:after="120" w:line="240" w:lineRule="auto"/>
        <w:ind w:left="567"/>
        <w:jc w:val="both"/>
        <w:rPr>
          <w:rFonts w:ascii="Arial Narrow" w:hAnsi="Arial Narrow" w:cs="Arial"/>
          <w:sz w:val="22"/>
        </w:rPr>
      </w:pPr>
      <w:r w:rsidRPr="00CE3A0F">
        <w:rPr>
          <w:rFonts w:ascii="Arial Narrow" w:hAnsi="Arial Narrow" w:cs="Arial"/>
          <w:sz w:val="22"/>
        </w:rPr>
        <w:t>V prípade rozdielnych návrhov na plnenie kritéria uveden</w:t>
      </w:r>
      <w:r w:rsidR="001364E8" w:rsidRPr="00CE3A0F">
        <w:rPr>
          <w:rFonts w:ascii="Arial Narrow" w:hAnsi="Arial Narrow" w:cs="Arial"/>
          <w:sz w:val="22"/>
        </w:rPr>
        <w:t>ého</w:t>
      </w:r>
      <w:r w:rsidRPr="00CE3A0F">
        <w:rPr>
          <w:rFonts w:ascii="Arial Narrow" w:hAnsi="Arial Narrow" w:cs="Arial"/>
          <w:sz w:val="22"/>
        </w:rPr>
        <w:t xml:space="preserve"> zo strany uchádzača </w:t>
      </w:r>
      <w:r w:rsidR="0000780F" w:rsidRPr="00CE3A0F">
        <w:rPr>
          <w:rFonts w:ascii="Arial Narrow" w:hAnsi="Arial Narrow" w:cs="Arial"/>
          <w:sz w:val="22"/>
        </w:rPr>
        <w:t xml:space="preserve">v rámci </w:t>
      </w:r>
      <w:r w:rsidR="0000780F" w:rsidRPr="00CE3A0F">
        <w:rPr>
          <w:rFonts w:ascii="Arial Narrow" w:hAnsi="Arial Narrow" w:cs="Arial"/>
          <w:b/>
          <w:bCs/>
          <w:sz w:val="22"/>
        </w:rPr>
        <w:t>šablóny/formuláru ponuky s názvom „Ponuka</w:t>
      </w:r>
      <w:r w:rsidR="00AA7C7F" w:rsidRPr="00CE3A0F">
        <w:rPr>
          <w:rFonts w:ascii="Arial Narrow" w:hAnsi="Arial Narrow" w:cs="Arial"/>
          <w:b/>
          <w:bCs/>
          <w:sz w:val="22"/>
        </w:rPr>
        <w:t xml:space="preserve"> – Hodnotiace kritéria</w:t>
      </w:r>
      <w:r w:rsidR="0000780F" w:rsidRPr="00CE3A0F">
        <w:rPr>
          <w:rFonts w:ascii="Arial Narrow" w:hAnsi="Arial Narrow" w:cs="Arial"/>
          <w:b/>
          <w:bCs/>
          <w:sz w:val="22"/>
        </w:rPr>
        <w:t>“ v EKS a </w:t>
      </w:r>
      <w:r w:rsidR="0000780F" w:rsidRPr="00CE3A0F">
        <w:rPr>
          <w:rFonts w:ascii="Arial Narrow" w:hAnsi="Arial Narrow" w:cs="Arial"/>
          <w:bCs/>
          <w:sz w:val="22"/>
        </w:rPr>
        <w:t>v</w:t>
      </w:r>
      <w:r w:rsidR="0000780F" w:rsidRPr="00CE3A0F">
        <w:rPr>
          <w:rFonts w:ascii="Arial Narrow" w:hAnsi="Arial Narrow" w:cs="Arial"/>
          <w:b/>
          <w:bCs/>
          <w:sz w:val="22"/>
        </w:rPr>
        <w:t xml:space="preserve"> </w:t>
      </w:r>
      <w:r w:rsidR="0000780F" w:rsidRPr="00CE3A0F">
        <w:rPr>
          <w:rFonts w:ascii="Arial Narrow" w:hAnsi="Arial Narrow"/>
          <w:sz w:val="22"/>
        </w:rPr>
        <w:t xml:space="preserve">prílohe č. 3. </w:t>
      </w:r>
      <w:r w:rsidR="0000780F" w:rsidRPr="00CE3A0F">
        <w:rPr>
          <w:rFonts w:ascii="Arial Narrow" w:hAnsi="Arial Narrow" w:cs="Arial"/>
          <w:sz w:val="22"/>
        </w:rPr>
        <w:t xml:space="preserve">Vzor štruktúrovaného rozpočtu ceny týchto súťažných podkladov, ktorú predložil </w:t>
      </w:r>
      <w:r w:rsidR="00515354" w:rsidRPr="00CE3A0F">
        <w:rPr>
          <w:rFonts w:ascii="Arial Narrow" w:hAnsi="Arial Narrow" w:cs="Arial"/>
          <w:sz w:val="22"/>
        </w:rPr>
        <w:t xml:space="preserve">uchádzač </w:t>
      </w:r>
      <w:r w:rsidR="0000780F" w:rsidRPr="00CE3A0F">
        <w:rPr>
          <w:rFonts w:ascii="Arial Narrow" w:hAnsi="Arial Narrow" w:cs="Arial"/>
          <w:sz w:val="22"/>
        </w:rPr>
        <w:t xml:space="preserve">v rámci svojej ponuky, platí </w:t>
      </w:r>
      <w:r w:rsidR="00515354" w:rsidRPr="00CE3A0F">
        <w:rPr>
          <w:rFonts w:ascii="Arial Narrow" w:hAnsi="Arial Narrow" w:cs="Arial"/>
          <w:sz w:val="22"/>
        </w:rPr>
        <w:t xml:space="preserve">návrh na plnenie kritéria uvedený zo strany uchádzača v rámci </w:t>
      </w:r>
      <w:r w:rsidR="00515354" w:rsidRPr="00CE3A0F">
        <w:rPr>
          <w:rFonts w:ascii="Arial Narrow" w:hAnsi="Arial Narrow" w:cs="Arial"/>
          <w:b/>
          <w:bCs/>
          <w:sz w:val="22"/>
        </w:rPr>
        <w:t>šablóny/formuláru ponuky s názvom „Ponuka</w:t>
      </w:r>
      <w:r w:rsidR="00AA7C7F" w:rsidRPr="00CE3A0F">
        <w:rPr>
          <w:rFonts w:ascii="Arial Narrow" w:hAnsi="Arial Narrow" w:cs="Arial"/>
          <w:b/>
          <w:bCs/>
          <w:sz w:val="22"/>
        </w:rPr>
        <w:t xml:space="preserve"> – Hodnotiace kritéria</w:t>
      </w:r>
      <w:r w:rsidR="00515354" w:rsidRPr="00CE3A0F">
        <w:rPr>
          <w:rFonts w:ascii="Arial Narrow" w:hAnsi="Arial Narrow" w:cs="Arial"/>
          <w:b/>
          <w:bCs/>
          <w:sz w:val="22"/>
        </w:rPr>
        <w:t>“ v EKS.</w:t>
      </w:r>
      <w:bookmarkStart w:id="48" w:name="_Hlk534974981"/>
      <w:bookmarkEnd w:id="47"/>
      <w:r w:rsidR="00D5571F" w:rsidRPr="00CE3A0F">
        <w:rPr>
          <w:rFonts w:ascii="Arial Narrow" w:hAnsi="Arial Narrow" w:cs="Arial"/>
          <w:sz w:val="22"/>
        </w:rPr>
        <w:t xml:space="preserve"> </w:t>
      </w:r>
    </w:p>
    <w:p w14:paraId="6531E4A8" w14:textId="23C184F4" w:rsidR="00E43C6E" w:rsidRPr="00CE3A0F" w:rsidRDefault="00E43C6E" w:rsidP="003C32C6">
      <w:pPr>
        <w:pStyle w:val="Zkladntext3"/>
        <w:numPr>
          <w:ilvl w:val="1"/>
          <w:numId w:val="2"/>
        </w:numPr>
        <w:spacing w:before="120" w:line="240" w:lineRule="auto"/>
        <w:jc w:val="both"/>
        <w:rPr>
          <w:rFonts w:ascii="Arial Narrow" w:hAnsi="Arial Narrow" w:cs="Arial"/>
          <w:sz w:val="22"/>
        </w:rPr>
      </w:pPr>
      <w:r w:rsidRPr="00CE3A0F">
        <w:rPr>
          <w:rFonts w:ascii="Arial Narrow" w:hAnsi="Arial Narrow" w:cs="Arial"/>
          <w:sz w:val="22"/>
        </w:rPr>
        <w:t>Č</w:t>
      </w:r>
      <w:r w:rsidRPr="00CE3A0F">
        <w:rPr>
          <w:rFonts w:ascii="Arial Narrow" w:hAnsi="Arial Narrow"/>
          <w:sz w:val="22"/>
        </w:rPr>
        <w:t xml:space="preserve">estné vyhlásenie uchádzača o tom, že dokumenty predložené elektronicky </w:t>
      </w:r>
      <w:r w:rsidR="00BA62DF" w:rsidRPr="00CE3A0F">
        <w:rPr>
          <w:rFonts w:ascii="Arial Narrow" w:hAnsi="Arial Narrow"/>
          <w:sz w:val="22"/>
        </w:rPr>
        <w:t xml:space="preserve">v ponuke uchádzača, </w:t>
      </w:r>
      <w:r w:rsidRPr="00CE3A0F">
        <w:rPr>
          <w:rFonts w:ascii="Arial Narrow" w:hAnsi="Arial Narrow"/>
          <w:sz w:val="22"/>
        </w:rPr>
        <w:t xml:space="preserve">sú zhodné s originálnymi dokumentmi. </w:t>
      </w:r>
      <w:r w:rsidR="00CE3A0F" w:rsidRPr="00CE3A0F">
        <w:rPr>
          <w:rFonts w:ascii="Arial Narrow" w:hAnsi="Arial Narrow"/>
          <w:sz w:val="22"/>
        </w:rPr>
        <w:t xml:space="preserve">Uchádzač </w:t>
      </w:r>
      <w:r w:rsidR="001560F9">
        <w:rPr>
          <w:rFonts w:ascii="Arial Narrow" w:hAnsi="Arial Narrow"/>
          <w:sz w:val="22"/>
        </w:rPr>
        <w:t>č</w:t>
      </w:r>
      <w:r w:rsidR="00CE3A0F" w:rsidRPr="00CE3A0F">
        <w:rPr>
          <w:rFonts w:ascii="Arial Narrow" w:hAnsi="Arial Narrow"/>
          <w:sz w:val="22"/>
        </w:rPr>
        <w:t xml:space="preserve">estné vyhlásenie predloží vo </w:t>
      </w:r>
      <w:r w:rsidR="00CE3A0F" w:rsidRPr="00CE3A0F">
        <w:rPr>
          <w:rFonts w:ascii="Arial Narrow" w:hAnsi="Arial Narrow" w:cs="Arial"/>
          <w:sz w:val="22"/>
        </w:rPr>
        <w:t xml:space="preserve"> formáte .</w:t>
      </w:r>
      <w:proofErr w:type="spellStart"/>
      <w:r w:rsidR="00CE3A0F" w:rsidRPr="00CE3A0F">
        <w:rPr>
          <w:rFonts w:ascii="Arial Narrow" w:hAnsi="Arial Narrow" w:cs="Arial"/>
          <w:sz w:val="22"/>
        </w:rPr>
        <w:t>pdf</w:t>
      </w:r>
      <w:proofErr w:type="spellEnd"/>
      <w:r w:rsidR="00CE3A0F" w:rsidRPr="00CE3A0F">
        <w:rPr>
          <w:rFonts w:ascii="Arial Narrow" w:hAnsi="Arial Narrow" w:cs="Arial"/>
          <w:sz w:val="22"/>
        </w:rPr>
        <w:t xml:space="preserve">. </w:t>
      </w:r>
      <w:r w:rsidR="00CE3A0F" w:rsidRPr="00CE3A0F">
        <w:rPr>
          <w:rFonts w:ascii="Arial Narrow" w:hAnsi="Arial Narrow"/>
          <w:sz w:val="22"/>
        </w:rPr>
        <w:t xml:space="preserve"> </w:t>
      </w:r>
      <w:r w:rsidRPr="00CE3A0F">
        <w:rPr>
          <w:rFonts w:ascii="Arial Narrow" w:hAnsi="Arial Narrow"/>
          <w:sz w:val="22"/>
        </w:rPr>
        <w:t xml:space="preserve">Vzor čestného vyhlásenia je uvedený v prílohe č. </w:t>
      </w:r>
      <w:r w:rsidR="00866EAB">
        <w:rPr>
          <w:rFonts w:ascii="Arial Narrow" w:hAnsi="Arial Narrow"/>
          <w:sz w:val="22"/>
        </w:rPr>
        <w:t>8</w:t>
      </w:r>
      <w:r w:rsidRPr="00CE3A0F">
        <w:rPr>
          <w:rFonts w:ascii="Arial Narrow" w:hAnsi="Arial Narrow"/>
          <w:sz w:val="22"/>
        </w:rPr>
        <w:t xml:space="preserve"> týchto súťažných podkladov.</w:t>
      </w:r>
      <w:bookmarkStart w:id="49" w:name="_Hlk534975036"/>
      <w:bookmarkEnd w:id="48"/>
    </w:p>
    <w:p w14:paraId="461DDD58" w14:textId="08BFA21D" w:rsidR="00D5571F" w:rsidRPr="00CE3A0F" w:rsidRDefault="00036CA9"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Údaje</w:t>
      </w:r>
      <w:r w:rsidRPr="00CE3A0F">
        <w:rPr>
          <w:rFonts w:ascii="Arial Narrow" w:hAnsi="Arial Narrow" w:cs="Arial"/>
          <w:sz w:val="22"/>
        </w:rPr>
        <w:t xml:space="preserve"> o osobe, ktorej služby alebo podklady pri vypracovaní ponuky uchádzač využil podľa bodu 10.</w:t>
      </w:r>
      <w:r w:rsidR="001B4196" w:rsidRPr="00CE3A0F">
        <w:rPr>
          <w:rFonts w:ascii="Arial Narrow" w:hAnsi="Arial Narrow" w:cs="Arial"/>
          <w:sz w:val="22"/>
        </w:rPr>
        <w:t>4</w:t>
      </w:r>
      <w:r w:rsidRPr="00CE3A0F">
        <w:rPr>
          <w:rFonts w:ascii="Arial Narrow" w:hAnsi="Arial Narrow" w:cs="Arial"/>
          <w:sz w:val="22"/>
        </w:rPr>
        <w:t xml:space="preserve"> týchto súťažných podkladoch, ak uchádzač ponuku nevypracoval sám.</w:t>
      </w:r>
      <w:r w:rsidR="00217CAC" w:rsidRPr="00CE3A0F">
        <w:rPr>
          <w:rFonts w:ascii="Arial Narrow" w:hAnsi="Arial Narrow" w:cs="Arial"/>
          <w:sz w:val="22"/>
        </w:rPr>
        <w:t xml:space="preserve"> </w:t>
      </w:r>
      <w:bookmarkEnd w:id="49"/>
      <w:r w:rsidR="00CE3A0F" w:rsidRPr="00CE3A0F">
        <w:rPr>
          <w:rFonts w:ascii="Arial Narrow" w:hAnsi="Arial Narrow" w:cs="Arial"/>
          <w:sz w:val="22"/>
        </w:rPr>
        <w:t>Uchádzač tieto údaje predloží vo formáte .</w:t>
      </w:r>
      <w:proofErr w:type="spellStart"/>
      <w:r w:rsidR="00CE3A0F" w:rsidRPr="00CE3A0F">
        <w:rPr>
          <w:rFonts w:ascii="Arial Narrow" w:hAnsi="Arial Narrow" w:cs="Arial"/>
          <w:sz w:val="22"/>
        </w:rPr>
        <w:t>pdf</w:t>
      </w:r>
      <w:proofErr w:type="spellEnd"/>
      <w:r w:rsidR="00CE3A0F" w:rsidRPr="00CE3A0F">
        <w:rPr>
          <w:rFonts w:ascii="Arial Narrow" w:hAnsi="Arial Narrow" w:cs="Arial"/>
          <w:sz w:val="22"/>
        </w:rPr>
        <w:t xml:space="preserve"> . </w:t>
      </w:r>
    </w:p>
    <w:p w14:paraId="02C14A6B" w14:textId="77777777" w:rsidR="00E43C6E" w:rsidRPr="00887ABD" w:rsidRDefault="00AB0E3A"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Doklad</w:t>
      </w:r>
      <w:r w:rsidRPr="00D5571F">
        <w:rPr>
          <w:rFonts w:ascii="Arial Narrow" w:hAnsi="Arial Narrow" w:cs="Arial"/>
          <w:sz w:val="22"/>
        </w:rPr>
        <w:t xml:space="preserve"> o zložení zábezpeky v súlade s bodom 1</w:t>
      </w:r>
      <w:r w:rsidR="008B78CC" w:rsidRPr="00D5571F">
        <w:rPr>
          <w:rFonts w:ascii="Arial Narrow" w:hAnsi="Arial Narrow" w:cs="Arial"/>
          <w:sz w:val="22"/>
        </w:rPr>
        <w:t>4</w:t>
      </w:r>
      <w:r w:rsidRPr="00D5571F">
        <w:rPr>
          <w:rFonts w:ascii="Arial Narrow" w:hAnsi="Arial Narrow" w:cs="Arial"/>
          <w:sz w:val="22"/>
        </w:rPr>
        <w:t xml:space="preserve"> týchto súťažných podkladov.</w:t>
      </w:r>
      <w:r w:rsidR="00D5571F" w:rsidRPr="00887ABD">
        <w:rPr>
          <w:rFonts w:ascii="Arial Narrow" w:hAnsi="Arial Narrow" w:cs="Arial"/>
          <w:sz w:val="22"/>
        </w:rPr>
        <w:t xml:space="preserve"> </w:t>
      </w:r>
    </w:p>
    <w:p w14:paraId="706681DC" w14:textId="77777777" w:rsidR="007952F3" w:rsidRDefault="007952F3" w:rsidP="00417340">
      <w:pPr>
        <w:tabs>
          <w:tab w:val="left" w:pos="3555"/>
          <w:tab w:val="center" w:pos="4734"/>
        </w:tabs>
        <w:spacing w:before="120" w:after="120" w:line="240" w:lineRule="auto"/>
        <w:jc w:val="center"/>
        <w:rPr>
          <w:rFonts w:ascii="Arial Narrow" w:hAnsi="Arial Narrow" w:cs="Arial"/>
          <w:b/>
          <w:bCs/>
        </w:rPr>
      </w:pPr>
    </w:p>
    <w:p w14:paraId="4C50AF5B" w14:textId="77777777" w:rsidR="00065F6B" w:rsidRPr="00262E3B" w:rsidRDefault="00065F6B" w:rsidP="00417340">
      <w:pPr>
        <w:tabs>
          <w:tab w:val="left" w:pos="3555"/>
          <w:tab w:val="center" w:pos="4734"/>
        </w:tabs>
        <w:spacing w:before="120" w:after="120" w:line="240" w:lineRule="auto"/>
        <w:jc w:val="center"/>
        <w:rPr>
          <w:rFonts w:ascii="Arial Narrow" w:hAnsi="Arial Narrow" w:cs="Arial"/>
          <w:b/>
          <w:bCs/>
          <w:sz w:val="22"/>
        </w:rPr>
      </w:pPr>
      <w:r w:rsidRPr="00262E3B">
        <w:rPr>
          <w:rFonts w:ascii="Arial Narrow" w:hAnsi="Arial Narrow" w:cs="Arial"/>
          <w:b/>
          <w:bCs/>
          <w:sz w:val="22"/>
        </w:rPr>
        <w:t>Predkladanie ponuky</w:t>
      </w:r>
    </w:p>
    <w:p w14:paraId="4E6410A6" w14:textId="15FACB0F" w:rsidR="00065F6B" w:rsidRPr="00887ABD"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náklady na ponuku</w:t>
      </w:r>
    </w:p>
    <w:p w14:paraId="6FDF91EF" w14:textId="2599A013"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Všetky</w:t>
      </w:r>
      <w:r w:rsidRPr="00887ABD">
        <w:rPr>
          <w:rFonts w:ascii="Arial Narrow" w:hAnsi="Arial Narrow" w:cs="Arial"/>
          <w:sz w:val="22"/>
        </w:rPr>
        <w:t xml:space="preserve"> </w:t>
      </w:r>
      <w:r w:rsidRPr="003C32C6">
        <w:rPr>
          <w:rFonts w:ascii="Arial Narrow" w:hAnsi="Arial Narrow"/>
          <w:sz w:val="22"/>
        </w:rPr>
        <w:t>náklady</w:t>
      </w:r>
      <w:r w:rsidRPr="00887ABD">
        <w:rPr>
          <w:rFonts w:ascii="Arial Narrow" w:hAnsi="Arial Narrow" w:cs="Arial"/>
          <w:sz w:val="22"/>
        </w:rPr>
        <w:t xml:space="preserve">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0"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Pr="00887ABD">
        <w:rPr>
          <w:rFonts w:ascii="Arial Narrow" w:hAnsi="Arial Narrow" w:cs="Arial"/>
          <w:sz w:val="22"/>
        </w:rPr>
        <w:t xml:space="preserve"> </w:t>
      </w:r>
      <w:bookmarkEnd w:id="50"/>
      <w:r w:rsidRPr="00887ABD">
        <w:rPr>
          <w:rFonts w:ascii="Arial Narrow" w:hAnsi="Arial Narrow" w:cs="Arial"/>
          <w:sz w:val="22"/>
        </w:rPr>
        <w:t xml:space="preserve">v lehote na predkladanie ponúk podľa týchto súťažných </w:t>
      </w:r>
      <w:r w:rsidRPr="00417340">
        <w:rPr>
          <w:rFonts w:ascii="Arial Narrow" w:hAnsi="Arial Narrow" w:cs="Arial"/>
          <w:sz w:val="22"/>
        </w:rPr>
        <w:t>podkladov sa uchádzačom nevracajú. Zostávajú ako súčasť dokumentácie vyhláseného verejného obstarávania.</w:t>
      </w:r>
    </w:p>
    <w:p w14:paraId="6EEE71A9" w14:textId="2695E622" w:rsidR="00065F6B" w:rsidRPr="00417340"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17340">
        <w:rPr>
          <w:rFonts w:ascii="Arial Narrow" w:hAnsi="Arial Narrow" w:cs="Arial"/>
          <w:b/>
          <w:bCs/>
          <w:smallCaps/>
          <w:sz w:val="22"/>
        </w:rPr>
        <w:t>oprávnenie predložiť ponuku</w:t>
      </w:r>
    </w:p>
    <w:p w14:paraId="353E87C0" w14:textId="086664A3" w:rsidR="001B5ED3" w:rsidRPr="00417340" w:rsidRDefault="001B5ED3" w:rsidP="003C32C6">
      <w:pPr>
        <w:pStyle w:val="Zkladntext3"/>
        <w:numPr>
          <w:ilvl w:val="1"/>
          <w:numId w:val="2"/>
        </w:numPr>
        <w:spacing w:before="120" w:line="240" w:lineRule="auto"/>
        <w:jc w:val="both"/>
        <w:rPr>
          <w:rFonts w:ascii="Arial Narrow" w:hAnsi="Arial Narrow" w:cs="Arial"/>
          <w:color w:val="000000"/>
          <w:sz w:val="22"/>
        </w:rPr>
      </w:pPr>
      <w:r w:rsidRPr="003C32C6">
        <w:rPr>
          <w:rFonts w:ascii="Arial Narrow" w:hAnsi="Arial Narrow"/>
          <w:sz w:val="22"/>
        </w:rPr>
        <w:t>Záujemcom</w:t>
      </w:r>
      <w:r w:rsidRPr="00417340">
        <w:rPr>
          <w:rFonts w:ascii="Arial Narrow" w:hAnsi="Arial Narrow" w:cs="Arial"/>
          <w:color w:val="000000"/>
          <w:sz w:val="22"/>
        </w:rPr>
        <w:t xml:space="preserve">/uchádzačom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w:t>
      </w:r>
      <w:proofErr w:type="spellStart"/>
      <w:r w:rsidRPr="00417340">
        <w:rPr>
          <w:rFonts w:ascii="Arial Narrow" w:hAnsi="Arial Narrow" w:cs="Arial"/>
          <w:color w:val="000000"/>
          <w:sz w:val="22"/>
        </w:rPr>
        <w:t>plnomocenstvo</w:t>
      </w:r>
      <w:proofErr w:type="spellEnd"/>
      <w:r w:rsidRPr="00417340">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rámcovej dohody/realizačnej zmluvy a komunikácie/zodpovednosti v procese plnenia rámcovej dohody/realizačnej zmluvy.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8FD2B3B" w14:textId="4D24E080"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Obchodná</w:t>
      </w:r>
      <w:r w:rsidRPr="00417340">
        <w:rPr>
          <w:rFonts w:ascii="Arial Narrow" w:hAnsi="Arial Narrow" w:cs="Arial"/>
          <w:sz w:val="22"/>
        </w:rPr>
        <w:t xml:space="preserve">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3702BEF" w14:textId="4E60F799" w:rsidR="00065F6B" w:rsidRPr="00417340" w:rsidRDefault="00874192"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51" w:name="podmienky_technicke"/>
      <w:bookmarkEnd w:id="51"/>
      <w:r w:rsidRPr="00417340">
        <w:rPr>
          <w:rFonts w:ascii="Arial Narrow" w:hAnsi="Arial Narrow" w:cs="Arial"/>
          <w:b/>
          <w:bCs/>
          <w:smallCaps/>
          <w:sz w:val="22"/>
        </w:rPr>
        <w:t>predloženie ponuky a</w:t>
      </w:r>
      <w:r w:rsidR="00466CA1">
        <w:rPr>
          <w:rFonts w:ascii="Arial Narrow" w:hAnsi="Arial Narrow" w:cs="Arial"/>
          <w:b/>
          <w:bCs/>
          <w:smallCaps/>
          <w:sz w:val="22"/>
        </w:rPr>
        <w:t xml:space="preserve"> </w:t>
      </w:r>
      <w:proofErr w:type="spellStart"/>
      <w:r w:rsidR="00DE047D">
        <w:rPr>
          <w:rFonts w:ascii="Arial Narrow" w:hAnsi="Arial Narrow" w:cs="Arial"/>
          <w:b/>
          <w:bCs/>
          <w:smallCaps/>
          <w:sz w:val="22"/>
        </w:rPr>
        <w:t>s</w:t>
      </w:r>
      <w:r w:rsidR="00466CA1">
        <w:rPr>
          <w:rFonts w:ascii="Arial Narrow" w:hAnsi="Arial Narrow" w:cs="Arial"/>
          <w:b/>
          <w:bCs/>
          <w:smallCaps/>
          <w:sz w:val="22"/>
        </w:rPr>
        <w:t>päťvzatie</w:t>
      </w:r>
      <w:proofErr w:type="spellEnd"/>
      <w:r w:rsidR="00466CA1">
        <w:rPr>
          <w:rFonts w:ascii="Arial Narrow" w:hAnsi="Arial Narrow" w:cs="Arial"/>
          <w:b/>
          <w:bCs/>
          <w:smallCaps/>
          <w:sz w:val="22"/>
        </w:rPr>
        <w:t xml:space="preserve"> </w:t>
      </w:r>
      <w:r w:rsidR="00065F6B" w:rsidRPr="00417340">
        <w:rPr>
          <w:rFonts w:ascii="Arial Narrow" w:hAnsi="Arial Narrow" w:cs="Arial"/>
          <w:b/>
          <w:bCs/>
          <w:smallCaps/>
          <w:sz w:val="22"/>
        </w:rPr>
        <w:t>ponuky</w:t>
      </w:r>
    </w:p>
    <w:p w14:paraId="41523DD3" w14:textId="62419354"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cs="Arial"/>
          <w:sz w:val="22"/>
        </w:rPr>
        <w:t xml:space="preserve">Každý </w:t>
      </w:r>
      <w:r w:rsidRPr="003C32C6">
        <w:rPr>
          <w:rFonts w:ascii="Arial Narrow" w:hAnsi="Arial Narrow"/>
          <w:sz w:val="22"/>
        </w:rPr>
        <w:t>uchádzač</w:t>
      </w:r>
      <w:r w:rsidRPr="00417340">
        <w:rPr>
          <w:rFonts w:ascii="Arial Narrow" w:hAnsi="Arial Narrow" w:cs="Arial"/>
          <w:sz w:val="22"/>
        </w:rPr>
        <w:t xml:space="preserve"> môže vo verejnom obstarávaní</w:t>
      </w:r>
      <w:r w:rsidR="00874192" w:rsidRPr="00417340">
        <w:rPr>
          <w:rFonts w:ascii="Arial Narrow" w:hAnsi="Arial Narrow" w:cs="Arial"/>
          <w:sz w:val="22"/>
        </w:rPr>
        <w:t xml:space="preserve"> </w:t>
      </w:r>
      <w:r w:rsidRPr="00417340">
        <w:rPr>
          <w:rFonts w:ascii="Arial Narrow" w:hAnsi="Arial Narrow" w:cs="Arial"/>
          <w:sz w:val="22"/>
        </w:rPr>
        <w:t>predložiť iba jednu ponuku, buď samostatne sám za seba alebo ako člen skupiny dodávateľov, a to výlučne v písomnej forme</w:t>
      </w:r>
      <w:r w:rsidR="007C37AA" w:rsidRPr="00417340">
        <w:rPr>
          <w:rFonts w:ascii="Arial Narrow" w:hAnsi="Arial Narrow" w:cs="Arial"/>
          <w:sz w:val="22"/>
        </w:rPr>
        <w:t xml:space="preserve"> </w:t>
      </w:r>
      <w:bookmarkStart w:id="52" w:name="_Hlk522982639"/>
      <w:r w:rsidR="00445B05" w:rsidRPr="00417340">
        <w:rPr>
          <w:rFonts w:ascii="Arial Narrow" w:hAnsi="Arial Narrow" w:cs="Arial"/>
          <w:sz w:val="22"/>
        </w:rPr>
        <w:t>–</w:t>
      </w:r>
      <w:r w:rsidR="007C37AA" w:rsidRPr="00417340">
        <w:rPr>
          <w:rFonts w:ascii="Arial Narrow" w:hAnsi="Arial Narrow" w:cs="Arial"/>
          <w:sz w:val="22"/>
        </w:rPr>
        <w:t xml:space="preserve"> elektronick</w:t>
      </w:r>
      <w:r w:rsidR="003719AA" w:rsidRPr="00417340">
        <w:rPr>
          <w:rFonts w:ascii="Arial Narrow" w:hAnsi="Arial Narrow" w:cs="Arial"/>
          <w:sz w:val="22"/>
        </w:rPr>
        <w:t>y</w:t>
      </w:r>
      <w:r w:rsidR="00FB6B73" w:rsidRPr="00417340">
        <w:rPr>
          <w:rFonts w:ascii="Arial Narrow" w:hAnsi="Arial Narrow" w:cs="Arial"/>
          <w:sz w:val="22"/>
        </w:rPr>
        <w:t>,</w:t>
      </w:r>
      <w:r w:rsidR="00445B05" w:rsidRPr="00417340">
        <w:rPr>
          <w:rFonts w:ascii="Arial Narrow" w:hAnsi="Arial Narrow" w:cs="Arial"/>
          <w:sz w:val="22"/>
        </w:rPr>
        <w:t xml:space="preserve"> spôsobom určeným </w:t>
      </w:r>
      <w:r w:rsidR="00445B05" w:rsidRPr="00417340">
        <w:rPr>
          <w:rFonts w:ascii="Arial Narrow" w:hAnsi="Arial Narrow" w:cs="Arial"/>
          <w:sz w:val="22"/>
        </w:rPr>
        <w:lastRenderedPageBreak/>
        <w:t>funkcionalitou EKS.</w:t>
      </w:r>
      <w:bookmarkEnd w:id="52"/>
      <w:r w:rsidR="00445B05" w:rsidRPr="00417340">
        <w:rPr>
          <w:rFonts w:ascii="Arial Narrow" w:hAnsi="Arial Narrow" w:cs="Arial"/>
          <w:sz w:val="22"/>
        </w:rPr>
        <w:t xml:space="preserve"> </w:t>
      </w:r>
      <w:r w:rsidR="006B55AA" w:rsidRPr="00417340">
        <w:rPr>
          <w:rFonts w:ascii="Arial Narrow" w:hAnsi="Arial Narrow" w:cs="Arial"/>
          <w:sz w:val="22"/>
        </w:rPr>
        <w:t>Uchádzač</w:t>
      </w:r>
      <w:r w:rsidRPr="00417340">
        <w:rPr>
          <w:rFonts w:ascii="Arial Narrow" w:hAnsi="Arial Narrow" w:cs="Arial"/>
          <w:sz w:val="22"/>
        </w:rPr>
        <w:t xml:space="preserve"> nemôže byť v tom istom postupe zadávania zákazky členom skupiny dodávateľov, ktorá predkladá ponuku.</w:t>
      </w:r>
    </w:p>
    <w:p w14:paraId="0B1AA4DE" w14:textId="77777777" w:rsidR="00065F6B" w:rsidRPr="00417340" w:rsidRDefault="00065F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Uchádzač</w:t>
      </w:r>
      <w:r w:rsidRPr="00417340">
        <w:rPr>
          <w:rFonts w:ascii="Arial Narrow" w:hAnsi="Arial Narrow" w:cs="Arial"/>
          <w:sz w:val="22"/>
        </w:rPr>
        <w:t xml:space="preserve"> </w:t>
      </w:r>
      <w:r w:rsidRPr="00417340">
        <w:rPr>
          <w:rFonts w:ascii="Arial Narrow" w:hAnsi="Arial Narrow" w:cs="Arial"/>
          <w:color w:val="000000"/>
          <w:sz w:val="22"/>
        </w:rPr>
        <w:t>predloží úplnú ponu</w:t>
      </w:r>
      <w:r w:rsidRPr="00417340">
        <w:rPr>
          <w:rFonts w:ascii="Arial Narrow" w:hAnsi="Arial Narrow" w:cs="Arial"/>
          <w:sz w:val="22"/>
        </w:rPr>
        <w:t xml:space="preserve">ku </w:t>
      </w:r>
      <w:bookmarkStart w:id="53" w:name="_Hlk522982697"/>
      <w:r w:rsidR="006B55AA" w:rsidRPr="00417340">
        <w:rPr>
          <w:rFonts w:ascii="Arial Narrow" w:hAnsi="Arial Narrow"/>
          <w:sz w:val="22"/>
        </w:rPr>
        <w:t>v určených komunikačných formátoch a určeným spôsobom tak, aby bola zabezpečená pred zmenou</w:t>
      </w:r>
      <w:r w:rsidR="00FB6B73" w:rsidRPr="00417340">
        <w:rPr>
          <w:rFonts w:ascii="Arial Narrow" w:hAnsi="Arial Narrow"/>
          <w:sz w:val="22"/>
        </w:rPr>
        <w:t xml:space="preserve"> jej obsahu výlučne elektronick</w:t>
      </w:r>
      <w:r w:rsidR="008F5E69" w:rsidRPr="00417340">
        <w:rPr>
          <w:rFonts w:ascii="Arial Narrow" w:hAnsi="Arial Narrow"/>
          <w:sz w:val="22"/>
        </w:rPr>
        <w:t>y</w:t>
      </w:r>
      <w:r w:rsidR="00FB6B73" w:rsidRPr="00417340">
        <w:rPr>
          <w:rFonts w:ascii="Arial Narrow" w:hAnsi="Arial Narrow"/>
          <w:sz w:val="22"/>
        </w:rPr>
        <w:t>,</w:t>
      </w:r>
      <w:r w:rsidR="006B55AA" w:rsidRPr="00417340">
        <w:rPr>
          <w:rFonts w:ascii="Arial Narrow" w:hAnsi="Arial Narrow"/>
          <w:sz w:val="22"/>
        </w:rPr>
        <w:t xml:space="preserve"> spôsobom určeným funkcionalitou EKS. Kódovanie a šifrovanie zabezpečuje EKS bez akejkoľvek potreby ďalších nástrojov</w:t>
      </w:r>
      <w:bookmarkEnd w:id="53"/>
      <w:r w:rsidR="006B55AA" w:rsidRPr="00417340">
        <w:rPr>
          <w:rFonts w:ascii="Arial Narrow" w:hAnsi="Arial Narrow"/>
          <w:sz w:val="22"/>
        </w:rPr>
        <w:t>.</w:t>
      </w:r>
    </w:p>
    <w:p w14:paraId="18338AA1" w14:textId="77777777" w:rsidR="00944B16" w:rsidRPr="00417340" w:rsidRDefault="00C7275A" w:rsidP="003C32C6">
      <w:pPr>
        <w:pStyle w:val="Zkladntext3"/>
        <w:numPr>
          <w:ilvl w:val="1"/>
          <w:numId w:val="2"/>
        </w:numPr>
        <w:spacing w:before="120" w:line="240" w:lineRule="auto"/>
        <w:jc w:val="both"/>
        <w:rPr>
          <w:rFonts w:ascii="Arial Narrow" w:hAnsi="Arial Narrow" w:cs="Arial"/>
          <w:sz w:val="22"/>
        </w:rPr>
      </w:pPr>
      <w:bookmarkStart w:id="54" w:name="_Hlk522982752"/>
      <w:r w:rsidRPr="00417340">
        <w:rPr>
          <w:rFonts w:ascii="Arial Narrow" w:hAnsi="Arial Narrow"/>
          <w:sz w:val="22"/>
        </w:rPr>
        <w:t>Verejný obstarávateľ</w:t>
      </w:r>
      <w:r w:rsidR="00944B16" w:rsidRPr="00417340">
        <w:rPr>
          <w:rFonts w:ascii="Arial Narrow" w:hAnsi="Arial Narrow"/>
          <w:sz w:val="22"/>
        </w:rPr>
        <w:t xml:space="preserve"> elektronicky</w:t>
      </w:r>
      <w:r w:rsidR="00240180" w:rsidRPr="00417340">
        <w:rPr>
          <w:rFonts w:ascii="Arial Narrow" w:hAnsi="Arial Narrow"/>
          <w:sz w:val="22"/>
        </w:rPr>
        <w:t>,</w:t>
      </w:r>
      <w:r w:rsidR="00944B16" w:rsidRPr="00417340">
        <w:rPr>
          <w:rFonts w:ascii="Arial Narrow" w:hAnsi="Arial Narrow"/>
          <w:sz w:val="22"/>
        </w:rPr>
        <w:t xml:space="preserve"> prostredníctvom funkcionality EKS potvrdí prijatie ponuky </w:t>
      </w:r>
      <w:r w:rsidR="0082520F" w:rsidRPr="00417340">
        <w:rPr>
          <w:rFonts w:ascii="Arial Narrow" w:hAnsi="Arial Narrow"/>
          <w:sz w:val="22"/>
        </w:rPr>
        <w:t>uchádzačovi</w:t>
      </w:r>
      <w:r w:rsidR="00944B16" w:rsidRPr="00417340">
        <w:rPr>
          <w:rFonts w:ascii="Arial Narrow" w:hAnsi="Arial Narrow"/>
          <w:sz w:val="22"/>
        </w:rPr>
        <w:t>.</w:t>
      </w:r>
    </w:p>
    <w:p w14:paraId="0C59FBE3" w14:textId="77777777" w:rsidR="00944B16" w:rsidRPr="00417340" w:rsidRDefault="00C7275A"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sz w:val="22"/>
        </w:rPr>
        <w:t>Verejný obstarávateľ</w:t>
      </w:r>
      <w:r w:rsidR="00944B16" w:rsidRPr="00417340">
        <w:rPr>
          <w:rFonts w:ascii="Arial Narrow" w:hAnsi="Arial Narrow"/>
          <w:sz w:val="22"/>
        </w:rPr>
        <w:t xml:space="preserve"> vylúči </w:t>
      </w:r>
      <w:r w:rsidR="0082520F" w:rsidRPr="00417340">
        <w:rPr>
          <w:rFonts w:ascii="Arial Narrow" w:hAnsi="Arial Narrow"/>
          <w:sz w:val="22"/>
        </w:rPr>
        <w:t>uchádzača</w:t>
      </w:r>
      <w:r w:rsidR="00944B16" w:rsidRPr="00417340">
        <w:rPr>
          <w:rFonts w:ascii="Arial Narrow" w:hAnsi="Arial Narrow"/>
          <w:sz w:val="22"/>
        </w:rPr>
        <w:t>:</w:t>
      </w:r>
    </w:p>
    <w:p w14:paraId="7320EC2F" w14:textId="77777777" w:rsidR="00944B16" w:rsidRPr="00417340" w:rsidRDefault="00944B16" w:rsidP="00417340">
      <w:pPr>
        <w:spacing w:before="120" w:after="120" w:line="240" w:lineRule="auto"/>
        <w:ind w:left="851" w:hanging="284"/>
        <w:rPr>
          <w:rFonts w:ascii="Arial Narrow" w:hAnsi="Arial Narrow"/>
          <w:sz w:val="22"/>
        </w:rPr>
      </w:pPr>
      <w:r w:rsidRPr="00417340">
        <w:rPr>
          <w:rFonts w:ascii="Arial Narrow" w:hAnsi="Arial Narrow"/>
          <w:sz w:val="22"/>
        </w:rPr>
        <w:t>a) ak nedodržal určený spôsob komunikácie,</w:t>
      </w:r>
    </w:p>
    <w:p w14:paraId="5111B42B" w14:textId="77777777" w:rsidR="00944B16" w:rsidRPr="00417340" w:rsidRDefault="00944B16" w:rsidP="00417340">
      <w:pPr>
        <w:spacing w:before="120" w:after="120" w:line="240" w:lineRule="auto"/>
        <w:ind w:left="851" w:hanging="284"/>
        <w:rPr>
          <w:rFonts w:ascii="Arial Narrow" w:hAnsi="Arial Narrow"/>
          <w:sz w:val="22"/>
        </w:rPr>
      </w:pPr>
      <w:r w:rsidRPr="00417340">
        <w:rPr>
          <w:rFonts w:ascii="Arial Narrow" w:hAnsi="Arial Narrow"/>
          <w:sz w:val="22"/>
        </w:rPr>
        <w:t>b) ak obsah jeho ponuky nie je možné sprístupniť,</w:t>
      </w:r>
    </w:p>
    <w:p w14:paraId="2F39C172" w14:textId="164E670C" w:rsidR="00944B16" w:rsidRPr="00417340" w:rsidRDefault="00944B16" w:rsidP="00417340">
      <w:pPr>
        <w:spacing w:before="120" w:after="120" w:line="240" w:lineRule="auto"/>
        <w:ind w:left="851" w:hanging="284"/>
        <w:rPr>
          <w:rFonts w:ascii="Arial Narrow" w:hAnsi="Arial Narrow"/>
          <w:sz w:val="22"/>
        </w:rPr>
      </w:pPr>
      <w:r w:rsidRPr="00417340">
        <w:rPr>
          <w:rFonts w:ascii="Arial Narrow" w:hAnsi="Arial Narrow"/>
          <w:sz w:val="22"/>
        </w:rPr>
        <w:t>c) ak nepredložil ponuku vo vyžadovanom formáte kódovania, ak je pot</w:t>
      </w:r>
      <w:r w:rsidR="00262E3B" w:rsidRPr="00417340">
        <w:rPr>
          <w:rFonts w:ascii="Arial Narrow" w:hAnsi="Arial Narrow"/>
          <w:sz w:val="22"/>
        </w:rPr>
        <w:t xml:space="preserve">rebný na ďalšie spracovanie pri </w:t>
      </w:r>
      <w:r w:rsidRPr="00417340">
        <w:rPr>
          <w:rFonts w:ascii="Arial Narrow" w:hAnsi="Arial Narrow"/>
          <w:sz w:val="22"/>
        </w:rPr>
        <w:t>vyhodnocovaní ponúk, alebo</w:t>
      </w:r>
    </w:p>
    <w:p w14:paraId="55BEF480" w14:textId="08BDDDBA" w:rsidR="00944B16" w:rsidRPr="00417340" w:rsidRDefault="00944B16" w:rsidP="00417340">
      <w:pPr>
        <w:spacing w:before="120" w:after="120" w:line="240" w:lineRule="auto"/>
        <w:ind w:left="851" w:hanging="284"/>
        <w:rPr>
          <w:rFonts w:ascii="Arial Narrow" w:hAnsi="Arial Narrow"/>
          <w:sz w:val="22"/>
        </w:rPr>
      </w:pPr>
      <w:r w:rsidRPr="00417340">
        <w:rPr>
          <w:rFonts w:ascii="Arial Narrow" w:hAnsi="Arial Narrow"/>
          <w:sz w:val="22"/>
        </w:rPr>
        <w:t>d) ktorý je súčasne členom skupiny dodávateľov.</w:t>
      </w:r>
    </w:p>
    <w:p w14:paraId="19B6B449" w14:textId="77777777" w:rsidR="0082520F" w:rsidRPr="00417340" w:rsidRDefault="0082520F"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sz w:val="22"/>
        </w:rPr>
        <w:t>Ponuka predložená v elektronickej podobe po uplynutí lehoty na predkladanie ponúk sa nesprístupní.</w:t>
      </w:r>
    </w:p>
    <w:p w14:paraId="112F0992" w14:textId="77777777" w:rsidR="0082520F" w:rsidRPr="00417340" w:rsidRDefault="0082520F" w:rsidP="003C32C6">
      <w:pPr>
        <w:pStyle w:val="Zkladntext3"/>
        <w:numPr>
          <w:ilvl w:val="1"/>
          <w:numId w:val="2"/>
        </w:numPr>
        <w:spacing w:before="120" w:line="240" w:lineRule="auto"/>
        <w:jc w:val="both"/>
        <w:rPr>
          <w:rFonts w:ascii="Arial Narrow" w:hAnsi="Arial Narrow" w:cs="Arial"/>
          <w:sz w:val="22"/>
        </w:rPr>
      </w:pPr>
      <w:r w:rsidRPr="00417340">
        <w:rPr>
          <w:rFonts w:ascii="Arial Narrow" w:hAnsi="Arial Narrow"/>
          <w:sz w:val="22"/>
        </w:rPr>
        <w:t>Uchádzač môže predloženú ponuku vziať späť do uplynutia lehoty na predkladanie ponúk.</w:t>
      </w:r>
    </w:p>
    <w:p w14:paraId="548EF097" w14:textId="19ECFF2E" w:rsidR="0082520F" w:rsidRPr="00417340" w:rsidRDefault="0082520F" w:rsidP="003C32C6">
      <w:pPr>
        <w:pStyle w:val="Zkladntext3"/>
        <w:numPr>
          <w:ilvl w:val="1"/>
          <w:numId w:val="2"/>
        </w:numPr>
        <w:spacing w:before="120" w:line="240" w:lineRule="auto"/>
        <w:jc w:val="both"/>
        <w:rPr>
          <w:rFonts w:ascii="Arial Narrow" w:hAnsi="Arial Narrow" w:cs="Arial"/>
          <w:sz w:val="22"/>
        </w:rPr>
      </w:pPr>
      <w:proofErr w:type="spellStart"/>
      <w:r w:rsidRPr="00417340">
        <w:rPr>
          <w:rFonts w:ascii="Arial Narrow" w:hAnsi="Arial Narrow"/>
          <w:sz w:val="22"/>
        </w:rPr>
        <w:t>Späťvzatie</w:t>
      </w:r>
      <w:proofErr w:type="spellEnd"/>
      <w:r w:rsidRPr="00417340">
        <w:rPr>
          <w:rFonts w:ascii="Arial Narrow" w:hAnsi="Arial Narrow"/>
          <w:sz w:val="22"/>
        </w:rPr>
        <w:t xml:space="preserve"> ponuky je možné vykonať odvolaním pôvodnej ponuky a to výlučne elektronick</w:t>
      </w:r>
      <w:r w:rsidR="00FB6B73" w:rsidRPr="00417340">
        <w:rPr>
          <w:rFonts w:ascii="Arial Narrow" w:hAnsi="Arial Narrow"/>
          <w:sz w:val="22"/>
        </w:rPr>
        <w:t>ými prostriedkami,</w:t>
      </w:r>
      <w:r w:rsidR="00154064" w:rsidRPr="00417340">
        <w:rPr>
          <w:rFonts w:ascii="Arial Narrow" w:hAnsi="Arial Narrow"/>
          <w:sz w:val="22"/>
        </w:rPr>
        <w:t xml:space="preserve"> </w:t>
      </w:r>
      <w:r w:rsidRPr="00417340">
        <w:rPr>
          <w:rFonts w:ascii="Arial Narrow" w:hAnsi="Arial Narrow"/>
          <w:sz w:val="22"/>
        </w:rPr>
        <w:t xml:space="preserve">spôsobom určeným funkcionalitou EKS. </w:t>
      </w:r>
      <w:r w:rsidR="006E6ACB" w:rsidRPr="00417340">
        <w:rPr>
          <w:rFonts w:ascii="Arial Narrow" w:hAnsi="Arial Narrow"/>
          <w:sz w:val="22"/>
        </w:rPr>
        <w:t>Späť vzatú</w:t>
      </w:r>
      <w:r w:rsidRPr="00417340">
        <w:rPr>
          <w:rFonts w:ascii="Arial Narrow" w:hAnsi="Arial Narrow"/>
          <w:sz w:val="22"/>
        </w:rPr>
        <w:t xml:space="preserve"> ponuku je potrebné doručiť spôsobom opísaným v týchto súťažných podkladoch v lehote na predkladanie ponúk</w:t>
      </w:r>
      <w:bookmarkEnd w:id="54"/>
      <w:r w:rsidRPr="00417340">
        <w:rPr>
          <w:rFonts w:ascii="Arial Narrow" w:hAnsi="Arial Narrow"/>
          <w:sz w:val="22"/>
        </w:rPr>
        <w:t>.</w:t>
      </w:r>
    </w:p>
    <w:p w14:paraId="3AC72FD7" w14:textId="77777777" w:rsidR="00065F6B" w:rsidRPr="00C66401" w:rsidRDefault="00DA5C29"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068319A2" w14:textId="2314B505" w:rsidR="00892D2A" w:rsidRPr="00C66401" w:rsidRDefault="00065F6B" w:rsidP="003C32C6">
      <w:pPr>
        <w:pStyle w:val="Zkladntext3"/>
        <w:numPr>
          <w:ilvl w:val="1"/>
          <w:numId w:val="2"/>
        </w:numPr>
        <w:spacing w:before="120" w:line="240" w:lineRule="auto"/>
        <w:jc w:val="both"/>
        <w:rPr>
          <w:rFonts w:ascii="Arial Narrow" w:hAnsi="Arial Narrow" w:cs="Arial"/>
          <w:sz w:val="22"/>
        </w:rPr>
      </w:pPr>
      <w:r w:rsidRPr="00C66401">
        <w:rPr>
          <w:rFonts w:ascii="Arial Narrow" w:hAnsi="Arial Narrow" w:cs="Arial"/>
          <w:sz w:val="22"/>
        </w:rPr>
        <w:t xml:space="preserve">Lehotu na </w:t>
      </w:r>
      <w:r w:rsidRPr="003C32C6">
        <w:rPr>
          <w:rFonts w:ascii="Arial Narrow" w:hAnsi="Arial Narrow"/>
          <w:sz w:val="22"/>
        </w:rPr>
        <w:t>predkladanie</w:t>
      </w:r>
      <w:r w:rsidRPr="00C66401">
        <w:rPr>
          <w:rFonts w:ascii="Arial Narrow" w:hAnsi="Arial Narrow" w:cs="Arial"/>
          <w:sz w:val="22"/>
        </w:rPr>
        <w:t xml:space="preserv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A110F6">
        <w:rPr>
          <w:rFonts w:ascii="Arial Narrow" w:hAnsi="Arial Narrow" w:cs="Arial"/>
          <w:sz w:val="22"/>
        </w:rPr>
        <w:t>22.05.2019</w:t>
      </w:r>
      <w:r w:rsidR="00DD307B" w:rsidRPr="00C66401">
        <w:rPr>
          <w:rFonts w:ascii="Arial Narrow" w:hAnsi="Arial Narrow" w:cs="Arial"/>
          <w:sz w:val="22"/>
        </w:rPr>
        <w:t xml:space="preserve">, </w:t>
      </w:r>
      <w:r w:rsidR="00A110F6" w:rsidRPr="00A110F6">
        <w:rPr>
          <w:rFonts w:ascii="Arial Narrow" w:hAnsi="Arial Narrow" w:cs="Arial"/>
          <w:sz w:val="22"/>
        </w:rPr>
        <w:t>10</w:t>
      </w:r>
      <w:r w:rsidRPr="00A110F6">
        <w:rPr>
          <w:rFonts w:ascii="Arial Narrow" w:hAnsi="Arial Narrow" w:cs="Arial"/>
          <w:sz w:val="22"/>
        </w:rPr>
        <w:t>:</w:t>
      </w:r>
      <w:r w:rsidR="00A110F6" w:rsidRPr="00A110F6">
        <w:rPr>
          <w:rFonts w:ascii="Arial Narrow" w:hAnsi="Arial Narrow" w:cs="Arial"/>
          <w:sz w:val="22"/>
        </w:rPr>
        <w:t>00</w:t>
      </w:r>
      <w:r w:rsidRPr="00A110F6">
        <w:rPr>
          <w:rFonts w:ascii="Arial Narrow" w:hAnsi="Arial Narrow" w:cs="Arial"/>
          <w:sz w:val="22"/>
        </w:rPr>
        <w:t xml:space="preserve"> hod. </w:t>
      </w:r>
      <w:r w:rsidRPr="00C66401">
        <w:rPr>
          <w:rFonts w:ascii="Arial Narrow" w:hAnsi="Arial Narrow" w:cs="Arial"/>
          <w:sz w:val="22"/>
        </w:rPr>
        <w:t xml:space="preserve">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6E7B1D1D" w14:textId="77777777" w:rsidR="00EB68A9" w:rsidRPr="00C66401" w:rsidRDefault="00936059"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418C365" w14:textId="77777777" w:rsidR="00EB68A9" w:rsidRPr="00887ABD" w:rsidRDefault="00EB68A9" w:rsidP="003C32C6">
      <w:pPr>
        <w:pStyle w:val="Zkladntext3"/>
        <w:numPr>
          <w:ilvl w:val="1"/>
          <w:numId w:val="2"/>
        </w:numPr>
        <w:spacing w:before="120" w:line="240" w:lineRule="auto"/>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450CB5DC" w14:textId="77777777" w:rsidR="00065F6B" w:rsidRPr="00887ABD" w:rsidRDefault="00065F6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13A98D4B" w14:textId="77777777" w:rsidR="00065F6B" w:rsidRDefault="00065F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Uchádzač</w:t>
      </w:r>
      <w:r w:rsidRPr="00887ABD">
        <w:rPr>
          <w:rFonts w:ascii="Arial Narrow" w:hAnsi="Arial Narrow" w:cs="Arial"/>
          <w:sz w:val="22"/>
        </w:rPr>
        <w:t xml:space="preserve"> je svojou ponukou viazaný počas lehoty viazanosti ponúk. Lehota viazanosti ponúk plynie od uplynutia lehoty na predkladanie ponúk do uplynutia lehoty viazanosti ponúk stanovenej verejným obstarávateľom.</w:t>
      </w:r>
    </w:p>
    <w:p w14:paraId="6A9E3DF3" w14:textId="0D3B0FBC" w:rsidR="00065F6B" w:rsidRPr="00876C78" w:rsidRDefault="00065F6B" w:rsidP="003C32C6">
      <w:pPr>
        <w:pStyle w:val="Zkladntext3"/>
        <w:numPr>
          <w:ilvl w:val="1"/>
          <w:numId w:val="2"/>
        </w:numPr>
        <w:spacing w:before="120" w:line="240" w:lineRule="auto"/>
        <w:jc w:val="both"/>
        <w:rPr>
          <w:rFonts w:ascii="Arial Narrow" w:hAnsi="Arial Narrow" w:cs="Arial"/>
          <w:sz w:val="22"/>
        </w:rPr>
      </w:pPr>
      <w:r w:rsidRPr="00876C78">
        <w:rPr>
          <w:rFonts w:ascii="Arial Narrow" w:hAnsi="Arial Narrow" w:cs="Arial"/>
          <w:sz w:val="22"/>
        </w:rPr>
        <w:t xml:space="preserve">Lehota viazanosti ponúk je stanovená do </w:t>
      </w:r>
      <w:bookmarkStart w:id="59" w:name="lehota_viazanosti"/>
      <w:bookmarkEnd w:id="59"/>
      <w:r w:rsidR="00AC7F4A">
        <w:rPr>
          <w:rFonts w:ascii="Arial Narrow" w:hAnsi="Arial Narrow" w:cs="Arial"/>
          <w:sz w:val="22"/>
        </w:rPr>
        <w:t>3</w:t>
      </w:r>
      <w:r w:rsidR="00584D16">
        <w:rPr>
          <w:rFonts w:ascii="Arial Narrow" w:hAnsi="Arial Narrow" w:cs="Arial"/>
          <w:sz w:val="22"/>
        </w:rPr>
        <w:t>1</w:t>
      </w:r>
      <w:r w:rsidR="00AC7F4A">
        <w:rPr>
          <w:rFonts w:ascii="Arial Narrow" w:hAnsi="Arial Narrow" w:cs="Arial"/>
          <w:sz w:val="22"/>
        </w:rPr>
        <w:t>.0</w:t>
      </w:r>
      <w:r w:rsidR="00584D16">
        <w:rPr>
          <w:rFonts w:ascii="Arial Narrow" w:hAnsi="Arial Narrow" w:cs="Arial"/>
          <w:sz w:val="22"/>
        </w:rPr>
        <w:t>3</w:t>
      </w:r>
      <w:r w:rsidR="00AC7F4A">
        <w:rPr>
          <w:rFonts w:ascii="Arial Narrow" w:hAnsi="Arial Narrow" w:cs="Arial"/>
          <w:sz w:val="22"/>
        </w:rPr>
        <w:t>.2020</w:t>
      </w:r>
      <w:r w:rsidRPr="00AC7F4A">
        <w:rPr>
          <w:rFonts w:ascii="Arial Narrow" w:hAnsi="Arial Narrow" w:cs="Arial"/>
          <w:sz w:val="22"/>
        </w:rPr>
        <w:t>.</w:t>
      </w:r>
      <w:r w:rsidRPr="00876C78">
        <w:rPr>
          <w:rFonts w:ascii="Arial Narrow" w:hAnsi="Arial Narrow" w:cs="Arial"/>
          <w:color w:val="FF0000"/>
          <w:sz w:val="22"/>
        </w:rPr>
        <w:t xml:space="preserve"> </w:t>
      </w:r>
    </w:p>
    <w:p w14:paraId="5A133BBE" w14:textId="77777777" w:rsidR="00354A29" w:rsidRDefault="00354A29" w:rsidP="00065F6B">
      <w:pPr>
        <w:jc w:val="center"/>
        <w:rPr>
          <w:rFonts w:ascii="Arial Narrow" w:hAnsi="Arial Narrow" w:cs="Arial"/>
          <w:sz w:val="22"/>
        </w:rPr>
      </w:pPr>
      <w:bookmarkStart w:id="60" w:name="_GoBack"/>
      <w:bookmarkEnd w:id="60"/>
    </w:p>
    <w:p w14:paraId="05D42AF7"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14:paraId="3780F35D" w14:textId="77777777" w:rsidR="00065F6B" w:rsidRPr="00354A29" w:rsidRDefault="000D2897" w:rsidP="00354A29">
      <w:pPr>
        <w:spacing w:before="120" w:after="120" w:line="240" w:lineRule="auto"/>
        <w:jc w:val="center"/>
        <w:rPr>
          <w:rFonts w:ascii="Arial Narrow" w:hAnsi="Arial Narrow"/>
          <w:b/>
          <w:sz w:val="22"/>
        </w:rPr>
      </w:pPr>
      <w:bookmarkStart w:id="61" w:name="_Hlk522983133"/>
      <w:r w:rsidRPr="00354A29">
        <w:rPr>
          <w:rFonts w:ascii="Arial Narrow" w:hAnsi="Arial Narrow"/>
          <w:b/>
          <w:sz w:val="22"/>
        </w:rPr>
        <w:t xml:space="preserve">KOMUNIKÁCIA A VÝMENA </w:t>
      </w:r>
      <w:r w:rsidR="00065F6B" w:rsidRPr="00354A29">
        <w:rPr>
          <w:rFonts w:ascii="Arial Narrow" w:hAnsi="Arial Narrow"/>
          <w:b/>
          <w:sz w:val="22"/>
        </w:rPr>
        <w:t>INFORMÁCI</w:t>
      </w:r>
      <w:r w:rsidR="00017CE8" w:rsidRPr="00354A29">
        <w:rPr>
          <w:rFonts w:ascii="Arial Narrow" w:hAnsi="Arial Narrow"/>
          <w:b/>
          <w:sz w:val="22"/>
        </w:rPr>
        <w:t>Í MEDZI</w:t>
      </w:r>
      <w:r w:rsidR="00065F6B" w:rsidRPr="00354A29">
        <w:rPr>
          <w:rFonts w:ascii="Arial Narrow" w:hAnsi="Arial Narrow"/>
          <w:b/>
          <w:sz w:val="22"/>
        </w:rPr>
        <w:t xml:space="preserve"> VEREJN</w:t>
      </w:r>
      <w:r w:rsidR="00017CE8" w:rsidRPr="00354A29">
        <w:rPr>
          <w:rFonts w:ascii="Arial Narrow" w:hAnsi="Arial Narrow"/>
          <w:b/>
          <w:sz w:val="22"/>
        </w:rPr>
        <w:t>Ý</w:t>
      </w:r>
      <w:r w:rsidR="00065F6B" w:rsidRPr="00354A29">
        <w:rPr>
          <w:rFonts w:ascii="Arial Narrow" w:hAnsi="Arial Narrow"/>
          <w:b/>
          <w:sz w:val="22"/>
        </w:rPr>
        <w:t>M OBSTARÁVA</w:t>
      </w:r>
      <w:r w:rsidR="00017CE8" w:rsidRPr="00354A29">
        <w:rPr>
          <w:rFonts w:ascii="Arial Narrow" w:hAnsi="Arial Narrow"/>
          <w:b/>
          <w:sz w:val="22"/>
        </w:rPr>
        <w:t>TEĽOM A ZÁUJEMCAMI/UCHÁDZAČMI</w:t>
      </w:r>
    </w:p>
    <w:p w14:paraId="69050203" w14:textId="77777777" w:rsidR="00065F6B" w:rsidRPr="00354A29" w:rsidRDefault="00065F6B" w:rsidP="00354A29">
      <w:pPr>
        <w:spacing w:before="120" w:after="120" w:line="240" w:lineRule="auto"/>
        <w:jc w:val="center"/>
        <w:rPr>
          <w:rFonts w:ascii="Arial Narrow" w:hAnsi="Arial Narrow"/>
          <w:b/>
          <w:sz w:val="22"/>
        </w:rPr>
      </w:pPr>
      <w:bookmarkStart w:id="62" w:name="_Hlk522983151"/>
      <w:bookmarkEnd w:id="61"/>
      <w:r w:rsidRPr="00354A29">
        <w:rPr>
          <w:rFonts w:ascii="Arial Narrow" w:hAnsi="Arial Narrow" w:cs="Arial"/>
          <w:b/>
          <w:sz w:val="22"/>
        </w:rPr>
        <w:t>Dorozumievanie a vysvetľovanie</w:t>
      </w:r>
    </w:p>
    <w:bookmarkEnd w:id="62"/>
    <w:p w14:paraId="002B1505" w14:textId="77777777" w:rsidR="00065F6B" w:rsidRPr="00354A29" w:rsidRDefault="00081B47"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354A29">
        <w:rPr>
          <w:rFonts w:ascii="Arial Narrow" w:hAnsi="Arial Narrow" w:cs="Arial"/>
          <w:b/>
          <w:bCs/>
          <w:smallCaps/>
          <w:sz w:val="22"/>
        </w:rPr>
        <w:t xml:space="preserve">komunikácia a výmena informácií medzi verejným obstarávateľom a </w:t>
      </w:r>
      <w:r w:rsidR="00065F6B" w:rsidRPr="00354A29">
        <w:rPr>
          <w:rFonts w:ascii="Arial Narrow" w:hAnsi="Arial Narrow" w:cs="Arial"/>
          <w:b/>
          <w:bCs/>
          <w:smallCaps/>
          <w:sz w:val="22"/>
        </w:rPr>
        <w:t>záujemcami/uchádzačmi</w:t>
      </w:r>
    </w:p>
    <w:p w14:paraId="0FD211D3" w14:textId="77777777" w:rsidR="00065F6B" w:rsidRPr="00354A29" w:rsidRDefault="00065F6B" w:rsidP="003C32C6">
      <w:pPr>
        <w:pStyle w:val="Zkladntext3"/>
        <w:numPr>
          <w:ilvl w:val="1"/>
          <w:numId w:val="2"/>
        </w:numPr>
        <w:spacing w:before="120" w:line="240" w:lineRule="auto"/>
        <w:jc w:val="both"/>
        <w:rPr>
          <w:rFonts w:ascii="Arial Narrow" w:hAnsi="Arial Narrow" w:cs="Arial"/>
          <w:sz w:val="22"/>
          <w:szCs w:val="22"/>
        </w:rPr>
      </w:pPr>
      <w:bookmarkStart w:id="63" w:name="_Hlk522983281"/>
      <w:r w:rsidRPr="003C32C6">
        <w:rPr>
          <w:rFonts w:ascii="Arial Narrow" w:hAnsi="Arial Narrow" w:cs="Arial"/>
          <w:sz w:val="22"/>
        </w:rPr>
        <w:t>Komunikácia</w:t>
      </w:r>
      <w:r w:rsidRPr="00354A29">
        <w:rPr>
          <w:rFonts w:ascii="Arial Narrow" w:hAnsi="Arial Narrow" w:cs="Arial"/>
          <w:sz w:val="22"/>
          <w:szCs w:val="22"/>
        </w:rPr>
        <w:t xml:space="preserve"> </w:t>
      </w:r>
      <w:r w:rsidR="00081B47" w:rsidRPr="00354A29">
        <w:rPr>
          <w:rFonts w:ascii="Arial Narrow" w:hAnsi="Arial Narrow" w:cs="Arial"/>
          <w:sz w:val="22"/>
          <w:szCs w:val="22"/>
        </w:rPr>
        <w:t xml:space="preserve">a výmena informácií </w:t>
      </w:r>
      <w:r w:rsidRPr="00354A29">
        <w:rPr>
          <w:rFonts w:ascii="Arial Narrow" w:hAnsi="Arial Narrow" w:cs="Arial"/>
          <w:sz w:val="22"/>
          <w:szCs w:val="22"/>
        </w:rPr>
        <w:t>medzi verejným obstarávateľom a</w:t>
      </w:r>
      <w:r w:rsidR="00081B47" w:rsidRPr="00354A29">
        <w:rPr>
          <w:rFonts w:ascii="Arial Narrow" w:hAnsi="Arial Narrow" w:cs="Arial"/>
          <w:sz w:val="22"/>
          <w:szCs w:val="22"/>
        </w:rPr>
        <w:t xml:space="preserve"> hospodárskymi subjektmi, resp. </w:t>
      </w:r>
      <w:r w:rsidRPr="00354A29">
        <w:rPr>
          <w:rFonts w:ascii="Arial Narrow" w:hAnsi="Arial Narrow" w:cs="Arial"/>
          <w:sz w:val="22"/>
          <w:szCs w:val="22"/>
        </w:rPr>
        <w:t>záujemcami/uchádzačmi sa uskutočňuje v slovenskom jazyku písomne</w:t>
      </w:r>
      <w:r w:rsidR="0038079A" w:rsidRPr="00354A29">
        <w:rPr>
          <w:rFonts w:ascii="Arial Narrow" w:hAnsi="Arial Narrow" w:cs="Arial"/>
          <w:sz w:val="22"/>
          <w:szCs w:val="22"/>
        </w:rPr>
        <w:t xml:space="preserve"> – prostredníctvom elektronických prostriedkov, spôsobom určeným funkcionalitami EKS</w:t>
      </w:r>
      <w:r w:rsidRPr="00354A29">
        <w:rPr>
          <w:rFonts w:ascii="Arial Narrow" w:hAnsi="Arial Narrow" w:cs="Arial"/>
          <w:sz w:val="22"/>
          <w:szCs w:val="22"/>
        </w:rPr>
        <w:t>.</w:t>
      </w:r>
    </w:p>
    <w:p w14:paraId="09027731" w14:textId="77777777" w:rsidR="00F0367D" w:rsidRPr="00354A29" w:rsidRDefault="00F0367D" w:rsidP="003C32C6">
      <w:pPr>
        <w:pStyle w:val="Zkladntext3"/>
        <w:numPr>
          <w:ilvl w:val="1"/>
          <w:numId w:val="2"/>
        </w:numPr>
        <w:spacing w:before="120" w:line="240" w:lineRule="auto"/>
        <w:jc w:val="both"/>
        <w:rPr>
          <w:rFonts w:ascii="Arial Narrow" w:hAnsi="Arial Narrow" w:cs="Arial"/>
          <w:sz w:val="22"/>
          <w:szCs w:val="22"/>
        </w:rPr>
      </w:pPr>
      <w:r w:rsidRPr="003C32C6">
        <w:rPr>
          <w:rFonts w:ascii="Arial Narrow" w:hAnsi="Arial Narrow" w:cs="Arial"/>
          <w:sz w:val="22"/>
        </w:rPr>
        <w:t>Komunikácia</w:t>
      </w:r>
      <w:r w:rsidRPr="00354A29">
        <w:rPr>
          <w:rFonts w:ascii="Arial Narrow" w:hAnsi="Arial Narrow"/>
          <w:sz w:val="22"/>
          <w:szCs w:val="22"/>
        </w:rPr>
        <w:t xml:space="preserve">, výmena a uchovávanie informácií sa uskutočňuje spôsobom, ktorý zabezpečí integritu a zachovanie dôvernosti údajov uvedených v ponuke. </w:t>
      </w:r>
    </w:p>
    <w:p w14:paraId="3EA342BD" w14:textId="77777777" w:rsidR="00F0367D" w:rsidRPr="00354A29" w:rsidRDefault="00873FB3" w:rsidP="003C32C6">
      <w:pPr>
        <w:pStyle w:val="Zkladntext3"/>
        <w:numPr>
          <w:ilvl w:val="1"/>
          <w:numId w:val="2"/>
        </w:numPr>
        <w:spacing w:before="120" w:line="240" w:lineRule="auto"/>
        <w:jc w:val="both"/>
        <w:rPr>
          <w:rFonts w:ascii="Arial Narrow" w:hAnsi="Arial Narrow" w:cs="Arial"/>
          <w:sz w:val="22"/>
          <w:szCs w:val="22"/>
        </w:rPr>
      </w:pPr>
      <w:r w:rsidRPr="003C32C6">
        <w:rPr>
          <w:rFonts w:ascii="Arial Narrow" w:hAnsi="Arial Narrow" w:cs="Arial"/>
          <w:sz w:val="22"/>
        </w:rPr>
        <w:t>Podrobné</w:t>
      </w:r>
      <w:r w:rsidRPr="00354A29">
        <w:rPr>
          <w:rFonts w:ascii="Arial Narrow" w:hAnsi="Arial Narrow"/>
          <w:sz w:val="22"/>
          <w:szCs w:val="22"/>
        </w:rPr>
        <w:t xml:space="preserve"> pravidlá a podmienky komunikácie a výmeny informácií v tomto verejnom obstarávaní v rámci EKS sú uvedené v platných VP EO</w:t>
      </w:r>
      <w:r w:rsidR="00F0367D" w:rsidRPr="00354A29">
        <w:rPr>
          <w:rFonts w:ascii="Arial Narrow" w:hAnsi="Arial Narrow"/>
          <w:sz w:val="22"/>
          <w:szCs w:val="22"/>
        </w:rPr>
        <w:t xml:space="preserve">. </w:t>
      </w:r>
    </w:p>
    <w:bookmarkEnd w:id="63"/>
    <w:p w14:paraId="18441194" w14:textId="77777777" w:rsidR="00B80E8C" w:rsidRPr="00767CAB" w:rsidRDefault="00065F6B" w:rsidP="00767CAB">
      <w:pPr>
        <w:numPr>
          <w:ilvl w:val="0"/>
          <w:numId w:val="2"/>
        </w:numPr>
        <w:tabs>
          <w:tab w:val="clear" w:pos="432"/>
        </w:tabs>
        <w:spacing w:before="120" w:after="120" w:line="240" w:lineRule="auto"/>
        <w:ind w:left="567" w:hanging="567"/>
        <w:jc w:val="both"/>
        <w:rPr>
          <w:rFonts w:ascii="Arial Narrow" w:hAnsi="Arial Narrow" w:cs="Arial"/>
          <w:sz w:val="22"/>
          <w:lang w:eastAsia="cs-CZ"/>
        </w:rPr>
      </w:pPr>
      <w:r w:rsidRPr="00767CAB">
        <w:rPr>
          <w:rFonts w:ascii="Arial Narrow" w:hAnsi="Arial Narrow" w:cs="Arial"/>
          <w:b/>
          <w:bCs/>
          <w:smallCaps/>
          <w:sz w:val="22"/>
        </w:rPr>
        <w:lastRenderedPageBreak/>
        <w:t xml:space="preserve">obhliadka miesta </w:t>
      </w:r>
      <w:r w:rsidR="00AA4A8C" w:rsidRPr="00767CAB">
        <w:rPr>
          <w:rFonts w:ascii="Arial Narrow" w:hAnsi="Arial Narrow" w:cs="Arial"/>
          <w:b/>
          <w:bCs/>
          <w:smallCaps/>
          <w:sz w:val="22"/>
        </w:rPr>
        <w:t>dodania/</w:t>
      </w:r>
      <w:r w:rsidRPr="00767CAB">
        <w:rPr>
          <w:rFonts w:ascii="Arial Narrow" w:hAnsi="Arial Narrow" w:cs="Arial"/>
          <w:b/>
          <w:bCs/>
          <w:smallCaps/>
          <w:sz w:val="22"/>
        </w:rPr>
        <w:t>poskytnutia predmetu zákazky</w:t>
      </w:r>
    </w:p>
    <w:p w14:paraId="06631A4F" w14:textId="77777777" w:rsidR="00B80E8C" w:rsidRPr="00354A29" w:rsidRDefault="00065F6B" w:rsidP="003C32C6">
      <w:pPr>
        <w:pStyle w:val="Zkladntext3"/>
        <w:numPr>
          <w:ilvl w:val="1"/>
          <w:numId w:val="2"/>
        </w:numPr>
        <w:spacing w:before="120" w:line="240" w:lineRule="auto"/>
        <w:jc w:val="both"/>
        <w:rPr>
          <w:rFonts w:ascii="Arial Narrow" w:hAnsi="Arial Narrow" w:cs="Arial"/>
          <w:sz w:val="22"/>
          <w:szCs w:val="22"/>
        </w:rPr>
      </w:pPr>
      <w:r w:rsidRPr="003C32C6">
        <w:rPr>
          <w:rFonts w:ascii="Arial Narrow" w:hAnsi="Arial Narrow" w:cs="Arial"/>
          <w:sz w:val="22"/>
        </w:rPr>
        <w:t>Obhliadka</w:t>
      </w:r>
      <w:r w:rsidRPr="00354A29">
        <w:rPr>
          <w:rFonts w:ascii="Arial Narrow" w:hAnsi="Arial Narrow" w:cs="Arial"/>
          <w:sz w:val="22"/>
          <w:szCs w:val="22"/>
        </w:rPr>
        <w:t xml:space="preserve"> miesta </w:t>
      </w:r>
      <w:r w:rsidR="00B80E8C" w:rsidRPr="00354A29">
        <w:rPr>
          <w:rFonts w:ascii="Arial Narrow" w:hAnsi="Arial Narrow" w:cs="Arial"/>
          <w:sz w:val="22"/>
          <w:szCs w:val="22"/>
        </w:rPr>
        <w:t>dodania/poskytnutia</w:t>
      </w:r>
      <w:r w:rsidRPr="00354A29">
        <w:rPr>
          <w:rFonts w:ascii="Arial Narrow" w:hAnsi="Arial Narrow" w:cs="Arial"/>
          <w:sz w:val="22"/>
          <w:szCs w:val="22"/>
        </w:rPr>
        <w:t xml:space="preserve"> predmetu zákazky sa neuskutoční.</w:t>
      </w:r>
    </w:p>
    <w:p w14:paraId="7817E97B" w14:textId="77777777" w:rsidR="00FC0148" w:rsidRDefault="00FC0148" w:rsidP="00065F6B">
      <w:pPr>
        <w:jc w:val="center"/>
        <w:rPr>
          <w:rFonts w:ascii="Arial Narrow" w:hAnsi="Arial Narrow" w:cs="Arial"/>
          <w:b/>
          <w:sz w:val="22"/>
        </w:rPr>
      </w:pPr>
    </w:p>
    <w:p w14:paraId="22F4FD60" w14:textId="77777777" w:rsidR="00065F6B" w:rsidRPr="00FC0148" w:rsidRDefault="00065F6B" w:rsidP="00354A29">
      <w:pPr>
        <w:spacing w:before="120" w:after="120" w:line="240" w:lineRule="auto"/>
        <w:jc w:val="center"/>
        <w:rPr>
          <w:rFonts w:ascii="Arial Narrow" w:hAnsi="Arial Narrow" w:cs="Arial"/>
          <w:b/>
          <w:sz w:val="22"/>
        </w:rPr>
      </w:pPr>
      <w:r w:rsidRPr="00FC0148">
        <w:rPr>
          <w:rFonts w:ascii="Arial Narrow" w:hAnsi="Arial Narrow" w:cs="Arial"/>
          <w:b/>
          <w:sz w:val="22"/>
        </w:rPr>
        <w:t>Otváranie ponúk</w:t>
      </w:r>
    </w:p>
    <w:p w14:paraId="2BA919F4" w14:textId="77777777" w:rsidR="00AC7F4A" w:rsidRPr="00262E3B" w:rsidRDefault="00065F6B" w:rsidP="00767CAB">
      <w:pPr>
        <w:numPr>
          <w:ilvl w:val="0"/>
          <w:numId w:val="2"/>
        </w:numPr>
        <w:tabs>
          <w:tab w:val="clear" w:pos="432"/>
        </w:tabs>
        <w:spacing w:before="120" w:after="120" w:line="240" w:lineRule="auto"/>
        <w:ind w:left="567" w:hanging="567"/>
        <w:jc w:val="both"/>
        <w:rPr>
          <w:rFonts w:ascii="Arial Narrow" w:hAnsi="Arial Narrow" w:cs="Arial"/>
          <w:b/>
          <w:sz w:val="22"/>
        </w:rPr>
      </w:pPr>
      <w:r w:rsidRPr="00AC7F4A">
        <w:rPr>
          <w:rFonts w:ascii="Arial Narrow" w:hAnsi="Arial Narrow" w:cs="Arial"/>
          <w:b/>
          <w:bCs/>
          <w:smallCaps/>
          <w:sz w:val="22"/>
        </w:rPr>
        <w:t xml:space="preserve">otváranie </w:t>
      </w:r>
      <w:r w:rsidRPr="00262E3B">
        <w:rPr>
          <w:rFonts w:ascii="Arial Narrow" w:hAnsi="Arial Narrow" w:cs="Arial"/>
          <w:b/>
          <w:bCs/>
          <w:smallCaps/>
          <w:sz w:val="22"/>
        </w:rPr>
        <w:t>ponúk</w:t>
      </w:r>
    </w:p>
    <w:p w14:paraId="290264CD" w14:textId="7D6567E6" w:rsidR="00A23D92" w:rsidRPr="001F725F" w:rsidRDefault="00A23D92" w:rsidP="00A23D92">
      <w:pPr>
        <w:pStyle w:val="Zarkazkladnhotextu2"/>
        <w:numPr>
          <w:ilvl w:val="1"/>
          <w:numId w:val="2"/>
        </w:numPr>
        <w:spacing w:before="120" w:line="240" w:lineRule="auto"/>
        <w:jc w:val="both"/>
        <w:rPr>
          <w:rFonts w:ascii="Arial Narrow" w:hAnsi="Arial Narrow" w:cs="Arial"/>
          <w:b/>
          <w:color w:val="FF0000"/>
        </w:rPr>
      </w:pPr>
      <w:r w:rsidRPr="00D232D4">
        <w:rPr>
          <w:rFonts w:ascii="Arial Narrow" w:hAnsi="Arial Narrow" w:cs="ITCBookmanEE"/>
        </w:rPr>
        <w:t>Verejné otváranie ponúk</w:t>
      </w:r>
      <w:bookmarkStart w:id="64" w:name="_Hlk522983394"/>
      <w:r w:rsidRPr="00D232D4">
        <w:rPr>
          <w:rFonts w:ascii="Arial Narrow" w:hAnsi="Arial Narrow" w:cs="ITCBookmanEE"/>
        </w:rPr>
        <w:t xml:space="preserve">, resp. ich odšifrovanie a sprístupnenie, elektronicky, </w:t>
      </w:r>
      <w:r w:rsidRPr="00D232D4">
        <w:rPr>
          <w:rFonts w:ascii="Arial Narrow" w:hAnsi="Arial Narrow"/>
        </w:rPr>
        <w:t xml:space="preserve">spôsobom určeným funkcionalitou </w:t>
      </w:r>
      <w:r w:rsidRPr="0001445E">
        <w:rPr>
          <w:rFonts w:ascii="Arial Narrow" w:hAnsi="Arial Narrow"/>
        </w:rPr>
        <w:t>EKS</w:t>
      </w:r>
      <w:r w:rsidRPr="0001445E">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w:t>
      </w:r>
      <w:bookmarkEnd w:id="64"/>
      <w:r w:rsidRPr="0001445E">
        <w:rPr>
          <w:rFonts w:ascii="Arial Narrow" w:hAnsi="Arial Narrow" w:cs="ITCBookmanEE"/>
        </w:rPr>
        <w:t>, t.</w:t>
      </w:r>
      <w:r>
        <w:rPr>
          <w:rFonts w:ascii="Arial Narrow" w:hAnsi="Arial Narrow" w:cs="ITCBookmanEE"/>
          <w:lang w:val="sk-SK"/>
        </w:rPr>
        <w:t xml:space="preserve"> </w:t>
      </w:r>
      <w:r w:rsidRPr="0001445E">
        <w:rPr>
          <w:rFonts w:ascii="Arial Narrow" w:hAnsi="Arial Narrow" w:cs="ITCBookmanEE"/>
        </w:rPr>
        <w:t xml:space="preserve">j. dňa </w:t>
      </w:r>
      <w:r w:rsidR="00A110F6">
        <w:rPr>
          <w:rFonts w:ascii="Arial Narrow" w:hAnsi="Arial Narrow" w:cs="ITCBookmanEE"/>
          <w:lang w:val="sk-SK"/>
        </w:rPr>
        <w:t>22.05.2019 13:00 hod.</w:t>
      </w:r>
      <w:r w:rsidRPr="0001445E">
        <w:rPr>
          <w:rFonts w:ascii="Arial Narrow" w:hAnsi="Arial Narrow" w:cs="ITCBookmanEE"/>
        </w:rPr>
        <w:t xml:space="preserve"> </w:t>
      </w:r>
      <w:r w:rsidRPr="0001445E">
        <w:rPr>
          <w:rFonts w:ascii="Arial Narrow" w:hAnsi="Arial Narrow" w:cs="Arial"/>
        </w:rPr>
        <w:t xml:space="preserve">na adrese uvedenej podľa bodu 1. týchto súťažných podkladov, v zasadacej </w:t>
      </w:r>
      <w:r w:rsidRPr="00C6187D">
        <w:rPr>
          <w:rFonts w:ascii="Arial Narrow" w:hAnsi="Arial Narrow" w:cs="Arial"/>
        </w:rPr>
        <w:t>miestnosti č. 420</w:t>
      </w:r>
      <w:r w:rsidRPr="00C6187D">
        <w:rPr>
          <w:rFonts w:ascii="Arial Narrow" w:hAnsi="Arial Narrow" w:cs="ITCBookmanEE"/>
        </w:rPr>
        <w:t>.</w:t>
      </w:r>
      <w:r w:rsidRPr="001F725F">
        <w:rPr>
          <w:rFonts w:ascii="Arial Narrow" w:hAnsi="Arial Narrow" w:cs="ITCBookmanEE"/>
        </w:rPr>
        <w:t xml:space="preserve"> </w:t>
      </w:r>
      <w:r w:rsidRPr="001F725F">
        <w:rPr>
          <w:rFonts w:ascii="Arial Narrow" w:hAnsi="Arial Narrow" w:cs="ITCBookmanEE"/>
          <w:color w:val="FF0000"/>
        </w:rPr>
        <w:t xml:space="preserve"> </w:t>
      </w:r>
    </w:p>
    <w:p w14:paraId="5BE1CF62" w14:textId="77777777" w:rsidR="00A23D92" w:rsidRPr="001F725F" w:rsidRDefault="00A23D92" w:rsidP="00A23D92">
      <w:pPr>
        <w:pStyle w:val="Zarkazkladnhotextu2"/>
        <w:numPr>
          <w:ilvl w:val="1"/>
          <w:numId w:val="2"/>
        </w:numPr>
        <w:spacing w:before="120" w:line="240" w:lineRule="auto"/>
        <w:jc w:val="both"/>
        <w:rPr>
          <w:rFonts w:ascii="Arial Narrow" w:hAnsi="Arial Narrow" w:cs="Arial"/>
          <w:b/>
          <w:color w:val="FF0000"/>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w:t>
      </w:r>
      <w:bookmarkStart w:id="65" w:name="_Hlk522983497"/>
      <w:r w:rsidRPr="002A4C8B">
        <w:rPr>
          <w:rFonts w:ascii="Arial Narrow" w:hAnsi="Arial Narrow"/>
        </w:rPr>
        <w:t>elektronick</w:t>
      </w:r>
      <w:r>
        <w:rPr>
          <w:rFonts w:ascii="Arial Narrow" w:hAnsi="Arial Narrow"/>
          <w:lang w:val="sk-SK"/>
        </w:rPr>
        <w:t>y</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bookmarkEnd w:id="65"/>
      <w:r w:rsidRPr="002A4C8B">
        <w:rPr>
          <w:rFonts w:ascii="Arial Narrow" w:hAnsi="Arial Narrow"/>
        </w:rPr>
        <w:t>.</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Pr>
          <w:rFonts w:ascii="Arial Narrow" w:hAnsi="Arial Narrow" w:cs="ITCBookmanEE"/>
          <w:lang w:val="sk-SK"/>
        </w:rPr>
        <w:t xml:space="preserve"> a pokračuje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r w:rsidRPr="001F725F">
        <w:rPr>
          <w:rFonts w:ascii="Arial Narrow" w:hAnsi="Arial Narrow"/>
          <w:lang w:val="sk-SK"/>
        </w:rPr>
        <w:t>.</w:t>
      </w:r>
    </w:p>
    <w:p w14:paraId="00DDC450" w14:textId="77777777" w:rsidR="00A23D92" w:rsidRPr="001F725F" w:rsidRDefault="00A23D92" w:rsidP="00A23D92">
      <w:pPr>
        <w:pStyle w:val="Zarkazkladnhotextu2"/>
        <w:numPr>
          <w:ilvl w:val="1"/>
          <w:numId w:val="2"/>
        </w:numPr>
        <w:spacing w:before="120" w:line="240" w:lineRule="auto"/>
        <w:jc w:val="both"/>
        <w:rPr>
          <w:rFonts w:ascii="Arial Narrow" w:hAnsi="Arial Narrow" w:cs="Arial"/>
          <w:b/>
          <w:color w:val="FF0000"/>
        </w:rPr>
      </w:pPr>
      <w:r w:rsidRPr="002A4C8B">
        <w:rPr>
          <w:rFonts w:ascii="Arial Narrow" w:hAnsi="Arial Narrow" w:cs="Arial"/>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r w:rsidRPr="001F725F">
        <w:rPr>
          <w:rFonts w:ascii="Arial Narrow" w:hAnsi="Arial Narrow" w:cs="Arial"/>
          <w:lang w:val="sk-SK"/>
        </w:rPr>
        <w:t>.</w:t>
      </w:r>
    </w:p>
    <w:p w14:paraId="56C0DF24" w14:textId="60DB2010" w:rsidR="00A23D92" w:rsidRPr="00A23D92" w:rsidRDefault="00A23D92" w:rsidP="00A23D92">
      <w:pPr>
        <w:pStyle w:val="Zarkazkladnhotextu2"/>
        <w:numPr>
          <w:ilvl w:val="1"/>
          <w:numId w:val="2"/>
        </w:numPr>
        <w:spacing w:before="120" w:line="240" w:lineRule="auto"/>
        <w:jc w:val="both"/>
        <w:rPr>
          <w:rFonts w:ascii="Arial Narrow" w:hAnsi="Arial Narrow" w:cs="Arial"/>
          <w:b/>
          <w:color w:val="FF0000"/>
        </w:rPr>
      </w:pPr>
      <w:r w:rsidRPr="002A4C8B">
        <w:rPr>
          <w:rFonts w:ascii="Arial Narrow" w:hAnsi="Arial Narrow" w:cs="Arial"/>
        </w:rPr>
        <w:t>Uchádza</w:t>
      </w:r>
      <w:r>
        <w:rPr>
          <w:rFonts w:ascii="Arial Narrow" w:hAnsi="Arial Narrow" w:cs="Arial"/>
          <w:lang w:val="sk-SK"/>
        </w:rPr>
        <w:t>č</w:t>
      </w:r>
      <w:r w:rsidRPr="002A4C8B">
        <w:rPr>
          <w:rFonts w:ascii="Arial Narrow" w:hAnsi="Arial Narrow" w:cs="Arial"/>
        </w:rPr>
        <w:t xml:space="preserve">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Pr>
          <w:rFonts w:ascii="Arial Narrow" w:hAnsi="Arial Narrow" w:cs="Arial"/>
          <w:lang w:val="sk-SK"/>
        </w:rPr>
        <w:t>.</w:t>
      </w:r>
    </w:p>
    <w:p w14:paraId="6A56260E" w14:textId="1D6F2567" w:rsidR="00A23D92" w:rsidRPr="001F725F" w:rsidRDefault="00A23D92" w:rsidP="00A23D92">
      <w:pPr>
        <w:pStyle w:val="Zarkazkladnhotextu2"/>
        <w:numPr>
          <w:ilvl w:val="1"/>
          <w:numId w:val="2"/>
        </w:numPr>
        <w:spacing w:before="120" w:line="240" w:lineRule="auto"/>
        <w:jc w:val="both"/>
        <w:rPr>
          <w:rFonts w:ascii="Arial Narrow" w:hAnsi="Arial Narrow" w:cs="Arial"/>
          <w:b/>
          <w:color w:val="FF0000"/>
        </w:rPr>
      </w:pPr>
      <w:r w:rsidRPr="002A4C8B">
        <w:rPr>
          <w:rFonts w:ascii="Arial Narrow" w:hAnsi="Arial Narrow" w:cs="ITCBookmanEE"/>
          <w:lang w:eastAsia="sk-SK"/>
        </w:rPr>
        <w:t xml:space="preserve">Verejný obstarávateľ najneskôr do piatich </w:t>
      </w:r>
      <w:r>
        <w:rPr>
          <w:rFonts w:ascii="Arial Narrow" w:hAnsi="Arial Narrow" w:cs="ITCBookmanEE"/>
          <w:lang w:eastAsia="sk-SK"/>
        </w:rPr>
        <w:t xml:space="preserve">pracovných </w:t>
      </w:r>
      <w:r w:rsidRPr="002A4C8B">
        <w:rPr>
          <w:rFonts w:ascii="Arial Narrow" w:hAnsi="Arial Narrow" w:cs="ITCBookmanEE"/>
          <w:lang w:eastAsia="sk-SK"/>
        </w:rPr>
        <w:t>dní odo dňa otvárania</w:t>
      </w:r>
      <w:r>
        <w:rPr>
          <w:rFonts w:ascii="Arial Narrow" w:hAnsi="Arial Narrow" w:cs="ITCBookmanEE"/>
          <w:lang w:eastAsia="sk-SK"/>
        </w:rPr>
        <w:t xml:space="preserve"> </w:t>
      </w:r>
      <w:r w:rsidRPr="002A4C8B">
        <w:rPr>
          <w:rFonts w:ascii="Arial Narrow" w:hAnsi="Arial Narrow" w:cs="ITCBookmanEE"/>
          <w:lang w:eastAsia="sk-SK"/>
        </w:rPr>
        <w:t xml:space="preserve">ponúk pošle </w:t>
      </w:r>
      <w:bookmarkStart w:id="66" w:name="_Hlk522983737"/>
      <w:r w:rsidRPr="00A710B3">
        <w:rPr>
          <w:rFonts w:ascii="Arial Narrow" w:hAnsi="Arial Narrow"/>
        </w:rPr>
        <w:t>elektronick</w:t>
      </w:r>
      <w:r>
        <w:rPr>
          <w:rFonts w:ascii="Arial Narrow" w:hAnsi="Arial Narrow"/>
        </w:rPr>
        <w:t>y</w:t>
      </w:r>
      <w:r w:rsidRPr="00A710B3">
        <w:rPr>
          <w:rFonts w:ascii="Arial Narrow" w:hAnsi="Arial Narrow"/>
        </w:rPr>
        <w:t>, spôsobom určeným funkcionalitou EKS</w:t>
      </w:r>
      <w:r>
        <w:rPr>
          <w:rFonts w:ascii="Arial Narrow" w:hAnsi="Arial Narrow"/>
        </w:rPr>
        <w:t>,</w:t>
      </w:r>
      <w:r w:rsidRPr="002A4C8B">
        <w:rPr>
          <w:rFonts w:ascii="Arial Narrow" w:hAnsi="Arial Narrow" w:cs="ITCBookmanEE"/>
          <w:lang w:eastAsia="sk-SK"/>
        </w:rPr>
        <w:t xml:space="preserve"> </w:t>
      </w:r>
      <w:bookmarkEnd w:id="66"/>
      <w:r w:rsidRPr="002A4C8B">
        <w:rPr>
          <w:rFonts w:ascii="Arial Narrow" w:hAnsi="Arial Narrow" w:cs="ITCBookmanEE"/>
          <w:lang w:eastAsia="sk-SK"/>
        </w:rPr>
        <w:t>všetkým uchádzačom, ktorí predložili ponuky v lehote na predkladanie ponúk, zápisnicu z otvárania ponúk. Zápisnica obsahuje údaje zverejnené podľa bodu 25.3 týchto súťažných podkladov</w:t>
      </w:r>
      <w:r>
        <w:rPr>
          <w:rFonts w:ascii="Arial Narrow" w:hAnsi="Arial Narrow" w:cs="ITCBookmanEE"/>
          <w:lang w:val="sk-SK" w:eastAsia="sk-SK"/>
        </w:rPr>
        <w:t>.</w:t>
      </w:r>
    </w:p>
    <w:p w14:paraId="30074317" w14:textId="77777777" w:rsidR="00FC0148" w:rsidRDefault="00FC0148" w:rsidP="00354A29">
      <w:pPr>
        <w:tabs>
          <w:tab w:val="left" w:pos="708"/>
        </w:tabs>
        <w:spacing w:before="120" w:after="120" w:line="240" w:lineRule="auto"/>
        <w:jc w:val="center"/>
        <w:rPr>
          <w:rFonts w:ascii="Arial Narrow" w:hAnsi="Arial Narrow" w:cs="Arial"/>
          <w:b/>
        </w:rPr>
      </w:pPr>
    </w:p>
    <w:p w14:paraId="06941CBE" w14:textId="77777777" w:rsidR="00491F5B" w:rsidRPr="00FC0148" w:rsidRDefault="00491F5B" w:rsidP="00354A29">
      <w:pPr>
        <w:tabs>
          <w:tab w:val="left" w:pos="708"/>
        </w:tabs>
        <w:spacing w:before="120" w:after="120" w:line="240" w:lineRule="auto"/>
        <w:jc w:val="center"/>
        <w:rPr>
          <w:rFonts w:ascii="Arial Narrow" w:hAnsi="Arial Narrow" w:cs="Arial"/>
          <w:b/>
          <w:sz w:val="22"/>
        </w:rPr>
      </w:pPr>
      <w:r w:rsidRPr="00FC0148">
        <w:rPr>
          <w:rFonts w:ascii="Arial Narrow" w:hAnsi="Arial Narrow" w:cs="Arial"/>
          <w:b/>
          <w:sz w:val="22"/>
        </w:rPr>
        <w:t>Vyhodnotenie splnenia podmienok účasti</w:t>
      </w:r>
    </w:p>
    <w:p w14:paraId="7B1F53A0" w14:textId="77777777" w:rsidR="00491F5B" w:rsidRPr="00EB18BC" w:rsidRDefault="00491F5B" w:rsidP="00767CAB">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posúdenie splnenia podmienok účasti</w:t>
      </w:r>
    </w:p>
    <w:p w14:paraId="7BD82093"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2D66A68F" w14:textId="40D40E23" w:rsidR="00491F5B" w:rsidRPr="00EB18BC" w:rsidRDefault="00491F5B" w:rsidP="00354A29">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r w:rsidR="001B5ED3">
        <w:rPr>
          <w:rFonts w:ascii="Arial Narrow" w:hAnsi="Arial Narrow"/>
          <w:sz w:val="22"/>
        </w:rPr>
        <w:t>,</w:t>
      </w:r>
    </w:p>
    <w:p w14:paraId="3AB20264" w14:textId="3A0D415D" w:rsidR="00262E3B" w:rsidRDefault="00491F5B" w:rsidP="00354A29">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finančného a ekonomického postavenia</w:t>
      </w:r>
      <w:r w:rsidR="001560F9">
        <w:rPr>
          <w:rFonts w:ascii="Arial Narrow" w:hAnsi="Arial Narrow"/>
          <w:sz w:val="22"/>
        </w:rPr>
        <w:t xml:space="preserve"> podľa zákona</w:t>
      </w:r>
      <w:r w:rsidR="001B5ED3">
        <w:rPr>
          <w:rFonts w:ascii="Arial Narrow" w:hAnsi="Arial Narrow"/>
          <w:sz w:val="22"/>
        </w:rPr>
        <w:t>,</w:t>
      </w:r>
      <w:r w:rsidRPr="00EB18BC">
        <w:rPr>
          <w:rFonts w:ascii="Arial Narrow" w:hAnsi="Arial Narrow"/>
          <w:sz w:val="22"/>
        </w:rPr>
        <w:t xml:space="preserve"> </w:t>
      </w:r>
    </w:p>
    <w:p w14:paraId="77876CE0" w14:textId="5A128CCC" w:rsidR="00334359" w:rsidRDefault="001B5ED3" w:rsidP="00354A29">
      <w:pPr>
        <w:spacing w:before="120" w:after="120" w:line="240" w:lineRule="auto"/>
        <w:ind w:left="993" w:hanging="284"/>
        <w:jc w:val="both"/>
        <w:rPr>
          <w:rFonts w:ascii="Arial Narrow" w:hAnsi="Arial Narrow"/>
          <w:sz w:val="22"/>
        </w:rPr>
      </w:pPr>
      <w:r>
        <w:rPr>
          <w:rFonts w:ascii="Arial Narrow" w:hAnsi="Arial Narrow"/>
          <w:sz w:val="22"/>
        </w:rPr>
        <w:t xml:space="preserve">c)  </w:t>
      </w:r>
      <w:r w:rsidR="00491F5B" w:rsidRPr="00EB18BC">
        <w:rPr>
          <w:rFonts w:ascii="Arial Narrow" w:hAnsi="Arial Narrow"/>
          <w:sz w:val="22"/>
        </w:rPr>
        <w:t>technickej alebo odbornej spôso</w:t>
      </w:r>
      <w:r>
        <w:rPr>
          <w:rFonts w:ascii="Arial Narrow" w:hAnsi="Arial Narrow"/>
          <w:sz w:val="22"/>
        </w:rPr>
        <w:t>bilosti uch</w:t>
      </w:r>
      <w:r w:rsidR="00334359">
        <w:rPr>
          <w:rFonts w:ascii="Arial Narrow" w:hAnsi="Arial Narrow"/>
          <w:sz w:val="22"/>
        </w:rPr>
        <w:t xml:space="preserve">ádzača podľa zákona, </w:t>
      </w:r>
    </w:p>
    <w:p w14:paraId="1EB15E64" w14:textId="14B0501E" w:rsidR="001B5ED3" w:rsidRPr="00334359" w:rsidRDefault="001B5ED3" w:rsidP="00354A29">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a to tak, že bude braná do úvahy možnosť preukázať splnenie podmienok účasti a </w:t>
      </w:r>
      <w:r>
        <w:rPr>
          <w:rFonts w:ascii="Arial Narrow" w:hAnsi="Arial Narrow" w:cs="Arial"/>
          <w:sz w:val="22"/>
        </w:rPr>
        <w:t>JED</w:t>
      </w:r>
      <w:r w:rsidRPr="00EB18BC">
        <w:rPr>
          <w:rFonts w:ascii="Arial Narrow" w:hAnsi="Arial Narrow" w:cs="Arial"/>
          <w:sz w:val="22"/>
        </w:rPr>
        <w:t xml:space="preserve"> v súlade s § 39 zákon</w:t>
      </w:r>
      <w:r>
        <w:rPr>
          <w:rFonts w:ascii="Arial Narrow" w:hAnsi="Arial Narrow" w:cs="Arial"/>
          <w:sz w:val="22"/>
        </w:rPr>
        <w:t>a.</w:t>
      </w:r>
    </w:p>
    <w:p w14:paraId="50F9A9F9" w14:textId="77777777" w:rsidR="00491F5B"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lastRenderedPageBreak/>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14:paraId="14FAA0AF" w14:textId="77777777" w:rsidR="00491F5B" w:rsidRPr="0089190F" w:rsidRDefault="00491F5B" w:rsidP="003C32C6">
      <w:pPr>
        <w:pStyle w:val="Zkladntext3"/>
        <w:numPr>
          <w:ilvl w:val="1"/>
          <w:numId w:val="2"/>
        </w:numPr>
        <w:spacing w:before="120" w:line="240" w:lineRule="auto"/>
        <w:jc w:val="both"/>
        <w:rPr>
          <w:rFonts w:ascii="Arial Narrow" w:hAnsi="Arial Narrow" w:cs="Arial"/>
          <w:sz w:val="22"/>
        </w:rPr>
      </w:pPr>
      <w:r w:rsidRPr="0089190F">
        <w:rPr>
          <w:rFonts w:ascii="Arial Narrow" w:hAnsi="Arial Narrow" w:cs="Arial"/>
          <w:sz w:val="22"/>
        </w:rPr>
        <w:t>Komisia posúdi splnenie podmienok účasti týkajúcich sa postavenia uchádzačov v tomto verejnom obstarávaní</w:t>
      </w:r>
      <w:r w:rsidRPr="0089190F">
        <w:rPr>
          <w:rFonts w:ascii="Arial Narrow" w:hAnsi="Arial Narrow"/>
          <w:sz w:val="22"/>
        </w:rPr>
        <w:t xml:space="preserve"> v súlade s </w:t>
      </w:r>
      <w:r w:rsidRPr="0089190F">
        <w:rPr>
          <w:rFonts w:ascii="Arial Narrow" w:hAnsi="Arial Narrow"/>
          <w:spacing w:val="-6"/>
          <w:sz w:val="22"/>
        </w:rPr>
        <w:t>dokumentmi potrebnými na vypracovanie ponuky alebo na preukázanie splnenia podmienok</w:t>
      </w:r>
      <w:r w:rsidRPr="0089190F" w:rsidDel="00AD0371">
        <w:rPr>
          <w:rFonts w:ascii="Arial Narrow" w:hAnsi="Arial Narrow"/>
          <w:sz w:val="22"/>
        </w:rPr>
        <w:t xml:space="preserve"> </w:t>
      </w:r>
      <w:r w:rsidRPr="0089190F">
        <w:rPr>
          <w:rFonts w:ascii="Arial Narrow" w:hAnsi="Arial Narrow"/>
          <w:sz w:val="22"/>
        </w:rPr>
        <w:t>účasti a to vždy</w:t>
      </w:r>
      <w:r w:rsidRPr="0089190F">
        <w:rPr>
          <w:rFonts w:ascii="Arial Narrow" w:hAnsi="Arial Narrow" w:cs="Arial"/>
          <w:sz w:val="22"/>
        </w:rPr>
        <w:t>, keď to bude potrebné v súlade so zákonom.</w:t>
      </w:r>
    </w:p>
    <w:p w14:paraId="41D0ED39" w14:textId="2FD39F9C" w:rsidR="00491F5B" w:rsidRPr="00C17DE0" w:rsidRDefault="003C32C6" w:rsidP="00466CA1">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v</w:t>
      </w:r>
      <w:r w:rsidR="00491F5B" w:rsidRPr="00C17DE0">
        <w:rPr>
          <w:rFonts w:ascii="Arial Narrow" w:hAnsi="Arial Narrow" w:cs="Arial"/>
          <w:b/>
          <w:bCs/>
          <w:smallCaps/>
          <w:sz w:val="22"/>
        </w:rPr>
        <w:t>ysvetľovanie dokladov na preukázanie splnenia podmienok účasti</w:t>
      </w:r>
    </w:p>
    <w:p w14:paraId="4D315405" w14:textId="794BBE81" w:rsidR="00491F5B" w:rsidRDefault="00491F5B" w:rsidP="003C32C6">
      <w:pPr>
        <w:pStyle w:val="Zkladntext3"/>
        <w:numPr>
          <w:ilvl w:val="1"/>
          <w:numId w:val="2"/>
        </w:numPr>
        <w:spacing w:before="120" w:line="240" w:lineRule="auto"/>
        <w:jc w:val="both"/>
        <w:rPr>
          <w:rFonts w:ascii="Arial Narrow" w:hAnsi="Arial Narrow" w:cs="Arial"/>
          <w:sz w:val="22"/>
        </w:rPr>
      </w:pPr>
      <w:r w:rsidRPr="00C17DE0">
        <w:rPr>
          <w:rFonts w:ascii="Arial Narrow" w:hAnsi="Arial Narrow" w:cs="Arial"/>
          <w:sz w:val="22"/>
        </w:rPr>
        <w:t xml:space="preserve">Verejný obstarávateľ podľa zákona písomne </w:t>
      </w:r>
      <w:r w:rsidRPr="00C17DE0">
        <w:rPr>
          <w:rFonts w:ascii="Arial Narrow" w:hAnsi="Arial Narrow"/>
          <w:sz w:val="22"/>
        </w:rPr>
        <w:t xml:space="preserve">– elektronicky, spôsobom určeným funkcionalitou EKS, </w:t>
      </w:r>
      <w:r w:rsidRPr="00C17DE0">
        <w:rPr>
          <w:rFonts w:ascii="Arial Narrow" w:hAnsi="Arial Narrow" w:cs="Arial"/>
          <w:sz w:val="22"/>
        </w:rPr>
        <w:t xml:space="preserve">požiada uchádzača o vysvetlenie alebo o doplnenie predložených dokladov vždy, </w:t>
      </w:r>
      <w:r w:rsidRPr="00C17DE0">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58CC0982" w14:textId="77777777" w:rsidR="00FC0148" w:rsidRPr="00662578" w:rsidRDefault="00491F5B" w:rsidP="003C32C6">
      <w:pPr>
        <w:pStyle w:val="Zkladntext3"/>
        <w:numPr>
          <w:ilvl w:val="1"/>
          <w:numId w:val="2"/>
        </w:numPr>
        <w:spacing w:before="120" w:line="240" w:lineRule="auto"/>
        <w:jc w:val="both"/>
        <w:rPr>
          <w:rFonts w:ascii="Arial Narrow" w:hAnsi="Arial Narrow" w:cs="Arial"/>
          <w:b/>
          <w:bCs/>
          <w:smallCaps/>
          <w:sz w:val="22"/>
        </w:rPr>
      </w:pPr>
      <w:r w:rsidRPr="00662578">
        <w:rPr>
          <w:rFonts w:ascii="Arial Narrow" w:hAnsi="Arial Narrow" w:cs="Arial"/>
          <w:sz w:val="22"/>
        </w:rPr>
        <w:t xml:space="preserve">Verejný obstarávateľ podľa zákona písomne </w:t>
      </w:r>
      <w:r w:rsidRPr="00662578">
        <w:rPr>
          <w:rFonts w:ascii="Arial Narrow" w:hAnsi="Arial Narrow"/>
          <w:sz w:val="22"/>
        </w:rPr>
        <w:t>– elektronicky, spôsobom určeným funkcionalitou EKS,</w:t>
      </w:r>
      <w:r w:rsidRPr="00662578">
        <w:rPr>
          <w:rFonts w:ascii="Arial Narrow" w:hAnsi="Arial Narrow" w:cs="Arial"/>
          <w:sz w:val="22"/>
        </w:rPr>
        <w:t xml:space="preserve"> požiada uchádzača, aby </w:t>
      </w:r>
      <w:r w:rsidRPr="00662578">
        <w:rPr>
          <w:rFonts w:ascii="Arial Narrow" w:hAnsi="Arial Narrow"/>
          <w:sz w:val="22"/>
        </w:rPr>
        <w:t>v lehote, ktorá nesmie byť kratšia ako päť pracovných dní odo dňa doručenia žiadosti,</w:t>
      </w:r>
      <w:r w:rsidRPr="00662578">
        <w:rPr>
          <w:rFonts w:ascii="Arial Narrow" w:hAnsi="Arial Narrow" w:cs="Arial"/>
          <w:sz w:val="22"/>
        </w:rPr>
        <w:t xml:space="preserve">  nahradil inú osobu, prostredníctvom ktorej preukazuje finančné a ekonomické postavenie alebo technickú spôsobilosť alebo odbornú spôsobilosť, ak existujú dôvody na vylúčenie. </w:t>
      </w:r>
    </w:p>
    <w:p w14:paraId="6A898739" w14:textId="26959E31" w:rsidR="00491F5B" w:rsidRPr="00EB18BC" w:rsidRDefault="00491F5B" w:rsidP="00466CA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39157B3C" w14:textId="4864FFBB"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Verejný obstarávateľ podľa zákona vylúči z verejného obstarávania uchádzača, ak</w:t>
      </w:r>
      <w:r w:rsidR="00FC0148">
        <w:rPr>
          <w:rFonts w:ascii="Arial Narrow" w:hAnsi="Arial Narrow" w:cs="Arial"/>
          <w:sz w:val="22"/>
        </w:rPr>
        <w:t>:</w:t>
      </w:r>
      <w:r w:rsidRPr="0005236D">
        <w:rPr>
          <w:rFonts w:ascii="Arial Narrow" w:hAnsi="Arial Narrow" w:cs="Arial"/>
          <w:sz w:val="22"/>
        </w:rPr>
        <w:t xml:space="preserve"> </w:t>
      </w:r>
    </w:p>
    <w:p w14:paraId="08258B5C" w14:textId="77777777" w:rsidR="00491F5B" w:rsidRPr="00C17DE0"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236004BE" w14:textId="77777777" w:rsidR="00491F5B" w:rsidRPr="00C17DE0"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35A2A8F8" w14:textId="77777777" w:rsidR="00491F5B" w:rsidRPr="00C17DE0"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 a majú vplyv na vyhodnotenie splnenia podmienok účasti</w:t>
      </w:r>
    </w:p>
    <w:p w14:paraId="3C38F18F" w14:textId="77777777" w:rsidR="00491F5B" w:rsidRPr="00C17DE0"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6F97CF04" w14:textId="77777777" w:rsidR="00491F5B" w:rsidRPr="0005236D"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2DEDC504" w14:textId="77777777" w:rsidR="00491F5B" w:rsidRPr="00DA3527"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EEEF3CD" w14:textId="77777777" w:rsidR="00491F5B" w:rsidRPr="0005236D"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00BF017" w14:textId="77777777" w:rsidR="00491F5B" w:rsidRPr="0005236D"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55067C7E" w14:textId="77777777" w:rsidR="00491F5B" w:rsidRPr="0005236D"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Pr>
          <w:rFonts w:ascii="Arial Narrow" w:hAnsi="Arial Narrow" w:cs="Arial"/>
          <w:sz w:val="22"/>
        </w:rPr>
        <w:t xml:space="preserve">JED v </w:t>
      </w:r>
      <w:r w:rsidRPr="0005236D">
        <w:rPr>
          <w:rFonts w:ascii="Arial Narrow" w:hAnsi="Arial Narrow" w:cs="Arial"/>
          <w:sz w:val="22"/>
        </w:rPr>
        <w:t>určenej lehote,</w:t>
      </w:r>
    </w:p>
    <w:p w14:paraId="74E2DB51" w14:textId="2FBF8B33" w:rsidR="00491F5B" w:rsidRPr="0005236D" w:rsidRDefault="00491F5B" w:rsidP="00354A29">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r w:rsidR="00B73487">
        <w:rPr>
          <w:rFonts w:ascii="Arial Narrow" w:hAnsi="Arial Narrow" w:cs="Arial"/>
          <w:sz w:val="22"/>
        </w:rPr>
        <w:t>.</w:t>
      </w:r>
    </w:p>
    <w:p w14:paraId="036D1CD0" w14:textId="77777777"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14:paraId="0BF719F4" w14:textId="7DA5E435"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až </w:t>
      </w:r>
      <w:r w:rsidR="00262E3B">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w:t>
      </w:r>
      <w:r w:rsidRPr="0005236D">
        <w:rPr>
          <w:rFonts w:ascii="Arial Narrow" w:hAnsi="Arial Narrow" w:cs="Arial"/>
          <w:sz w:val="22"/>
        </w:rPr>
        <w:lastRenderedPageBreak/>
        <w:t>personálne opatrenia, ktoré sú určené na to, aby sa zabránilo budúcim pochybeniam, priestupkom, správnym deliktom alebo trestným činom.</w:t>
      </w:r>
    </w:p>
    <w:p w14:paraId="21AB5692" w14:textId="77777777"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524E9F8" w14:textId="77777777"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4309B26" w14:textId="77777777" w:rsidR="00491F5B" w:rsidRPr="0005236D"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7BCC24B" w14:textId="77777777" w:rsidR="00491F5B" w:rsidRDefault="00491F5B" w:rsidP="003C32C6">
      <w:pPr>
        <w:pStyle w:val="Zkladntext3"/>
        <w:numPr>
          <w:ilvl w:val="1"/>
          <w:numId w:val="2"/>
        </w:numPr>
        <w:spacing w:before="120" w:line="240" w:lineRule="auto"/>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F7687A5" w14:textId="77777777" w:rsidR="00491F5B" w:rsidRDefault="00491F5B" w:rsidP="00491F5B">
      <w:pPr>
        <w:pStyle w:val="Odsekzoznamu"/>
        <w:spacing w:before="120" w:after="120"/>
        <w:ind w:left="567"/>
        <w:jc w:val="both"/>
        <w:rPr>
          <w:rFonts w:ascii="Arial Narrow" w:hAnsi="Arial Narrow" w:cs="Arial"/>
          <w:sz w:val="22"/>
        </w:rPr>
      </w:pPr>
    </w:p>
    <w:p w14:paraId="713E9AF5" w14:textId="77777777" w:rsidR="00491F5B" w:rsidRPr="00FC0148" w:rsidRDefault="00491F5B" w:rsidP="00354A29">
      <w:pPr>
        <w:pStyle w:val="Odsekzoznamu"/>
        <w:spacing w:before="120" w:after="120"/>
        <w:ind w:left="360"/>
        <w:jc w:val="center"/>
        <w:rPr>
          <w:rFonts w:ascii="Arial Narrow" w:hAnsi="Arial Narrow" w:cs="Arial"/>
          <w:b/>
          <w:bCs/>
          <w:smallCaps/>
          <w:sz w:val="22"/>
          <w:szCs w:val="22"/>
        </w:rPr>
      </w:pPr>
      <w:r w:rsidRPr="00FC0148">
        <w:rPr>
          <w:rFonts w:ascii="Arial Narrow" w:hAnsi="Arial Narrow" w:cs="Arial"/>
          <w:b/>
          <w:sz w:val="22"/>
          <w:szCs w:val="22"/>
        </w:rPr>
        <w:t>Vyhodnocovanie ponúk</w:t>
      </w:r>
    </w:p>
    <w:p w14:paraId="09CB96ED" w14:textId="340486F1" w:rsidR="00491F5B" w:rsidRPr="00EB18BC" w:rsidRDefault="008B508E" w:rsidP="00466CA1">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p</w:t>
      </w:r>
      <w:r w:rsidR="00491F5B">
        <w:rPr>
          <w:rFonts w:ascii="Arial Narrow" w:hAnsi="Arial Narrow" w:cs="Arial"/>
          <w:b/>
          <w:bCs/>
          <w:smallCaps/>
          <w:sz w:val="22"/>
        </w:rPr>
        <w:t xml:space="preserve">osúdenie a hodnotenie ponúk </w:t>
      </w:r>
    </w:p>
    <w:p w14:paraId="6269C78E" w14:textId="77777777" w:rsidR="00491F5B" w:rsidRDefault="00491F5B" w:rsidP="003C32C6">
      <w:pPr>
        <w:pStyle w:val="Zkladntext3"/>
        <w:numPr>
          <w:ilvl w:val="1"/>
          <w:numId w:val="2"/>
        </w:numPr>
        <w:spacing w:before="120" w:line="240" w:lineRule="auto"/>
        <w:jc w:val="both"/>
        <w:rPr>
          <w:rFonts w:ascii="Arial Narrow" w:hAnsi="Arial Narrow" w:cs="Arial"/>
          <w:b/>
          <w:bCs/>
          <w:smallCaps/>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Pr>
          <w:rFonts w:ascii="Arial Narrow" w:hAnsi="Arial Narrow" w:cs="Arial"/>
          <w:sz w:val="22"/>
        </w:rPr>
        <w:t>.</w:t>
      </w:r>
      <w:r w:rsidRPr="00EB18BC">
        <w:rPr>
          <w:rFonts w:ascii="Arial Narrow" w:hAnsi="Arial Narrow" w:cs="Arial"/>
          <w:b/>
          <w:bCs/>
          <w:smallCaps/>
          <w:sz w:val="22"/>
        </w:rPr>
        <w:t xml:space="preserve"> </w:t>
      </w:r>
    </w:p>
    <w:p w14:paraId="0F197B0A" w14:textId="5511A8C6" w:rsidR="00491F5B" w:rsidRDefault="00491F5B"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F91EA0D" w14:textId="77777777" w:rsidR="00491F5B" w:rsidRPr="002A4C8B" w:rsidRDefault="00491F5B" w:rsidP="003C32C6">
      <w:pPr>
        <w:pStyle w:val="Zkladntext3"/>
        <w:numPr>
          <w:ilvl w:val="1"/>
          <w:numId w:val="2"/>
        </w:numPr>
        <w:spacing w:before="120" w:line="240" w:lineRule="auto"/>
        <w:jc w:val="both"/>
        <w:rPr>
          <w:rFonts w:ascii="Arial Narrow" w:hAnsi="Arial Narrow" w:cs="Arial"/>
          <w:sz w:val="22"/>
          <w:szCs w:val="22"/>
        </w:rPr>
      </w:pPr>
      <w:r w:rsidRPr="002A4C8B">
        <w:rPr>
          <w:rFonts w:ascii="Arial Narrow" w:hAnsi="Arial Narrow" w:cs="Arial"/>
          <w:sz w:val="22"/>
          <w:szCs w:val="22"/>
        </w:rPr>
        <w:t xml:space="preserve">Ak </w:t>
      </w:r>
      <w:r w:rsidRPr="003C32C6">
        <w:rPr>
          <w:rFonts w:ascii="Arial Narrow" w:hAnsi="Arial Narrow" w:cs="Arial"/>
          <w:sz w:val="22"/>
        </w:rPr>
        <w:t>komisia</w:t>
      </w:r>
      <w:r w:rsidRPr="002A4C8B">
        <w:rPr>
          <w:rFonts w:ascii="Arial Narrow" w:hAnsi="Arial Narrow" w:cs="Arial"/>
          <w:sz w:val="22"/>
          <w:szCs w:val="22"/>
        </w:rPr>
        <w:t xml:space="preserve">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BCCD022" w14:textId="77777777" w:rsidR="00491F5B" w:rsidRPr="002A4C8B" w:rsidRDefault="00491F5B" w:rsidP="003C32C6">
      <w:pPr>
        <w:pStyle w:val="Zkladntext3"/>
        <w:numPr>
          <w:ilvl w:val="1"/>
          <w:numId w:val="2"/>
        </w:numPr>
        <w:spacing w:before="120" w:line="240" w:lineRule="auto"/>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7B599944" w14:textId="77777777" w:rsidR="00491F5B" w:rsidRPr="002A4C8B" w:rsidRDefault="00491F5B" w:rsidP="00354A29">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759BBB7" w14:textId="77777777" w:rsidR="00491F5B" w:rsidRPr="002A4C8B" w:rsidRDefault="00491F5B" w:rsidP="00354A29">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0883389F" w14:textId="77777777" w:rsidR="00491F5B" w:rsidRPr="002A4C8B" w:rsidRDefault="00491F5B" w:rsidP="00354A29">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D1FD6C6" w14:textId="101ADFF0" w:rsidR="00491F5B" w:rsidRPr="00C17DE0" w:rsidRDefault="00491F5B" w:rsidP="00354A29">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397F2772" w14:textId="77777777" w:rsidR="00491F5B" w:rsidRPr="00C17DE0" w:rsidRDefault="00491F5B" w:rsidP="00354A29">
      <w:pPr>
        <w:numPr>
          <w:ilvl w:val="0"/>
          <w:numId w:val="10"/>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E191F1F" w14:textId="77777777" w:rsidR="00491F5B" w:rsidRPr="00952E9E" w:rsidRDefault="00491F5B" w:rsidP="00354A29">
      <w:pPr>
        <w:numPr>
          <w:ilvl w:val="0"/>
          <w:numId w:val="10"/>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04CBD8E2" w14:textId="77777777" w:rsidR="00491F5B" w:rsidRPr="00EB18BC" w:rsidRDefault="00491F5B" w:rsidP="003C32C6">
      <w:pPr>
        <w:pStyle w:val="Zkladntext3"/>
        <w:numPr>
          <w:ilvl w:val="1"/>
          <w:numId w:val="2"/>
        </w:numPr>
        <w:spacing w:before="120" w:line="240" w:lineRule="auto"/>
        <w:jc w:val="both"/>
        <w:rPr>
          <w:rFonts w:ascii="Arial Narrow" w:hAnsi="Arial Narrow"/>
          <w:sz w:val="22"/>
        </w:rPr>
      </w:pPr>
      <w:r w:rsidRPr="003C32C6">
        <w:rPr>
          <w:rFonts w:ascii="Arial Narrow" w:hAnsi="Arial Narrow" w:cs="Arial"/>
          <w:sz w:val="22"/>
        </w:rPr>
        <w:t>Uchádzač</w:t>
      </w:r>
      <w:r w:rsidRPr="00EB18BC">
        <w:rPr>
          <w:rFonts w:ascii="Arial Narrow" w:hAnsi="Arial Narrow"/>
          <w:sz w:val="22"/>
        </w:rPr>
        <w:t xml:space="preserve">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B4C09CE"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F20E40D"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lastRenderedPageBreak/>
        <w:t xml:space="preserve">Komisia zohľadní vysvetlenie ponuky uchádzačom v súlade s požiadavkou podľa zákona alebo odôvodnenie mimoriadne nízkej ponuky uchádzačom, ktoré vychádza z predložených dôkazov. </w:t>
      </w:r>
    </w:p>
    <w:p w14:paraId="3BD993C0" w14:textId="3157109B" w:rsidR="00491F5B" w:rsidRPr="00EB18BC" w:rsidRDefault="00491F5B"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2505FC1A"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szCs w:val="22"/>
        </w:rPr>
      </w:pPr>
      <w:r w:rsidRPr="003C32C6">
        <w:rPr>
          <w:rFonts w:ascii="Arial Narrow" w:hAnsi="Arial Narrow" w:cs="Arial"/>
          <w:sz w:val="22"/>
        </w:rPr>
        <w:t>Verejný</w:t>
      </w:r>
      <w:r w:rsidRPr="00EB18BC">
        <w:rPr>
          <w:rFonts w:ascii="Arial Narrow" w:hAnsi="Arial Narrow" w:cs="Arial"/>
          <w:sz w:val="22"/>
          <w:szCs w:val="22"/>
        </w:rPr>
        <w:t xml:space="preserve"> obstarávateľ podľa zákona vylúči uchádzača, ktorý je v tom istom postupe zadávania zákazky súčasne členom skupiny dodávateľov, ktorá predkladá ponuku.</w:t>
      </w:r>
    </w:p>
    <w:p w14:paraId="71A532A1"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szCs w:val="22"/>
        </w:rPr>
      </w:pPr>
      <w:r w:rsidRPr="003C32C6">
        <w:rPr>
          <w:rFonts w:ascii="Arial Narrow" w:hAnsi="Arial Narrow" w:cs="Arial"/>
          <w:sz w:val="22"/>
        </w:rPr>
        <w:t>Verejný</w:t>
      </w:r>
      <w:r w:rsidRPr="00EB18BC">
        <w:rPr>
          <w:rFonts w:ascii="Arial Narrow" w:hAnsi="Arial Narrow" w:cs="Arial"/>
          <w:sz w:val="22"/>
          <w:szCs w:val="22"/>
        </w:rPr>
        <w:t xml:space="preserve"> obstarávateľ vylúči ponuku, ak:</w:t>
      </w:r>
    </w:p>
    <w:p w14:paraId="69944BBD"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792A783C"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6D53892F"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8C2C5CA"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32A97A6"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340876CC"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3C2527E"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10E37236" w14:textId="77777777" w:rsidR="00491F5B" w:rsidRPr="00EB18BC" w:rsidRDefault="00491F5B" w:rsidP="00354A29">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00A12B35" w14:textId="77777777" w:rsidR="00491F5B" w:rsidRPr="00EB18BC"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42033C76" w14:textId="77777777" w:rsidR="00491F5B" w:rsidRPr="00A95AEF" w:rsidRDefault="00491F5B" w:rsidP="003C32C6">
      <w:pPr>
        <w:pStyle w:val="Zkladntext3"/>
        <w:numPr>
          <w:ilvl w:val="1"/>
          <w:numId w:val="2"/>
        </w:numPr>
        <w:spacing w:before="120" w:line="240" w:lineRule="auto"/>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xml:space="preserve">, oznámi uchádzačovi vylúčenie s uvedením dôvodov vyplývajúcich najmä z nesúladu predloženej ponuky s technickými špecifikáciami, výkonnostnými požiadavkami a funkčnými požiadavkami na predmet </w:t>
      </w:r>
      <w:r w:rsidRPr="00A95AEF">
        <w:rPr>
          <w:rFonts w:ascii="Arial Narrow" w:hAnsi="Arial Narrow" w:cs="Arial"/>
          <w:sz w:val="22"/>
        </w:rPr>
        <w:t>zákazky určenými verejným obstarávateľom a lehoty, v ktorej môže byť doručená námietka podľa zákona.</w:t>
      </w:r>
    </w:p>
    <w:p w14:paraId="11335B28" w14:textId="77777777" w:rsidR="00491F5B" w:rsidRPr="00A95AEF" w:rsidRDefault="00491F5B"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95AEF">
        <w:rPr>
          <w:rFonts w:ascii="Arial Narrow" w:hAnsi="Arial Narrow" w:cs="Arial"/>
          <w:b/>
          <w:bCs/>
          <w:smallCaps/>
          <w:sz w:val="22"/>
        </w:rPr>
        <w:t>vyhodnocovanie návrhov na plnenie kritérií</w:t>
      </w:r>
    </w:p>
    <w:p w14:paraId="7A3CB5C4" w14:textId="496EECE6" w:rsidR="00491F5B" w:rsidRPr="003C32C6" w:rsidRDefault="00491F5B" w:rsidP="003C32C6">
      <w:pPr>
        <w:pStyle w:val="Zkladntext3"/>
        <w:numPr>
          <w:ilvl w:val="1"/>
          <w:numId w:val="2"/>
        </w:numPr>
        <w:spacing w:before="120" w:line="240" w:lineRule="auto"/>
        <w:jc w:val="both"/>
        <w:rPr>
          <w:rFonts w:ascii="Arial Narrow" w:hAnsi="Arial Narrow"/>
          <w:sz w:val="22"/>
        </w:rPr>
      </w:pPr>
      <w:r w:rsidRPr="003C32C6">
        <w:rPr>
          <w:rFonts w:ascii="Arial Narrow" w:hAnsi="Arial Narrow" w:cs="Arial"/>
          <w:sz w:val="22"/>
        </w:rPr>
        <w:t xml:space="preserve">Kritérium na vyhodnotenie ponúk a pravidlá jeho uplatnenia sú uvedené v prílohe č. 4. </w:t>
      </w:r>
      <w:r w:rsidRPr="003C32C6">
        <w:rPr>
          <w:rFonts w:ascii="Arial Narrow" w:hAnsi="Arial Narrow"/>
          <w:sz w:val="22"/>
        </w:rPr>
        <w:t xml:space="preserve">Kritérium na vyhodnotenie ponúk, pravidlá jeho uplatnenia </w:t>
      </w:r>
      <w:r w:rsidRPr="003C32C6">
        <w:rPr>
          <w:rFonts w:ascii="Arial Narrow" w:hAnsi="Arial Narrow" w:cs="Arial"/>
          <w:sz w:val="22"/>
        </w:rPr>
        <w:t>týchto súťažných podkladov.</w:t>
      </w:r>
    </w:p>
    <w:p w14:paraId="17226656" w14:textId="77777777" w:rsidR="00081371" w:rsidRDefault="00081371" w:rsidP="00354A29">
      <w:pPr>
        <w:spacing w:before="120" w:after="120" w:line="240" w:lineRule="auto"/>
        <w:ind w:left="567"/>
        <w:jc w:val="center"/>
        <w:rPr>
          <w:rFonts w:ascii="Arial Narrow" w:hAnsi="Arial Narrow" w:cs="Arial"/>
          <w:b/>
          <w:bCs/>
        </w:rPr>
      </w:pPr>
    </w:p>
    <w:p w14:paraId="0B5DB045" w14:textId="195AE9D3" w:rsidR="00081371" w:rsidRPr="00EB18BC" w:rsidRDefault="008B508E"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e</w:t>
      </w:r>
      <w:r w:rsidR="00081371" w:rsidRPr="00EB18BC">
        <w:rPr>
          <w:rFonts w:ascii="Arial Narrow" w:hAnsi="Arial Narrow" w:cs="Arial"/>
          <w:b/>
          <w:bCs/>
          <w:smallCaps/>
          <w:sz w:val="22"/>
        </w:rPr>
        <w:t>lektronická aukcia</w:t>
      </w:r>
    </w:p>
    <w:p w14:paraId="159E0802" w14:textId="4DE482A9" w:rsidR="00081371" w:rsidDel="00C7605C" w:rsidRDefault="00C7605C" w:rsidP="00354A29">
      <w:pPr>
        <w:pStyle w:val="Odsekzoznamu"/>
        <w:tabs>
          <w:tab w:val="clear" w:pos="2160"/>
          <w:tab w:val="clear" w:pos="2880"/>
          <w:tab w:val="clear" w:pos="4500"/>
        </w:tabs>
        <w:spacing w:before="120" w:after="120"/>
        <w:ind w:left="360"/>
        <w:jc w:val="both"/>
        <w:rPr>
          <w:del w:id="67" w:author="Autor"/>
          <w:rFonts w:ascii="Arial Narrow" w:hAnsi="Arial Narrow"/>
          <w:sz w:val="22"/>
        </w:rPr>
      </w:pPr>
      <w:r>
        <w:rPr>
          <w:rFonts w:ascii="Arial Narrow" w:hAnsi="Arial Narrow"/>
          <w:sz w:val="22"/>
        </w:rPr>
        <w:t xml:space="preserve">Neaplikuje sa. </w:t>
      </w:r>
    </w:p>
    <w:p w14:paraId="11E85C6B" w14:textId="77777777" w:rsidR="00081371" w:rsidRPr="00354A29" w:rsidRDefault="00081371" w:rsidP="00354A29">
      <w:pPr>
        <w:spacing w:before="120" w:after="120" w:line="240" w:lineRule="auto"/>
        <w:ind w:left="567"/>
        <w:jc w:val="center"/>
        <w:rPr>
          <w:rFonts w:ascii="Arial Narrow" w:hAnsi="Arial Narrow" w:cs="Arial"/>
          <w:b/>
          <w:bCs/>
          <w:sz w:val="22"/>
        </w:rPr>
      </w:pPr>
      <w:r w:rsidRPr="00354A29">
        <w:rPr>
          <w:rFonts w:ascii="Arial Narrow" w:hAnsi="Arial Narrow" w:cs="Arial"/>
          <w:b/>
          <w:bCs/>
          <w:sz w:val="22"/>
        </w:rPr>
        <w:t>Prijatie ponuky</w:t>
      </w:r>
    </w:p>
    <w:p w14:paraId="1A2E1FCF" w14:textId="77777777" w:rsidR="00081371" w:rsidRPr="00354A29" w:rsidRDefault="00081371"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354A29">
        <w:rPr>
          <w:rFonts w:ascii="Arial Narrow" w:hAnsi="Arial Narrow" w:cs="Arial"/>
          <w:b/>
          <w:bCs/>
          <w:smallCaps/>
          <w:sz w:val="22"/>
        </w:rPr>
        <w:t xml:space="preserve">informácia o výsledku vyhodnocovania ponúk </w:t>
      </w:r>
    </w:p>
    <w:p w14:paraId="19C87AA3" w14:textId="77777777" w:rsidR="00A110F6" w:rsidRPr="00A110F6" w:rsidRDefault="0097429D" w:rsidP="00A110F6">
      <w:pPr>
        <w:pStyle w:val="Zkladntext3"/>
        <w:numPr>
          <w:ilvl w:val="1"/>
          <w:numId w:val="2"/>
        </w:numPr>
        <w:spacing w:before="120" w:line="240" w:lineRule="auto"/>
        <w:jc w:val="both"/>
        <w:rPr>
          <w:rFonts w:ascii="Arial Narrow" w:hAnsi="Arial Narrow" w:cs="Arial"/>
          <w:sz w:val="22"/>
          <w:szCs w:val="22"/>
          <w:lang w:eastAsia="sk-SK"/>
        </w:rPr>
      </w:pPr>
      <w:r w:rsidRPr="00354A29">
        <w:rPr>
          <w:rFonts w:ascii="Arial Narrow" w:hAnsi="Arial Narrow" w:cs="Arial Narrow"/>
          <w:sz w:val="22"/>
          <w:szCs w:val="22"/>
          <w:lang w:eastAsia="sk-SK"/>
        </w:rPr>
        <w:t xml:space="preserve">Ak </w:t>
      </w:r>
      <w:r w:rsidRPr="003C32C6">
        <w:rPr>
          <w:rFonts w:ascii="Arial Narrow" w:hAnsi="Arial Narrow" w:cs="Arial"/>
          <w:sz w:val="22"/>
        </w:rPr>
        <w:t>nedošlo</w:t>
      </w:r>
      <w:r w:rsidRPr="00354A29">
        <w:rPr>
          <w:rFonts w:ascii="Arial Narrow" w:hAnsi="Arial Narrow" w:cs="Arial Narrow"/>
          <w:sz w:val="22"/>
          <w:szCs w:val="22"/>
          <w:lang w:eastAsia="sk-SK"/>
        </w:rPr>
        <w:t xml:space="preserve"> k predloženiu dokladov preukazujúcich splnenie podmienok účasti skôr, verejný obstarávateľ je povinný vyhodnotiť splnenie podmienok účasti uchádzača, ktorý sa umiestnil na prvom mieste v </w:t>
      </w:r>
    </w:p>
    <w:p w14:paraId="21F339FC" w14:textId="3B157DC8" w:rsidR="0097429D" w:rsidRPr="00354A29" w:rsidRDefault="0097429D" w:rsidP="00A110F6">
      <w:pPr>
        <w:pStyle w:val="Zkladntext3"/>
        <w:spacing w:before="120" w:line="240" w:lineRule="auto"/>
        <w:ind w:left="576"/>
        <w:jc w:val="both"/>
        <w:rPr>
          <w:rFonts w:ascii="Arial Narrow" w:hAnsi="Arial Narrow" w:cs="Arial"/>
          <w:sz w:val="22"/>
          <w:szCs w:val="22"/>
          <w:lang w:eastAsia="sk-SK"/>
        </w:rPr>
      </w:pPr>
      <w:r w:rsidRPr="00354A29">
        <w:rPr>
          <w:rFonts w:ascii="Arial Narrow" w:hAnsi="Arial Narrow" w:cs="Arial Narrow"/>
          <w:sz w:val="22"/>
          <w:szCs w:val="22"/>
          <w:lang w:eastAsia="sk-SK"/>
        </w:rPr>
        <w:t xml:space="preserve">poradí v súlade so zákonom a s bodom 16 týchto súťažných podkladov. Ak dôjde k vylúčeniu uchádzača, verejný obstarávateľ vyhodnotí následne splnenie podmienok účasti ďalšieho uchádzača v poradí tak, aby uchádzač umiestnený na prvom mieste </w:t>
      </w:r>
      <w:r w:rsidR="001560F9">
        <w:rPr>
          <w:rFonts w:ascii="Arial Narrow" w:hAnsi="Arial Narrow" w:cs="Arial Narrow"/>
          <w:sz w:val="22"/>
          <w:szCs w:val="22"/>
          <w:lang w:eastAsia="sk-SK"/>
        </w:rPr>
        <w:t>v</w:t>
      </w:r>
      <w:r w:rsidRPr="00354A29">
        <w:rPr>
          <w:rFonts w:ascii="Arial Narrow" w:hAnsi="Arial Narrow" w:cs="Arial Narrow"/>
          <w:sz w:val="22"/>
          <w:szCs w:val="22"/>
          <w:lang w:eastAsia="sk-SK"/>
        </w:rPr>
        <w:t xml:space="preserve"> novo zostavenom poradí spĺňal podmienky účasti za predpokladu, že existuje dostatočný počet uchádzačov. </w:t>
      </w:r>
      <w:r w:rsidRPr="00354A29">
        <w:rPr>
          <w:rFonts w:ascii="Arial Narrow" w:hAnsi="Arial Narrow" w:cs="Arial"/>
          <w:sz w:val="22"/>
          <w:szCs w:val="22"/>
          <w:lang w:eastAsia="sk-SK"/>
        </w:rPr>
        <w:t xml:space="preserve">Verejný obstarávateľ písomne </w:t>
      </w:r>
      <w:r w:rsidRPr="00354A29">
        <w:rPr>
          <w:rFonts w:ascii="Arial Narrow" w:hAnsi="Arial Narrow"/>
          <w:sz w:val="22"/>
          <w:szCs w:val="22"/>
        </w:rPr>
        <w:t>– elektronicky, spôsobom určeným funkcionalitou EKS,</w:t>
      </w:r>
      <w:r w:rsidRPr="00354A29">
        <w:rPr>
          <w:rFonts w:ascii="Arial Narrow" w:hAnsi="Arial Narrow" w:cs="Arial"/>
          <w:sz w:val="22"/>
          <w:szCs w:val="22"/>
          <w:lang w:eastAsia="sk-SK"/>
        </w:rPr>
        <w:t xml:space="preserve"> požiada uchádzač</w:t>
      </w:r>
      <w:r w:rsidR="00417340" w:rsidRPr="00354A29">
        <w:rPr>
          <w:rFonts w:ascii="Arial Narrow" w:hAnsi="Arial Narrow" w:cs="Arial"/>
          <w:sz w:val="22"/>
          <w:szCs w:val="22"/>
          <w:lang w:eastAsia="sk-SK"/>
        </w:rPr>
        <w:t>a</w:t>
      </w:r>
      <w:r w:rsidRPr="00354A29">
        <w:rPr>
          <w:rFonts w:ascii="Arial Narrow" w:hAnsi="Arial Narrow" w:cs="Arial"/>
          <w:sz w:val="22"/>
          <w:szCs w:val="22"/>
          <w:lang w:eastAsia="sk-SK"/>
        </w:rPr>
        <w:t xml:space="preserve"> o predloženie </w:t>
      </w:r>
      <w:r w:rsidRPr="00354A29">
        <w:rPr>
          <w:rFonts w:ascii="Arial Narrow" w:hAnsi="Arial Narrow"/>
          <w:sz w:val="22"/>
          <w:szCs w:val="22"/>
        </w:rPr>
        <w:t xml:space="preserve">naskenovaných kópií originálnych alebo úradne osvedčených kópií dokladov preukazujúcich splnenie podmienok účasti, resp. ak boli doklady preukazujúce splnenie podmienok účasti pôvodne vyhotovené v elektronickej forme, </w:t>
      </w:r>
      <w:r w:rsidRPr="00354A29">
        <w:rPr>
          <w:rFonts w:ascii="Arial Narrow" w:hAnsi="Arial Narrow"/>
          <w:sz w:val="22"/>
          <w:szCs w:val="22"/>
        </w:rPr>
        <w:lastRenderedPageBreak/>
        <w:t xml:space="preserve">o predloženie týchto dokladov v pôvodnej elektronickej podobe, v lehote nie kratšej ako päť pracovných dní odo dňa doručenia žiadosti a vyhodnotí ich podľa zákona. </w:t>
      </w:r>
    </w:p>
    <w:p w14:paraId="33E7C838" w14:textId="7CBFEBEF" w:rsidR="00081371" w:rsidRDefault="00081371" w:rsidP="003C32C6">
      <w:pPr>
        <w:pStyle w:val="Zkladntext3"/>
        <w:numPr>
          <w:ilvl w:val="1"/>
          <w:numId w:val="2"/>
        </w:numPr>
        <w:spacing w:before="120" w:line="240" w:lineRule="auto"/>
        <w:jc w:val="both"/>
        <w:rPr>
          <w:rFonts w:ascii="Arial Narrow" w:hAnsi="Arial Narrow" w:cs="Arial"/>
          <w:sz w:val="22"/>
          <w:lang w:eastAsia="sk-SK"/>
        </w:rPr>
      </w:pPr>
      <w:r w:rsidRPr="003C32C6">
        <w:rPr>
          <w:rFonts w:ascii="Arial Narrow" w:hAnsi="Arial Narrow" w:cs="Arial"/>
          <w:sz w:val="22"/>
        </w:rPr>
        <w:t>Verejný</w:t>
      </w:r>
      <w:r w:rsidRPr="00354A29">
        <w:rPr>
          <w:rFonts w:ascii="Arial Narrow" w:hAnsi="Arial Narrow" w:cs="Arial"/>
          <w:sz w:val="22"/>
          <w:szCs w:val="22"/>
        </w:rPr>
        <w:t xml:space="preserve"> obstarávateľ po vyhodnotení ponúk, po skončení postupu podľa predošlého bodu týchto súťažných podkladov a po odoslaní všetkých oznámení o vylúčení uchádzača/uchádzačov bezodkladne písomne </w:t>
      </w:r>
      <w:r w:rsidRPr="00354A29">
        <w:rPr>
          <w:rFonts w:ascii="Arial Narrow" w:hAnsi="Arial Narrow"/>
          <w:sz w:val="22"/>
          <w:szCs w:val="22"/>
        </w:rPr>
        <w:t>– elektronicky, spôsobom určeným funkcionalitou EKS,</w:t>
      </w:r>
      <w:r w:rsidRPr="00354A29">
        <w:rPr>
          <w:rFonts w:ascii="Arial Narrow" w:hAnsi="Arial Narrow" w:cs="Arial"/>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w:t>
      </w:r>
      <w:r w:rsidR="00427995" w:rsidRPr="00354A29">
        <w:rPr>
          <w:rFonts w:ascii="Arial Narrow" w:hAnsi="Arial Narrow" w:cs="Arial"/>
          <w:sz w:val="22"/>
          <w:szCs w:val="22"/>
        </w:rPr>
        <w:t>Verejný obstarávateľ ú</w:t>
      </w:r>
      <w:r w:rsidRPr="00354A29">
        <w:rPr>
          <w:rFonts w:ascii="Arial Narrow" w:hAnsi="Arial Narrow" w:cs="Arial"/>
          <w:sz w:val="22"/>
          <w:szCs w:val="22"/>
        </w:rPr>
        <w:t>spešnému uchádzačovi</w:t>
      </w:r>
      <w:r w:rsidR="00427995" w:rsidRPr="00354A29">
        <w:rPr>
          <w:rFonts w:ascii="Arial Narrow" w:hAnsi="Arial Narrow" w:cs="Arial"/>
          <w:sz w:val="22"/>
          <w:szCs w:val="22"/>
        </w:rPr>
        <w:t xml:space="preserve"> oznámi</w:t>
      </w:r>
      <w:r w:rsidRPr="00354A29">
        <w:rPr>
          <w:rFonts w:ascii="Arial Narrow" w:hAnsi="Arial Narrow" w:cs="Arial"/>
          <w:sz w:val="22"/>
          <w:szCs w:val="22"/>
        </w:rPr>
        <w:t>, že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r w:rsidRPr="00960C08">
        <w:rPr>
          <w:rFonts w:ascii="Arial Narrow" w:hAnsi="Arial Narrow" w:cs="Arial"/>
          <w:sz w:val="22"/>
        </w:rPr>
        <w:t xml:space="preserve"> </w:t>
      </w:r>
    </w:p>
    <w:p w14:paraId="60B78C29" w14:textId="77777777" w:rsidR="0054367C" w:rsidRDefault="0054367C" w:rsidP="00960C08">
      <w:pPr>
        <w:spacing w:before="120" w:after="120"/>
        <w:jc w:val="center"/>
        <w:rPr>
          <w:rFonts w:ascii="Arial Narrow" w:hAnsi="Arial Narrow" w:cs="Arial"/>
          <w:sz w:val="22"/>
        </w:rPr>
      </w:pPr>
    </w:p>
    <w:p w14:paraId="01B1EAAC" w14:textId="5D085646" w:rsidR="00065F6B" w:rsidRPr="00960C08" w:rsidRDefault="00EB2119" w:rsidP="00354A29">
      <w:pPr>
        <w:spacing w:before="120" w:after="120" w:line="240" w:lineRule="auto"/>
        <w:jc w:val="center"/>
        <w:rPr>
          <w:rFonts w:ascii="Arial Narrow" w:hAnsi="Arial Narrow" w:cs="Arial"/>
          <w:sz w:val="22"/>
        </w:rPr>
      </w:pPr>
      <w:r>
        <w:rPr>
          <w:rFonts w:ascii="Arial Narrow" w:hAnsi="Arial Narrow" w:cs="Arial"/>
          <w:sz w:val="22"/>
        </w:rPr>
        <w:t>Č</w:t>
      </w:r>
      <w:r w:rsidR="00065F6B" w:rsidRPr="00960C08">
        <w:rPr>
          <w:rFonts w:ascii="Arial Narrow" w:hAnsi="Arial Narrow" w:cs="Arial"/>
          <w:sz w:val="22"/>
        </w:rPr>
        <w:t>asť V.</w:t>
      </w:r>
    </w:p>
    <w:p w14:paraId="21847E36" w14:textId="77777777" w:rsidR="00065F6B" w:rsidRPr="00960C08" w:rsidRDefault="00065F6B" w:rsidP="00354A29">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72EA9A29" w14:textId="77777777" w:rsidR="00065F6B" w:rsidRPr="00960C08" w:rsidRDefault="00065F6B"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60C08">
        <w:rPr>
          <w:rFonts w:ascii="Arial Narrow" w:hAnsi="Arial Narrow" w:cs="Arial"/>
          <w:b/>
          <w:bCs/>
          <w:smallCaps/>
          <w:sz w:val="22"/>
        </w:rPr>
        <w:t>typ zmluvy</w:t>
      </w:r>
    </w:p>
    <w:p w14:paraId="2D28FEBF" w14:textId="2478A2C4" w:rsidR="009A4463" w:rsidRPr="00927B46" w:rsidRDefault="00FF4BDD" w:rsidP="003C32C6">
      <w:pPr>
        <w:pStyle w:val="Zkladntext3"/>
        <w:numPr>
          <w:ilvl w:val="1"/>
          <w:numId w:val="2"/>
        </w:numPr>
        <w:spacing w:before="120" w:line="240" w:lineRule="auto"/>
        <w:jc w:val="both"/>
        <w:rPr>
          <w:rFonts w:ascii="Arial Narrow" w:hAnsi="Arial Narrow" w:cs="Arial"/>
          <w:sz w:val="22"/>
        </w:rPr>
      </w:pPr>
      <w:r w:rsidRPr="00927B46">
        <w:rPr>
          <w:rFonts w:ascii="Arial Narrow" w:hAnsi="Arial Narrow" w:cs="Arial"/>
          <w:sz w:val="22"/>
        </w:rPr>
        <w:t>Typ Z</w:t>
      </w:r>
      <w:r w:rsidR="00065F6B" w:rsidRPr="00927B46">
        <w:rPr>
          <w:rFonts w:ascii="Arial Narrow" w:hAnsi="Arial Narrow" w:cs="Arial"/>
          <w:sz w:val="22"/>
        </w:rPr>
        <w:t xml:space="preserve">mluvy na poskytnutie predmetu zákazky: </w:t>
      </w:r>
      <w:r w:rsidR="009A4463" w:rsidRPr="00927B46">
        <w:rPr>
          <w:rFonts w:ascii="Arial Narrow" w:hAnsi="Arial Narrow" w:cs="Arial"/>
          <w:sz w:val="22"/>
        </w:rPr>
        <w:t>Rámcová doho</w:t>
      </w:r>
      <w:r w:rsidR="00927B46" w:rsidRPr="00927B46">
        <w:rPr>
          <w:rFonts w:ascii="Arial Narrow" w:hAnsi="Arial Narrow" w:cs="Arial"/>
          <w:sz w:val="22"/>
        </w:rPr>
        <w:t>da s jedným uchádzačom</w:t>
      </w:r>
      <w:r w:rsidR="00E30411">
        <w:rPr>
          <w:rFonts w:ascii="Arial Narrow" w:hAnsi="Arial Narrow" w:cs="Arial"/>
          <w:sz w:val="22"/>
        </w:rPr>
        <w:t>.</w:t>
      </w:r>
    </w:p>
    <w:p w14:paraId="18C1B5F0" w14:textId="77777777" w:rsidR="00AE3BEA" w:rsidRPr="00927B46" w:rsidRDefault="00065F6B" w:rsidP="003C32C6">
      <w:pPr>
        <w:pStyle w:val="Zkladntext3"/>
        <w:numPr>
          <w:ilvl w:val="1"/>
          <w:numId w:val="2"/>
        </w:numPr>
        <w:spacing w:before="120" w:line="240" w:lineRule="auto"/>
        <w:jc w:val="both"/>
        <w:rPr>
          <w:rFonts w:ascii="Arial Narrow" w:hAnsi="Arial Narrow" w:cs="Arial"/>
          <w:sz w:val="22"/>
        </w:rPr>
      </w:pPr>
      <w:r w:rsidRPr="00927B46">
        <w:rPr>
          <w:rFonts w:ascii="Arial Narrow" w:hAnsi="Arial Narrow" w:cs="Arial"/>
          <w:sz w:val="22"/>
        </w:rPr>
        <w:t xml:space="preserve">Podrobné vymedzenie zmluvných podmienok na </w:t>
      </w:r>
      <w:r w:rsidR="00AE3BEA" w:rsidRPr="00927B46">
        <w:rPr>
          <w:rFonts w:ascii="Arial Narrow" w:hAnsi="Arial Narrow" w:cs="Arial"/>
          <w:sz w:val="22"/>
        </w:rPr>
        <w:t>dodanie</w:t>
      </w:r>
      <w:r w:rsidR="00927B46" w:rsidRPr="00927B46">
        <w:rPr>
          <w:rFonts w:ascii="Arial Narrow" w:hAnsi="Arial Narrow" w:cs="Arial"/>
          <w:sz w:val="22"/>
        </w:rPr>
        <w:t xml:space="preserve"> </w:t>
      </w:r>
      <w:r w:rsidRPr="00927B46">
        <w:rPr>
          <w:rFonts w:ascii="Arial Narrow" w:hAnsi="Arial Narrow" w:cs="Arial"/>
          <w:sz w:val="22"/>
        </w:rPr>
        <w:t xml:space="preserve"> požadovaného predmetu zákazky tvorí prílohu č. </w:t>
      </w:r>
      <w:r w:rsidR="00FF4BDD" w:rsidRPr="00927B46">
        <w:rPr>
          <w:rFonts w:ascii="Arial Narrow" w:hAnsi="Arial Narrow" w:cs="Arial"/>
          <w:sz w:val="22"/>
        </w:rPr>
        <w:t>2</w:t>
      </w:r>
      <w:r w:rsidR="00C0678D" w:rsidRPr="00927B46">
        <w:rPr>
          <w:rFonts w:ascii="Arial Narrow" w:hAnsi="Arial Narrow" w:cs="Arial"/>
          <w:sz w:val="22"/>
        </w:rPr>
        <w:t xml:space="preserve">. Návrh </w:t>
      </w:r>
      <w:r w:rsidR="007D0308" w:rsidRPr="00927B46">
        <w:rPr>
          <w:rFonts w:ascii="Arial Narrow" w:hAnsi="Arial Narrow" w:cs="Arial"/>
          <w:sz w:val="22"/>
        </w:rPr>
        <w:t>R</w:t>
      </w:r>
      <w:r w:rsidR="00C0678D" w:rsidRPr="00927B46">
        <w:rPr>
          <w:rFonts w:ascii="Arial Narrow" w:hAnsi="Arial Narrow" w:cs="Arial"/>
          <w:sz w:val="22"/>
        </w:rPr>
        <w:t>ámcovej dohody</w:t>
      </w:r>
      <w:r w:rsidRPr="00927B46">
        <w:rPr>
          <w:rFonts w:ascii="Arial Narrow" w:hAnsi="Arial Narrow" w:cs="Arial"/>
          <w:sz w:val="22"/>
        </w:rPr>
        <w:t xml:space="preserve"> týchto súťažných podkladov</w:t>
      </w:r>
      <w:r w:rsidR="00927B46">
        <w:rPr>
          <w:rFonts w:ascii="Arial Narrow" w:hAnsi="Arial Narrow" w:cs="Arial"/>
          <w:sz w:val="22"/>
        </w:rPr>
        <w:t>.</w:t>
      </w:r>
      <w:r w:rsidRPr="00927B46">
        <w:rPr>
          <w:rFonts w:ascii="Arial Narrow" w:hAnsi="Arial Narrow" w:cs="Arial"/>
          <w:sz w:val="22"/>
        </w:rPr>
        <w:t xml:space="preserve"> </w:t>
      </w:r>
      <w:bookmarkStart w:id="68" w:name="_Hlk524511623"/>
    </w:p>
    <w:bookmarkEnd w:id="68"/>
    <w:p w14:paraId="344C38F9" w14:textId="77777777" w:rsidR="00065F6B" w:rsidRPr="00960C08" w:rsidRDefault="00065F6B"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60C08">
        <w:rPr>
          <w:rFonts w:ascii="Arial Narrow" w:hAnsi="Arial Narrow" w:cs="Arial"/>
          <w:b/>
          <w:bCs/>
          <w:smallCaps/>
          <w:sz w:val="22"/>
        </w:rPr>
        <w:t>uzavretie zmluvy</w:t>
      </w:r>
    </w:p>
    <w:p w14:paraId="6B326E96" w14:textId="727D48C1" w:rsidR="00065F6B" w:rsidRPr="00927B46" w:rsidRDefault="00065F6B" w:rsidP="003C32C6">
      <w:pPr>
        <w:pStyle w:val="Zkladntext3"/>
        <w:numPr>
          <w:ilvl w:val="1"/>
          <w:numId w:val="2"/>
        </w:numPr>
        <w:spacing w:before="120" w:line="240" w:lineRule="auto"/>
        <w:jc w:val="both"/>
        <w:rPr>
          <w:rFonts w:ascii="Arial Narrow" w:hAnsi="Arial Narrow" w:cs="Arial"/>
          <w:sz w:val="22"/>
        </w:rPr>
      </w:pPr>
      <w:r w:rsidRPr="00960C08">
        <w:rPr>
          <w:rFonts w:ascii="Arial Narrow" w:hAnsi="Arial Narrow" w:cs="Arial"/>
          <w:sz w:val="22"/>
        </w:rPr>
        <w:t xml:space="preserve">Uzavretá </w:t>
      </w:r>
      <w:r w:rsidRPr="00927B46">
        <w:rPr>
          <w:rFonts w:ascii="Arial Narrow" w:hAnsi="Arial Narrow" w:cs="Arial"/>
          <w:sz w:val="22"/>
        </w:rPr>
        <w:t>Rámcová</w:t>
      </w:r>
      <w:r w:rsidR="00B02BEC" w:rsidRPr="00927B46">
        <w:rPr>
          <w:rFonts w:ascii="Arial Narrow" w:hAnsi="Arial Narrow" w:cs="Arial"/>
          <w:sz w:val="22"/>
        </w:rPr>
        <w:t xml:space="preserve"> dohoda</w:t>
      </w:r>
      <w:r w:rsidR="00B02BEC" w:rsidRPr="00960C08">
        <w:rPr>
          <w:rFonts w:ascii="Arial Narrow" w:hAnsi="Arial Narrow" w:cs="Arial"/>
          <w:sz w:val="22"/>
        </w:rPr>
        <w:t xml:space="preserve"> </w:t>
      </w:r>
      <w:r w:rsidR="007D0308">
        <w:rPr>
          <w:rFonts w:ascii="Arial Narrow" w:hAnsi="Arial Narrow" w:cs="Arial"/>
          <w:sz w:val="22"/>
        </w:rPr>
        <w:t xml:space="preserve">(ďalej len </w:t>
      </w:r>
      <w:r w:rsidR="00927B46">
        <w:rPr>
          <w:rFonts w:ascii="Arial Narrow" w:hAnsi="Arial Narrow" w:cs="Arial"/>
          <w:sz w:val="22"/>
        </w:rPr>
        <w:t>„</w:t>
      </w:r>
      <w:r w:rsidR="007D0308">
        <w:rPr>
          <w:rFonts w:ascii="Arial Narrow" w:hAnsi="Arial Narrow" w:cs="Arial"/>
          <w:sz w:val="22"/>
        </w:rPr>
        <w:t>R</w:t>
      </w:r>
      <w:r w:rsidR="004150EC" w:rsidRPr="00960C08">
        <w:rPr>
          <w:rFonts w:ascii="Arial Narrow" w:hAnsi="Arial Narrow" w:cs="Arial"/>
          <w:sz w:val="22"/>
        </w:rPr>
        <w:t>ámcová dohoda</w:t>
      </w:r>
      <w:r w:rsidR="00927B46">
        <w:rPr>
          <w:rFonts w:ascii="Arial Narrow" w:hAnsi="Arial Narrow" w:cs="Arial"/>
          <w:sz w:val="22"/>
        </w:rPr>
        <w:t>“</w:t>
      </w:r>
      <w:r w:rsidR="004150EC" w:rsidRPr="00960C08">
        <w:rPr>
          <w:rFonts w:ascii="Arial Narrow" w:hAnsi="Arial Narrow" w:cs="Arial"/>
          <w:sz w:val="22"/>
        </w:rPr>
        <w:t xml:space="preserve">) </w:t>
      </w:r>
      <w:r w:rsidRPr="00960C08">
        <w:rPr>
          <w:rFonts w:ascii="Arial Narrow" w:hAnsi="Arial Narrow" w:cs="Arial"/>
          <w:sz w:val="22"/>
        </w:rPr>
        <w:t>nesmie byť v rozpore so súťažnými podkladmi</w:t>
      </w:r>
      <w:r w:rsidR="00C24C9D">
        <w:rPr>
          <w:rFonts w:ascii="Arial Narrow" w:hAnsi="Arial Narrow" w:cs="Arial"/>
          <w:sz w:val="22"/>
        </w:rPr>
        <w:t>,</w:t>
      </w:r>
      <w:r w:rsidRPr="00960C08">
        <w:rPr>
          <w:rFonts w:ascii="Arial Narrow" w:hAnsi="Arial Narrow" w:cs="Arial"/>
          <w:sz w:val="22"/>
        </w:rPr>
        <w:t xml:space="preserve"> s </w:t>
      </w:r>
      <w:r w:rsidRPr="00927B46">
        <w:rPr>
          <w:rFonts w:ascii="Arial Narrow" w:hAnsi="Arial Narrow" w:cs="Arial"/>
          <w:sz w:val="22"/>
        </w:rPr>
        <w:t>ponukou predloženou úspešným uchádzačom</w:t>
      </w:r>
      <w:r w:rsidR="00390A97">
        <w:rPr>
          <w:rFonts w:ascii="Arial Narrow" w:hAnsi="Arial Narrow" w:cs="Arial"/>
          <w:sz w:val="22"/>
        </w:rPr>
        <w:t>.</w:t>
      </w:r>
    </w:p>
    <w:p w14:paraId="08C9714C" w14:textId="69CB35CB" w:rsidR="00046F77" w:rsidRPr="00927B46" w:rsidRDefault="008629A2" w:rsidP="003C32C6">
      <w:pPr>
        <w:pStyle w:val="Zkladntext3"/>
        <w:numPr>
          <w:ilvl w:val="1"/>
          <w:numId w:val="2"/>
        </w:numPr>
        <w:spacing w:before="120" w:line="240" w:lineRule="auto"/>
        <w:jc w:val="both"/>
        <w:rPr>
          <w:rFonts w:ascii="Arial Narrow" w:hAnsi="Arial Narrow"/>
          <w:sz w:val="22"/>
        </w:rPr>
      </w:pPr>
      <w:r w:rsidRPr="00927B46">
        <w:rPr>
          <w:rFonts w:ascii="Arial Narrow" w:hAnsi="Arial Narrow"/>
          <w:sz w:val="22"/>
        </w:rPr>
        <w:t xml:space="preserve">V </w:t>
      </w:r>
      <w:r w:rsidRPr="003C32C6">
        <w:rPr>
          <w:rFonts w:ascii="Arial Narrow" w:hAnsi="Arial Narrow" w:cs="Arial"/>
          <w:sz w:val="22"/>
        </w:rPr>
        <w:t>prípade</w:t>
      </w:r>
      <w:r w:rsidRPr="00927B46">
        <w:rPr>
          <w:rFonts w:ascii="Arial Narrow" w:hAnsi="Arial Narrow"/>
          <w:sz w:val="22"/>
        </w:rPr>
        <w:t xml:space="preserve">, že výsledkom tohto verejného obstarávania bude </w:t>
      </w:r>
      <w:r w:rsidR="003D5CAB">
        <w:rPr>
          <w:rFonts w:ascii="Arial Narrow" w:hAnsi="Arial Narrow"/>
          <w:sz w:val="22"/>
        </w:rPr>
        <w:t>R</w:t>
      </w:r>
      <w:r w:rsidRPr="00927B46">
        <w:rPr>
          <w:rFonts w:ascii="Arial Narrow" w:hAnsi="Arial Narrow"/>
          <w:sz w:val="22"/>
        </w:rPr>
        <w:t xml:space="preserve">ámcová dohoda, pri zadávaní zákazky na základe </w:t>
      </w:r>
      <w:r w:rsidR="00663386" w:rsidRPr="00927B46">
        <w:rPr>
          <w:rFonts w:ascii="Arial Narrow" w:hAnsi="Arial Narrow"/>
          <w:sz w:val="22"/>
        </w:rPr>
        <w:t>R</w:t>
      </w:r>
      <w:r w:rsidRPr="00927B46">
        <w:rPr>
          <w:rFonts w:ascii="Arial Narrow" w:hAnsi="Arial Narrow"/>
          <w:sz w:val="22"/>
        </w:rPr>
        <w:t xml:space="preserve">ámcovej dohody, </w:t>
      </w:r>
      <w:r w:rsidR="004150EC" w:rsidRPr="00927B46">
        <w:rPr>
          <w:rFonts w:ascii="Arial Narrow" w:hAnsi="Arial Narrow"/>
          <w:sz w:val="22"/>
        </w:rPr>
        <w:t>verejný obstarávateľ</w:t>
      </w:r>
      <w:r w:rsidRPr="00927B46">
        <w:rPr>
          <w:rFonts w:ascii="Arial Narrow" w:hAnsi="Arial Narrow"/>
          <w:sz w:val="22"/>
        </w:rPr>
        <w:t xml:space="preserve"> bude postupovať podľa ustanovení </w:t>
      </w:r>
      <w:r w:rsidR="00663386" w:rsidRPr="00927B46">
        <w:rPr>
          <w:rFonts w:ascii="Arial Narrow" w:hAnsi="Arial Narrow"/>
          <w:sz w:val="22"/>
        </w:rPr>
        <w:t>R</w:t>
      </w:r>
      <w:r w:rsidRPr="00927B46">
        <w:rPr>
          <w:rFonts w:ascii="Arial Narrow" w:hAnsi="Arial Narrow"/>
          <w:sz w:val="22"/>
        </w:rPr>
        <w:t>ámcovej dohody a týchto súťažných podkladov.</w:t>
      </w:r>
      <w:r w:rsidR="00046F77" w:rsidRPr="00927B46">
        <w:rPr>
          <w:rFonts w:ascii="Arial Narrow" w:hAnsi="Arial Narrow"/>
          <w:sz w:val="22"/>
        </w:rPr>
        <w:t xml:space="preserve"> </w:t>
      </w:r>
      <w:bookmarkStart w:id="69" w:name="_Hlk534981881"/>
      <w:r w:rsidR="00046F77" w:rsidRPr="00927B46">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69"/>
    <w:p w14:paraId="330C2D61" w14:textId="5B232786" w:rsidR="00586504" w:rsidRPr="00B61CBE" w:rsidRDefault="00927B46" w:rsidP="003C32C6">
      <w:pPr>
        <w:pStyle w:val="Zkladntext3"/>
        <w:numPr>
          <w:ilvl w:val="1"/>
          <w:numId w:val="2"/>
        </w:numPr>
        <w:spacing w:before="120" w:line="240" w:lineRule="auto"/>
        <w:jc w:val="both"/>
        <w:rPr>
          <w:rFonts w:ascii="Arial Narrow" w:hAnsi="Arial Narrow" w:cs="Arial"/>
          <w:sz w:val="22"/>
        </w:rPr>
      </w:pPr>
      <w:r w:rsidRPr="00B61CBE">
        <w:rPr>
          <w:rFonts w:ascii="Arial Narrow" w:hAnsi="Arial Narrow" w:cs="Arial"/>
          <w:sz w:val="22"/>
        </w:rPr>
        <w:t>R</w:t>
      </w:r>
      <w:r w:rsidR="00586504" w:rsidRPr="00B61CBE">
        <w:rPr>
          <w:rFonts w:ascii="Arial Narrow" w:hAnsi="Arial Narrow" w:cs="Arial"/>
          <w:sz w:val="22"/>
        </w:rPr>
        <w:t xml:space="preserve">ámcová dohoda s úspešným uchádzačom, ktorého ponuka bola prijatá, bude uzavretá najskôr </w:t>
      </w:r>
      <w:r w:rsidR="00031BD0" w:rsidRPr="00B61CBE">
        <w:rPr>
          <w:rFonts w:ascii="Arial Narrow" w:hAnsi="Arial Narrow" w:cs="Arial"/>
          <w:sz w:val="22"/>
        </w:rPr>
        <w:t>jedenásty</w:t>
      </w:r>
      <w:r w:rsidR="00586504" w:rsidRPr="00B61CBE">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7535A1A0" w14:textId="6A4A1CD3" w:rsidR="00B61CBE" w:rsidRPr="00B61CBE" w:rsidRDefault="00AC256B"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rPr>
        <w:t>Verejný</w:t>
      </w:r>
      <w:r w:rsidRPr="00B61CBE">
        <w:rPr>
          <w:rFonts w:ascii="Arial Narrow" w:hAnsi="Arial Narrow"/>
          <w:bCs/>
          <w:sz w:val="22"/>
        </w:rPr>
        <w:t xml:space="preserve"> </w:t>
      </w:r>
      <w:r w:rsidR="004150EC" w:rsidRPr="00B61CBE">
        <w:rPr>
          <w:rFonts w:ascii="Arial Narrow" w:hAnsi="Arial Narrow"/>
          <w:bCs/>
          <w:sz w:val="22"/>
        </w:rPr>
        <w:t xml:space="preserve">obstarávateľ </w:t>
      </w:r>
      <w:r w:rsidR="008629A2" w:rsidRPr="00B61CBE">
        <w:rPr>
          <w:rFonts w:ascii="Arial Narrow" w:hAnsi="Arial Narrow"/>
          <w:bCs/>
          <w:sz w:val="22"/>
        </w:rPr>
        <w:t xml:space="preserve">neuzavrie </w:t>
      </w:r>
      <w:r w:rsidR="00663386" w:rsidRPr="00B61CBE">
        <w:rPr>
          <w:rFonts w:ascii="Arial Narrow" w:hAnsi="Arial Narrow"/>
          <w:bCs/>
          <w:sz w:val="22"/>
        </w:rPr>
        <w:t>R</w:t>
      </w:r>
      <w:r w:rsidR="008629A2" w:rsidRPr="00B61CBE">
        <w:rPr>
          <w:rFonts w:ascii="Arial Narrow" w:hAnsi="Arial Narrow"/>
          <w:bCs/>
          <w:sz w:val="22"/>
        </w:rPr>
        <w:t>ámcovú dohodu s </w:t>
      </w:r>
      <w:r w:rsidR="00871E62" w:rsidRPr="00B61CBE">
        <w:rPr>
          <w:rFonts w:ascii="Arial Narrow" w:hAnsi="Arial Narrow"/>
          <w:bCs/>
          <w:sz w:val="22"/>
        </w:rPr>
        <w:t>uchádzačom</w:t>
      </w:r>
      <w:r w:rsidR="008629A2" w:rsidRPr="00B61CBE">
        <w:rPr>
          <w:rFonts w:ascii="Arial Narrow" w:hAnsi="Arial Narrow"/>
          <w:bCs/>
          <w:sz w:val="22"/>
        </w:rPr>
        <w:t>, ktorý má povinnosť zapisovať sa do registra partnerov verejného sektora a nie je zapísaný v registri partnerov verejného sektora a/alebo s</w:t>
      </w:r>
      <w:r w:rsidR="00871E62" w:rsidRPr="00B61CBE">
        <w:rPr>
          <w:rFonts w:ascii="Arial Narrow" w:hAnsi="Arial Narrow"/>
          <w:bCs/>
          <w:sz w:val="22"/>
        </w:rPr>
        <w:t> uchádzačom</w:t>
      </w:r>
      <w:r w:rsidR="008629A2" w:rsidRPr="00B61CBE">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B61CBE">
        <w:rPr>
          <w:rFonts w:ascii="Arial Narrow" w:hAnsi="Arial Narrow"/>
          <w:sz w:val="22"/>
        </w:rPr>
        <w:t xml:space="preserve"> </w:t>
      </w:r>
      <w:r w:rsidR="008629A2" w:rsidRPr="00B61CBE">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B61CBE">
        <w:rPr>
          <w:rFonts w:ascii="Arial Narrow" w:hAnsi="Arial Narrow"/>
          <w:sz w:val="22"/>
        </w:rPr>
        <w:t>.</w:t>
      </w:r>
    </w:p>
    <w:p w14:paraId="25866A97" w14:textId="239182E5" w:rsidR="00AE0062" w:rsidRPr="00B61CBE" w:rsidRDefault="00643D91" w:rsidP="003C32C6">
      <w:pPr>
        <w:pStyle w:val="Zkladntext3"/>
        <w:numPr>
          <w:ilvl w:val="1"/>
          <w:numId w:val="2"/>
        </w:numPr>
        <w:spacing w:before="120" w:line="240" w:lineRule="auto"/>
        <w:jc w:val="both"/>
        <w:rPr>
          <w:rFonts w:ascii="Arial Narrow" w:hAnsi="Arial Narrow" w:cs="Arial"/>
          <w:sz w:val="22"/>
        </w:rPr>
      </w:pPr>
      <w:bookmarkStart w:id="70" w:name="_Hlk534982270"/>
      <w:r w:rsidRPr="003C32C6">
        <w:rPr>
          <w:rFonts w:ascii="Arial Narrow" w:hAnsi="Arial Narrow" w:cs="Arial"/>
          <w:sz w:val="22"/>
        </w:rPr>
        <w:t>Ú</w:t>
      </w:r>
      <w:r w:rsidR="008629A2" w:rsidRPr="003C32C6">
        <w:rPr>
          <w:rFonts w:ascii="Arial Narrow" w:hAnsi="Arial Narrow" w:cs="Arial"/>
          <w:sz w:val="22"/>
        </w:rPr>
        <w:t>spešný</w:t>
      </w:r>
      <w:r w:rsidR="008629A2" w:rsidRPr="00B61CBE">
        <w:rPr>
          <w:rFonts w:ascii="Arial Narrow" w:hAnsi="Arial Narrow"/>
          <w:sz w:val="22"/>
        </w:rPr>
        <w:t xml:space="preserve"> </w:t>
      </w:r>
      <w:r w:rsidR="00521C71" w:rsidRPr="00B61CBE">
        <w:rPr>
          <w:rFonts w:ascii="Arial Narrow" w:hAnsi="Arial Narrow"/>
          <w:sz w:val="22"/>
        </w:rPr>
        <w:t>uchádzač</w:t>
      </w:r>
      <w:r w:rsidR="008629A2" w:rsidRPr="00B61CBE">
        <w:rPr>
          <w:rFonts w:ascii="Arial Narrow" w:hAnsi="Arial Narrow"/>
          <w:sz w:val="22"/>
        </w:rPr>
        <w:t xml:space="preserve"> </w:t>
      </w:r>
      <w:r w:rsidR="00DD71B0" w:rsidRPr="00B61CBE">
        <w:rPr>
          <w:rFonts w:ascii="Arial Narrow" w:hAnsi="Arial Narrow"/>
          <w:sz w:val="22"/>
        </w:rPr>
        <w:t>pred podpisom</w:t>
      </w:r>
      <w:r w:rsidR="0070737E" w:rsidRPr="00B61CBE">
        <w:rPr>
          <w:rFonts w:ascii="Arial Narrow" w:hAnsi="Arial Narrow"/>
          <w:sz w:val="22"/>
        </w:rPr>
        <w:t> </w:t>
      </w:r>
      <w:r w:rsidR="002B12F2" w:rsidRPr="00B61CBE">
        <w:rPr>
          <w:rFonts w:ascii="Arial Narrow" w:hAnsi="Arial Narrow"/>
          <w:sz w:val="22"/>
        </w:rPr>
        <w:t xml:space="preserve"> </w:t>
      </w:r>
      <w:r w:rsidR="00557222" w:rsidRPr="00B61CBE">
        <w:rPr>
          <w:rFonts w:ascii="Arial Narrow" w:hAnsi="Arial Narrow"/>
          <w:sz w:val="22"/>
        </w:rPr>
        <w:t>R</w:t>
      </w:r>
      <w:r w:rsidR="008629A2" w:rsidRPr="00B61CBE">
        <w:rPr>
          <w:rFonts w:ascii="Arial Narrow" w:hAnsi="Arial Narrow"/>
          <w:sz w:val="22"/>
        </w:rPr>
        <w:t>ámcovej dohod</w:t>
      </w:r>
      <w:r w:rsidR="00DD71B0" w:rsidRPr="00B61CBE">
        <w:rPr>
          <w:rFonts w:ascii="Arial Narrow" w:hAnsi="Arial Narrow"/>
          <w:sz w:val="22"/>
        </w:rPr>
        <w:t>y, ktorá bude výsledkom tohto verejného obstarávania</w:t>
      </w:r>
      <w:r w:rsidR="008629A2" w:rsidRPr="00B61CBE">
        <w:rPr>
          <w:rFonts w:ascii="Arial Narrow" w:hAnsi="Arial Narrow"/>
          <w:sz w:val="22"/>
        </w:rPr>
        <w:t xml:space="preserve"> </w:t>
      </w:r>
      <w:r w:rsidR="00AF384D" w:rsidRPr="00B61CBE">
        <w:rPr>
          <w:rFonts w:ascii="Arial Narrow" w:hAnsi="Arial Narrow"/>
          <w:sz w:val="22"/>
        </w:rPr>
        <w:t xml:space="preserve">v rámci poskytnutia riadnej súčinnosti </w:t>
      </w:r>
      <w:r w:rsidR="006F2C9C" w:rsidRPr="00B61CBE">
        <w:rPr>
          <w:rFonts w:ascii="Arial Narrow" w:hAnsi="Arial Narrow"/>
          <w:sz w:val="22"/>
        </w:rPr>
        <w:t>podľa § 56 ods. 8 zákona</w:t>
      </w:r>
      <w:r w:rsidR="009910F5" w:rsidRPr="00B61CBE">
        <w:rPr>
          <w:rFonts w:ascii="Arial Narrow" w:hAnsi="Arial Narrow"/>
          <w:sz w:val="22"/>
        </w:rPr>
        <w:t xml:space="preserve"> </w:t>
      </w:r>
      <w:r w:rsidRPr="00B61CBE">
        <w:rPr>
          <w:rFonts w:ascii="Arial Narrow" w:hAnsi="Arial Narrow"/>
          <w:sz w:val="22"/>
        </w:rPr>
        <w:t>bude povinný</w:t>
      </w:r>
      <w:bookmarkEnd w:id="70"/>
      <w:r w:rsidR="00AE0062" w:rsidRPr="00B61CBE">
        <w:rPr>
          <w:rFonts w:ascii="Arial Narrow" w:hAnsi="Arial Narrow"/>
          <w:sz w:val="22"/>
        </w:rPr>
        <w:t>:</w:t>
      </w:r>
    </w:p>
    <w:p w14:paraId="30B3F940" w14:textId="77777777" w:rsidR="008629A2" w:rsidRPr="00B61CBE" w:rsidRDefault="00643D91" w:rsidP="00354A29">
      <w:pPr>
        <w:numPr>
          <w:ilvl w:val="0"/>
          <w:numId w:val="23"/>
        </w:numPr>
        <w:spacing w:before="120" w:after="120" w:line="240" w:lineRule="auto"/>
        <w:jc w:val="both"/>
        <w:rPr>
          <w:rFonts w:ascii="Arial Narrow" w:hAnsi="Arial Narrow" w:cs="Arial"/>
          <w:sz w:val="22"/>
        </w:rPr>
      </w:pPr>
      <w:bookmarkStart w:id="71" w:name="_Hlk534982329"/>
      <w:r w:rsidRPr="00B61CBE">
        <w:rPr>
          <w:rFonts w:ascii="Arial Narrow" w:hAnsi="Arial Narrow"/>
          <w:sz w:val="22"/>
        </w:rPr>
        <w:t xml:space="preserve">uviesť </w:t>
      </w:r>
      <w:r w:rsidR="008629A2" w:rsidRPr="00B61CBE">
        <w:rPr>
          <w:rFonts w:ascii="Arial Narrow" w:hAnsi="Arial Narrow"/>
          <w:sz w:val="22"/>
        </w:rPr>
        <w:t>údaje o všetkých známych subdodávateľoch, údaje o osobe oprávnenej konať za subdodávateľa v rozsahu meno a priezvisko, adresa pobytu, dátum narodenia</w:t>
      </w:r>
      <w:r w:rsidR="0070737E" w:rsidRPr="00B61CBE">
        <w:rPr>
          <w:rFonts w:ascii="Arial Narrow" w:hAnsi="Arial Narrow"/>
          <w:sz w:val="22"/>
        </w:rPr>
        <w:t xml:space="preserve"> v súlade so zákonom</w:t>
      </w:r>
      <w:r w:rsidR="007A01F3" w:rsidRPr="00B61CBE">
        <w:rPr>
          <w:rFonts w:ascii="Arial Narrow" w:hAnsi="Arial Narrow"/>
          <w:sz w:val="22"/>
        </w:rPr>
        <w:t xml:space="preserve"> v prípade, že úspešný uchádzač/úspešní uchádzači zabezpečuj</w:t>
      </w:r>
      <w:r w:rsidR="007143FA" w:rsidRPr="00B61CBE">
        <w:rPr>
          <w:rFonts w:ascii="Arial Narrow" w:hAnsi="Arial Narrow"/>
          <w:sz w:val="22"/>
        </w:rPr>
        <w:t>ú</w:t>
      </w:r>
      <w:r w:rsidR="007A01F3" w:rsidRPr="00B61CBE">
        <w:rPr>
          <w:rFonts w:ascii="Arial Narrow" w:hAnsi="Arial Narrow"/>
          <w:sz w:val="22"/>
        </w:rPr>
        <w:t xml:space="preserve"> realizáciu predmetu zákazky subdodávateľmi</w:t>
      </w:r>
      <w:r w:rsidRPr="00B61CBE">
        <w:rPr>
          <w:rFonts w:ascii="Arial Narrow" w:hAnsi="Arial Narrow"/>
          <w:sz w:val="22"/>
        </w:rPr>
        <w:t>,</w:t>
      </w:r>
    </w:p>
    <w:p w14:paraId="036DD04A" w14:textId="77777777" w:rsidR="00AE0062" w:rsidRPr="00B61CBE" w:rsidRDefault="00AE0062" w:rsidP="00354A29">
      <w:pPr>
        <w:numPr>
          <w:ilvl w:val="0"/>
          <w:numId w:val="23"/>
        </w:numPr>
        <w:spacing w:before="120" w:after="120" w:line="240" w:lineRule="auto"/>
        <w:jc w:val="both"/>
        <w:rPr>
          <w:rFonts w:ascii="Arial Narrow" w:hAnsi="Arial Narrow" w:cs="Arial"/>
          <w:sz w:val="22"/>
        </w:rPr>
      </w:pPr>
      <w:r w:rsidRPr="00B61CBE">
        <w:rPr>
          <w:rFonts w:ascii="Arial Narrow" w:hAnsi="Arial Narrow" w:cs="Tahoma"/>
          <w:sz w:val="22"/>
        </w:rPr>
        <w:t xml:space="preserve">v prípade </w:t>
      </w:r>
      <w:r w:rsidRPr="00B61CBE">
        <w:rPr>
          <w:rFonts w:ascii="Arial Narrow" w:hAnsi="Arial Narrow" w:cs="Arial"/>
          <w:sz w:val="22"/>
        </w:rPr>
        <w:t xml:space="preserve">skupiny dodávateľov </w:t>
      </w:r>
      <w:r w:rsidR="00643D91" w:rsidRPr="00B61CBE">
        <w:rPr>
          <w:rFonts w:ascii="Arial Narrow" w:hAnsi="Arial Narrow" w:cs="Arial"/>
          <w:sz w:val="22"/>
        </w:rPr>
        <w:t>–</w:t>
      </w:r>
      <w:r w:rsidRPr="00B61CBE">
        <w:rPr>
          <w:rFonts w:ascii="Arial Narrow" w:hAnsi="Arial Narrow" w:cs="Arial"/>
          <w:sz w:val="22"/>
        </w:rPr>
        <w:t xml:space="preserve"> </w:t>
      </w:r>
      <w:r w:rsidR="00643D91" w:rsidRPr="00B61CBE">
        <w:rPr>
          <w:rFonts w:ascii="Arial Narrow" w:hAnsi="Arial Narrow" w:cs="Arial"/>
          <w:sz w:val="22"/>
        </w:rPr>
        <w:t xml:space="preserve">predložiť </w:t>
      </w:r>
      <w:r w:rsidRPr="00B61CBE">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B61CBE">
        <w:rPr>
          <w:rFonts w:ascii="Arial Narrow" w:hAnsi="Arial Narrow" w:cs="Arial"/>
          <w:sz w:val="22"/>
        </w:rPr>
        <w:t>,</w:t>
      </w:r>
    </w:p>
    <w:p w14:paraId="26DC57AA" w14:textId="77777777" w:rsidR="00643D91" w:rsidRPr="00B61CBE" w:rsidRDefault="00D5691A" w:rsidP="00354A29">
      <w:pPr>
        <w:numPr>
          <w:ilvl w:val="0"/>
          <w:numId w:val="23"/>
        </w:numPr>
        <w:spacing w:before="120" w:after="120" w:line="240" w:lineRule="auto"/>
        <w:jc w:val="both"/>
        <w:rPr>
          <w:rFonts w:ascii="Arial Narrow" w:hAnsi="Arial Narrow" w:cs="Arial"/>
          <w:sz w:val="22"/>
        </w:rPr>
      </w:pPr>
      <w:r w:rsidRPr="00B61CBE">
        <w:rPr>
          <w:rFonts w:ascii="Arial Narrow" w:hAnsi="Arial Narrow" w:cs="Arial"/>
          <w:sz w:val="22"/>
        </w:rPr>
        <w:lastRenderedPageBreak/>
        <w:t>m</w:t>
      </w:r>
      <w:r w:rsidR="00643D91" w:rsidRPr="00B61CBE">
        <w:rPr>
          <w:rFonts w:ascii="Arial Narrow" w:hAnsi="Arial Narrow" w:cs="Arial"/>
          <w:sz w:val="22"/>
        </w:rPr>
        <w:t>ať v regist</w:t>
      </w:r>
      <w:r w:rsidR="000E2647" w:rsidRPr="00B61CBE">
        <w:rPr>
          <w:rFonts w:ascii="Arial Narrow" w:hAnsi="Arial Narrow" w:cs="Arial"/>
          <w:sz w:val="22"/>
        </w:rPr>
        <w:t>r</w:t>
      </w:r>
      <w:r w:rsidR="00643D91" w:rsidRPr="00B61CBE">
        <w:rPr>
          <w:rFonts w:ascii="Arial Narrow" w:hAnsi="Arial Narrow" w:cs="Arial"/>
          <w:sz w:val="22"/>
        </w:rPr>
        <w:t xml:space="preserve">i partnerov verejného sektora zapísaných konečných </w:t>
      </w:r>
      <w:r w:rsidRPr="00B61CBE">
        <w:rPr>
          <w:rFonts w:ascii="Arial Narrow" w:hAnsi="Arial Narrow" w:cs="Arial"/>
          <w:sz w:val="22"/>
        </w:rPr>
        <w:t>užívateľov výhod v súlade so zákonom.</w:t>
      </w:r>
    </w:p>
    <w:bookmarkEnd w:id="71"/>
    <w:p w14:paraId="6E1BD1BF" w14:textId="66DF553E" w:rsidR="006F2C9C" w:rsidRPr="00B61CBE" w:rsidRDefault="006F2C9C"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cs="Arial"/>
          <w:sz w:val="22"/>
        </w:rPr>
        <w:t>Úspešný</w:t>
      </w:r>
      <w:r w:rsidRPr="00B61CBE">
        <w:rPr>
          <w:rFonts w:ascii="Arial Narrow" w:hAnsi="Arial Narrow"/>
          <w:sz w:val="22"/>
        </w:rPr>
        <w:t xml:space="preserve"> uchádzač je povinný poskytnúť verejnému obstarávateľovi riadnu súčinnosť potrebnú na uzavretie Rámcovej dohody </w:t>
      </w:r>
      <w:r w:rsidR="0010075E" w:rsidRPr="00B61CBE">
        <w:rPr>
          <w:rFonts w:ascii="Arial Narrow" w:hAnsi="Arial Narrow"/>
          <w:sz w:val="22"/>
        </w:rPr>
        <w:t xml:space="preserve">podľa bodu 36.5 týchto súťažných podkladov </w:t>
      </w:r>
      <w:r w:rsidRPr="00B61CBE">
        <w:rPr>
          <w:rFonts w:ascii="Arial Narrow" w:hAnsi="Arial Narrow"/>
          <w:sz w:val="22"/>
        </w:rPr>
        <w:t>tak, aby mohla byť uzavretá do 10 pracovných dní odo dňa uplynutia lehoty podľa § 56 ods. 2  až 7</w:t>
      </w:r>
      <w:r w:rsidRPr="00B61CBE">
        <w:rPr>
          <w:rFonts w:ascii="Arial Narrow" w:hAnsi="Arial Narrow"/>
          <w:color w:val="FF0000"/>
          <w:sz w:val="22"/>
        </w:rPr>
        <w:t xml:space="preserve"> </w:t>
      </w:r>
      <w:r w:rsidRPr="00B61CBE">
        <w:rPr>
          <w:rFonts w:ascii="Arial Narrow" w:hAnsi="Arial Narrow"/>
          <w:sz w:val="22"/>
        </w:rPr>
        <w:t xml:space="preserve">zákona, ak bol na jej uzavretie </w:t>
      </w:r>
      <w:bookmarkStart w:id="72" w:name="_Hlk533706648"/>
      <w:r w:rsidRPr="00B61CBE">
        <w:rPr>
          <w:rFonts w:ascii="Arial Narrow" w:hAnsi="Arial Narrow"/>
          <w:sz w:val="22"/>
        </w:rPr>
        <w:t xml:space="preserve">písomne </w:t>
      </w:r>
      <w:bookmarkStart w:id="73" w:name="_Hlk534982015"/>
      <w:r w:rsidRPr="00B61CBE">
        <w:rPr>
          <w:rFonts w:ascii="Arial Narrow" w:hAnsi="Arial Narrow"/>
          <w:sz w:val="22"/>
        </w:rPr>
        <w:t xml:space="preserve">– elektronicky, spôsobom určeným funkcionalitou EKS </w:t>
      </w:r>
      <w:bookmarkEnd w:id="72"/>
      <w:bookmarkEnd w:id="73"/>
      <w:r w:rsidRPr="00B61CBE">
        <w:rPr>
          <w:rFonts w:ascii="Arial Narrow" w:hAnsi="Arial Narrow"/>
          <w:sz w:val="22"/>
        </w:rPr>
        <w:t>vyzvaný.</w:t>
      </w:r>
    </w:p>
    <w:p w14:paraId="3C4A870B" w14:textId="77777777" w:rsidR="006F2C9C" w:rsidRPr="00B61CBE" w:rsidRDefault="006F2C9C" w:rsidP="003C32C6">
      <w:pPr>
        <w:pStyle w:val="Zkladntext3"/>
        <w:numPr>
          <w:ilvl w:val="1"/>
          <w:numId w:val="2"/>
        </w:numPr>
        <w:spacing w:before="120" w:line="240" w:lineRule="auto"/>
        <w:jc w:val="both"/>
        <w:rPr>
          <w:rFonts w:ascii="Arial Narrow" w:hAnsi="Arial Narrow" w:cs="Arial"/>
          <w:sz w:val="22"/>
        </w:rPr>
      </w:pPr>
      <w:r w:rsidRPr="00B61CBE">
        <w:rPr>
          <w:rFonts w:ascii="Arial Narrow" w:hAnsi="Arial Narrow"/>
          <w:sz w:val="22"/>
        </w:rPr>
        <w:t xml:space="preserve">Ak </w:t>
      </w:r>
      <w:r w:rsidRPr="003C32C6">
        <w:rPr>
          <w:rFonts w:ascii="Arial Narrow" w:hAnsi="Arial Narrow" w:cs="Arial"/>
          <w:sz w:val="22"/>
        </w:rPr>
        <w:t>úspešný</w:t>
      </w:r>
      <w:r w:rsidRPr="00B61CBE">
        <w:rPr>
          <w:rFonts w:ascii="Arial Narrow" w:hAnsi="Arial Narrow"/>
          <w:sz w:val="22"/>
        </w:rPr>
        <w:t xml:space="preserve"> uchádzač odmietn</w:t>
      </w:r>
      <w:r w:rsidR="00AC5FCD">
        <w:rPr>
          <w:rFonts w:ascii="Arial Narrow" w:hAnsi="Arial Narrow"/>
          <w:sz w:val="22"/>
        </w:rPr>
        <w:t>e</w:t>
      </w:r>
      <w:r w:rsidRPr="00B61CBE">
        <w:rPr>
          <w:rFonts w:ascii="Arial Narrow" w:hAnsi="Arial Narrow"/>
          <w:sz w:val="22"/>
        </w:rPr>
        <w:t xml:space="preserve"> uzavrieť Rámcovú dohodu alebo nie sú splnené povinnosti podľa § 56 ods. 8 zákona, verejný obstarávateľ</w:t>
      </w:r>
      <w:r w:rsidRPr="00B61CBE">
        <w:rPr>
          <w:rFonts w:ascii="Arial Narrow" w:hAnsi="Arial Narrow" w:cs="Arial"/>
          <w:sz w:val="22"/>
        </w:rPr>
        <w:t xml:space="preserve"> </w:t>
      </w:r>
      <w:bookmarkStart w:id="74" w:name="_Hlk534982060"/>
      <w:r w:rsidRPr="00B61CBE">
        <w:rPr>
          <w:rFonts w:ascii="Arial Narrow" w:hAnsi="Arial Narrow" w:cs="Arial"/>
          <w:sz w:val="22"/>
        </w:rPr>
        <w:t>môže uzavrieť Rámcovú dohodu s uchádzačom, ktor</w:t>
      </w:r>
      <w:r w:rsidR="00AC5FCD">
        <w:rPr>
          <w:rFonts w:ascii="Arial Narrow" w:hAnsi="Arial Narrow" w:cs="Arial"/>
          <w:sz w:val="22"/>
        </w:rPr>
        <w:t>ý</w:t>
      </w:r>
      <w:r w:rsidRPr="00B61CBE">
        <w:rPr>
          <w:rFonts w:ascii="Arial Narrow" w:hAnsi="Arial Narrow" w:cs="Arial"/>
          <w:sz w:val="22"/>
        </w:rPr>
        <w:t xml:space="preserve"> sa umiestnil ako druh</w:t>
      </w:r>
      <w:r w:rsidR="00AC5FCD">
        <w:rPr>
          <w:rFonts w:ascii="Arial Narrow" w:hAnsi="Arial Narrow" w:cs="Arial"/>
          <w:sz w:val="22"/>
        </w:rPr>
        <w:t>ý</w:t>
      </w:r>
      <w:r w:rsidRPr="00B61CBE">
        <w:rPr>
          <w:rFonts w:ascii="Arial Narrow" w:hAnsi="Arial Narrow" w:cs="Arial"/>
          <w:sz w:val="22"/>
        </w:rPr>
        <w:t xml:space="preserve"> v poradí</w:t>
      </w:r>
      <w:bookmarkEnd w:id="74"/>
      <w:r w:rsidRPr="00B61CBE">
        <w:rPr>
          <w:rFonts w:ascii="Arial Narrow" w:hAnsi="Arial Narrow"/>
          <w:sz w:val="22"/>
        </w:rPr>
        <w:t>.</w:t>
      </w:r>
      <w:r w:rsidR="00BA58E3">
        <w:rPr>
          <w:rFonts w:ascii="Arial Narrow" w:hAnsi="Arial Narrow"/>
          <w:sz w:val="22"/>
        </w:rPr>
        <w:t xml:space="preserve"> </w:t>
      </w:r>
    </w:p>
    <w:p w14:paraId="122B982D" w14:textId="3840AF48" w:rsidR="006F2C9C" w:rsidRPr="00AC5FCD" w:rsidRDefault="006F2C9C" w:rsidP="003C32C6">
      <w:pPr>
        <w:pStyle w:val="Zkladntext3"/>
        <w:numPr>
          <w:ilvl w:val="1"/>
          <w:numId w:val="2"/>
        </w:numPr>
        <w:spacing w:before="120" w:line="240" w:lineRule="auto"/>
        <w:jc w:val="both"/>
        <w:rPr>
          <w:rFonts w:ascii="Arial Narrow" w:hAnsi="Arial Narrow" w:cs="Arial"/>
          <w:sz w:val="22"/>
        </w:rPr>
      </w:pPr>
      <w:bookmarkStart w:id="75" w:name="_Hlk534982102"/>
      <w:r w:rsidRPr="00B61CBE">
        <w:rPr>
          <w:rFonts w:ascii="Arial Narrow" w:hAnsi="Arial Narrow" w:cs="Arial"/>
          <w:sz w:val="22"/>
        </w:rPr>
        <w:t>Ak uchádzač</w:t>
      </w:r>
      <w:r w:rsidR="00AC5FCD">
        <w:rPr>
          <w:rFonts w:ascii="Arial Narrow" w:hAnsi="Arial Narrow" w:cs="Arial"/>
          <w:sz w:val="22"/>
        </w:rPr>
        <w:t xml:space="preserve">, ktorý sa umiestnil ako druhý v poradí odmietne </w:t>
      </w:r>
      <w:r w:rsidRPr="00B61CBE">
        <w:rPr>
          <w:rFonts w:ascii="Arial Narrow" w:hAnsi="Arial Narrow" w:cs="Arial"/>
          <w:sz w:val="22"/>
        </w:rPr>
        <w:t>uzavrieť Rámcovú dohodu, neposkytn</w:t>
      </w:r>
      <w:r w:rsidR="00AC5FCD">
        <w:rPr>
          <w:rFonts w:ascii="Arial Narrow" w:hAnsi="Arial Narrow" w:cs="Arial"/>
          <w:sz w:val="22"/>
        </w:rPr>
        <w:t>e</w:t>
      </w:r>
      <w:r w:rsidRPr="00B61CBE">
        <w:rPr>
          <w:rFonts w:ascii="Arial Narrow" w:hAnsi="Arial Narrow" w:cs="Arial"/>
          <w:sz w:val="22"/>
        </w:rPr>
        <w:t xml:space="preserve"> </w:t>
      </w:r>
      <w:r w:rsidRPr="00AC5FCD">
        <w:rPr>
          <w:rFonts w:ascii="Arial Narrow" w:hAnsi="Arial Narrow" w:cs="Arial"/>
          <w:sz w:val="22"/>
        </w:rPr>
        <w:t xml:space="preserve">verejnému obstarávateľovi riadnu súčinnosť potrebnú na </w:t>
      </w:r>
      <w:r w:rsidR="00AC5FCD">
        <w:rPr>
          <w:rFonts w:ascii="Arial Narrow" w:hAnsi="Arial Narrow" w:cs="Arial"/>
          <w:sz w:val="22"/>
        </w:rPr>
        <w:t>jej</w:t>
      </w:r>
      <w:r w:rsidRPr="00AC5FCD">
        <w:rPr>
          <w:rFonts w:ascii="Arial Narrow" w:hAnsi="Arial Narrow" w:cs="Arial"/>
          <w:sz w:val="22"/>
        </w:rPr>
        <w:t xml:space="preserve"> uzavretie tak, aby mohla byť uzavretá do 10 pracovných dní odo dňa, keď bol na uzavretie písomne vyzvan</w:t>
      </w:r>
      <w:r w:rsidR="00AC5FCD" w:rsidRPr="00AC5FCD">
        <w:rPr>
          <w:rFonts w:ascii="Arial Narrow" w:hAnsi="Arial Narrow" w:cs="Arial"/>
          <w:sz w:val="22"/>
        </w:rPr>
        <w:t>ý</w:t>
      </w:r>
      <w:r w:rsidR="00AC5FCD">
        <w:rPr>
          <w:rFonts w:ascii="Arial Narrow" w:hAnsi="Arial Narrow" w:cs="Arial"/>
          <w:sz w:val="22"/>
        </w:rPr>
        <w:t xml:space="preserve"> </w:t>
      </w:r>
      <w:r w:rsidR="00AC5FCD" w:rsidRPr="00B61CBE">
        <w:rPr>
          <w:rFonts w:ascii="Arial Narrow" w:hAnsi="Arial Narrow"/>
          <w:sz w:val="22"/>
        </w:rPr>
        <w:t>– elektronicky, spôsobom určeným funkcionalitou EKS vyzvaný</w:t>
      </w:r>
      <w:r w:rsidRPr="00AC5FCD">
        <w:rPr>
          <w:rFonts w:ascii="Arial Narrow" w:hAnsi="Arial Narrow" w:cs="Arial"/>
          <w:sz w:val="22"/>
        </w:rPr>
        <w:t>, verejný obstarávateľ môže uzavrieť Rámcovú dohodu s uchádzačom, ktor</w:t>
      </w:r>
      <w:r w:rsidR="00AC5FCD">
        <w:rPr>
          <w:rFonts w:ascii="Arial Narrow" w:hAnsi="Arial Narrow" w:cs="Arial"/>
          <w:sz w:val="22"/>
        </w:rPr>
        <w:t>ý</w:t>
      </w:r>
      <w:r w:rsidRPr="00AC5FCD">
        <w:rPr>
          <w:rFonts w:ascii="Arial Narrow" w:hAnsi="Arial Narrow" w:cs="Arial"/>
          <w:sz w:val="22"/>
        </w:rPr>
        <w:t xml:space="preserve"> sa umiestnil ako tretí v poradí.</w:t>
      </w:r>
    </w:p>
    <w:p w14:paraId="2D79AE65" w14:textId="77777777" w:rsidR="006F2C9C" w:rsidRPr="00694DDD" w:rsidRDefault="006F2C9C" w:rsidP="003C32C6">
      <w:pPr>
        <w:pStyle w:val="Zkladntext3"/>
        <w:numPr>
          <w:ilvl w:val="1"/>
          <w:numId w:val="2"/>
        </w:numPr>
        <w:spacing w:before="120" w:line="240" w:lineRule="auto"/>
        <w:jc w:val="both"/>
        <w:rPr>
          <w:rFonts w:ascii="Arial Narrow" w:hAnsi="Arial Narrow" w:cs="Arial"/>
          <w:sz w:val="22"/>
        </w:rPr>
      </w:pPr>
      <w:r w:rsidRPr="00694DDD">
        <w:rPr>
          <w:rFonts w:ascii="Arial Narrow" w:hAnsi="Arial Narrow" w:cs="Arial"/>
          <w:sz w:val="22"/>
        </w:rPr>
        <w:t>Uchádzač, ktor</w:t>
      </w:r>
      <w:r w:rsidR="00AC5FCD" w:rsidRPr="00694DDD">
        <w:rPr>
          <w:rFonts w:ascii="Arial Narrow" w:hAnsi="Arial Narrow" w:cs="Arial"/>
          <w:sz w:val="22"/>
        </w:rPr>
        <w:t>ý</w:t>
      </w:r>
      <w:r w:rsidRPr="00694DDD">
        <w:rPr>
          <w:rFonts w:ascii="Arial Narrow" w:hAnsi="Arial Narrow" w:cs="Arial"/>
          <w:sz w:val="22"/>
        </w:rPr>
        <w:t xml:space="preserve"> sa umiestnil ako tretí </w:t>
      </w:r>
      <w:r w:rsidR="00AC5FCD" w:rsidRPr="00694DDD">
        <w:rPr>
          <w:rFonts w:ascii="Arial Narrow" w:hAnsi="Arial Narrow" w:cs="Arial"/>
          <w:sz w:val="22"/>
        </w:rPr>
        <w:t>je</w:t>
      </w:r>
      <w:r w:rsidRPr="00694DDD">
        <w:rPr>
          <w:rFonts w:ascii="Arial Narrow" w:hAnsi="Arial Narrow" w:cs="Arial"/>
          <w:sz w:val="22"/>
        </w:rPr>
        <w:t xml:space="preserve"> povinní poskytnúť verejnému obstarávateľovi riadnu súčinnosť potrebnú na uzavretie Rámcovej dohody tak, aby mohla byť uzavretá do 10 pracovných dní odo dňa, keď bol na ich u</w:t>
      </w:r>
      <w:r w:rsidR="00AC5FCD" w:rsidRPr="00694DDD">
        <w:rPr>
          <w:rFonts w:ascii="Arial Narrow" w:hAnsi="Arial Narrow" w:cs="Arial"/>
          <w:sz w:val="22"/>
        </w:rPr>
        <w:t xml:space="preserve">zavretie písomne vyzvaný - </w:t>
      </w:r>
      <w:r w:rsidR="00AC5FCD" w:rsidRPr="00694DDD">
        <w:rPr>
          <w:rFonts w:ascii="Arial Narrow" w:hAnsi="Arial Narrow"/>
          <w:sz w:val="22"/>
        </w:rPr>
        <w:t xml:space="preserve"> elektronicky, spôsobom určeným funkcionalitou EKS vyzvaný.</w:t>
      </w:r>
      <w:r w:rsidR="00AC5FCD" w:rsidRPr="00694DDD">
        <w:rPr>
          <w:rFonts w:ascii="Arial Narrow" w:hAnsi="Arial Narrow" w:cs="Arial"/>
          <w:sz w:val="22"/>
        </w:rPr>
        <w:t xml:space="preserve"> </w:t>
      </w:r>
    </w:p>
    <w:bookmarkEnd w:id="75"/>
    <w:p w14:paraId="30242D70" w14:textId="610FC978" w:rsidR="004150EC" w:rsidRPr="00694DDD" w:rsidRDefault="008629A2" w:rsidP="003C32C6">
      <w:pPr>
        <w:pStyle w:val="Zkladntext3"/>
        <w:numPr>
          <w:ilvl w:val="1"/>
          <w:numId w:val="2"/>
        </w:numPr>
        <w:spacing w:before="120" w:line="240" w:lineRule="auto"/>
        <w:jc w:val="both"/>
        <w:rPr>
          <w:rFonts w:ascii="Arial Narrow" w:hAnsi="Arial Narrow" w:cs="Arial"/>
          <w:sz w:val="22"/>
        </w:rPr>
      </w:pPr>
      <w:r w:rsidRPr="00694DDD">
        <w:rPr>
          <w:rFonts w:ascii="Arial Narrow" w:hAnsi="Arial Narrow"/>
          <w:sz w:val="22"/>
        </w:rPr>
        <w:t xml:space="preserve">Ak ide o zákazku na poskytnutie služby, </w:t>
      </w:r>
      <w:r w:rsidR="0070737E" w:rsidRPr="00694DDD">
        <w:rPr>
          <w:rFonts w:ascii="Arial Narrow" w:hAnsi="Arial Narrow"/>
          <w:sz w:val="22"/>
        </w:rPr>
        <w:t>verejný obstarávateľ</w:t>
      </w:r>
      <w:r w:rsidRPr="00694DDD">
        <w:rPr>
          <w:rFonts w:ascii="Arial Narrow" w:hAnsi="Arial Narrow"/>
          <w:sz w:val="22"/>
        </w:rPr>
        <w:t xml:space="preserve"> nevyžaduje údaje podľa bodu </w:t>
      </w:r>
      <w:r w:rsidR="0070737E" w:rsidRPr="00694DDD">
        <w:rPr>
          <w:rFonts w:ascii="Arial Narrow" w:hAnsi="Arial Narrow"/>
          <w:sz w:val="22"/>
        </w:rPr>
        <w:t>3</w:t>
      </w:r>
      <w:r w:rsidRPr="00694DDD">
        <w:rPr>
          <w:rFonts w:ascii="Arial Narrow" w:hAnsi="Arial Narrow"/>
          <w:sz w:val="22"/>
        </w:rPr>
        <w:t>6.</w:t>
      </w:r>
      <w:r w:rsidR="00694DDD" w:rsidRPr="00694DDD">
        <w:rPr>
          <w:rFonts w:ascii="Arial Narrow" w:hAnsi="Arial Narrow"/>
          <w:sz w:val="22"/>
        </w:rPr>
        <w:t>5</w:t>
      </w:r>
      <w:r w:rsidR="00EB2119">
        <w:rPr>
          <w:rFonts w:ascii="Arial Narrow" w:hAnsi="Arial Narrow"/>
          <w:sz w:val="22"/>
        </w:rPr>
        <w:t xml:space="preserve"> </w:t>
      </w:r>
      <w:r w:rsidR="007C70AD" w:rsidRPr="00694DDD">
        <w:rPr>
          <w:rFonts w:ascii="Arial Narrow" w:hAnsi="Arial Narrow"/>
          <w:sz w:val="22"/>
        </w:rPr>
        <w:t xml:space="preserve">písm. a) </w:t>
      </w:r>
      <w:r w:rsidRPr="00694DDD">
        <w:rPr>
          <w:rFonts w:ascii="Arial Narrow" w:hAnsi="Arial Narrow"/>
          <w:sz w:val="22"/>
        </w:rPr>
        <w:t xml:space="preserve">týchto súťažných podkladov o </w:t>
      </w:r>
      <w:r w:rsidR="0070737E" w:rsidRPr="00694DDD">
        <w:rPr>
          <w:rFonts w:ascii="Arial Narrow" w:hAnsi="Arial Narrow"/>
          <w:sz w:val="22"/>
        </w:rPr>
        <w:t>dodávateľovi</w:t>
      </w:r>
      <w:r w:rsidRPr="00694DDD">
        <w:rPr>
          <w:rFonts w:ascii="Arial Narrow" w:hAnsi="Arial Narrow"/>
          <w:sz w:val="22"/>
        </w:rPr>
        <w:t xml:space="preserve"> tovaru.</w:t>
      </w:r>
    </w:p>
    <w:p w14:paraId="76EFE5DF" w14:textId="5D639506" w:rsidR="008629A2" w:rsidRPr="00AC5FCD" w:rsidRDefault="008629A2" w:rsidP="003C32C6">
      <w:pPr>
        <w:pStyle w:val="Zkladntext3"/>
        <w:numPr>
          <w:ilvl w:val="1"/>
          <w:numId w:val="2"/>
        </w:numPr>
        <w:spacing w:before="120" w:line="240" w:lineRule="auto"/>
        <w:jc w:val="both"/>
        <w:rPr>
          <w:rFonts w:ascii="Arial Narrow" w:hAnsi="Arial Narrow" w:cs="Arial"/>
          <w:sz w:val="22"/>
        </w:rPr>
      </w:pPr>
      <w:r w:rsidRPr="00694DDD">
        <w:rPr>
          <w:rFonts w:ascii="Arial Narrow" w:hAnsi="Arial Narrow"/>
          <w:sz w:val="22"/>
        </w:rPr>
        <w:t xml:space="preserve">V relevantných prípadoch bude </w:t>
      </w:r>
      <w:r w:rsidR="0070737E" w:rsidRPr="00694DDD">
        <w:rPr>
          <w:rFonts w:ascii="Arial Narrow" w:hAnsi="Arial Narrow"/>
          <w:sz w:val="22"/>
        </w:rPr>
        <w:t>verejný obstarávateľ</w:t>
      </w:r>
      <w:r w:rsidRPr="00694DDD">
        <w:rPr>
          <w:rFonts w:ascii="Arial Narrow" w:hAnsi="Arial Narrow"/>
          <w:sz w:val="22"/>
        </w:rPr>
        <w:t xml:space="preserve"> postupovať v súlade s § 18 zákona, resp. podľa § 81 zákona.</w:t>
      </w:r>
    </w:p>
    <w:p w14:paraId="6C528116" w14:textId="4F26211C" w:rsidR="008629A2" w:rsidRPr="00D467E8" w:rsidRDefault="0070737E" w:rsidP="003C32C6">
      <w:pPr>
        <w:pStyle w:val="Zkladntext3"/>
        <w:numPr>
          <w:ilvl w:val="1"/>
          <w:numId w:val="2"/>
        </w:numPr>
        <w:spacing w:before="120" w:line="240" w:lineRule="auto"/>
        <w:jc w:val="both"/>
        <w:rPr>
          <w:rFonts w:ascii="Arial Narrow" w:hAnsi="Arial Narrow" w:cs="Arial"/>
          <w:sz w:val="22"/>
        </w:rPr>
      </w:pPr>
      <w:r w:rsidRPr="003C32C6">
        <w:rPr>
          <w:rFonts w:ascii="Arial Narrow" w:hAnsi="Arial Narrow"/>
          <w:sz w:val="22"/>
        </w:rPr>
        <w:t>Verejný</w:t>
      </w:r>
      <w:r w:rsidRPr="00AC5FCD">
        <w:rPr>
          <w:rFonts w:ascii="Arial Narrow" w:hAnsi="Arial Narrow" w:cs="Arial"/>
          <w:sz w:val="22"/>
        </w:rPr>
        <w:t xml:space="preserve"> obstarávateľ </w:t>
      </w:r>
      <w:r w:rsidR="008629A2" w:rsidRPr="00AC5FCD">
        <w:rPr>
          <w:rFonts w:ascii="Arial Narrow" w:hAnsi="Arial Narrow"/>
          <w:bCs/>
          <w:sz w:val="22"/>
        </w:rPr>
        <w:t xml:space="preserve">môže odstúpiť od </w:t>
      </w:r>
      <w:r w:rsidR="00557222" w:rsidRPr="00AC5FCD">
        <w:rPr>
          <w:rFonts w:ascii="Arial Narrow" w:hAnsi="Arial Narrow"/>
          <w:bCs/>
          <w:sz w:val="22"/>
        </w:rPr>
        <w:t>R</w:t>
      </w:r>
      <w:r w:rsidR="008629A2" w:rsidRPr="00AC5FCD">
        <w:rPr>
          <w:rFonts w:ascii="Arial Narrow" w:hAnsi="Arial Narrow"/>
          <w:bCs/>
          <w:sz w:val="22"/>
        </w:rPr>
        <w:t>ámcovej dohody uzavretej s </w:t>
      </w:r>
      <w:r w:rsidRPr="00AC5FCD">
        <w:rPr>
          <w:rFonts w:ascii="Arial Narrow" w:hAnsi="Arial Narrow"/>
          <w:bCs/>
          <w:sz w:val="22"/>
        </w:rPr>
        <w:t>uchád</w:t>
      </w:r>
      <w:r w:rsidR="001C0153" w:rsidRPr="00AC5FCD">
        <w:rPr>
          <w:rFonts w:ascii="Arial Narrow" w:hAnsi="Arial Narrow"/>
          <w:bCs/>
          <w:sz w:val="22"/>
        </w:rPr>
        <w:t>za</w:t>
      </w:r>
      <w:r w:rsidRPr="00AC5FCD">
        <w:rPr>
          <w:rFonts w:ascii="Arial Narrow" w:hAnsi="Arial Narrow"/>
          <w:bCs/>
          <w:sz w:val="22"/>
        </w:rPr>
        <w:t>čom</w:t>
      </w:r>
      <w:r w:rsidR="008629A2" w:rsidRPr="00AC5FCD">
        <w:rPr>
          <w:rFonts w:ascii="Arial Narrow" w:hAnsi="Arial Narrow"/>
          <w:bCs/>
          <w:sz w:val="22"/>
        </w:rPr>
        <w:t xml:space="preserve">, ktorý nebol v čase uzavretia </w:t>
      </w:r>
      <w:r w:rsidR="00557222" w:rsidRPr="00AC5FCD">
        <w:rPr>
          <w:rFonts w:ascii="Arial Narrow" w:hAnsi="Arial Narrow"/>
          <w:bCs/>
          <w:sz w:val="22"/>
        </w:rPr>
        <w:t>R</w:t>
      </w:r>
      <w:r w:rsidR="008629A2" w:rsidRPr="00AC5FCD">
        <w:rPr>
          <w:rFonts w:ascii="Arial Narrow" w:hAnsi="Arial Narrow"/>
          <w:bCs/>
          <w:sz w:val="22"/>
        </w:rPr>
        <w:t>ámcovej dohody zapísaný v registri partnerov verejného sektora alebo ak bol vymazaný z registra partnerov verejného sektora.</w:t>
      </w:r>
    </w:p>
    <w:p w14:paraId="342F2A8B" w14:textId="0837698C" w:rsidR="008C0340" w:rsidRPr="008B508E" w:rsidRDefault="008B508E" w:rsidP="008B508E">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76" w:name="_Toc531356116"/>
      <w:bookmarkStart w:id="77" w:name="_Hlk534982438"/>
      <w:r>
        <w:rPr>
          <w:rFonts w:ascii="Arial Narrow" w:hAnsi="Arial Narrow" w:cs="Arial"/>
          <w:b/>
          <w:bCs/>
          <w:smallCaps/>
          <w:sz w:val="22"/>
        </w:rPr>
        <w:t>o</w:t>
      </w:r>
      <w:r w:rsidR="008C0340" w:rsidRPr="008B508E">
        <w:rPr>
          <w:rFonts w:ascii="Arial Narrow" w:hAnsi="Arial Narrow" w:cs="Arial"/>
          <w:b/>
          <w:bCs/>
          <w:smallCaps/>
          <w:sz w:val="22"/>
        </w:rPr>
        <w:t>chrana osobných údajov</w:t>
      </w:r>
      <w:bookmarkEnd w:id="76"/>
    </w:p>
    <w:p w14:paraId="107FF296" w14:textId="77777777" w:rsidR="008C0340" w:rsidRPr="003C32C6" w:rsidRDefault="008C0340" w:rsidP="003C32C6">
      <w:pPr>
        <w:pStyle w:val="Zkladntext3"/>
        <w:numPr>
          <w:ilvl w:val="1"/>
          <w:numId w:val="2"/>
        </w:numPr>
        <w:spacing w:before="120" w:line="240" w:lineRule="auto"/>
        <w:jc w:val="both"/>
        <w:rPr>
          <w:rFonts w:ascii="Arial Narrow" w:hAnsi="Arial Narrow"/>
          <w:sz w:val="22"/>
          <w:szCs w:val="22"/>
        </w:rPr>
      </w:pPr>
      <w:r w:rsidRPr="003C32C6">
        <w:rPr>
          <w:rFonts w:ascii="Arial Narrow" w:hAnsi="Arial Narrow"/>
          <w:sz w:val="22"/>
        </w:rPr>
        <w:t>Verejný</w:t>
      </w:r>
      <w:r w:rsidRPr="003C32C6">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178A2109" w14:textId="77777777" w:rsidR="008C0340" w:rsidRPr="003C32C6" w:rsidRDefault="008C0340" w:rsidP="003C32C6">
      <w:pPr>
        <w:pStyle w:val="Zkladntext3"/>
        <w:numPr>
          <w:ilvl w:val="1"/>
          <w:numId w:val="2"/>
        </w:numPr>
        <w:spacing w:before="120" w:line="240" w:lineRule="auto"/>
        <w:jc w:val="both"/>
        <w:rPr>
          <w:rFonts w:ascii="Arial Narrow" w:hAnsi="Arial Narrow"/>
          <w:sz w:val="22"/>
          <w:szCs w:val="22"/>
        </w:rPr>
      </w:pPr>
      <w:r w:rsidRPr="003C32C6">
        <w:rPr>
          <w:rFonts w:ascii="Arial Narrow" w:hAnsi="Arial Narrow"/>
          <w:sz w:val="22"/>
          <w:szCs w:val="22"/>
        </w:rPr>
        <w:t xml:space="preserve">Verejný obstarávateľ si dovoľuje upozorniť uchádzačov, aby pri príprave ponúk a v priebehu verejného obstarávania dbali na povinnosti vyplývajúce z Nariadenia GDPR a zo </w:t>
      </w:r>
      <w:r w:rsidR="000E2647" w:rsidRPr="003C32C6">
        <w:rPr>
          <w:rFonts w:ascii="Arial Narrow" w:hAnsi="Arial Narrow"/>
          <w:sz w:val="22"/>
          <w:szCs w:val="22"/>
        </w:rPr>
        <w:t>Z</w:t>
      </w:r>
      <w:r w:rsidRPr="003C32C6">
        <w:rPr>
          <w:rFonts w:ascii="Arial Narrow" w:hAnsi="Arial Narrow"/>
          <w:sz w:val="22"/>
          <w:szCs w:val="22"/>
        </w:rPr>
        <w:t>ákona o ochrane osobných</w:t>
      </w:r>
      <w:r w:rsidR="000E2647" w:rsidRPr="003C32C6">
        <w:rPr>
          <w:rFonts w:ascii="Arial Narrow" w:hAnsi="Arial Narrow"/>
          <w:sz w:val="22"/>
          <w:szCs w:val="22"/>
        </w:rPr>
        <w:t xml:space="preserve"> údajov</w:t>
      </w:r>
      <w:r w:rsidRPr="003C32C6">
        <w:rPr>
          <w:rFonts w:ascii="Arial Narrow" w:hAnsi="Arial Narrow"/>
          <w:sz w:val="22"/>
          <w:szCs w:val="22"/>
        </w:rPr>
        <w:t xml:space="preserve">.   </w:t>
      </w:r>
    </w:p>
    <w:bookmarkEnd w:id="77"/>
    <w:p w14:paraId="2922271E" w14:textId="77777777" w:rsidR="00D5571F" w:rsidRPr="003C32C6" w:rsidRDefault="00D5571F" w:rsidP="00D5571F">
      <w:pPr>
        <w:pStyle w:val="Odsekzoznamu"/>
        <w:ind w:left="384"/>
        <w:rPr>
          <w:rFonts w:ascii="Arial Narrow" w:hAnsi="Arial Narrow" w:cs="Arial Narrow"/>
          <w:b/>
          <w:bCs/>
        </w:rPr>
      </w:pPr>
    </w:p>
    <w:p w14:paraId="1E43835D" w14:textId="77777777" w:rsidR="00D5571F" w:rsidRDefault="00D5571F" w:rsidP="00D5571F">
      <w:pPr>
        <w:pStyle w:val="Odsekzoznamu"/>
        <w:ind w:left="384"/>
        <w:jc w:val="center"/>
        <w:rPr>
          <w:rFonts w:ascii="Arial Narrow" w:hAnsi="Arial Narrow" w:cs="Arial Narrow"/>
          <w:b/>
          <w:bCs/>
          <w:smallCaps/>
        </w:rPr>
      </w:pPr>
    </w:p>
    <w:p w14:paraId="1F135BFB" w14:textId="77777777" w:rsidR="00D5571F" w:rsidRDefault="00D5571F" w:rsidP="00D5571F">
      <w:pPr>
        <w:pStyle w:val="Odsekzoznamu"/>
        <w:ind w:left="384"/>
        <w:jc w:val="center"/>
        <w:rPr>
          <w:rFonts w:ascii="Arial Narrow" w:hAnsi="Arial Narrow" w:cs="Arial Narrow"/>
          <w:b/>
          <w:bCs/>
          <w:smallCaps/>
        </w:rPr>
      </w:pPr>
    </w:p>
    <w:p w14:paraId="44BC73D1" w14:textId="77777777" w:rsidR="0064649A" w:rsidRPr="00EA7BA7" w:rsidRDefault="0064649A" w:rsidP="0064649A">
      <w:pPr>
        <w:widowControl w:val="0"/>
        <w:autoSpaceDE w:val="0"/>
        <w:autoSpaceDN w:val="0"/>
        <w:adjustRightInd w:val="0"/>
        <w:jc w:val="both"/>
        <w:rPr>
          <w:rFonts w:ascii="Arial Narrow" w:hAnsi="Arial Narrow" w:cs="Arial"/>
          <w:sz w:val="22"/>
        </w:rPr>
      </w:pPr>
    </w:p>
    <w:p w14:paraId="4D6C9492" w14:textId="77777777" w:rsidR="00694DDD" w:rsidRDefault="00897842" w:rsidP="0064649A">
      <w:pPr>
        <w:widowControl w:val="0"/>
        <w:autoSpaceDE w:val="0"/>
        <w:autoSpaceDN w:val="0"/>
        <w:adjustRightInd w:val="0"/>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p>
    <w:p w14:paraId="7F481FC2" w14:textId="77777777" w:rsidR="00694DDD" w:rsidRDefault="00694DDD" w:rsidP="0064649A">
      <w:pPr>
        <w:widowControl w:val="0"/>
        <w:autoSpaceDE w:val="0"/>
        <w:autoSpaceDN w:val="0"/>
        <w:adjustRightInd w:val="0"/>
        <w:jc w:val="both"/>
        <w:rPr>
          <w:rFonts w:ascii="Arial Narrow" w:hAnsi="Arial Narrow" w:cs="Arial"/>
          <w:sz w:val="22"/>
        </w:rPr>
      </w:pPr>
    </w:p>
    <w:p w14:paraId="0CF7554F" w14:textId="77777777" w:rsidR="00694DDD" w:rsidRDefault="00694DDD" w:rsidP="0064649A">
      <w:pPr>
        <w:widowControl w:val="0"/>
        <w:autoSpaceDE w:val="0"/>
        <w:autoSpaceDN w:val="0"/>
        <w:adjustRightInd w:val="0"/>
        <w:jc w:val="both"/>
        <w:rPr>
          <w:rFonts w:ascii="Arial Narrow" w:hAnsi="Arial Narrow" w:cs="Arial"/>
          <w:sz w:val="22"/>
        </w:rPr>
      </w:pPr>
    </w:p>
    <w:p w14:paraId="07906688" w14:textId="77777777" w:rsidR="00694DDD" w:rsidRDefault="00694DDD" w:rsidP="0064649A">
      <w:pPr>
        <w:widowControl w:val="0"/>
        <w:autoSpaceDE w:val="0"/>
        <w:autoSpaceDN w:val="0"/>
        <w:adjustRightInd w:val="0"/>
        <w:jc w:val="both"/>
        <w:rPr>
          <w:rFonts w:ascii="Arial Narrow" w:hAnsi="Arial Narrow" w:cs="Arial"/>
          <w:sz w:val="22"/>
        </w:rPr>
      </w:pPr>
    </w:p>
    <w:p w14:paraId="49BA370A" w14:textId="77777777" w:rsidR="00694DDD" w:rsidRDefault="00694DDD" w:rsidP="0064649A">
      <w:pPr>
        <w:widowControl w:val="0"/>
        <w:autoSpaceDE w:val="0"/>
        <w:autoSpaceDN w:val="0"/>
        <w:adjustRightInd w:val="0"/>
        <w:jc w:val="both"/>
        <w:rPr>
          <w:rFonts w:ascii="Arial Narrow" w:hAnsi="Arial Narrow" w:cs="Arial"/>
          <w:sz w:val="22"/>
        </w:rPr>
      </w:pPr>
    </w:p>
    <w:p w14:paraId="07DE46FD" w14:textId="77777777" w:rsidR="00694DDD" w:rsidRDefault="00694DDD" w:rsidP="0064649A">
      <w:pPr>
        <w:widowControl w:val="0"/>
        <w:autoSpaceDE w:val="0"/>
        <w:autoSpaceDN w:val="0"/>
        <w:adjustRightInd w:val="0"/>
        <w:jc w:val="both"/>
        <w:rPr>
          <w:rFonts w:ascii="Arial Narrow" w:hAnsi="Arial Narrow" w:cs="Arial"/>
          <w:sz w:val="22"/>
        </w:rPr>
      </w:pPr>
    </w:p>
    <w:p w14:paraId="75560EE8" w14:textId="77777777" w:rsidR="00694DDD" w:rsidRDefault="00694DDD" w:rsidP="0064649A">
      <w:pPr>
        <w:widowControl w:val="0"/>
        <w:autoSpaceDE w:val="0"/>
        <w:autoSpaceDN w:val="0"/>
        <w:adjustRightInd w:val="0"/>
        <w:jc w:val="both"/>
        <w:rPr>
          <w:rFonts w:ascii="Arial Narrow" w:hAnsi="Arial Narrow" w:cs="Arial"/>
          <w:sz w:val="22"/>
        </w:rPr>
      </w:pPr>
    </w:p>
    <w:p w14:paraId="416E9400" w14:textId="77777777" w:rsidR="00ED6A50" w:rsidRDefault="00EB2119" w:rsidP="0064649A">
      <w:pPr>
        <w:widowControl w:val="0"/>
        <w:autoSpaceDE w:val="0"/>
        <w:autoSpaceDN w:val="0"/>
        <w:adjustRightInd w:val="0"/>
        <w:jc w:val="both"/>
        <w:rPr>
          <w:rFonts w:ascii="Arial Narrow" w:hAnsi="Arial Narrow" w:cs="Arial"/>
          <w:sz w:val="22"/>
        </w:rPr>
      </w:pPr>
      <w:r>
        <w:rPr>
          <w:rFonts w:ascii="Arial Narrow" w:hAnsi="Arial Narrow" w:cs="Arial"/>
          <w:sz w:val="22"/>
        </w:rPr>
        <w:lastRenderedPageBreak/>
        <w:tab/>
      </w:r>
      <w:r>
        <w:rPr>
          <w:rFonts w:ascii="Arial Narrow" w:hAnsi="Arial Narrow" w:cs="Arial"/>
          <w:sz w:val="22"/>
        </w:rPr>
        <w:tab/>
      </w:r>
      <w:r w:rsidR="00694DDD">
        <w:rPr>
          <w:rFonts w:ascii="Arial Narrow" w:hAnsi="Arial Narrow" w:cs="Arial"/>
          <w:sz w:val="22"/>
        </w:rPr>
        <w:tab/>
      </w:r>
      <w:r w:rsidR="00694DDD">
        <w:rPr>
          <w:rFonts w:ascii="Arial Narrow" w:hAnsi="Arial Narrow" w:cs="Arial"/>
          <w:sz w:val="22"/>
        </w:rPr>
        <w:tab/>
      </w:r>
      <w:r w:rsidR="00694DDD">
        <w:rPr>
          <w:rFonts w:ascii="Arial Narrow" w:hAnsi="Arial Narrow" w:cs="Arial"/>
          <w:sz w:val="22"/>
        </w:rPr>
        <w:tab/>
      </w:r>
      <w:r w:rsidR="00694DDD">
        <w:rPr>
          <w:rFonts w:ascii="Arial Narrow" w:hAnsi="Arial Narrow" w:cs="Arial"/>
          <w:sz w:val="22"/>
        </w:rPr>
        <w:tab/>
      </w:r>
    </w:p>
    <w:p w14:paraId="43EAEC62" w14:textId="77777777" w:rsidR="00ED6A50" w:rsidRDefault="00ED6A50" w:rsidP="0064649A">
      <w:pPr>
        <w:widowControl w:val="0"/>
        <w:autoSpaceDE w:val="0"/>
        <w:autoSpaceDN w:val="0"/>
        <w:adjustRightInd w:val="0"/>
        <w:jc w:val="both"/>
        <w:rPr>
          <w:rFonts w:ascii="Arial Narrow" w:hAnsi="Arial Narrow" w:cs="Arial"/>
          <w:sz w:val="22"/>
        </w:rPr>
      </w:pPr>
    </w:p>
    <w:p w14:paraId="267B4F55" w14:textId="6BA0B2A3" w:rsidR="00ED6A50" w:rsidRDefault="00ED6A50" w:rsidP="0064649A">
      <w:pPr>
        <w:widowControl w:val="0"/>
        <w:autoSpaceDE w:val="0"/>
        <w:autoSpaceDN w:val="0"/>
        <w:adjustRightInd w:val="0"/>
        <w:jc w:val="both"/>
        <w:rPr>
          <w:rFonts w:ascii="Arial Narrow" w:hAnsi="Arial Narrow" w:cs="Arial"/>
          <w:sz w:val="22"/>
        </w:rPr>
      </w:pPr>
    </w:p>
    <w:p w14:paraId="0EF1F8DA" w14:textId="410AE001" w:rsidR="000E6538" w:rsidRDefault="000E6538" w:rsidP="0064649A">
      <w:pPr>
        <w:widowControl w:val="0"/>
        <w:autoSpaceDE w:val="0"/>
        <w:autoSpaceDN w:val="0"/>
        <w:adjustRightInd w:val="0"/>
        <w:jc w:val="both"/>
        <w:rPr>
          <w:rFonts w:ascii="Arial Narrow" w:hAnsi="Arial Narrow" w:cs="Arial"/>
          <w:sz w:val="22"/>
        </w:rPr>
      </w:pPr>
    </w:p>
    <w:p w14:paraId="59404B72" w14:textId="77777777" w:rsidR="000E6538" w:rsidRDefault="000E6538" w:rsidP="0064649A">
      <w:pPr>
        <w:widowControl w:val="0"/>
        <w:autoSpaceDE w:val="0"/>
        <w:autoSpaceDN w:val="0"/>
        <w:adjustRightInd w:val="0"/>
        <w:jc w:val="both"/>
        <w:rPr>
          <w:rFonts w:ascii="Arial Narrow" w:hAnsi="Arial Narrow" w:cs="Arial"/>
          <w:sz w:val="22"/>
        </w:rPr>
      </w:pPr>
    </w:p>
    <w:p w14:paraId="639F40A6" w14:textId="77777777" w:rsidR="00ED6A50" w:rsidRDefault="00ED6A50" w:rsidP="0064649A">
      <w:pPr>
        <w:widowControl w:val="0"/>
        <w:autoSpaceDE w:val="0"/>
        <w:autoSpaceDN w:val="0"/>
        <w:adjustRightInd w:val="0"/>
        <w:jc w:val="both"/>
        <w:rPr>
          <w:rFonts w:ascii="Arial Narrow" w:hAnsi="Arial Narrow" w:cs="Arial"/>
          <w:sz w:val="22"/>
        </w:rPr>
      </w:pPr>
    </w:p>
    <w:p w14:paraId="033F4055" w14:textId="77777777" w:rsidR="00417340" w:rsidRDefault="00417340" w:rsidP="0064649A">
      <w:pPr>
        <w:widowControl w:val="0"/>
        <w:autoSpaceDE w:val="0"/>
        <w:autoSpaceDN w:val="0"/>
        <w:adjustRightInd w:val="0"/>
        <w:jc w:val="both"/>
        <w:rPr>
          <w:rFonts w:ascii="Arial Narrow" w:hAnsi="Arial Narrow" w:cs="Arial"/>
          <w:sz w:val="22"/>
        </w:rPr>
      </w:pPr>
    </w:p>
    <w:p w14:paraId="71A44A0E" w14:textId="77777777" w:rsidR="00C76EBA" w:rsidRDefault="00C76EBA" w:rsidP="0064649A">
      <w:pPr>
        <w:widowControl w:val="0"/>
        <w:autoSpaceDE w:val="0"/>
        <w:autoSpaceDN w:val="0"/>
        <w:adjustRightInd w:val="0"/>
        <w:jc w:val="both"/>
        <w:rPr>
          <w:rFonts w:ascii="Arial Narrow" w:hAnsi="Arial Narrow" w:cs="Arial"/>
          <w:sz w:val="22"/>
        </w:rPr>
      </w:pPr>
    </w:p>
    <w:p w14:paraId="5BF4C98D" w14:textId="77777777" w:rsidR="00390A97" w:rsidRDefault="00390A97" w:rsidP="005729E4">
      <w:pPr>
        <w:tabs>
          <w:tab w:val="num" w:pos="1080"/>
          <w:tab w:val="left" w:leader="dot" w:pos="10034"/>
        </w:tabs>
        <w:spacing w:before="120"/>
        <w:jc w:val="right"/>
        <w:rPr>
          <w:rFonts w:ascii="Arial Narrow" w:hAnsi="Arial Narrow" w:cs="Arial"/>
          <w:sz w:val="22"/>
        </w:rPr>
      </w:pPr>
    </w:p>
    <w:p w14:paraId="58E508AD" w14:textId="77777777" w:rsidR="00390A97" w:rsidRDefault="00390A97" w:rsidP="005729E4">
      <w:pPr>
        <w:tabs>
          <w:tab w:val="num" w:pos="1080"/>
          <w:tab w:val="left" w:leader="dot" w:pos="10034"/>
        </w:tabs>
        <w:spacing w:before="120"/>
        <w:jc w:val="right"/>
        <w:rPr>
          <w:rFonts w:ascii="Arial Narrow" w:hAnsi="Arial Narrow" w:cs="Arial"/>
          <w:sz w:val="22"/>
        </w:rPr>
      </w:pPr>
    </w:p>
    <w:p w14:paraId="658AC89C" w14:textId="77777777" w:rsidR="00390A97" w:rsidRDefault="00390A97" w:rsidP="005729E4">
      <w:pPr>
        <w:tabs>
          <w:tab w:val="num" w:pos="1080"/>
          <w:tab w:val="left" w:leader="dot" w:pos="10034"/>
        </w:tabs>
        <w:spacing w:before="120"/>
        <w:jc w:val="right"/>
        <w:rPr>
          <w:rFonts w:ascii="Arial Narrow" w:hAnsi="Arial Narrow" w:cs="Arial"/>
          <w:sz w:val="22"/>
        </w:rPr>
      </w:pPr>
    </w:p>
    <w:p w14:paraId="183EFADE" w14:textId="77777777" w:rsidR="00390A97" w:rsidRDefault="00390A97" w:rsidP="005729E4">
      <w:pPr>
        <w:tabs>
          <w:tab w:val="num" w:pos="1080"/>
          <w:tab w:val="left" w:leader="dot" w:pos="10034"/>
        </w:tabs>
        <w:spacing w:before="120"/>
        <w:jc w:val="right"/>
        <w:rPr>
          <w:rFonts w:ascii="Arial Narrow" w:hAnsi="Arial Narrow" w:cs="Arial"/>
          <w:sz w:val="22"/>
        </w:rPr>
      </w:pPr>
    </w:p>
    <w:p w14:paraId="432AC33B" w14:textId="77777777" w:rsidR="00390A97" w:rsidRDefault="00390A97" w:rsidP="005729E4">
      <w:pPr>
        <w:tabs>
          <w:tab w:val="num" w:pos="1080"/>
          <w:tab w:val="left" w:leader="dot" w:pos="10034"/>
        </w:tabs>
        <w:spacing w:before="120"/>
        <w:jc w:val="right"/>
        <w:rPr>
          <w:rFonts w:ascii="Arial Narrow" w:hAnsi="Arial Narrow" w:cs="Arial"/>
          <w:sz w:val="22"/>
        </w:rPr>
      </w:pPr>
    </w:p>
    <w:p w14:paraId="5A908B32" w14:textId="77777777" w:rsidR="00390A97" w:rsidRDefault="00390A97" w:rsidP="005729E4">
      <w:pPr>
        <w:tabs>
          <w:tab w:val="num" w:pos="1080"/>
          <w:tab w:val="left" w:leader="dot" w:pos="10034"/>
        </w:tabs>
        <w:spacing w:before="120"/>
        <w:jc w:val="right"/>
        <w:rPr>
          <w:rFonts w:ascii="Arial Narrow" w:hAnsi="Arial Narrow" w:cs="Arial"/>
          <w:sz w:val="22"/>
        </w:rPr>
      </w:pPr>
    </w:p>
    <w:p w14:paraId="7638D20E" w14:textId="77777777" w:rsidR="00390A97" w:rsidRDefault="00390A97" w:rsidP="005729E4">
      <w:pPr>
        <w:tabs>
          <w:tab w:val="num" w:pos="1080"/>
          <w:tab w:val="left" w:leader="dot" w:pos="10034"/>
        </w:tabs>
        <w:spacing w:before="120"/>
        <w:jc w:val="right"/>
        <w:rPr>
          <w:rFonts w:ascii="Arial Narrow" w:hAnsi="Arial Narrow" w:cs="Arial"/>
          <w:sz w:val="22"/>
        </w:rPr>
      </w:pPr>
    </w:p>
    <w:p w14:paraId="7CDF5B91" w14:textId="77777777" w:rsidR="00390A97" w:rsidRDefault="00390A97" w:rsidP="005729E4">
      <w:pPr>
        <w:tabs>
          <w:tab w:val="num" w:pos="1080"/>
          <w:tab w:val="left" w:leader="dot" w:pos="10034"/>
        </w:tabs>
        <w:spacing w:before="120"/>
        <w:jc w:val="right"/>
        <w:rPr>
          <w:rFonts w:ascii="Arial Narrow" w:hAnsi="Arial Narrow" w:cs="Arial"/>
          <w:sz w:val="22"/>
        </w:rPr>
      </w:pPr>
    </w:p>
    <w:p w14:paraId="1FC8CCE1" w14:textId="77777777" w:rsidR="00390A97" w:rsidRDefault="00390A97" w:rsidP="005729E4">
      <w:pPr>
        <w:tabs>
          <w:tab w:val="num" w:pos="1080"/>
          <w:tab w:val="left" w:leader="dot" w:pos="10034"/>
        </w:tabs>
        <w:spacing w:before="120"/>
        <w:jc w:val="right"/>
        <w:rPr>
          <w:rFonts w:ascii="Arial Narrow" w:hAnsi="Arial Narrow" w:cs="Arial"/>
          <w:sz w:val="22"/>
        </w:rPr>
      </w:pPr>
    </w:p>
    <w:p w14:paraId="0C8D23D8" w14:textId="77777777" w:rsidR="005E2669" w:rsidRDefault="005E2669" w:rsidP="003A74E2">
      <w:pPr>
        <w:tabs>
          <w:tab w:val="num" w:pos="1080"/>
          <w:tab w:val="left" w:leader="dot" w:pos="10034"/>
        </w:tabs>
        <w:spacing w:before="120"/>
        <w:jc w:val="right"/>
        <w:rPr>
          <w:rFonts w:ascii="Arial Narrow" w:hAnsi="Arial Narrow" w:cs="Arial"/>
          <w:sz w:val="22"/>
        </w:rPr>
      </w:pPr>
    </w:p>
    <w:sectPr w:rsidR="005E2669" w:rsidSect="00982361">
      <w:headerReference w:type="even" r:id="rId19"/>
      <w:headerReference w:type="default" r:id="rId20"/>
      <w:footerReference w:type="even" r:id="rId21"/>
      <w:footerReference w:type="default" r:id="rId22"/>
      <w:headerReference w:type="first" r:id="rId23"/>
      <w:footerReference w:type="firs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B9176F" w14:textId="77777777" w:rsidR="00C1483A" w:rsidRDefault="00C1483A" w:rsidP="00116B5E">
      <w:r>
        <w:separator/>
      </w:r>
    </w:p>
  </w:endnote>
  <w:endnote w:type="continuationSeparator" w:id="0">
    <w:p w14:paraId="28AA2A7B" w14:textId="77777777" w:rsidR="00C1483A" w:rsidRDefault="00C1483A" w:rsidP="0011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563E" w14:textId="77777777" w:rsidR="004A63EB" w:rsidRDefault="004A63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6D2E4" w14:textId="77777777" w:rsidR="004A63EB" w:rsidRDefault="004A63EB">
    <w:pPr>
      <w:pStyle w:val="Pta"/>
    </w:pPr>
    <w:r>
      <w:rPr>
        <w:noProof/>
        <w:lang w:val="sk-SK" w:eastAsia="sk-SK"/>
      </w:rPr>
      <w:drawing>
        <wp:anchor distT="0" distB="0" distL="114300" distR="114300" simplePos="0" relativeHeight="251657728" behindDoc="0" locked="0" layoutInCell="1" allowOverlap="1" wp14:anchorId="5782347D" wp14:editId="392485C3">
          <wp:simplePos x="0" y="0"/>
          <wp:positionH relativeFrom="column">
            <wp:posOffset>-8890</wp:posOffset>
          </wp:positionH>
          <wp:positionV relativeFrom="paragraph">
            <wp:posOffset>-132715</wp:posOffset>
          </wp:positionV>
          <wp:extent cx="5753100" cy="495935"/>
          <wp:effectExtent l="0" t="0" r="0" b="0"/>
          <wp:wrapNone/>
          <wp:docPr id="3" name="Obrázok 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69412" w14:textId="77777777" w:rsidR="004A63EB" w:rsidRDefault="004A63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44750" w14:textId="77777777" w:rsidR="00C1483A" w:rsidRDefault="00C1483A" w:rsidP="00116B5E">
      <w:r>
        <w:separator/>
      </w:r>
    </w:p>
  </w:footnote>
  <w:footnote w:type="continuationSeparator" w:id="0">
    <w:p w14:paraId="2FFF7036" w14:textId="77777777" w:rsidR="00C1483A" w:rsidRDefault="00C1483A" w:rsidP="00116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F6CFC" w14:textId="77777777" w:rsidR="004A63EB" w:rsidRDefault="004A63E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C33B0" w14:textId="6CAA8A9F" w:rsidR="004A63EB" w:rsidRPr="00E5696C" w:rsidRDefault="004A63EB" w:rsidP="00E5696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DCA77" w14:textId="4B68B27F" w:rsidR="004A63EB" w:rsidRDefault="004A63EB">
    <w:pPr>
      <w:pStyle w:val="Hlavika"/>
    </w:pPr>
    <w:r>
      <w:rPr>
        <w:noProof/>
        <w:lang w:val="sk-SK" w:eastAsia="sk-SK"/>
      </w:rPr>
      <w:drawing>
        <wp:inline distT="0" distB="0" distL="0" distR="0" wp14:anchorId="0A949040" wp14:editId="3E377B8C">
          <wp:extent cx="5760720" cy="585999"/>
          <wp:effectExtent l="0" t="0" r="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99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03810B9"/>
    <w:multiLevelType w:val="multilevel"/>
    <w:tmpl w:val="5FFCE1E0"/>
    <w:lvl w:ilvl="0">
      <w:start w:val="34"/>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2">
    <w:nsid w:val="03BF616E"/>
    <w:multiLevelType w:val="multilevel"/>
    <w:tmpl w:val="075A44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2.%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nsid w:val="05E26E5B"/>
    <w:multiLevelType w:val="multilevel"/>
    <w:tmpl w:val="1B060C08"/>
    <w:lvl w:ilvl="0">
      <w:start w:val="1"/>
      <w:numFmt w:val="decimal"/>
      <w:lvlText w:val="%1."/>
      <w:lvlJc w:val="left"/>
      <w:pPr>
        <w:ind w:left="405" w:hanging="405"/>
      </w:pPr>
      <w:rPr>
        <w:rFonts w:cs="Arial" w:hint="default"/>
        <w:sz w:val="22"/>
      </w:rPr>
    </w:lvl>
    <w:lvl w:ilvl="1">
      <w:start w:val="1"/>
      <w:numFmt w:val="decimal"/>
      <w:lvlText w:val="9.5.%2."/>
      <w:lvlJc w:val="left"/>
      <w:pPr>
        <w:ind w:left="405" w:hanging="405"/>
      </w:pPr>
      <w:rPr>
        <w:rFonts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5">
    <w:nsid w:val="06A17161"/>
    <w:multiLevelType w:val="multilevel"/>
    <w:tmpl w:val="A69C323E"/>
    <w:lvl w:ilvl="0">
      <w:start w:val="10"/>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07DD5554"/>
    <w:multiLevelType w:val="multilevel"/>
    <w:tmpl w:val="34449EBC"/>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08B418CD"/>
    <w:multiLevelType w:val="hybridMultilevel"/>
    <w:tmpl w:val="41C6B1A4"/>
    <w:lvl w:ilvl="0" w:tplc="CAF83748">
      <w:start w:val="1"/>
      <w:numFmt w:val="decimal"/>
      <w:lvlText w:val="10.%1."/>
      <w:lvlJc w:val="righ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B46292B"/>
    <w:multiLevelType w:val="hybridMultilevel"/>
    <w:tmpl w:val="03EE2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3">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0E1B5CC5"/>
    <w:multiLevelType w:val="hybridMultilevel"/>
    <w:tmpl w:val="6CBCC222"/>
    <w:lvl w:ilvl="0" w:tplc="F91659D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9">
    <w:nsid w:val="1F3859A5"/>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1">
    <w:nsid w:val="24627B8E"/>
    <w:multiLevelType w:val="multilevel"/>
    <w:tmpl w:val="2F5C2D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59A2BA9"/>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85B5E18"/>
    <w:multiLevelType w:val="multilevel"/>
    <w:tmpl w:val="3954C722"/>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866ACB"/>
    <w:multiLevelType w:val="multilevel"/>
    <w:tmpl w:val="656A25C2"/>
    <w:lvl w:ilvl="0">
      <w:start w:val="9"/>
      <w:numFmt w:val="decimal"/>
      <w:lvlText w:val="%1."/>
      <w:lvlJc w:val="left"/>
      <w:pPr>
        <w:ind w:left="360" w:hanging="360"/>
      </w:pPr>
      <w:rPr>
        <w:rFonts w:hint="default"/>
      </w:rPr>
    </w:lvl>
    <w:lvl w:ilvl="1">
      <w:start w:val="9"/>
      <w:numFmt w:val="decimal"/>
      <w:lvlText w:val="%2."/>
      <w:lvlJc w:val="left"/>
      <w:pPr>
        <w:ind w:left="360" w:hanging="360"/>
      </w:pPr>
      <w:rPr>
        <w:rFonts w:hint="default"/>
      </w:rPr>
    </w:lvl>
    <w:lvl w:ilvl="2">
      <w:start w:val="1"/>
      <w:numFmt w:val="decimal"/>
      <w:lvlText w:val="10.%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35B343B6"/>
    <w:multiLevelType w:val="hybridMultilevel"/>
    <w:tmpl w:val="D8CA447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92F0057"/>
    <w:multiLevelType w:val="multilevel"/>
    <w:tmpl w:val="8D58FC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9A663C0"/>
    <w:multiLevelType w:val="multilevel"/>
    <w:tmpl w:val="1A5448F8"/>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A2E344E"/>
    <w:multiLevelType w:val="multilevel"/>
    <w:tmpl w:val="CC42871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3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nsid w:val="43C4000E"/>
    <w:multiLevelType w:val="hybridMultilevel"/>
    <w:tmpl w:val="2DFC98C8"/>
    <w:lvl w:ilvl="0" w:tplc="10F03AF4">
      <w:start w:val="812"/>
      <w:numFmt w:val="bullet"/>
      <w:lvlText w:val="-"/>
      <w:lvlJc w:val="left"/>
      <w:pPr>
        <w:ind w:left="1282" w:hanging="360"/>
      </w:pPr>
      <w:rPr>
        <w:rFonts w:ascii="Times New Roman" w:eastAsia="Calibri" w:hAnsi="Times New Roman" w:cs="Times New Roman" w:hint="default"/>
      </w:rPr>
    </w:lvl>
    <w:lvl w:ilvl="1" w:tplc="041B0003">
      <w:start w:val="1"/>
      <w:numFmt w:val="bullet"/>
      <w:lvlText w:val="o"/>
      <w:lvlJc w:val="left"/>
      <w:pPr>
        <w:ind w:left="2002" w:hanging="360"/>
      </w:pPr>
      <w:rPr>
        <w:rFonts w:ascii="Courier New" w:hAnsi="Courier New" w:cs="Courier New" w:hint="default"/>
      </w:rPr>
    </w:lvl>
    <w:lvl w:ilvl="2" w:tplc="041B0005" w:tentative="1">
      <w:start w:val="1"/>
      <w:numFmt w:val="bullet"/>
      <w:lvlText w:val=""/>
      <w:lvlJc w:val="left"/>
      <w:pPr>
        <w:ind w:left="2722" w:hanging="360"/>
      </w:pPr>
      <w:rPr>
        <w:rFonts w:ascii="Wingdings" w:hAnsi="Wingdings" w:hint="default"/>
      </w:rPr>
    </w:lvl>
    <w:lvl w:ilvl="3" w:tplc="041B0001" w:tentative="1">
      <w:start w:val="1"/>
      <w:numFmt w:val="bullet"/>
      <w:lvlText w:val=""/>
      <w:lvlJc w:val="left"/>
      <w:pPr>
        <w:ind w:left="3442" w:hanging="360"/>
      </w:pPr>
      <w:rPr>
        <w:rFonts w:ascii="Symbol" w:hAnsi="Symbol" w:hint="default"/>
      </w:rPr>
    </w:lvl>
    <w:lvl w:ilvl="4" w:tplc="041B0003" w:tentative="1">
      <w:start w:val="1"/>
      <w:numFmt w:val="bullet"/>
      <w:lvlText w:val="o"/>
      <w:lvlJc w:val="left"/>
      <w:pPr>
        <w:ind w:left="4162" w:hanging="360"/>
      </w:pPr>
      <w:rPr>
        <w:rFonts w:ascii="Courier New" w:hAnsi="Courier New" w:cs="Courier New" w:hint="default"/>
      </w:rPr>
    </w:lvl>
    <w:lvl w:ilvl="5" w:tplc="041B0005" w:tentative="1">
      <w:start w:val="1"/>
      <w:numFmt w:val="bullet"/>
      <w:lvlText w:val=""/>
      <w:lvlJc w:val="left"/>
      <w:pPr>
        <w:ind w:left="4882" w:hanging="360"/>
      </w:pPr>
      <w:rPr>
        <w:rFonts w:ascii="Wingdings" w:hAnsi="Wingdings" w:hint="default"/>
      </w:rPr>
    </w:lvl>
    <w:lvl w:ilvl="6" w:tplc="041B0001" w:tentative="1">
      <w:start w:val="1"/>
      <w:numFmt w:val="bullet"/>
      <w:lvlText w:val=""/>
      <w:lvlJc w:val="left"/>
      <w:pPr>
        <w:ind w:left="5602" w:hanging="360"/>
      </w:pPr>
      <w:rPr>
        <w:rFonts w:ascii="Symbol" w:hAnsi="Symbol" w:hint="default"/>
      </w:rPr>
    </w:lvl>
    <w:lvl w:ilvl="7" w:tplc="041B0003" w:tentative="1">
      <w:start w:val="1"/>
      <w:numFmt w:val="bullet"/>
      <w:lvlText w:val="o"/>
      <w:lvlJc w:val="left"/>
      <w:pPr>
        <w:ind w:left="6322" w:hanging="360"/>
      </w:pPr>
      <w:rPr>
        <w:rFonts w:ascii="Courier New" w:hAnsi="Courier New" w:cs="Courier New" w:hint="default"/>
      </w:rPr>
    </w:lvl>
    <w:lvl w:ilvl="8" w:tplc="041B0005" w:tentative="1">
      <w:start w:val="1"/>
      <w:numFmt w:val="bullet"/>
      <w:lvlText w:val=""/>
      <w:lvlJc w:val="left"/>
      <w:pPr>
        <w:ind w:left="7042" w:hanging="360"/>
      </w:pPr>
      <w:rPr>
        <w:rFonts w:ascii="Wingdings" w:hAnsi="Wingdings" w:hint="default"/>
      </w:rPr>
    </w:lvl>
  </w:abstractNum>
  <w:abstractNum w:abstractNumId="44">
    <w:nsid w:val="44A24736"/>
    <w:multiLevelType w:val="multilevel"/>
    <w:tmpl w:val="B54842B2"/>
    <w:lvl w:ilvl="0">
      <w:start w:val="1"/>
      <w:numFmt w:val="decimal"/>
      <w:lvlText w:val="%1."/>
      <w:lvlJc w:val="left"/>
      <w:pPr>
        <w:ind w:left="720" w:hanging="360"/>
      </w:pPr>
      <w:rPr>
        <w:rFonts w:ascii="Arial Narrow" w:hAnsi="Arial Narrow" w:hint="default"/>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45">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6">
    <w:nsid w:val="4AC07EFE"/>
    <w:multiLevelType w:val="hybridMultilevel"/>
    <w:tmpl w:val="0C2EB378"/>
    <w:lvl w:ilvl="0" w:tplc="938E5C1C">
      <w:start w:val="1"/>
      <w:numFmt w:val="decimal"/>
      <w:lvlText w:val="9.6.%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48">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49">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F7E4EF1"/>
    <w:multiLevelType w:val="multilevel"/>
    <w:tmpl w:val="41DC0808"/>
    <w:lvl w:ilvl="0">
      <w:start w:val="35"/>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59351DD1"/>
    <w:multiLevelType w:val="multilevel"/>
    <w:tmpl w:val="357C5D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56">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57">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8">
    <w:nsid w:val="5CC67130"/>
    <w:multiLevelType w:val="hybridMultilevel"/>
    <w:tmpl w:val="379A9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5F1B5725"/>
    <w:multiLevelType w:val="multilevel"/>
    <w:tmpl w:val="F820A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603518CB"/>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nsid w:val="62511A30"/>
    <w:multiLevelType w:val="multilevel"/>
    <w:tmpl w:val="609A7EB0"/>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4">
    <w:nsid w:val="63090A64"/>
    <w:multiLevelType w:val="multilevel"/>
    <w:tmpl w:val="B6F69244"/>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6">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684446E2"/>
    <w:multiLevelType w:val="hybridMultilevel"/>
    <w:tmpl w:val="503CA7F2"/>
    <w:lvl w:ilvl="0" w:tplc="CA9EB160">
      <w:start w:val="1"/>
      <w:numFmt w:val="decimal"/>
      <w:lvlText w:val="9.7.%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68DC7E0D"/>
    <w:multiLevelType w:val="hybridMultilevel"/>
    <w:tmpl w:val="08C23C34"/>
    <w:lvl w:ilvl="0" w:tplc="25DCB88A">
      <w:start w:val="1"/>
      <w:numFmt w:val="decimal"/>
      <w:pStyle w:val="Nadpis2"/>
      <w:lvlText w:val="9.%1."/>
      <w:lvlJc w:val="left"/>
      <w:pPr>
        <w:ind w:left="1776" w:hanging="360"/>
      </w:pPr>
      <w:rPr>
        <w:rFonts w:hint="default"/>
      </w:rPr>
    </w:lvl>
    <w:lvl w:ilvl="1" w:tplc="041B0019">
      <w:start w:val="1"/>
      <w:numFmt w:val="lowerLetter"/>
      <w:lvlText w:val="%2."/>
      <w:lvlJc w:val="left"/>
      <w:pPr>
        <w:ind w:left="925" w:hanging="360"/>
      </w:pPr>
    </w:lvl>
    <w:lvl w:ilvl="2" w:tplc="041B001B" w:tentative="1">
      <w:start w:val="1"/>
      <w:numFmt w:val="lowerRoman"/>
      <w:lvlText w:val="%3."/>
      <w:lvlJc w:val="right"/>
      <w:pPr>
        <w:ind w:left="1645" w:hanging="180"/>
      </w:pPr>
    </w:lvl>
    <w:lvl w:ilvl="3" w:tplc="041B000F" w:tentative="1">
      <w:start w:val="1"/>
      <w:numFmt w:val="decimal"/>
      <w:lvlText w:val="%4."/>
      <w:lvlJc w:val="left"/>
      <w:pPr>
        <w:ind w:left="2365" w:hanging="360"/>
      </w:pPr>
    </w:lvl>
    <w:lvl w:ilvl="4" w:tplc="041B0019" w:tentative="1">
      <w:start w:val="1"/>
      <w:numFmt w:val="lowerLetter"/>
      <w:lvlText w:val="%5."/>
      <w:lvlJc w:val="left"/>
      <w:pPr>
        <w:ind w:left="3085" w:hanging="360"/>
      </w:pPr>
    </w:lvl>
    <w:lvl w:ilvl="5" w:tplc="041B001B" w:tentative="1">
      <w:start w:val="1"/>
      <w:numFmt w:val="lowerRoman"/>
      <w:lvlText w:val="%6."/>
      <w:lvlJc w:val="right"/>
      <w:pPr>
        <w:ind w:left="3805" w:hanging="180"/>
      </w:pPr>
    </w:lvl>
    <w:lvl w:ilvl="6" w:tplc="041B000F" w:tentative="1">
      <w:start w:val="1"/>
      <w:numFmt w:val="decimal"/>
      <w:lvlText w:val="%7."/>
      <w:lvlJc w:val="left"/>
      <w:pPr>
        <w:ind w:left="4525" w:hanging="360"/>
      </w:pPr>
    </w:lvl>
    <w:lvl w:ilvl="7" w:tplc="041B0019" w:tentative="1">
      <w:start w:val="1"/>
      <w:numFmt w:val="lowerLetter"/>
      <w:lvlText w:val="%8."/>
      <w:lvlJc w:val="left"/>
      <w:pPr>
        <w:ind w:left="5245" w:hanging="360"/>
      </w:pPr>
    </w:lvl>
    <w:lvl w:ilvl="8" w:tplc="041B001B" w:tentative="1">
      <w:start w:val="1"/>
      <w:numFmt w:val="lowerRoman"/>
      <w:lvlText w:val="%9."/>
      <w:lvlJc w:val="right"/>
      <w:pPr>
        <w:ind w:left="5965" w:hanging="180"/>
      </w:pPr>
    </w:lvl>
  </w:abstractNum>
  <w:abstractNum w:abstractNumId="70">
    <w:nsid w:val="6D244170"/>
    <w:multiLevelType w:val="hybridMultilevel"/>
    <w:tmpl w:val="E6562532"/>
    <w:lvl w:ilvl="0" w:tplc="5A18B9A6">
      <w:start w:val="1"/>
      <w:numFmt w:val="upperRoman"/>
      <w:lvlText w:val="%1."/>
      <w:lvlJc w:val="left"/>
      <w:pPr>
        <w:ind w:left="1080" w:hanging="720"/>
      </w:pPr>
      <w:rPr>
        <w:rFonts w:ascii="Arial Narrow" w:eastAsia="Times New Roman"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70431000"/>
    <w:multiLevelType w:val="hybridMultilevel"/>
    <w:tmpl w:val="6538ACF8"/>
    <w:lvl w:ilvl="0" w:tplc="CE6CA960">
      <w:start w:val="36"/>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2">
    <w:nsid w:val="707F76E4"/>
    <w:multiLevelType w:val="multilevel"/>
    <w:tmpl w:val="668C684A"/>
    <w:lvl w:ilvl="0">
      <w:start w:val="9"/>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5">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6">
    <w:nsid w:val="72515FE1"/>
    <w:multiLevelType w:val="multilevel"/>
    <w:tmpl w:val="879AC9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73CC387D"/>
    <w:multiLevelType w:val="hybridMultilevel"/>
    <w:tmpl w:val="19A05764"/>
    <w:lvl w:ilvl="0" w:tplc="F014DA60">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7C215A47"/>
    <w:multiLevelType w:val="multilevel"/>
    <w:tmpl w:val="2146EBE0"/>
    <w:lvl w:ilvl="0">
      <w:start w:val="22"/>
      <w:numFmt w:val="decimal"/>
      <w:lvlText w:val="%1"/>
      <w:lvlJc w:val="left"/>
      <w:pPr>
        <w:ind w:left="360" w:hanging="360"/>
      </w:pPr>
      <w:rPr>
        <w:rFonts w:hint="default"/>
        <w:b/>
        <w:i w:val="0"/>
        <w:color w:val="auto"/>
        <w:sz w:val="22"/>
        <w:szCs w:val="22"/>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82">
    <w:nsid w:val="7C535DD9"/>
    <w:multiLevelType w:val="multilevel"/>
    <w:tmpl w:val="2E62C454"/>
    <w:lvl w:ilvl="0">
      <w:start w:val="6"/>
      <w:numFmt w:val="decimal"/>
      <w:lvlText w:val="%1"/>
      <w:lvlJc w:val="left"/>
      <w:pPr>
        <w:ind w:left="360" w:hanging="360"/>
      </w:pPr>
      <w:rPr>
        <w:rFonts w:hint="default"/>
      </w:rPr>
    </w:lvl>
    <w:lvl w:ilvl="1">
      <w:start w:val="6"/>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83">
    <w:nsid w:val="7D934CEB"/>
    <w:multiLevelType w:val="multilevel"/>
    <w:tmpl w:val="97F4FC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nsid w:val="7DB608E4"/>
    <w:multiLevelType w:val="multilevel"/>
    <w:tmpl w:val="1B2E17E6"/>
    <w:lvl w:ilvl="0">
      <w:start w:val="15"/>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6">
    <w:nsid w:val="7DBE30F8"/>
    <w:multiLevelType w:val="multilevel"/>
    <w:tmpl w:val="1EF604B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7FFE1084"/>
    <w:multiLevelType w:val="multilevel"/>
    <w:tmpl w:val="720C9A6C"/>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6"/>
  </w:num>
  <w:num w:numId="2">
    <w:abstractNumId w:val="34"/>
  </w:num>
  <w:num w:numId="3">
    <w:abstractNumId w:val="67"/>
  </w:num>
  <w:num w:numId="4">
    <w:abstractNumId w:val="47"/>
  </w:num>
  <w:num w:numId="5">
    <w:abstractNumId w:val="80"/>
  </w:num>
  <w:num w:numId="6">
    <w:abstractNumId w:val="41"/>
  </w:num>
  <w:num w:numId="7">
    <w:abstractNumId w:val="84"/>
  </w:num>
  <w:num w:numId="8">
    <w:abstractNumId w:val="1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9"/>
  </w:num>
  <w:num w:numId="14">
    <w:abstractNumId w:val="57"/>
  </w:num>
  <w:num w:numId="15">
    <w:abstractNumId w:val="65"/>
  </w:num>
  <w:num w:numId="16">
    <w:abstractNumId w:val="3"/>
  </w:num>
  <w:num w:numId="17">
    <w:abstractNumId w:val="26"/>
  </w:num>
  <w:num w:numId="18">
    <w:abstractNumId w:val="13"/>
  </w:num>
  <w:num w:numId="19">
    <w:abstractNumId w:val="27"/>
  </w:num>
  <w:num w:numId="20">
    <w:abstractNumId w:val="66"/>
  </w:num>
  <w:num w:numId="21">
    <w:abstractNumId w:val="77"/>
  </w:num>
  <w:num w:numId="22">
    <w:abstractNumId w:val="81"/>
  </w:num>
  <w:num w:numId="23">
    <w:abstractNumId w:val="42"/>
  </w:num>
  <w:num w:numId="24">
    <w:abstractNumId w:val="55"/>
  </w:num>
  <w:num w:numId="25">
    <w:abstractNumId w:val="56"/>
  </w:num>
  <w:num w:numId="26">
    <w:abstractNumId w:val="73"/>
  </w:num>
  <w:num w:numId="27">
    <w:abstractNumId w:val="48"/>
  </w:num>
  <w:num w:numId="28">
    <w:abstractNumId w:val="37"/>
  </w:num>
  <w:num w:numId="29">
    <w:abstractNumId w:val="35"/>
  </w:num>
  <w:num w:numId="30">
    <w:abstractNumId w:val="62"/>
  </w:num>
  <w:num w:numId="31">
    <w:abstractNumId w:val="63"/>
  </w:num>
  <w:num w:numId="32">
    <w:abstractNumId w:val="39"/>
  </w:num>
  <w:num w:numId="33">
    <w:abstractNumId w:val="15"/>
  </w:num>
  <w:num w:numId="34">
    <w:abstractNumId w:val="45"/>
  </w:num>
  <w:num w:numId="35">
    <w:abstractNumId w:val="85"/>
  </w:num>
  <w:num w:numId="36">
    <w:abstractNumId w:val="75"/>
  </w:num>
  <w:num w:numId="37">
    <w:abstractNumId w:val="9"/>
  </w:num>
  <w:num w:numId="38">
    <w:abstractNumId w:val="28"/>
  </w:num>
  <w:num w:numId="39">
    <w:abstractNumId w:val="23"/>
  </w:num>
  <w:num w:numId="40">
    <w:abstractNumId w:val="31"/>
  </w:num>
  <w:num w:numId="41">
    <w:abstractNumId w:val="33"/>
  </w:num>
  <w:num w:numId="42">
    <w:abstractNumId w:val="52"/>
  </w:num>
  <w:num w:numId="43">
    <w:abstractNumId w:val="74"/>
  </w:num>
  <w:num w:numId="44">
    <w:abstractNumId w:val="58"/>
  </w:num>
  <w:num w:numId="45">
    <w:abstractNumId w:val="19"/>
  </w:num>
  <w:num w:numId="46">
    <w:abstractNumId w:val="11"/>
  </w:num>
  <w:num w:numId="47">
    <w:abstractNumId w:val="14"/>
  </w:num>
  <w:num w:numId="48">
    <w:abstractNumId w:val="70"/>
  </w:num>
  <w:num w:numId="49">
    <w:abstractNumId w:val="60"/>
  </w:num>
  <w:num w:numId="50">
    <w:abstractNumId w:val="22"/>
  </w:num>
  <w:num w:numId="51">
    <w:abstractNumId w:val="2"/>
  </w:num>
  <w:num w:numId="52">
    <w:abstractNumId w:val="83"/>
  </w:num>
  <w:num w:numId="53">
    <w:abstractNumId w:val="29"/>
  </w:num>
  <w:num w:numId="54">
    <w:abstractNumId w:val="40"/>
  </w:num>
  <w:num w:numId="55">
    <w:abstractNumId w:val="49"/>
  </w:num>
  <w:num w:numId="56">
    <w:abstractNumId w:val="61"/>
  </w:num>
  <w:num w:numId="57">
    <w:abstractNumId w:val="59"/>
  </w:num>
  <w:num w:numId="58">
    <w:abstractNumId w:val="10"/>
  </w:num>
  <w:num w:numId="59">
    <w:abstractNumId w:val="51"/>
  </w:num>
  <w:num w:numId="60">
    <w:abstractNumId w:val="21"/>
  </w:num>
  <w:num w:numId="61">
    <w:abstractNumId w:val="72"/>
  </w:num>
  <w:num w:numId="62">
    <w:abstractNumId w:val="87"/>
  </w:num>
  <w:num w:numId="63">
    <w:abstractNumId w:val="64"/>
  </w:num>
  <w:num w:numId="64">
    <w:abstractNumId w:val="5"/>
  </w:num>
  <w:num w:numId="65">
    <w:abstractNumId w:val="69"/>
  </w:num>
  <w:num w:numId="66">
    <w:abstractNumId w:val="46"/>
  </w:num>
  <w:num w:numId="67">
    <w:abstractNumId w:val="68"/>
  </w:num>
  <w:num w:numId="68">
    <w:abstractNumId w:val="82"/>
  </w:num>
  <w:num w:numId="69">
    <w:abstractNumId w:val="16"/>
  </w:num>
  <w:num w:numId="70">
    <w:abstractNumId w:val="0"/>
    <w:lvlOverride w:ilvl="0">
      <w:lvl w:ilvl="0">
        <w:numFmt w:val="bullet"/>
        <w:lvlText w:val=""/>
        <w:legacy w:legacy="1" w:legacySpace="0" w:legacyIndent="360"/>
        <w:lvlJc w:val="left"/>
        <w:rPr>
          <w:rFonts w:ascii="Symbol" w:hAnsi="Symbol" w:hint="default"/>
        </w:rPr>
      </w:lvl>
    </w:lvlOverride>
  </w:num>
  <w:num w:numId="71">
    <w:abstractNumId w:val="0"/>
    <w:lvlOverride w:ilvl="0">
      <w:lvl w:ilvl="0">
        <w:numFmt w:val="bullet"/>
        <w:lvlText w:val=""/>
        <w:legacy w:legacy="1" w:legacySpace="0" w:legacyIndent="0"/>
        <w:lvlJc w:val="left"/>
        <w:rPr>
          <w:rFonts w:ascii="Symbol" w:hAnsi="Symbol" w:hint="default"/>
        </w:rPr>
      </w:lvl>
    </w:lvlOverride>
  </w:num>
  <w:num w:numId="72">
    <w:abstractNumId w:val="38"/>
  </w:num>
  <w:num w:numId="73">
    <w:abstractNumId w:val="43"/>
  </w:num>
  <w:num w:numId="74">
    <w:abstractNumId w:val="78"/>
  </w:num>
  <w:num w:numId="75">
    <w:abstractNumId w:val="1"/>
  </w:num>
  <w:num w:numId="76">
    <w:abstractNumId w:val="30"/>
  </w:num>
  <w:num w:numId="77">
    <w:abstractNumId w:val="4"/>
  </w:num>
  <w:num w:numId="78">
    <w:abstractNumId w:val="54"/>
  </w:num>
  <w:num w:numId="79">
    <w:abstractNumId w:val="71"/>
  </w:num>
  <w:num w:numId="80">
    <w:abstractNumId w:val="8"/>
  </w:num>
  <w:num w:numId="81">
    <w:abstractNumId w:val="36"/>
  </w:num>
  <w:num w:numId="82">
    <w:abstractNumId w:val="50"/>
  </w:num>
  <w:num w:numId="83">
    <w:abstractNumId w:val="69"/>
  </w:num>
  <w:num w:numId="84">
    <w:abstractNumId w:val="69"/>
  </w:num>
  <w:num w:numId="85">
    <w:abstractNumId w:val="69"/>
  </w:num>
  <w:num w:numId="86">
    <w:abstractNumId w:val="69"/>
  </w:num>
  <w:num w:numId="87">
    <w:abstractNumId w:val="44"/>
  </w:num>
  <w:num w:numId="88">
    <w:abstractNumId w:val="76"/>
  </w:num>
  <w:num w:numId="89">
    <w:abstractNumId w:val="69"/>
  </w:num>
  <w:num w:numId="90">
    <w:abstractNumId w:val="7"/>
  </w:num>
  <w:num w:numId="91">
    <w:abstractNumId w:val="24"/>
  </w:num>
  <w:num w:numId="92">
    <w:abstractNumId w:val="25"/>
  </w:num>
  <w:num w:numId="93">
    <w:abstractNumId w:val="32"/>
  </w:num>
  <w:num w:numId="94">
    <w:abstractNumId w:val="2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34B5"/>
    <w:rsid w:val="00005479"/>
    <w:rsid w:val="00005656"/>
    <w:rsid w:val="0000578C"/>
    <w:rsid w:val="00006731"/>
    <w:rsid w:val="0000780F"/>
    <w:rsid w:val="00011857"/>
    <w:rsid w:val="00011F53"/>
    <w:rsid w:val="000133FC"/>
    <w:rsid w:val="00013E11"/>
    <w:rsid w:val="00014380"/>
    <w:rsid w:val="0001445E"/>
    <w:rsid w:val="00017CE8"/>
    <w:rsid w:val="00020D30"/>
    <w:rsid w:val="00020E99"/>
    <w:rsid w:val="00020F03"/>
    <w:rsid w:val="0002111B"/>
    <w:rsid w:val="0002263E"/>
    <w:rsid w:val="00027589"/>
    <w:rsid w:val="00027BC3"/>
    <w:rsid w:val="00030B6A"/>
    <w:rsid w:val="00031BD0"/>
    <w:rsid w:val="00032B76"/>
    <w:rsid w:val="00032CDA"/>
    <w:rsid w:val="000345A7"/>
    <w:rsid w:val="0003491A"/>
    <w:rsid w:val="00035645"/>
    <w:rsid w:val="000366BD"/>
    <w:rsid w:val="00036CA9"/>
    <w:rsid w:val="00041145"/>
    <w:rsid w:val="00043683"/>
    <w:rsid w:val="00045FFC"/>
    <w:rsid w:val="00046F77"/>
    <w:rsid w:val="00052BCB"/>
    <w:rsid w:val="00057168"/>
    <w:rsid w:val="00063777"/>
    <w:rsid w:val="00065F6B"/>
    <w:rsid w:val="00072099"/>
    <w:rsid w:val="00072D97"/>
    <w:rsid w:val="000739F6"/>
    <w:rsid w:val="00074E2E"/>
    <w:rsid w:val="000766EB"/>
    <w:rsid w:val="00076976"/>
    <w:rsid w:val="00076C85"/>
    <w:rsid w:val="00077EAC"/>
    <w:rsid w:val="00077FE5"/>
    <w:rsid w:val="00081368"/>
    <w:rsid w:val="00081371"/>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B5C"/>
    <w:rsid w:val="000C4E9E"/>
    <w:rsid w:val="000D16D9"/>
    <w:rsid w:val="000D2649"/>
    <w:rsid w:val="000D2897"/>
    <w:rsid w:val="000D6BBD"/>
    <w:rsid w:val="000E046F"/>
    <w:rsid w:val="000E0B0C"/>
    <w:rsid w:val="000E2647"/>
    <w:rsid w:val="000E26CA"/>
    <w:rsid w:val="000E4641"/>
    <w:rsid w:val="000E5ABF"/>
    <w:rsid w:val="000E6538"/>
    <w:rsid w:val="000E70CF"/>
    <w:rsid w:val="000F03EE"/>
    <w:rsid w:val="000F49DF"/>
    <w:rsid w:val="000F7227"/>
    <w:rsid w:val="00100701"/>
    <w:rsid w:val="0010075E"/>
    <w:rsid w:val="0010208D"/>
    <w:rsid w:val="00104AAE"/>
    <w:rsid w:val="00112610"/>
    <w:rsid w:val="00114B6F"/>
    <w:rsid w:val="00116B3C"/>
    <w:rsid w:val="00116B5E"/>
    <w:rsid w:val="00117D94"/>
    <w:rsid w:val="00120107"/>
    <w:rsid w:val="00124993"/>
    <w:rsid w:val="00125AA2"/>
    <w:rsid w:val="00127AD0"/>
    <w:rsid w:val="00130CF0"/>
    <w:rsid w:val="00131910"/>
    <w:rsid w:val="00131EFE"/>
    <w:rsid w:val="001323B5"/>
    <w:rsid w:val="001359EE"/>
    <w:rsid w:val="001364E8"/>
    <w:rsid w:val="001470A7"/>
    <w:rsid w:val="00147213"/>
    <w:rsid w:val="00150B20"/>
    <w:rsid w:val="0015145D"/>
    <w:rsid w:val="00152944"/>
    <w:rsid w:val="00152A38"/>
    <w:rsid w:val="00154064"/>
    <w:rsid w:val="00155495"/>
    <w:rsid w:val="00155A95"/>
    <w:rsid w:val="001560F9"/>
    <w:rsid w:val="00157ACD"/>
    <w:rsid w:val="001603A0"/>
    <w:rsid w:val="00160B84"/>
    <w:rsid w:val="00161F0D"/>
    <w:rsid w:val="00162A2C"/>
    <w:rsid w:val="00163300"/>
    <w:rsid w:val="00163780"/>
    <w:rsid w:val="001667D8"/>
    <w:rsid w:val="00166D47"/>
    <w:rsid w:val="00167C8B"/>
    <w:rsid w:val="00183153"/>
    <w:rsid w:val="00184636"/>
    <w:rsid w:val="00184D6A"/>
    <w:rsid w:val="0019006B"/>
    <w:rsid w:val="00190D31"/>
    <w:rsid w:val="00191650"/>
    <w:rsid w:val="001945B5"/>
    <w:rsid w:val="00194EA1"/>
    <w:rsid w:val="00196757"/>
    <w:rsid w:val="001A0378"/>
    <w:rsid w:val="001A0592"/>
    <w:rsid w:val="001A2289"/>
    <w:rsid w:val="001B01DA"/>
    <w:rsid w:val="001B2DCB"/>
    <w:rsid w:val="001B4196"/>
    <w:rsid w:val="001B4E46"/>
    <w:rsid w:val="001B5ED3"/>
    <w:rsid w:val="001B70AA"/>
    <w:rsid w:val="001B7198"/>
    <w:rsid w:val="001C0153"/>
    <w:rsid w:val="001C02BD"/>
    <w:rsid w:val="001C124D"/>
    <w:rsid w:val="001C18B8"/>
    <w:rsid w:val="001C3382"/>
    <w:rsid w:val="001C44D3"/>
    <w:rsid w:val="001C795D"/>
    <w:rsid w:val="001D1AF3"/>
    <w:rsid w:val="001D2BD8"/>
    <w:rsid w:val="001D61C1"/>
    <w:rsid w:val="001E161A"/>
    <w:rsid w:val="001E1C18"/>
    <w:rsid w:val="001E26B7"/>
    <w:rsid w:val="001E51EB"/>
    <w:rsid w:val="001E68CD"/>
    <w:rsid w:val="001F0DD6"/>
    <w:rsid w:val="001F2D97"/>
    <w:rsid w:val="001F4B20"/>
    <w:rsid w:val="001F79D3"/>
    <w:rsid w:val="00202AC8"/>
    <w:rsid w:val="00205943"/>
    <w:rsid w:val="002111AF"/>
    <w:rsid w:val="002126B1"/>
    <w:rsid w:val="00215C43"/>
    <w:rsid w:val="00217CAC"/>
    <w:rsid w:val="00221EA2"/>
    <w:rsid w:val="0022396D"/>
    <w:rsid w:val="002265DC"/>
    <w:rsid w:val="00230529"/>
    <w:rsid w:val="0023245E"/>
    <w:rsid w:val="00234728"/>
    <w:rsid w:val="0023573D"/>
    <w:rsid w:val="00235CE6"/>
    <w:rsid w:val="00240180"/>
    <w:rsid w:val="00244452"/>
    <w:rsid w:val="00252C98"/>
    <w:rsid w:val="002540B5"/>
    <w:rsid w:val="002541F0"/>
    <w:rsid w:val="002614AD"/>
    <w:rsid w:val="00262E3B"/>
    <w:rsid w:val="00263506"/>
    <w:rsid w:val="00265FF2"/>
    <w:rsid w:val="0026752E"/>
    <w:rsid w:val="002715AE"/>
    <w:rsid w:val="0027465E"/>
    <w:rsid w:val="0027762C"/>
    <w:rsid w:val="002814C1"/>
    <w:rsid w:val="00281BE8"/>
    <w:rsid w:val="00286F9C"/>
    <w:rsid w:val="00291145"/>
    <w:rsid w:val="00293985"/>
    <w:rsid w:val="002A0FDF"/>
    <w:rsid w:val="002A1ACF"/>
    <w:rsid w:val="002A4C8B"/>
    <w:rsid w:val="002B11D7"/>
    <w:rsid w:val="002B12F2"/>
    <w:rsid w:val="002B21CD"/>
    <w:rsid w:val="002B4527"/>
    <w:rsid w:val="002B6735"/>
    <w:rsid w:val="002C014D"/>
    <w:rsid w:val="002C316D"/>
    <w:rsid w:val="002C3FD8"/>
    <w:rsid w:val="002C76BE"/>
    <w:rsid w:val="002C7F70"/>
    <w:rsid w:val="002D3F5B"/>
    <w:rsid w:val="002D3FEC"/>
    <w:rsid w:val="002D5D2A"/>
    <w:rsid w:val="002D707F"/>
    <w:rsid w:val="002D7492"/>
    <w:rsid w:val="002E1FD3"/>
    <w:rsid w:val="002E33BB"/>
    <w:rsid w:val="002E35E0"/>
    <w:rsid w:val="002E4D90"/>
    <w:rsid w:val="002F26FB"/>
    <w:rsid w:val="002F402E"/>
    <w:rsid w:val="002F4C18"/>
    <w:rsid w:val="002F6AE7"/>
    <w:rsid w:val="00304886"/>
    <w:rsid w:val="003053B3"/>
    <w:rsid w:val="00307AFF"/>
    <w:rsid w:val="003109F3"/>
    <w:rsid w:val="00311632"/>
    <w:rsid w:val="00312DFF"/>
    <w:rsid w:val="00313623"/>
    <w:rsid w:val="00313E6A"/>
    <w:rsid w:val="00313F07"/>
    <w:rsid w:val="0032128C"/>
    <w:rsid w:val="00321688"/>
    <w:rsid w:val="003223B6"/>
    <w:rsid w:val="00323157"/>
    <w:rsid w:val="003246CA"/>
    <w:rsid w:val="00324E4E"/>
    <w:rsid w:val="00326088"/>
    <w:rsid w:val="003260E9"/>
    <w:rsid w:val="00326FAD"/>
    <w:rsid w:val="00327F56"/>
    <w:rsid w:val="003303E5"/>
    <w:rsid w:val="00330614"/>
    <w:rsid w:val="00330D03"/>
    <w:rsid w:val="00334359"/>
    <w:rsid w:val="00335B8D"/>
    <w:rsid w:val="0034044C"/>
    <w:rsid w:val="00343ABB"/>
    <w:rsid w:val="00346E50"/>
    <w:rsid w:val="00350067"/>
    <w:rsid w:val="0035074C"/>
    <w:rsid w:val="003516A2"/>
    <w:rsid w:val="00351A43"/>
    <w:rsid w:val="00353B6F"/>
    <w:rsid w:val="00354A29"/>
    <w:rsid w:val="0035530F"/>
    <w:rsid w:val="00355A76"/>
    <w:rsid w:val="00357402"/>
    <w:rsid w:val="003628A6"/>
    <w:rsid w:val="00363959"/>
    <w:rsid w:val="0036751F"/>
    <w:rsid w:val="003719AA"/>
    <w:rsid w:val="00372FCB"/>
    <w:rsid w:val="00373344"/>
    <w:rsid w:val="0037526A"/>
    <w:rsid w:val="00375B2A"/>
    <w:rsid w:val="00376512"/>
    <w:rsid w:val="0038079A"/>
    <w:rsid w:val="00383FFA"/>
    <w:rsid w:val="00385475"/>
    <w:rsid w:val="003860DB"/>
    <w:rsid w:val="00390A97"/>
    <w:rsid w:val="00392F38"/>
    <w:rsid w:val="003973C0"/>
    <w:rsid w:val="003A280C"/>
    <w:rsid w:val="003A3018"/>
    <w:rsid w:val="003A32F5"/>
    <w:rsid w:val="003A3EF6"/>
    <w:rsid w:val="003A63EE"/>
    <w:rsid w:val="003A6826"/>
    <w:rsid w:val="003A74E2"/>
    <w:rsid w:val="003B101F"/>
    <w:rsid w:val="003B209B"/>
    <w:rsid w:val="003B5819"/>
    <w:rsid w:val="003C2419"/>
    <w:rsid w:val="003C32C6"/>
    <w:rsid w:val="003D410F"/>
    <w:rsid w:val="003D5CAB"/>
    <w:rsid w:val="003D7572"/>
    <w:rsid w:val="003E2A12"/>
    <w:rsid w:val="003E2EDC"/>
    <w:rsid w:val="003E39EE"/>
    <w:rsid w:val="003F29DD"/>
    <w:rsid w:val="003F40EB"/>
    <w:rsid w:val="003F4667"/>
    <w:rsid w:val="003F4CE0"/>
    <w:rsid w:val="003F7637"/>
    <w:rsid w:val="00403399"/>
    <w:rsid w:val="0040370E"/>
    <w:rsid w:val="004037F6"/>
    <w:rsid w:val="00403F00"/>
    <w:rsid w:val="00403FE6"/>
    <w:rsid w:val="004055CB"/>
    <w:rsid w:val="0040607B"/>
    <w:rsid w:val="00410D42"/>
    <w:rsid w:val="00411C4D"/>
    <w:rsid w:val="0041279D"/>
    <w:rsid w:val="004150EC"/>
    <w:rsid w:val="00416DEE"/>
    <w:rsid w:val="00417340"/>
    <w:rsid w:val="004177E5"/>
    <w:rsid w:val="004179F8"/>
    <w:rsid w:val="00417EC6"/>
    <w:rsid w:val="004223E4"/>
    <w:rsid w:val="00422672"/>
    <w:rsid w:val="004255A3"/>
    <w:rsid w:val="00427995"/>
    <w:rsid w:val="00430487"/>
    <w:rsid w:val="004342E8"/>
    <w:rsid w:val="00435224"/>
    <w:rsid w:val="00435C7C"/>
    <w:rsid w:val="00436B2C"/>
    <w:rsid w:val="00445B05"/>
    <w:rsid w:val="004465E7"/>
    <w:rsid w:val="00452E5F"/>
    <w:rsid w:val="00453BE1"/>
    <w:rsid w:val="004546CE"/>
    <w:rsid w:val="0046059A"/>
    <w:rsid w:val="0046445C"/>
    <w:rsid w:val="00465BBE"/>
    <w:rsid w:val="00466401"/>
    <w:rsid w:val="004668AC"/>
    <w:rsid w:val="00466CA1"/>
    <w:rsid w:val="0046706F"/>
    <w:rsid w:val="004701ED"/>
    <w:rsid w:val="00471BBD"/>
    <w:rsid w:val="0048134B"/>
    <w:rsid w:val="0048146A"/>
    <w:rsid w:val="0048158E"/>
    <w:rsid w:val="004822ED"/>
    <w:rsid w:val="0048784C"/>
    <w:rsid w:val="00491F5B"/>
    <w:rsid w:val="00493180"/>
    <w:rsid w:val="004951D9"/>
    <w:rsid w:val="004955CE"/>
    <w:rsid w:val="00495A24"/>
    <w:rsid w:val="004A02D9"/>
    <w:rsid w:val="004A489F"/>
    <w:rsid w:val="004A59CF"/>
    <w:rsid w:val="004A63EB"/>
    <w:rsid w:val="004B1A19"/>
    <w:rsid w:val="004B2492"/>
    <w:rsid w:val="004B2BBF"/>
    <w:rsid w:val="004B2C30"/>
    <w:rsid w:val="004B4339"/>
    <w:rsid w:val="004B491E"/>
    <w:rsid w:val="004C00F5"/>
    <w:rsid w:val="004C5EFB"/>
    <w:rsid w:val="004D5DD6"/>
    <w:rsid w:val="004D6CB3"/>
    <w:rsid w:val="004D6D1A"/>
    <w:rsid w:val="004E05E2"/>
    <w:rsid w:val="004E141C"/>
    <w:rsid w:val="004E6269"/>
    <w:rsid w:val="004F0E4E"/>
    <w:rsid w:val="004F2693"/>
    <w:rsid w:val="004F278F"/>
    <w:rsid w:val="004F2E51"/>
    <w:rsid w:val="004F3237"/>
    <w:rsid w:val="004F5018"/>
    <w:rsid w:val="004F6B7B"/>
    <w:rsid w:val="00506910"/>
    <w:rsid w:val="00507004"/>
    <w:rsid w:val="00512187"/>
    <w:rsid w:val="00515354"/>
    <w:rsid w:val="005161F9"/>
    <w:rsid w:val="00517EFB"/>
    <w:rsid w:val="00520C44"/>
    <w:rsid w:val="00521C71"/>
    <w:rsid w:val="00521D5E"/>
    <w:rsid w:val="00523B82"/>
    <w:rsid w:val="005240FC"/>
    <w:rsid w:val="00525732"/>
    <w:rsid w:val="00531709"/>
    <w:rsid w:val="005352EA"/>
    <w:rsid w:val="0053534F"/>
    <w:rsid w:val="0054367C"/>
    <w:rsid w:val="005463F7"/>
    <w:rsid w:val="00546FC2"/>
    <w:rsid w:val="0054770F"/>
    <w:rsid w:val="005504C9"/>
    <w:rsid w:val="00550E41"/>
    <w:rsid w:val="00550E81"/>
    <w:rsid w:val="00551102"/>
    <w:rsid w:val="00551E3A"/>
    <w:rsid w:val="00552156"/>
    <w:rsid w:val="00552E35"/>
    <w:rsid w:val="00552FBE"/>
    <w:rsid w:val="00555E7F"/>
    <w:rsid w:val="00557222"/>
    <w:rsid w:val="00557BAB"/>
    <w:rsid w:val="00560940"/>
    <w:rsid w:val="00560F51"/>
    <w:rsid w:val="00562AF5"/>
    <w:rsid w:val="00567472"/>
    <w:rsid w:val="00567F8D"/>
    <w:rsid w:val="00572379"/>
    <w:rsid w:val="005729E4"/>
    <w:rsid w:val="00572C44"/>
    <w:rsid w:val="00572E0F"/>
    <w:rsid w:val="005740D5"/>
    <w:rsid w:val="00574352"/>
    <w:rsid w:val="00576A8A"/>
    <w:rsid w:val="005777B4"/>
    <w:rsid w:val="005779FE"/>
    <w:rsid w:val="00580B5C"/>
    <w:rsid w:val="00582029"/>
    <w:rsid w:val="005845E3"/>
    <w:rsid w:val="00584D16"/>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470E"/>
    <w:rsid w:val="005B54E8"/>
    <w:rsid w:val="005B5535"/>
    <w:rsid w:val="005B7AC2"/>
    <w:rsid w:val="005C0F2E"/>
    <w:rsid w:val="005C0FBF"/>
    <w:rsid w:val="005C42AA"/>
    <w:rsid w:val="005C6488"/>
    <w:rsid w:val="005C661D"/>
    <w:rsid w:val="005D2AD3"/>
    <w:rsid w:val="005D4A41"/>
    <w:rsid w:val="005D62AE"/>
    <w:rsid w:val="005D6A75"/>
    <w:rsid w:val="005D7174"/>
    <w:rsid w:val="005D7A9C"/>
    <w:rsid w:val="005E203F"/>
    <w:rsid w:val="005E2669"/>
    <w:rsid w:val="005E2F03"/>
    <w:rsid w:val="005E2F77"/>
    <w:rsid w:val="005E5B0A"/>
    <w:rsid w:val="005E65F9"/>
    <w:rsid w:val="005E6740"/>
    <w:rsid w:val="005E7004"/>
    <w:rsid w:val="005F263B"/>
    <w:rsid w:val="005F2F67"/>
    <w:rsid w:val="005F3AAA"/>
    <w:rsid w:val="005F450A"/>
    <w:rsid w:val="005F599E"/>
    <w:rsid w:val="005F6E24"/>
    <w:rsid w:val="005F7104"/>
    <w:rsid w:val="005F7CE3"/>
    <w:rsid w:val="00600384"/>
    <w:rsid w:val="00601BF5"/>
    <w:rsid w:val="00602CA3"/>
    <w:rsid w:val="00602CC3"/>
    <w:rsid w:val="00606451"/>
    <w:rsid w:val="0061113D"/>
    <w:rsid w:val="006137A5"/>
    <w:rsid w:val="00613C94"/>
    <w:rsid w:val="00613E14"/>
    <w:rsid w:val="006143D6"/>
    <w:rsid w:val="00614B70"/>
    <w:rsid w:val="00616B23"/>
    <w:rsid w:val="00616E0A"/>
    <w:rsid w:val="006227C2"/>
    <w:rsid w:val="006237F1"/>
    <w:rsid w:val="00623C45"/>
    <w:rsid w:val="00624FAB"/>
    <w:rsid w:val="00630D6A"/>
    <w:rsid w:val="00634677"/>
    <w:rsid w:val="006349A7"/>
    <w:rsid w:val="00636F79"/>
    <w:rsid w:val="00637537"/>
    <w:rsid w:val="006410FC"/>
    <w:rsid w:val="00643D91"/>
    <w:rsid w:val="0064531A"/>
    <w:rsid w:val="0064649A"/>
    <w:rsid w:val="00646C2B"/>
    <w:rsid w:val="00647AA2"/>
    <w:rsid w:val="006518BF"/>
    <w:rsid w:val="00661BB0"/>
    <w:rsid w:val="00661F9C"/>
    <w:rsid w:val="00662578"/>
    <w:rsid w:val="00662E44"/>
    <w:rsid w:val="00663386"/>
    <w:rsid w:val="00667AE5"/>
    <w:rsid w:val="00670EC0"/>
    <w:rsid w:val="00671308"/>
    <w:rsid w:val="006765E8"/>
    <w:rsid w:val="006819A4"/>
    <w:rsid w:val="00683EF2"/>
    <w:rsid w:val="00684F94"/>
    <w:rsid w:val="006856C5"/>
    <w:rsid w:val="0069262C"/>
    <w:rsid w:val="006940EE"/>
    <w:rsid w:val="00694D0D"/>
    <w:rsid w:val="00694DDD"/>
    <w:rsid w:val="006954AF"/>
    <w:rsid w:val="006954EF"/>
    <w:rsid w:val="006A156C"/>
    <w:rsid w:val="006A4A5C"/>
    <w:rsid w:val="006A5CE3"/>
    <w:rsid w:val="006B033D"/>
    <w:rsid w:val="006B0917"/>
    <w:rsid w:val="006B55AA"/>
    <w:rsid w:val="006B5F57"/>
    <w:rsid w:val="006B7468"/>
    <w:rsid w:val="006C2C71"/>
    <w:rsid w:val="006C3BEC"/>
    <w:rsid w:val="006C550B"/>
    <w:rsid w:val="006C5AF7"/>
    <w:rsid w:val="006C78CD"/>
    <w:rsid w:val="006D26C5"/>
    <w:rsid w:val="006D4D29"/>
    <w:rsid w:val="006D4DA9"/>
    <w:rsid w:val="006D54D1"/>
    <w:rsid w:val="006D6BFB"/>
    <w:rsid w:val="006E6ACB"/>
    <w:rsid w:val="006E719B"/>
    <w:rsid w:val="006F15DC"/>
    <w:rsid w:val="006F2C9C"/>
    <w:rsid w:val="006F4258"/>
    <w:rsid w:val="006F684F"/>
    <w:rsid w:val="006F69CF"/>
    <w:rsid w:val="00701661"/>
    <w:rsid w:val="00702051"/>
    <w:rsid w:val="00702C71"/>
    <w:rsid w:val="00703678"/>
    <w:rsid w:val="007057C0"/>
    <w:rsid w:val="00705B3A"/>
    <w:rsid w:val="007069A4"/>
    <w:rsid w:val="0070737E"/>
    <w:rsid w:val="007143FA"/>
    <w:rsid w:val="00715F97"/>
    <w:rsid w:val="007174B8"/>
    <w:rsid w:val="007218D7"/>
    <w:rsid w:val="00721ADB"/>
    <w:rsid w:val="00724531"/>
    <w:rsid w:val="00725C75"/>
    <w:rsid w:val="00727131"/>
    <w:rsid w:val="00730FC0"/>
    <w:rsid w:val="00731B57"/>
    <w:rsid w:val="00732431"/>
    <w:rsid w:val="00733AA1"/>
    <w:rsid w:val="00736366"/>
    <w:rsid w:val="0073709B"/>
    <w:rsid w:val="00740BAE"/>
    <w:rsid w:val="00743878"/>
    <w:rsid w:val="00745B91"/>
    <w:rsid w:val="00745F78"/>
    <w:rsid w:val="00752C17"/>
    <w:rsid w:val="007548EB"/>
    <w:rsid w:val="007559D8"/>
    <w:rsid w:val="0075706D"/>
    <w:rsid w:val="00757624"/>
    <w:rsid w:val="00757831"/>
    <w:rsid w:val="007600EF"/>
    <w:rsid w:val="00761F6C"/>
    <w:rsid w:val="00765084"/>
    <w:rsid w:val="00766B60"/>
    <w:rsid w:val="0076725A"/>
    <w:rsid w:val="00767CAB"/>
    <w:rsid w:val="00771B54"/>
    <w:rsid w:val="007745FF"/>
    <w:rsid w:val="007762AD"/>
    <w:rsid w:val="0078176E"/>
    <w:rsid w:val="007827A1"/>
    <w:rsid w:val="00783864"/>
    <w:rsid w:val="00784AEE"/>
    <w:rsid w:val="0078505F"/>
    <w:rsid w:val="00786675"/>
    <w:rsid w:val="00786E08"/>
    <w:rsid w:val="0079348A"/>
    <w:rsid w:val="007952F3"/>
    <w:rsid w:val="0079714C"/>
    <w:rsid w:val="007A01F3"/>
    <w:rsid w:val="007A7786"/>
    <w:rsid w:val="007A7D75"/>
    <w:rsid w:val="007A7F35"/>
    <w:rsid w:val="007B08FA"/>
    <w:rsid w:val="007B127E"/>
    <w:rsid w:val="007B432F"/>
    <w:rsid w:val="007C355C"/>
    <w:rsid w:val="007C37AA"/>
    <w:rsid w:val="007C4CF4"/>
    <w:rsid w:val="007C52CF"/>
    <w:rsid w:val="007C70AD"/>
    <w:rsid w:val="007D0308"/>
    <w:rsid w:val="007D1705"/>
    <w:rsid w:val="007D29FD"/>
    <w:rsid w:val="007D4505"/>
    <w:rsid w:val="007D6AE2"/>
    <w:rsid w:val="007D721B"/>
    <w:rsid w:val="007E04DC"/>
    <w:rsid w:val="007E1E42"/>
    <w:rsid w:val="007E3058"/>
    <w:rsid w:val="007E3FA7"/>
    <w:rsid w:val="007E5BA6"/>
    <w:rsid w:val="007F0C0C"/>
    <w:rsid w:val="007F1058"/>
    <w:rsid w:val="00804EED"/>
    <w:rsid w:val="008103C7"/>
    <w:rsid w:val="00810FCA"/>
    <w:rsid w:val="00814020"/>
    <w:rsid w:val="0081587A"/>
    <w:rsid w:val="00816225"/>
    <w:rsid w:val="00817A07"/>
    <w:rsid w:val="00820493"/>
    <w:rsid w:val="008208D3"/>
    <w:rsid w:val="0082520F"/>
    <w:rsid w:val="00833A5F"/>
    <w:rsid w:val="00834B55"/>
    <w:rsid w:val="00840BB2"/>
    <w:rsid w:val="00840D72"/>
    <w:rsid w:val="0084774F"/>
    <w:rsid w:val="00850956"/>
    <w:rsid w:val="00853C05"/>
    <w:rsid w:val="00854061"/>
    <w:rsid w:val="0085629F"/>
    <w:rsid w:val="0085666A"/>
    <w:rsid w:val="008629A2"/>
    <w:rsid w:val="00866EAB"/>
    <w:rsid w:val="00871E62"/>
    <w:rsid w:val="00872408"/>
    <w:rsid w:val="00873FB3"/>
    <w:rsid w:val="00874192"/>
    <w:rsid w:val="00874D38"/>
    <w:rsid w:val="00875EAE"/>
    <w:rsid w:val="00876C78"/>
    <w:rsid w:val="00877FE7"/>
    <w:rsid w:val="008806C9"/>
    <w:rsid w:val="008817BD"/>
    <w:rsid w:val="008821E2"/>
    <w:rsid w:val="00882669"/>
    <w:rsid w:val="00882F59"/>
    <w:rsid w:val="008836AD"/>
    <w:rsid w:val="00887ABD"/>
    <w:rsid w:val="0089014E"/>
    <w:rsid w:val="0089190F"/>
    <w:rsid w:val="00892D2A"/>
    <w:rsid w:val="00895CBA"/>
    <w:rsid w:val="008972B2"/>
    <w:rsid w:val="00897842"/>
    <w:rsid w:val="008A1C0E"/>
    <w:rsid w:val="008A1CA9"/>
    <w:rsid w:val="008A3371"/>
    <w:rsid w:val="008A4837"/>
    <w:rsid w:val="008A4C88"/>
    <w:rsid w:val="008A5A08"/>
    <w:rsid w:val="008B09CA"/>
    <w:rsid w:val="008B1AD3"/>
    <w:rsid w:val="008B27A8"/>
    <w:rsid w:val="008B4365"/>
    <w:rsid w:val="008B508E"/>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2ECC"/>
    <w:rsid w:val="00916319"/>
    <w:rsid w:val="00920006"/>
    <w:rsid w:val="009212EC"/>
    <w:rsid w:val="00923ACE"/>
    <w:rsid w:val="009243F6"/>
    <w:rsid w:val="00924659"/>
    <w:rsid w:val="00927045"/>
    <w:rsid w:val="00927B46"/>
    <w:rsid w:val="00931637"/>
    <w:rsid w:val="00931CDB"/>
    <w:rsid w:val="00932489"/>
    <w:rsid w:val="009329D8"/>
    <w:rsid w:val="00933F44"/>
    <w:rsid w:val="00935BC4"/>
    <w:rsid w:val="00936059"/>
    <w:rsid w:val="00936504"/>
    <w:rsid w:val="009431BC"/>
    <w:rsid w:val="009445E6"/>
    <w:rsid w:val="00944B16"/>
    <w:rsid w:val="00952E9E"/>
    <w:rsid w:val="00954656"/>
    <w:rsid w:val="009564EE"/>
    <w:rsid w:val="00960C08"/>
    <w:rsid w:val="00960C43"/>
    <w:rsid w:val="0096129D"/>
    <w:rsid w:val="00964720"/>
    <w:rsid w:val="00964F22"/>
    <w:rsid w:val="0097429D"/>
    <w:rsid w:val="00982361"/>
    <w:rsid w:val="009855DB"/>
    <w:rsid w:val="009858E8"/>
    <w:rsid w:val="009862D5"/>
    <w:rsid w:val="009910F5"/>
    <w:rsid w:val="009913BF"/>
    <w:rsid w:val="00993059"/>
    <w:rsid w:val="00993B21"/>
    <w:rsid w:val="00993D2E"/>
    <w:rsid w:val="009941B1"/>
    <w:rsid w:val="00994472"/>
    <w:rsid w:val="0099601A"/>
    <w:rsid w:val="0099737A"/>
    <w:rsid w:val="00997EF1"/>
    <w:rsid w:val="009A00FF"/>
    <w:rsid w:val="009A19BB"/>
    <w:rsid w:val="009A1E65"/>
    <w:rsid w:val="009A2ABE"/>
    <w:rsid w:val="009A2D1F"/>
    <w:rsid w:val="009A4079"/>
    <w:rsid w:val="009A4463"/>
    <w:rsid w:val="009A486C"/>
    <w:rsid w:val="009A7DD8"/>
    <w:rsid w:val="009B1CC5"/>
    <w:rsid w:val="009B3007"/>
    <w:rsid w:val="009B5BC2"/>
    <w:rsid w:val="009B5C87"/>
    <w:rsid w:val="009B75E2"/>
    <w:rsid w:val="009C3B05"/>
    <w:rsid w:val="009C5D09"/>
    <w:rsid w:val="009C7881"/>
    <w:rsid w:val="009C7CD9"/>
    <w:rsid w:val="009D49DB"/>
    <w:rsid w:val="009D58E5"/>
    <w:rsid w:val="009D5C0D"/>
    <w:rsid w:val="009D6FAA"/>
    <w:rsid w:val="009E244C"/>
    <w:rsid w:val="009E2FE5"/>
    <w:rsid w:val="009E422B"/>
    <w:rsid w:val="009E4E36"/>
    <w:rsid w:val="009E6CA2"/>
    <w:rsid w:val="009F3465"/>
    <w:rsid w:val="009F4B86"/>
    <w:rsid w:val="009F5F78"/>
    <w:rsid w:val="009F6C75"/>
    <w:rsid w:val="00A00AC6"/>
    <w:rsid w:val="00A0357F"/>
    <w:rsid w:val="00A03E55"/>
    <w:rsid w:val="00A03EAC"/>
    <w:rsid w:val="00A04E6E"/>
    <w:rsid w:val="00A051CB"/>
    <w:rsid w:val="00A05924"/>
    <w:rsid w:val="00A10432"/>
    <w:rsid w:val="00A110F6"/>
    <w:rsid w:val="00A126A7"/>
    <w:rsid w:val="00A15271"/>
    <w:rsid w:val="00A15D33"/>
    <w:rsid w:val="00A165DE"/>
    <w:rsid w:val="00A167E4"/>
    <w:rsid w:val="00A20161"/>
    <w:rsid w:val="00A23870"/>
    <w:rsid w:val="00A23D92"/>
    <w:rsid w:val="00A251E7"/>
    <w:rsid w:val="00A27E17"/>
    <w:rsid w:val="00A301DF"/>
    <w:rsid w:val="00A32959"/>
    <w:rsid w:val="00A32C2D"/>
    <w:rsid w:val="00A35081"/>
    <w:rsid w:val="00A35A50"/>
    <w:rsid w:val="00A36201"/>
    <w:rsid w:val="00A43169"/>
    <w:rsid w:val="00A43230"/>
    <w:rsid w:val="00A46AFD"/>
    <w:rsid w:val="00A5123E"/>
    <w:rsid w:val="00A51E06"/>
    <w:rsid w:val="00A557C8"/>
    <w:rsid w:val="00A56B2C"/>
    <w:rsid w:val="00A56B80"/>
    <w:rsid w:val="00A5712A"/>
    <w:rsid w:val="00A60E23"/>
    <w:rsid w:val="00A613FB"/>
    <w:rsid w:val="00A620C6"/>
    <w:rsid w:val="00A62100"/>
    <w:rsid w:val="00A64309"/>
    <w:rsid w:val="00A710B3"/>
    <w:rsid w:val="00A721C7"/>
    <w:rsid w:val="00A77DA9"/>
    <w:rsid w:val="00A8427F"/>
    <w:rsid w:val="00A84816"/>
    <w:rsid w:val="00A86984"/>
    <w:rsid w:val="00A86CFA"/>
    <w:rsid w:val="00A94C09"/>
    <w:rsid w:val="00A95AEF"/>
    <w:rsid w:val="00A9719B"/>
    <w:rsid w:val="00AA4A8C"/>
    <w:rsid w:val="00AA7C7F"/>
    <w:rsid w:val="00AB0E3A"/>
    <w:rsid w:val="00AC15E2"/>
    <w:rsid w:val="00AC256B"/>
    <w:rsid w:val="00AC2B75"/>
    <w:rsid w:val="00AC51FB"/>
    <w:rsid w:val="00AC5FCD"/>
    <w:rsid w:val="00AC7F4A"/>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1E75"/>
    <w:rsid w:val="00B029E5"/>
    <w:rsid w:val="00B02BEC"/>
    <w:rsid w:val="00B045A3"/>
    <w:rsid w:val="00B054B3"/>
    <w:rsid w:val="00B107E5"/>
    <w:rsid w:val="00B1189F"/>
    <w:rsid w:val="00B14E06"/>
    <w:rsid w:val="00B15853"/>
    <w:rsid w:val="00B16E90"/>
    <w:rsid w:val="00B1743C"/>
    <w:rsid w:val="00B20531"/>
    <w:rsid w:val="00B20DC6"/>
    <w:rsid w:val="00B24D89"/>
    <w:rsid w:val="00B256A2"/>
    <w:rsid w:val="00B2755B"/>
    <w:rsid w:val="00B337FF"/>
    <w:rsid w:val="00B372C6"/>
    <w:rsid w:val="00B40C53"/>
    <w:rsid w:val="00B414AD"/>
    <w:rsid w:val="00B4306A"/>
    <w:rsid w:val="00B45776"/>
    <w:rsid w:val="00B46C6A"/>
    <w:rsid w:val="00B477E2"/>
    <w:rsid w:val="00B4798E"/>
    <w:rsid w:val="00B50F12"/>
    <w:rsid w:val="00B512BB"/>
    <w:rsid w:val="00B512F9"/>
    <w:rsid w:val="00B51D8A"/>
    <w:rsid w:val="00B5326E"/>
    <w:rsid w:val="00B53D91"/>
    <w:rsid w:val="00B54014"/>
    <w:rsid w:val="00B55D7D"/>
    <w:rsid w:val="00B618EC"/>
    <w:rsid w:val="00B61CBE"/>
    <w:rsid w:val="00B631AA"/>
    <w:rsid w:val="00B6328E"/>
    <w:rsid w:val="00B63FFF"/>
    <w:rsid w:val="00B64D22"/>
    <w:rsid w:val="00B679B6"/>
    <w:rsid w:val="00B71526"/>
    <w:rsid w:val="00B71DC0"/>
    <w:rsid w:val="00B72F79"/>
    <w:rsid w:val="00B73487"/>
    <w:rsid w:val="00B762DD"/>
    <w:rsid w:val="00B8074D"/>
    <w:rsid w:val="00B80E8C"/>
    <w:rsid w:val="00B81301"/>
    <w:rsid w:val="00B813EB"/>
    <w:rsid w:val="00B81B5D"/>
    <w:rsid w:val="00B82541"/>
    <w:rsid w:val="00B85B25"/>
    <w:rsid w:val="00B866A1"/>
    <w:rsid w:val="00B96FAF"/>
    <w:rsid w:val="00B9788B"/>
    <w:rsid w:val="00BA0C17"/>
    <w:rsid w:val="00BA26F5"/>
    <w:rsid w:val="00BA3128"/>
    <w:rsid w:val="00BA4C85"/>
    <w:rsid w:val="00BA58E3"/>
    <w:rsid w:val="00BA62DF"/>
    <w:rsid w:val="00BA6854"/>
    <w:rsid w:val="00BA6B8F"/>
    <w:rsid w:val="00BA754B"/>
    <w:rsid w:val="00BB1E65"/>
    <w:rsid w:val="00BB3BDC"/>
    <w:rsid w:val="00BB6667"/>
    <w:rsid w:val="00BC2464"/>
    <w:rsid w:val="00BC2473"/>
    <w:rsid w:val="00BC24D1"/>
    <w:rsid w:val="00BC57AA"/>
    <w:rsid w:val="00BC6A8D"/>
    <w:rsid w:val="00BC76B5"/>
    <w:rsid w:val="00BD0457"/>
    <w:rsid w:val="00BD0BEA"/>
    <w:rsid w:val="00BD288C"/>
    <w:rsid w:val="00BE2CDB"/>
    <w:rsid w:val="00BE2F3B"/>
    <w:rsid w:val="00BE6175"/>
    <w:rsid w:val="00BF0752"/>
    <w:rsid w:val="00BF07F3"/>
    <w:rsid w:val="00BF1CCA"/>
    <w:rsid w:val="00BF3D41"/>
    <w:rsid w:val="00BF523F"/>
    <w:rsid w:val="00C01705"/>
    <w:rsid w:val="00C02B00"/>
    <w:rsid w:val="00C05BDF"/>
    <w:rsid w:val="00C0678D"/>
    <w:rsid w:val="00C1064F"/>
    <w:rsid w:val="00C1128D"/>
    <w:rsid w:val="00C120C0"/>
    <w:rsid w:val="00C129E5"/>
    <w:rsid w:val="00C1483A"/>
    <w:rsid w:val="00C14966"/>
    <w:rsid w:val="00C15825"/>
    <w:rsid w:val="00C206CB"/>
    <w:rsid w:val="00C2188E"/>
    <w:rsid w:val="00C21932"/>
    <w:rsid w:val="00C22E26"/>
    <w:rsid w:val="00C2409E"/>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45DEF"/>
    <w:rsid w:val="00C46016"/>
    <w:rsid w:val="00C52430"/>
    <w:rsid w:val="00C53ED6"/>
    <w:rsid w:val="00C543F4"/>
    <w:rsid w:val="00C6091E"/>
    <w:rsid w:val="00C62226"/>
    <w:rsid w:val="00C66401"/>
    <w:rsid w:val="00C7071B"/>
    <w:rsid w:val="00C7275A"/>
    <w:rsid w:val="00C73314"/>
    <w:rsid w:val="00C74075"/>
    <w:rsid w:val="00C742A0"/>
    <w:rsid w:val="00C7605C"/>
    <w:rsid w:val="00C76EBA"/>
    <w:rsid w:val="00C80549"/>
    <w:rsid w:val="00C80F5B"/>
    <w:rsid w:val="00C81E14"/>
    <w:rsid w:val="00C85374"/>
    <w:rsid w:val="00C8704E"/>
    <w:rsid w:val="00C91AEA"/>
    <w:rsid w:val="00C92125"/>
    <w:rsid w:val="00C92CE8"/>
    <w:rsid w:val="00C968CA"/>
    <w:rsid w:val="00CA026C"/>
    <w:rsid w:val="00CA0917"/>
    <w:rsid w:val="00CA0B37"/>
    <w:rsid w:val="00CA22C2"/>
    <w:rsid w:val="00CA3DD8"/>
    <w:rsid w:val="00CA432E"/>
    <w:rsid w:val="00CA697C"/>
    <w:rsid w:val="00CA7CDD"/>
    <w:rsid w:val="00CB05D8"/>
    <w:rsid w:val="00CB0A74"/>
    <w:rsid w:val="00CB1445"/>
    <w:rsid w:val="00CB1975"/>
    <w:rsid w:val="00CB221B"/>
    <w:rsid w:val="00CB4516"/>
    <w:rsid w:val="00CB4C7E"/>
    <w:rsid w:val="00CC1019"/>
    <w:rsid w:val="00CC1C42"/>
    <w:rsid w:val="00CC260C"/>
    <w:rsid w:val="00CC400A"/>
    <w:rsid w:val="00CC498B"/>
    <w:rsid w:val="00CC5DDF"/>
    <w:rsid w:val="00CD1064"/>
    <w:rsid w:val="00CD264D"/>
    <w:rsid w:val="00CD43F1"/>
    <w:rsid w:val="00CD4BFB"/>
    <w:rsid w:val="00CE3A0F"/>
    <w:rsid w:val="00CE6B0E"/>
    <w:rsid w:val="00CE70E5"/>
    <w:rsid w:val="00CF2223"/>
    <w:rsid w:val="00CF250E"/>
    <w:rsid w:val="00CF5A08"/>
    <w:rsid w:val="00CF5BD0"/>
    <w:rsid w:val="00CF6310"/>
    <w:rsid w:val="00CF67D4"/>
    <w:rsid w:val="00D00EF9"/>
    <w:rsid w:val="00D01259"/>
    <w:rsid w:val="00D04960"/>
    <w:rsid w:val="00D10D06"/>
    <w:rsid w:val="00D1154C"/>
    <w:rsid w:val="00D16912"/>
    <w:rsid w:val="00D17DBF"/>
    <w:rsid w:val="00D215BF"/>
    <w:rsid w:val="00D232D4"/>
    <w:rsid w:val="00D247C9"/>
    <w:rsid w:val="00D2528B"/>
    <w:rsid w:val="00D26C54"/>
    <w:rsid w:val="00D30B3C"/>
    <w:rsid w:val="00D3136F"/>
    <w:rsid w:val="00D33D7D"/>
    <w:rsid w:val="00D3459E"/>
    <w:rsid w:val="00D346E7"/>
    <w:rsid w:val="00D40C2C"/>
    <w:rsid w:val="00D4298C"/>
    <w:rsid w:val="00D467E8"/>
    <w:rsid w:val="00D4789B"/>
    <w:rsid w:val="00D47E22"/>
    <w:rsid w:val="00D51A8B"/>
    <w:rsid w:val="00D522C2"/>
    <w:rsid w:val="00D52D0A"/>
    <w:rsid w:val="00D5571F"/>
    <w:rsid w:val="00D5691A"/>
    <w:rsid w:val="00D5708B"/>
    <w:rsid w:val="00D614AD"/>
    <w:rsid w:val="00D62F84"/>
    <w:rsid w:val="00D64290"/>
    <w:rsid w:val="00D650C4"/>
    <w:rsid w:val="00D66D39"/>
    <w:rsid w:val="00D67D95"/>
    <w:rsid w:val="00D7122B"/>
    <w:rsid w:val="00D7369C"/>
    <w:rsid w:val="00D7717F"/>
    <w:rsid w:val="00D802F3"/>
    <w:rsid w:val="00D838B5"/>
    <w:rsid w:val="00D85598"/>
    <w:rsid w:val="00D860F1"/>
    <w:rsid w:val="00D87979"/>
    <w:rsid w:val="00D91535"/>
    <w:rsid w:val="00D9242A"/>
    <w:rsid w:val="00D92486"/>
    <w:rsid w:val="00D94170"/>
    <w:rsid w:val="00D97DAF"/>
    <w:rsid w:val="00DA15AB"/>
    <w:rsid w:val="00DA5C29"/>
    <w:rsid w:val="00DB02F0"/>
    <w:rsid w:val="00DB44EF"/>
    <w:rsid w:val="00DB5BFF"/>
    <w:rsid w:val="00DB5DC4"/>
    <w:rsid w:val="00DB77B8"/>
    <w:rsid w:val="00DB7CAF"/>
    <w:rsid w:val="00DC5C13"/>
    <w:rsid w:val="00DC7256"/>
    <w:rsid w:val="00DD2C80"/>
    <w:rsid w:val="00DD307B"/>
    <w:rsid w:val="00DD6742"/>
    <w:rsid w:val="00DD71B0"/>
    <w:rsid w:val="00DE047D"/>
    <w:rsid w:val="00DE137C"/>
    <w:rsid w:val="00DE178D"/>
    <w:rsid w:val="00DE52B5"/>
    <w:rsid w:val="00DE646E"/>
    <w:rsid w:val="00DF2EB6"/>
    <w:rsid w:val="00DF5511"/>
    <w:rsid w:val="00DF6999"/>
    <w:rsid w:val="00DF794C"/>
    <w:rsid w:val="00E03334"/>
    <w:rsid w:val="00E063E5"/>
    <w:rsid w:val="00E1168F"/>
    <w:rsid w:val="00E13E9D"/>
    <w:rsid w:val="00E1406A"/>
    <w:rsid w:val="00E14387"/>
    <w:rsid w:val="00E1441F"/>
    <w:rsid w:val="00E14F57"/>
    <w:rsid w:val="00E16D27"/>
    <w:rsid w:val="00E2006A"/>
    <w:rsid w:val="00E22120"/>
    <w:rsid w:val="00E25647"/>
    <w:rsid w:val="00E265DF"/>
    <w:rsid w:val="00E30411"/>
    <w:rsid w:val="00E32FC4"/>
    <w:rsid w:val="00E33C42"/>
    <w:rsid w:val="00E34CBF"/>
    <w:rsid w:val="00E35290"/>
    <w:rsid w:val="00E36012"/>
    <w:rsid w:val="00E43C6E"/>
    <w:rsid w:val="00E46057"/>
    <w:rsid w:val="00E47212"/>
    <w:rsid w:val="00E478AA"/>
    <w:rsid w:val="00E51A2A"/>
    <w:rsid w:val="00E537C0"/>
    <w:rsid w:val="00E5696C"/>
    <w:rsid w:val="00E56A79"/>
    <w:rsid w:val="00E573EC"/>
    <w:rsid w:val="00E60DC0"/>
    <w:rsid w:val="00E62BB3"/>
    <w:rsid w:val="00E645F0"/>
    <w:rsid w:val="00E64B18"/>
    <w:rsid w:val="00E65801"/>
    <w:rsid w:val="00E7009B"/>
    <w:rsid w:val="00E72685"/>
    <w:rsid w:val="00E7392C"/>
    <w:rsid w:val="00E74172"/>
    <w:rsid w:val="00E747CD"/>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6866"/>
    <w:rsid w:val="00EA79D2"/>
    <w:rsid w:val="00EB18BC"/>
    <w:rsid w:val="00EB2119"/>
    <w:rsid w:val="00EB584E"/>
    <w:rsid w:val="00EB68A9"/>
    <w:rsid w:val="00EB713B"/>
    <w:rsid w:val="00EC7C8B"/>
    <w:rsid w:val="00ED36F4"/>
    <w:rsid w:val="00ED6A50"/>
    <w:rsid w:val="00ED6D3B"/>
    <w:rsid w:val="00EE55CA"/>
    <w:rsid w:val="00EE597B"/>
    <w:rsid w:val="00EF1A23"/>
    <w:rsid w:val="00EF3180"/>
    <w:rsid w:val="00EF3E9E"/>
    <w:rsid w:val="00F00337"/>
    <w:rsid w:val="00F008E7"/>
    <w:rsid w:val="00F02638"/>
    <w:rsid w:val="00F0367D"/>
    <w:rsid w:val="00F051A8"/>
    <w:rsid w:val="00F074CA"/>
    <w:rsid w:val="00F12404"/>
    <w:rsid w:val="00F135FE"/>
    <w:rsid w:val="00F136E2"/>
    <w:rsid w:val="00F13FA8"/>
    <w:rsid w:val="00F232EF"/>
    <w:rsid w:val="00F26414"/>
    <w:rsid w:val="00F2694E"/>
    <w:rsid w:val="00F272B0"/>
    <w:rsid w:val="00F312E1"/>
    <w:rsid w:val="00F32B3D"/>
    <w:rsid w:val="00F32EAD"/>
    <w:rsid w:val="00F40BE2"/>
    <w:rsid w:val="00F419B8"/>
    <w:rsid w:val="00F42F45"/>
    <w:rsid w:val="00F47524"/>
    <w:rsid w:val="00F50422"/>
    <w:rsid w:val="00F510A5"/>
    <w:rsid w:val="00F539F2"/>
    <w:rsid w:val="00F54CBA"/>
    <w:rsid w:val="00F56361"/>
    <w:rsid w:val="00F56CDC"/>
    <w:rsid w:val="00F63471"/>
    <w:rsid w:val="00F6421C"/>
    <w:rsid w:val="00F654C6"/>
    <w:rsid w:val="00F65CAC"/>
    <w:rsid w:val="00F65DE4"/>
    <w:rsid w:val="00F7346A"/>
    <w:rsid w:val="00F74926"/>
    <w:rsid w:val="00F769BE"/>
    <w:rsid w:val="00F8161C"/>
    <w:rsid w:val="00F832C0"/>
    <w:rsid w:val="00F83B1D"/>
    <w:rsid w:val="00F84214"/>
    <w:rsid w:val="00F93F17"/>
    <w:rsid w:val="00F94083"/>
    <w:rsid w:val="00F94E6B"/>
    <w:rsid w:val="00F975CC"/>
    <w:rsid w:val="00FA0EC6"/>
    <w:rsid w:val="00FA1587"/>
    <w:rsid w:val="00FA22B1"/>
    <w:rsid w:val="00FA3D7B"/>
    <w:rsid w:val="00FA419A"/>
    <w:rsid w:val="00FA4EAC"/>
    <w:rsid w:val="00FB0DDC"/>
    <w:rsid w:val="00FB1B96"/>
    <w:rsid w:val="00FB31AC"/>
    <w:rsid w:val="00FB5D69"/>
    <w:rsid w:val="00FB6B73"/>
    <w:rsid w:val="00FC0148"/>
    <w:rsid w:val="00FC75BE"/>
    <w:rsid w:val="00FC76BF"/>
    <w:rsid w:val="00FD0368"/>
    <w:rsid w:val="00FD1610"/>
    <w:rsid w:val="00FD37FC"/>
    <w:rsid w:val="00FD3A9B"/>
    <w:rsid w:val="00FD3BD3"/>
    <w:rsid w:val="00FD4452"/>
    <w:rsid w:val="00FD57C5"/>
    <w:rsid w:val="00FD5A98"/>
    <w:rsid w:val="00FD7F95"/>
    <w:rsid w:val="00FE0131"/>
    <w:rsid w:val="00FE1803"/>
    <w:rsid w:val="00FE5E9B"/>
    <w:rsid w:val="00FE5EAF"/>
    <w:rsid w:val="00FE7C05"/>
    <w:rsid w:val="00FF0759"/>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C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qFormat/>
    <w:rsid w:val="006410FC"/>
    <w:pPr>
      <w:keepNext/>
      <w:keepLines/>
      <w:widowControl w:val="0"/>
      <w:numPr>
        <w:numId w:val="65"/>
      </w:numPr>
      <w:tabs>
        <w:tab w:val="left" w:pos="851"/>
      </w:tabs>
      <w:spacing w:after="0" w:line="264" w:lineRule="auto"/>
      <w:jc w:val="both"/>
      <w:outlineLvl w:val="1"/>
    </w:pPr>
    <w:rPr>
      <w:rFonts w:ascii="Arial Narrow" w:eastAsia="Times New Roman" w:hAnsi="Arial Narrow"/>
      <w:bCs/>
      <w:smallCaps/>
      <w:sz w:val="22"/>
      <w:lang w:val="x-none" w:eastAsia="cs-CZ"/>
    </w:rPr>
  </w:style>
  <w:style w:type="paragraph" w:styleId="Nadpis3">
    <w:name w:val="heading 3"/>
    <w:basedOn w:val="Zarkazkladnhotextu2"/>
    <w:next w:val="Normlny"/>
    <w:link w:val="Nadpis3Char"/>
    <w:autoRedefine/>
    <w:qFormat/>
    <w:rsid w:val="002540B5"/>
    <w:pPr>
      <w:keepNext/>
      <w:keepLines/>
      <w:numPr>
        <w:ilvl w:val="1"/>
        <w:numId w:val="26"/>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iPriority w:val="99"/>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6410FC"/>
    <w:rPr>
      <w:rFonts w:ascii="Arial Narrow" w:eastAsia="Times New Roman" w:hAnsi="Arial Narrow"/>
      <w:bCs/>
      <w:smallCaps/>
      <w:sz w:val="22"/>
      <w:szCs w:val="22"/>
      <w:lang w:val="x-none" w:eastAsia="cs-CZ"/>
    </w:rPr>
  </w:style>
  <w:style w:type="character" w:customStyle="1" w:styleId="Nadpis3Char">
    <w:name w:val="Nadpis 3 Char"/>
    <w:link w:val="Nadpis3"/>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84774F"/>
    <w:pPr>
      <w:numPr>
        <w:ilvl w:val="3"/>
        <w:numId w:val="1"/>
      </w:numPr>
      <w:spacing w:after="0" w:line="240" w:lineRule="auto"/>
      <w:jc w:val="both"/>
    </w:pPr>
    <w:rPr>
      <w:rFonts w:ascii="Arial Narrow" w:eastAsia="Times New Roman" w:hAnsi="Arial Narrow"/>
    </w:rPr>
  </w:style>
  <w:style w:type="paragraph" w:customStyle="1" w:styleId="Nadpis12">
    <w:name w:val="Nadpis12"/>
    <w:basedOn w:val="Nadpis11"/>
    <w:autoRedefine/>
    <w:qFormat/>
    <w:rsid w:val="00116B5E"/>
    <w:pPr>
      <w:numPr>
        <w:ilvl w:val="4"/>
      </w:numPr>
    </w:pPr>
    <w:rPr>
      <w:b/>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harChar18">
    <w:name w:val="Char Char18"/>
    <w:basedOn w:val="Normlny"/>
    <w:uiPriority w:val="99"/>
    <w:rsid w:val="00D5571F"/>
    <w:pPr>
      <w:spacing w:after="160" w:line="240" w:lineRule="exact"/>
    </w:pPr>
    <w:rPr>
      <w:rFonts w:ascii="Arial" w:eastAsia="Times New Roman" w:hAnsi="Arial" w:cs="Arial"/>
      <w:szCs w:val="20"/>
      <w:lang w:val="en-US"/>
    </w:rPr>
  </w:style>
  <w:style w:type="numbering" w:customStyle="1" w:styleId="tl2">
    <w:name w:val="Štýl2"/>
    <w:rsid w:val="0064649A"/>
    <w:pPr>
      <w:numPr>
        <w:numId w:val="38"/>
      </w:numPr>
    </w:pPr>
  </w:style>
  <w:style w:type="numbering" w:customStyle="1" w:styleId="tl3">
    <w:name w:val="Štýl3"/>
    <w:rsid w:val="0064649A"/>
    <w:pPr>
      <w:numPr>
        <w:numId w:val="39"/>
      </w:numPr>
    </w:pPr>
  </w:style>
  <w:style w:type="numbering" w:customStyle="1" w:styleId="tl4">
    <w:name w:val="Štýl4"/>
    <w:rsid w:val="0064649A"/>
    <w:pPr>
      <w:numPr>
        <w:numId w:val="40"/>
      </w:numPr>
    </w:pPr>
  </w:style>
  <w:style w:type="numbering" w:customStyle="1" w:styleId="tl6">
    <w:name w:val="Štýl6"/>
    <w:rsid w:val="0064649A"/>
    <w:pPr>
      <w:numPr>
        <w:numId w:val="41"/>
      </w:numPr>
    </w:pPr>
  </w:style>
  <w:style w:type="numbering" w:customStyle="1" w:styleId="tl7">
    <w:name w:val="Štýl7"/>
    <w:rsid w:val="0064649A"/>
    <w:pPr>
      <w:numPr>
        <w:numId w:val="42"/>
      </w:numPr>
    </w:pPr>
  </w:style>
  <w:style w:type="paragraph" w:customStyle="1" w:styleId="16odsek10ptodsadeny2x">
    <w:name w:val="16_odsek_10pt_odsadeny2x"/>
    <w:basedOn w:val="Normlny"/>
    <w:uiPriority w:val="99"/>
    <w:rsid w:val="006464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numbering" w:customStyle="1" w:styleId="tl8">
    <w:name w:val="Štýl8"/>
    <w:rsid w:val="0064649A"/>
    <w:pPr>
      <w:numPr>
        <w:numId w:val="43"/>
      </w:numPr>
    </w:pPr>
  </w:style>
  <w:style w:type="paragraph" w:customStyle="1" w:styleId="Normlny0">
    <w:name w:val="Normlny"/>
    <w:rsid w:val="0064649A"/>
    <w:pPr>
      <w:autoSpaceDE w:val="0"/>
      <w:autoSpaceDN w:val="0"/>
      <w:adjustRightInd w:val="0"/>
    </w:pPr>
    <w:rPr>
      <w:rFonts w:ascii="MS Sans Serif" w:eastAsia="Times New Roman" w:hAnsi="MS Sans Serif"/>
      <w:sz w:val="24"/>
      <w:szCs w:val="24"/>
    </w:rPr>
  </w:style>
  <w:style w:type="paragraph" w:customStyle="1" w:styleId="Bezriadkovania1">
    <w:name w:val="Bez riadkovania1"/>
    <w:uiPriority w:val="99"/>
    <w:rsid w:val="0064649A"/>
    <w:rPr>
      <w:rFonts w:ascii="Arial" w:eastAsia="Times New Roman" w:hAnsi="Arial" w:cs="Arial"/>
      <w:sz w:val="22"/>
      <w:szCs w:val="22"/>
    </w:rPr>
  </w:style>
  <w:style w:type="paragraph" w:customStyle="1" w:styleId="Level2">
    <w:name w:val="Level 2"/>
    <w:basedOn w:val="Normlny"/>
    <w:uiPriority w:val="99"/>
    <w:rsid w:val="0064649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64649A"/>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0">
    <w:name w:val="Nadpis #3_"/>
    <w:link w:val="Nadpis31"/>
    <w:uiPriority w:val="99"/>
    <w:locked/>
    <w:rsid w:val="0064649A"/>
    <w:rPr>
      <w:rFonts w:ascii="Arial Narrow" w:hAnsi="Arial Narrow" w:cs="Arial Narrow"/>
      <w:b/>
      <w:bCs/>
      <w:shd w:val="clear" w:color="auto" w:fill="FFFFFF"/>
    </w:rPr>
  </w:style>
  <w:style w:type="paragraph" w:customStyle="1" w:styleId="Nadpis31">
    <w:name w:val="Nadpis #3"/>
    <w:basedOn w:val="Normlny"/>
    <w:link w:val="Nadpis30"/>
    <w:uiPriority w:val="99"/>
    <w:rsid w:val="0064649A"/>
    <w:pPr>
      <w:widowControl w:val="0"/>
      <w:shd w:val="clear" w:color="auto" w:fill="FFFFFF"/>
      <w:spacing w:before="240" w:after="0" w:line="254" w:lineRule="exact"/>
      <w:ind w:hanging="600"/>
      <w:jc w:val="both"/>
      <w:outlineLvl w:val="2"/>
    </w:pPr>
    <w:rPr>
      <w:rFonts w:ascii="Arial Narrow" w:hAnsi="Arial Narrow" w:cs="Arial Narrow"/>
      <w:b/>
      <w:bCs/>
      <w:szCs w:val="20"/>
      <w:shd w:val="clear" w:color="auto" w:fill="FFFFFF"/>
      <w:lang w:eastAsia="sk-SK"/>
    </w:rPr>
  </w:style>
  <w:style w:type="character" w:customStyle="1" w:styleId="platne1">
    <w:name w:val="platne1"/>
    <w:rsid w:val="0064649A"/>
  </w:style>
  <w:style w:type="character" w:customStyle="1" w:styleId="Zkladntext21">
    <w:name w:val="Základní text (2)_"/>
    <w:basedOn w:val="Predvolenpsmoodseku"/>
    <w:rsid w:val="006B7468"/>
    <w:rPr>
      <w:rFonts w:ascii="Arial Narrow" w:eastAsia="Arial Narrow" w:hAnsi="Arial Narrow" w:cs="Arial Narrow"/>
      <w:b w:val="0"/>
      <w:bCs w:val="0"/>
      <w:i w:val="0"/>
      <w:iCs w:val="0"/>
      <w:smallCaps w:val="0"/>
      <w:strike w:val="0"/>
      <w:sz w:val="22"/>
      <w:szCs w:val="22"/>
      <w:u w:val="none"/>
    </w:rPr>
  </w:style>
  <w:style w:type="character" w:styleId="Jemnzvraznenie">
    <w:name w:val="Subtle Emphasis"/>
    <w:uiPriority w:val="19"/>
    <w:qFormat/>
    <w:rsid w:val="006410FC"/>
    <w:rPr>
      <w:rFonts w:ascii="Times New Roman" w:hAnsi="Times New Roman"/>
      <w:b/>
      <w:iCs/>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qFormat/>
    <w:rsid w:val="006410FC"/>
    <w:pPr>
      <w:keepNext/>
      <w:keepLines/>
      <w:widowControl w:val="0"/>
      <w:numPr>
        <w:numId w:val="65"/>
      </w:numPr>
      <w:tabs>
        <w:tab w:val="left" w:pos="851"/>
      </w:tabs>
      <w:spacing w:after="0" w:line="264" w:lineRule="auto"/>
      <w:jc w:val="both"/>
      <w:outlineLvl w:val="1"/>
    </w:pPr>
    <w:rPr>
      <w:rFonts w:ascii="Arial Narrow" w:eastAsia="Times New Roman" w:hAnsi="Arial Narrow"/>
      <w:bCs/>
      <w:smallCaps/>
      <w:sz w:val="22"/>
      <w:lang w:val="x-none" w:eastAsia="cs-CZ"/>
    </w:rPr>
  </w:style>
  <w:style w:type="paragraph" w:styleId="Nadpis3">
    <w:name w:val="heading 3"/>
    <w:basedOn w:val="Zarkazkladnhotextu2"/>
    <w:next w:val="Normlny"/>
    <w:link w:val="Nadpis3Char"/>
    <w:autoRedefine/>
    <w:qFormat/>
    <w:rsid w:val="002540B5"/>
    <w:pPr>
      <w:keepNext/>
      <w:keepLines/>
      <w:numPr>
        <w:ilvl w:val="1"/>
        <w:numId w:val="26"/>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iPriority w:val="99"/>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6410FC"/>
    <w:rPr>
      <w:rFonts w:ascii="Arial Narrow" w:eastAsia="Times New Roman" w:hAnsi="Arial Narrow"/>
      <w:bCs/>
      <w:smallCaps/>
      <w:sz w:val="22"/>
      <w:szCs w:val="22"/>
      <w:lang w:val="x-none" w:eastAsia="cs-CZ"/>
    </w:rPr>
  </w:style>
  <w:style w:type="character" w:customStyle="1" w:styleId="Nadpis3Char">
    <w:name w:val="Nadpis 3 Char"/>
    <w:link w:val="Nadpis3"/>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84774F"/>
    <w:pPr>
      <w:numPr>
        <w:ilvl w:val="3"/>
        <w:numId w:val="1"/>
      </w:numPr>
      <w:spacing w:after="0" w:line="240" w:lineRule="auto"/>
      <w:jc w:val="both"/>
    </w:pPr>
    <w:rPr>
      <w:rFonts w:ascii="Arial Narrow" w:eastAsia="Times New Roman" w:hAnsi="Arial Narrow"/>
    </w:rPr>
  </w:style>
  <w:style w:type="paragraph" w:customStyle="1" w:styleId="Nadpis12">
    <w:name w:val="Nadpis12"/>
    <w:basedOn w:val="Nadpis11"/>
    <w:autoRedefine/>
    <w:qFormat/>
    <w:rsid w:val="00116B5E"/>
    <w:pPr>
      <w:numPr>
        <w:ilvl w:val="4"/>
      </w:numPr>
    </w:pPr>
    <w:rPr>
      <w:b/>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harChar18">
    <w:name w:val="Char Char18"/>
    <w:basedOn w:val="Normlny"/>
    <w:uiPriority w:val="99"/>
    <w:rsid w:val="00D5571F"/>
    <w:pPr>
      <w:spacing w:after="160" w:line="240" w:lineRule="exact"/>
    </w:pPr>
    <w:rPr>
      <w:rFonts w:ascii="Arial" w:eastAsia="Times New Roman" w:hAnsi="Arial" w:cs="Arial"/>
      <w:szCs w:val="20"/>
      <w:lang w:val="en-US"/>
    </w:rPr>
  </w:style>
  <w:style w:type="numbering" w:customStyle="1" w:styleId="tl2">
    <w:name w:val="Štýl2"/>
    <w:rsid w:val="0064649A"/>
    <w:pPr>
      <w:numPr>
        <w:numId w:val="38"/>
      </w:numPr>
    </w:pPr>
  </w:style>
  <w:style w:type="numbering" w:customStyle="1" w:styleId="tl3">
    <w:name w:val="Štýl3"/>
    <w:rsid w:val="0064649A"/>
    <w:pPr>
      <w:numPr>
        <w:numId w:val="39"/>
      </w:numPr>
    </w:pPr>
  </w:style>
  <w:style w:type="numbering" w:customStyle="1" w:styleId="tl4">
    <w:name w:val="Štýl4"/>
    <w:rsid w:val="0064649A"/>
    <w:pPr>
      <w:numPr>
        <w:numId w:val="40"/>
      </w:numPr>
    </w:pPr>
  </w:style>
  <w:style w:type="numbering" w:customStyle="1" w:styleId="tl6">
    <w:name w:val="Štýl6"/>
    <w:rsid w:val="0064649A"/>
    <w:pPr>
      <w:numPr>
        <w:numId w:val="41"/>
      </w:numPr>
    </w:pPr>
  </w:style>
  <w:style w:type="numbering" w:customStyle="1" w:styleId="tl7">
    <w:name w:val="Štýl7"/>
    <w:rsid w:val="0064649A"/>
    <w:pPr>
      <w:numPr>
        <w:numId w:val="42"/>
      </w:numPr>
    </w:pPr>
  </w:style>
  <w:style w:type="paragraph" w:customStyle="1" w:styleId="16odsek10ptodsadeny2x">
    <w:name w:val="16_odsek_10pt_odsadeny2x"/>
    <w:basedOn w:val="Normlny"/>
    <w:uiPriority w:val="99"/>
    <w:rsid w:val="006464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numbering" w:customStyle="1" w:styleId="tl8">
    <w:name w:val="Štýl8"/>
    <w:rsid w:val="0064649A"/>
    <w:pPr>
      <w:numPr>
        <w:numId w:val="43"/>
      </w:numPr>
    </w:pPr>
  </w:style>
  <w:style w:type="paragraph" w:customStyle="1" w:styleId="Normlny0">
    <w:name w:val="Normlny"/>
    <w:rsid w:val="0064649A"/>
    <w:pPr>
      <w:autoSpaceDE w:val="0"/>
      <w:autoSpaceDN w:val="0"/>
      <w:adjustRightInd w:val="0"/>
    </w:pPr>
    <w:rPr>
      <w:rFonts w:ascii="MS Sans Serif" w:eastAsia="Times New Roman" w:hAnsi="MS Sans Serif"/>
      <w:sz w:val="24"/>
      <w:szCs w:val="24"/>
    </w:rPr>
  </w:style>
  <w:style w:type="paragraph" w:customStyle="1" w:styleId="Bezriadkovania1">
    <w:name w:val="Bez riadkovania1"/>
    <w:uiPriority w:val="99"/>
    <w:rsid w:val="0064649A"/>
    <w:rPr>
      <w:rFonts w:ascii="Arial" w:eastAsia="Times New Roman" w:hAnsi="Arial" w:cs="Arial"/>
      <w:sz w:val="22"/>
      <w:szCs w:val="22"/>
    </w:rPr>
  </w:style>
  <w:style w:type="paragraph" w:customStyle="1" w:styleId="Level2">
    <w:name w:val="Level 2"/>
    <w:basedOn w:val="Normlny"/>
    <w:uiPriority w:val="99"/>
    <w:rsid w:val="0064649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64649A"/>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0">
    <w:name w:val="Nadpis #3_"/>
    <w:link w:val="Nadpis31"/>
    <w:uiPriority w:val="99"/>
    <w:locked/>
    <w:rsid w:val="0064649A"/>
    <w:rPr>
      <w:rFonts w:ascii="Arial Narrow" w:hAnsi="Arial Narrow" w:cs="Arial Narrow"/>
      <w:b/>
      <w:bCs/>
      <w:shd w:val="clear" w:color="auto" w:fill="FFFFFF"/>
    </w:rPr>
  </w:style>
  <w:style w:type="paragraph" w:customStyle="1" w:styleId="Nadpis31">
    <w:name w:val="Nadpis #3"/>
    <w:basedOn w:val="Normlny"/>
    <w:link w:val="Nadpis30"/>
    <w:uiPriority w:val="99"/>
    <w:rsid w:val="0064649A"/>
    <w:pPr>
      <w:widowControl w:val="0"/>
      <w:shd w:val="clear" w:color="auto" w:fill="FFFFFF"/>
      <w:spacing w:before="240" w:after="0" w:line="254" w:lineRule="exact"/>
      <w:ind w:hanging="600"/>
      <w:jc w:val="both"/>
      <w:outlineLvl w:val="2"/>
    </w:pPr>
    <w:rPr>
      <w:rFonts w:ascii="Arial Narrow" w:hAnsi="Arial Narrow" w:cs="Arial Narrow"/>
      <w:b/>
      <w:bCs/>
      <w:szCs w:val="20"/>
      <w:shd w:val="clear" w:color="auto" w:fill="FFFFFF"/>
      <w:lang w:eastAsia="sk-SK"/>
    </w:rPr>
  </w:style>
  <w:style w:type="character" w:customStyle="1" w:styleId="platne1">
    <w:name w:val="platne1"/>
    <w:rsid w:val="0064649A"/>
  </w:style>
  <w:style w:type="character" w:customStyle="1" w:styleId="Zkladntext21">
    <w:name w:val="Základní text (2)_"/>
    <w:basedOn w:val="Predvolenpsmoodseku"/>
    <w:rsid w:val="006B7468"/>
    <w:rPr>
      <w:rFonts w:ascii="Arial Narrow" w:eastAsia="Arial Narrow" w:hAnsi="Arial Narrow" w:cs="Arial Narrow"/>
      <w:b w:val="0"/>
      <w:bCs w:val="0"/>
      <w:i w:val="0"/>
      <w:iCs w:val="0"/>
      <w:smallCaps w:val="0"/>
      <w:strike w:val="0"/>
      <w:sz w:val="22"/>
      <w:szCs w:val="22"/>
      <w:u w:val="none"/>
    </w:rPr>
  </w:style>
  <w:style w:type="character" w:styleId="Jemnzvraznenie">
    <w:name w:val="Subtle Emphasis"/>
    <w:uiPriority w:val="19"/>
    <w:qFormat/>
    <w:rsid w:val="006410FC"/>
    <w:rPr>
      <w:rFonts w:ascii="Times New Roman" w:hAnsi="Times New Roman"/>
      <w:b/>
      <w:iCs/>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85132945">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3619743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316"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header" Target="header3.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C22B2-8514-40F9-A975-9870C657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8678</Words>
  <Characters>49468</Characters>
  <Application>Microsoft Office Word</Application>
  <DocSecurity>0</DocSecurity>
  <Lines>412</Lines>
  <Paragraphs>116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58030</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2019-04-02T12:57:00Z</dcterms:created>
  <dcterms:modified xsi:type="dcterms:W3CDTF">2019-04-16T05:27:00Z</dcterms:modified>
</cp:coreProperties>
</file>