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1574D1" w14:textId="77777777" w:rsidR="009F5A12" w:rsidRPr="00DC7CD2" w:rsidRDefault="009F5A12" w:rsidP="003736DC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right"/>
        <w:rPr>
          <w:rFonts w:ascii="Arial Narrow" w:hAnsi="Arial Narrow"/>
        </w:rPr>
      </w:pPr>
      <w:r w:rsidRPr="00137061">
        <w:rPr>
          <w:rFonts w:ascii="Times New Roman" w:hAnsi="Times New Roman"/>
          <w:sz w:val="22"/>
          <w:szCs w:val="22"/>
        </w:rPr>
        <w:t xml:space="preserve">  </w:t>
      </w:r>
      <w:r w:rsidRPr="00DC7CD2">
        <w:rPr>
          <w:rFonts w:ascii="Arial Narrow" w:hAnsi="Arial Narrow"/>
        </w:rPr>
        <w:t>Príloha č. 2 súťažných podkladov</w:t>
      </w:r>
    </w:p>
    <w:p w14:paraId="752F8004" w14:textId="77777777" w:rsidR="009F5A12" w:rsidRPr="00DC7CD2" w:rsidRDefault="009F5A12" w:rsidP="009F5A12">
      <w:pPr>
        <w:widowControl w:val="0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3A4F10AA" w14:textId="77777777" w:rsidR="009F5A12" w:rsidRPr="00DC7CD2" w:rsidRDefault="009F5A12" w:rsidP="009F5A12">
      <w:pPr>
        <w:spacing w:line="264" w:lineRule="auto"/>
        <w:jc w:val="center"/>
        <w:rPr>
          <w:rFonts w:ascii="Arial Narrow" w:hAnsi="Arial Narrow"/>
          <w:b/>
        </w:rPr>
      </w:pPr>
      <w:r w:rsidRPr="00DC7CD2">
        <w:rPr>
          <w:rFonts w:ascii="Arial Narrow" w:hAnsi="Arial Narrow"/>
          <w:b/>
        </w:rPr>
        <w:t>Návrh</w:t>
      </w:r>
    </w:p>
    <w:p w14:paraId="063F234D" w14:textId="77777777" w:rsidR="009F5A12" w:rsidRPr="00DC7CD2" w:rsidRDefault="009F5A12" w:rsidP="009F5A12">
      <w:pPr>
        <w:spacing w:line="264" w:lineRule="auto"/>
        <w:jc w:val="center"/>
        <w:rPr>
          <w:rFonts w:ascii="Arial Narrow" w:hAnsi="Arial Narrow"/>
          <w:b/>
        </w:rPr>
      </w:pPr>
    </w:p>
    <w:p w14:paraId="3F39F6C6" w14:textId="77777777" w:rsidR="009F5A12" w:rsidRPr="00DC7CD2" w:rsidRDefault="00475C65" w:rsidP="009F5A12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32"/>
          <w:szCs w:val="32"/>
        </w:rPr>
      </w:pPr>
      <w:r>
        <w:rPr>
          <w:rFonts w:ascii="Arial Narrow" w:hAnsi="Arial Narrow"/>
          <w:b/>
          <w:bCs/>
          <w:sz w:val="32"/>
          <w:szCs w:val="32"/>
        </w:rPr>
        <w:t>Rámcová dohoda č. OVO1</w:t>
      </w:r>
      <w:r w:rsidR="009F5A12" w:rsidRPr="00DC7CD2">
        <w:rPr>
          <w:rFonts w:ascii="Arial Narrow" w:hAnsi="Arial Narrow"/>
          <w:b/>
          <w:bCs/>
          <w:sz w:val="32"/>
          <w:szCs w:val="32"/>
        </w:rPr>
        <w:t>-201</w:t>
      </w:r>
      <w:r w:rsidR="00532A4E" w:rsidRPr="00DC7CD2">
        <w:rPr>
          <w:rFonts w:ascii="Arial Narrow" w:hAnsi="Arial Narrow"/>
          <w:b/>
          <w:bCs/>
          <w:sz w:val="32"/>
          <w:szCs w:val="32"/>
        </w:rPr>
        <w:t>9</w:t>
      </w:r>
      <w:r w:rsidR="009F5A12" w:rsidRPr="00DC7CD2">
        <w:rPr>
          <w:rFonts w:ascii="Arial Narrow" w:hAnsi="Arial Narrow"/>
          <w:b/>
          <w:bCs/>
          <w:sz w:val="32"/>
          <w:szCs w:val="32"/>
        </w:rPr>
        <w:t>/000</w:t>
      </w:r>
      <w:r>
        <w:rPr>
          <w:rFonts w:ascii="Arial Narrow" w:hAnsi="Arial Narrow"/>
          <w:b/>
          <w:bCs/>
          <w:sz w:val="32"/>
          <w:szCs w:val="32"/>
        </w:rPr>
        <w:t>465</w:t>
      </w:r>
      <w:r w:rsidR="000605E9" w:rsidRPr="00DC7CD2">
        <w:rPr>
          <w:rFonts w:ascii="Arial Narrow" w:hAnsi="Arial Narrow"/>
          <w:b/>
          <w:bCs/>
          <w:sz w:val="32"/>
          <w:szCs w:val="32"/>
        </w:rPr>
        <w:t>-XXX</w:t>
      </w:r>
    </w:p>
    <w:p w14:paraId="2DBCCD71" w14:textId="77777777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 xml:space="preserve">na </w:t>
      </w:r>
      <w:r w:rsidR="008E0428" w:rsidRPr="00DC7CD2">
        <w:rPr>
          <w:rFonts w:ascii="Arial Narrow" w:hAnsi="Arial Narrow"/>
          <w:b/>
          <w:sz w:val="22"/>
          <w:szCs w:val="22"/>
          <w:lang w:eastAsia="en-US"/>
        </w:rPr>
        <w:t xml:space="preserve">zabezpečenie údržby budov </w:t>
      </w:r>
      <w:r w:rsidR="00CE7CF1">
        <w:rPr>
          <w:rFonts w:ascii="Arial Narrow" w:hAnsi="Arial Narrow"/>
          <w:b/>
          <w:sz w:val="22"/>
          <w:szCs w:val="22"/>
          <w:lang w:eastAsia="en-US"/>
        </w:rPr>
        <w:t>–</w:t>
      </w:r>
      <w:r w:rsidR="008E0428" w:rsidRPr="00DC7CD2">
        <w:rPr>
          <w:rFonts w:ascii="Arial Narrow" w:hAnsi="Arial Narrow"/>
          <w:b/>
          <w:sz w:val="22"/>
          <w:szCs w:val="22"/>
          <w:lang w:eastAsia="en-US"/>
        </w:rPr>
        <w:t xml:space="preserve"> </w:t>
      </w:r>
      <w:r w:rsidR="00CE7CF1">
        <w:rPr>
          <w:rFonts w:ascii="Arial Narrow" w:hAnsi="Arial Narrow"/>
          <w:b/>
          <w:sz w:val="22"/>
          <w:szCs w:val="22"/>
          <w:lang w:eastAsia="en-US"/>
        </w:rPr>
        <w:t>Technická správa budov</w:t>
      </w:r>
      <w:r w:rsidR="002B7695">
        <w:rPr>
          <w:rFonts w:ascii="Arial Narrow" w:hAnsi="Arial Narrow"/>
          <w:b/>
          <w:sz w:val="22"/>
          <w:szCs w:val="22"/>
          <w:lang w:eastAsia="en-US"/>
        </w:rPr>
        <w:t xml:space="preserve"> a servis zariadení</w:t>
      </w:r>
      <w:r w:rsidR="008E0428" w:rsidRPr="00DC7CD2">
        <w:rPr>
          <w:rFonts w:ascii="Arial Narrow" w:hAnsi="Arial Narrow"/>
          <w:b/>
          <w:sz w:val="22"/>
          <w:szCs w:val="22"/>
          <w:lang w:eastAsia="en-US"/>
        </w:rPr>
        <w:t xml:space="preserve"> pre </w:t>
      </w:r>
      <w:r w:rsidR="002B7695" w:rsidRPr="002B7695">
        <w:rPr>
          <w:rFonts w:ascii="Arial Narrow" w:hAnsi="Arial Narrow"/>
          <w:b/>
          <w:sz w:val="22"/>
          <w:szCs w:val="22"/>
          <w:highlight w:val="yellow"/>
          <w:lang w:eastAsia="en-US"/>
        </w:rPr>
        <w:t>XY</w:t>
      </w:r>
      <w:r w:rsidR="008E0428" w:rsidRPr="00DC7CD2">
        <w:rPr>
          <w:rFonts w:ascii="Arial Narrow" w:hAnsi="Arial Narrow"/>
          <w:b/>
          <w:sz w:val="22"/>
          <w:szCs w:val="22"/>
          <w:lang w:eastAsia="en-US"/>
        </w:rPr>
        <w:t xml:space="preserve"> kraj</w:t>
      </w:r>
    </w:p>
    <w:p w14:paraId="3F2234C7" w14:textId="77777777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sz w:val="22"/>
          <w:szCs w:val="22"/>
        </w:rPr>
      </w:pPr>
    </w:p>
    <w:p w14:paraId="1E4F9022" w14:textId="77777777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  <w:r w:rsidRPr="00DC7CD2">
        <w:rPr>
          <w:rFonts w:ascii="Arial Narrow" w:hAnsi="Arial Narrow"/>
          <w:sz w:val="22"/>
        </w:rPr>
        <w:t>uzatvorená podľa § 269 ods.2  zákona č. 513/1991 Zb. Obchodný zákonník v znení neskorších predpisov</w:t>
      </w:r>
      <w:r w:rsidR="00225769">
        <w:rPr>
          <w:rFonts w:ascii="Arial Narrow" w:hAnsi="Arial Narrow"/>
          <w:sz w:val="22"/>
        </w:rPr>
        <w:t xml:space="preserve"> (ďalej len „Obchodný zákonník“</w:t>
      </w:r>
      <w:r w:rsidR="00BB1898">
        <w:rPr>
          <w:rFonts w:ascii="Arial Narrow" w:hAnsi="Arial Narrow"/>
          <w:sz w:val="22"/>
        </w:rPr>
        <w:t>)</w:t>
      </w:r>
    </w:p>
    <w:p w14:paraId="6D593A05" w14:textId="77777777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  <w:sz w:val="22"/>
        </w:rPr>
      </w:pPr>
      <w:r w:rsidRPr="00DC7CD2">
        <w:rPr>
          <w:rFonts w:ascii="Arial Narrow" w:hAnsi="Arial Narrow"/>
          <w:sz w:val="22"/>
        </w:rPr>
        <w:t>a podľa § 83 zákona č. 343/2015 Z. z. o verejnom obstarávaní a o zmene a doplnení niektorých zákonov v znení neskorších predpisov</w:t>
      </w:r>
      <w:r w:rsidR="00F13233" w:rsidRPr="00DC7CD2">
        <w:rPr>
          <w:rFonts w:ascii="Arial Narrow" w:hAnsi="Arial Narrow"/>
          <w:sz w:val="22"/>
        </w:rPr>
        <w:t xml:space="preserve"> (ďalej len „zákon č.343/2015 Z.</w:t>
      </w:r>
      <w:r w:rsidR="008C5312" w:rsidRPr="00DC7CD2">
        <w:rPr>
          <w:rFonts w:ascii="Arial Narrow" w:hAnsi="Arial Narrow"/>
          <w:sz w:val="22"/>
        </w:rPr>
        <w:t xml:space="preserve"> </w:t>
      </w:r>
      <w:r w:rsidR="00F13233" w:rsidRPr="00DC7CD2">
        <w:rPr>
          <w:rFonts w:ascii="Arial Narrow" w:hAnsi="Arial Narrow"/>
          <w:sz w:val="22"/>
        </w:rPr>
        <w:t>z.“)</w:t>
      </w:r>
      <w:r w:rsidRPr="00DC7CD2">
        <w:rPr>
          <w:rFonts w:ascii="Arial Narrow" w:hAnsi="Arial Narrow"/>
          <w:sz w:val="22"/>
        </w:rPr>
        <w:t xml:space="preserve"> (ďalej len „Dohoda“)</w:t>
      </w:r>
    </w:p>
    <w:p w14:paraId="1313D192" w14:textId="77777777" w:rsidR="009F5A12" w:rsidRPr="00DC7CD2" w:rsidRDefault="009F5A12" w:rsidP="009F5A12">
      <w:pPr>
        <w:autoSpaceDE w:val="0"/>
        <w:autoSpaceDN w:val="0"/>
        <w:adjustRightInd w:val="0"/>
        <w:jc w:val="center"/>
        <w:rPr>
          <w:rFonts w:ascii="Arial Narrow" w:hAnsi="Arial Narrow"/>
        </w:rPr>
      </w:pPr>
    </w:p>
    <w:p w14:paraId="7A5B9C56" w14:textId="77777777" w:rsidR="009F5A12" w:rsidRPr="00DC7CD2" w:rsidRDefault="009F5A12" w:rsidP="009F5A12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>medzi zmluvnými stranami:</w:t>
      </w:r>
    </w:p>
    <w:p w14:paraId="27898854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23FC65F" w14:textId="77777777" w:rsidR="009F5A12" w:rsidRPr="00DC7CD2" w:rsidRDefault="000605E9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b/>
          <w:bCs/>
          <w:sz w:val="22"/>
          <w:szCs w:val="22"/>
          <w:lang w:val="sk-SK"/>
        </w:rPr>
      </w:pPr>
      <w:r w:rsidRPr="00DC7CD2">
        <w:rPr>
          <w:rFonts w:ascii="Arial Narrow" w:hAnsi="Arial Narrow"/>
          <w:b/>
          <w:bCs/>
          <w:sz w:val="22"/>
          <w:szCs w:val="22"/>
          <w:lang w:val="sk-SK"/>
        </w:rPr>
        <w:t>Objednávateľ</w:t>
      </w:r>
      <w:r w:rsidR="00721A89" w:rsidRPr="00DC7CD2">
        <w:rPr>
          <w:rFonts w:ascii="Arial Narrow" w:hAnsi="Arial Narrow"/>
          <w:b/>
          <w:bCs/>
          <w:sz w:val="22"/>
          <w:szCs w:val="22"/>
          <w:lang w:val="sk-SK"/>
        </w:rPr>
        <w:t>:</w:t>
      </w:r>
    </w:p>
    <w:p w14:paraId="43AA0BC5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Názov: </w:t>
      </w:r>
    </w:p>
    <w:p w14:paraId="6D925590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                       </w:t>
      </w:r>
      <w:r w:rsidR="000605E9" w:rsidRPr="00DC7CD2">
        <w:rPr>
          <w:rFonts w:ascii="Arial Narrow" w:hAnsi="Arial Narrow"/>
          <w:b/>
          <w:sz w:val="22"/>
          <w:szCs w:val="22"/>
        </w:rPr>
        <w:tab/>
      </w:r>
      <w:r w:rsidR="00137061" w:rsidRPr="00DC7CD2">
        <w:rPr>
          <w:rFonts w:ascii="Arial Narrow" w:hAnsi="Arial Narrow"/>
          <w:b/>
          <w:sz w:val="22"/>
          <w:szCs w:val="22"/>
        </w:rPr>
        <w:t xml:space="preserve">             </w:t>
      </w:r>
      <w:r w:rsidR="00446896">
        <w:rPr>
          <w:rFonts w:ascii="Arial Narrow" w:hAnsi="Arial Narrow"/>
          <w:b/>
          <w:sz w:val="22"/>
          <w:szCs w:val="22"/>
        </w:rPr>
        <w:tab/>
      </w:r>
      <w:r w:rsidRPr="00DC7CD2">
        <w:rPr>
          <w:rFonts w:ascii="Arial Narrow" w:hAnsi="Arial Narrow"/>
          <w:b/>
          <w:sz w:val="22"/>
          <w:szCs w:val="22"/>
        </w:rPr>
        <w:t xml:space="preserve">Slovenská republika </w:t>
      </w:r>
    </w:p>
    <w:p w14:paraId="21E95CB7" w14:textId="77777777" w:rsidR="009F5A12" w:rsidRPr="00DC7CD2" w:rsidRDefault="00137061" w:rsidP="009F5A12">
      <w:pPr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 </w:t>
      </w:r>
      <w:r w:rsidRPr="00DC7CD2">
        <w:rPr>
          <w:rFonts w:ascii="Arial Narrow" w:hAnsi="Arial Narrow"/>
          <w:b/>
          <w:sz w:val="22"/>
          <w:szCs w:val="22"/>
        </w:rPr>
        <w:tab/>
      </w:r>
      <w:r w:rsidRPr="00DC7CD2">
        <w:rPr>
          <w:rFonts w:ascii="Arial Narrow" w:hAnsi="Arial Narrow"/>
          <w:b/>
          <w:sz w:val="22"/>
          <w:szCs w:val="22"/>
        </w:rPr>
        <w:tab/>
      </w:r>
      <w:r w:rsidR="009F5A12" w:rsidRPr="00DC7CD2">
        <w:rPr>
          <w:rFonts w:ascii="Arial Narrow" w:hAnsi="Arial Narrow"/>
          <w:b/>
          <w:sz w:val="22"/>
          <w:szCs w:val="22"/>
        </w:rPr>
        <w:t xml:space="preserve">v zastúpení  Ministerstva vnútra Slovenskej republiky        </w:t>
      </w:r>
      <w:r w:rsidR="009F5A12" w:rsidRPr="00DC7CD2">
        <w:rPr>
          <w:rFonts w:ascii="Arial Narrow" w:hAnsi="Arial Narrow"/>
          <w:b/>
          <w:sz w:val="22"/>
          <w:szCs w:val="22"/>
        </w:rPr>
        <w:tab/>
      </w:r>
    </w:p>
    <w:p w14:paraId="1096A56F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                      </w:t>
      </w:r>
      <w:r w:rsidR="00137061" w:rsidRPr="00DC7CD2">
        <w:rPr>
          <w:rFonts w:ascii="Arial Narrow" w:hAnsi="Arial Narrow"/>
          <w:sz w:val="22"/>
          <w:szCs w:val="22"/>
        </w:rPr>
        <w:t xml:space="preserve">                              </w:t>
      </w:r>
      <w:r w:rsidR="00446896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>Pribinova 2</w:t>
      </w:r>
    </w:p>
    <w:p w14:paraId="7E555BB4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                                                    </w:t>
      </w:r>
      <w:r w:rsidR="000605E9"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>812 72 Bratislava</w:t>
      </w:r>
    </w:p>
    <w:p w14:paraId="2BABF410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7EBEE466" w14:textId="77777777" w:rsidR="009F5A12" w:rsidRPr="00DC7CD2" w:rsidRDefault="009F5A12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V zastúpení:                        </w:t>
      </w:r>
      <w:r w:rsidRPr="00DC7CD2">
        <w:rPr>
          <w:rFonts w:ascii="Arial Narrow" w:hAnsi="Arial Narrow"/>
          <w:sz w:val="22"/>
          <w:szCs w:val="22"/>
        </w:rPr>
        <w:tab/>
        <w:t xml:space="preserve">Ing. Ondrej VARAČKA </w:t>
      </w:r>
    </w:p>
    <w:p w14:paraId="7C4D0E0B" w14:textId="77777777" w:rsidR="009F5A12" w:rsidRPr="00DC7CD2" w:rsidRDefault="009F5A12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151AA3" w:rsidRPr="00DC7CD2">
        <w:rPr>
          <w:rFonts w:ascii="Arial Narrow" w:hAnsi="Arial Narrow"/>
          <w:sz w:val="22"/>
          <w:szCs w:val="22"/>
        </w:rPr>
        <w:t>g</w:t>
      </w:r>
      <w:r w:rsidRPr="00DC7CD2">
        <w:rPr>
          <w:rFonts w:ascii="Arial Narrow" w:hAnsi="Arial Narrow"/>
          <w:sz w:val="22"/>
          <w:szCs w:val="22"/>
        </w:rPr>
        <w:t xml:space="preserve">enerálny tajomník služobného úradu MV SR, </w:t>
      </w:r>
    </w:p>
    <w:p w14:paraId="3320B8E7" w14:textId="77777777" w:rsidR="0041187B" w:rsidRPr="00DC7CD2" w:rsidRDefault="009F5A12" w:rsidP="0041187B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41187B" w:rsidRPr="00DC7CD2">
        <w:rPr>
          <w:rFonts w:ascii="Arial Narrow" w:hAnsi="Arial Narrow"/>
          <w:sz w:val="22"/>
          <w:szCs w:val="22"/>
        </w:rPr>
        <w:t>na základe plnomocenstva č.p. KM-OPS4-2018/001604-117 zo dňa 30.apríla</w:t>
      </w:r>
      <w:r w:rsidR="00F01500" w:rsidRPr="00DC7CD2">
        <w:rPr>
          <w:rFonts w:ascii="Arial Narrow" w:hAnsi="Arial Narrow"/>
          <w:sz w:val="22"/>
          <w:szCs w:val="22"/>
        </w:rPr>
        <w:t xml:space="preserve"> </w:t>
      </w:r>
      <w:r w:rsidR="0041187B" w:rsidRPr="00DC7CD2">
        <w:rPr>
          <w:rFonts w:ascii="Arial Narrow" w:hAnsi="Arial Narrow"/>
          <w:sz w:val="22"/>
          <w:szCs w:val="22"/>
        </w:rPr>
        <w:t>2018</w:t>
      </w:r>
      <w:r w:rsidR="0041187B" w:rsidRPr="00DC7CD2">
        <w:rPr>
          <w:rFonts w:ascii="Arial Narrow" w:hAnsi="Arial Narrow"/>
          <w:sz w:val="22"/>
          <w:szCs w:val="22"/>
        </w:rPr>
        <w:tab/>
      </w:r>
    </w:p>
    <w:p w14:paraId="096247F8" w14:textId="77777777" w:rsidR="009F5A12" w:rsidRPr="00DC7CD2" w:rsidRDefault="009F5A12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ab/>
      </w:r>
    </w:p>
    <w:p w14:paraId="1A6FA49A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480A6191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IČO: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  <w:t>00 151 866</w:t>
      </w:r>
    </w:p>
    <w:p w14:paraId="514DC54D" w14:textId="77777777" w:rsidR="009F5A12" w:rsidRPr="00DC7CD2" w:rsidRDefault="009F5A12" w:rsidP="009F5A12">
      <w:pPr>
        <w:pStyle w:val="Odsekzoznamu1"/>
        <w:spacing w:before="120"/>
        <w:ind w:left="0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Bankové spojenie: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  <w:t>Štátna pokladnica, Radlinského 32, 810 05 Bratislava, SR</w:t>
      </w:r>
    </w:p>
    <w:p w14:paraId="2F96FBB5" w14:textId="77777777" w:rsidR="0041187B" w:rsidRPr="00DC7CD2" w:rsidRDefault="00137061" w:rsidP="0041187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Číslo účtu: 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41187B" w:rsidRPr="00DC7CD2">
        <w:rPr>
          <w:rFonts w:ascii="Arial Narrow" w:hAnsi="Arial Narrow"/>
          <w:sz w:val="22"/>
          <w:szCs w:val="22"/>
        </w:rPr>
        <w:t xml:space="preserve">SK78 8180 0000 </w:t>
      </w:r>
      <w:r w:rsidR="00F13233" w:rsidRPr="00DC7CD2">
        <w:rPr>
          <w:rFonts w:ascii="Arial Narrow" w:hAnsi="Arial Narrow"/>
          <w:sz w:val="22"/>
          <w:szCs w:val="22"/>
        </w:rPr>
        <w:t xml:space="preserve">0070 </w:t>
      </w:r>
      <w:r w:rsidR="0041187B" w:rsidRPr="00DC7CD2">
        <w:rPr>
          <w:rFonts w:ascii="Arial Narrow" w:hAnsi="Arial Narrow"/>
          <w:sz w:val="22"/>
          <w:szCs w:val="22"/>
        </w:rPr>
        <w:t>0018 0023</w:t>
      </w:r>
    </w:p>
    <w:p w14:paraId="4E431556" w14:textId="77777777" w:rsidR="0041187B" w:rsidRPr="00DC7CD2" w:rsidRDefault="00137061" w:rsidP="0041187B">
      <w:pPr>
        <w:pStyle w:val="Odsekzoznamu1"/>
        <w:tabs>
          <w:tab w:val="clear" w:pos="2880"/>
          <w:tab w:val="left" w:pos="2552"/>
        </w:tabs>
        <w:ind w:left="0"/>
        <w:contextualSpacing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BIC/SWIFT kód: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  <w:t xml:space="preserve">      </w:t>
      </w:r>
      <w:r w:rsidR="0041187B" w:rsidRPr="00DC7CD2">
        <w:rPr>
          <w:rFonts w:ascii="Arial Narrow" w:hAnsi="Arial Narrow"/>
          <w:sz w:val="22"/>
          <w:szCs w:val="22"/>
        </w:rPr>
        <w:t xml:space="preserve">SPSRSKBA </w:t>
      </w:r>
    </w:p>
    <w:p w14:paraId="7E966220" w14:textId="77777777" w:rsidR="0041187B" w:rsidRPr="00DC7CD2" w:rsidRDefault="0041187B" w:rsidP="0041187B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(ďalej len „</w:t>
      </w:r>
      <w:r w:rsidR="000605E9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>“)</w:t>
      </w:r>
    </w:p>
    <w:p w14:paraId="6A3F5651" w14:textId="77777777" w:rsidR="009F5A12" w:rsidRPr="00DC7CD2" w:rsidRDefault="009F5A12" w:rsidP="009F5A12">
      <w:pPr>
        <w:pStyle w:val="Odsekzoznamu1"/>
        <w:ind w:left="851"/>
        <w:contextualSpacing/>
        <w:rPr>
          <w:rFonts w:ascii="Arial Narrow" w:hAnsi="Arial Narrow"/>
          <w:sz w:val="22"/>
          <w:szCs w:val="22"/>
        </w:rPr>
      </w:pPr>
    </w:p>
    <w:p w14:paraId="1ADF4276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020564F7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a</w:t>
      </w:r>
    </w:p>
    <w:p w14:paraId="23FEFEC5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08809766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483CE7A4" w14:textId="77777777" w:rsidR="009F5A12" w:rsidRPr="00DC7CD2" w:rsidRDefault="000605E9" w:rsidP="009F5A12">
      <w:pPr>
        <w:pStyle w:val="Odsekzoznamu"/>
        <w:tabs>
          <w:tab w:val="clear" w:pos="2160"/>
          <w:tab w:val="clear" w:pos="2880"/>
          <w:tab w:val="clear" w:pos="4500"/>
          <w:tab w:val="left" w:pos="426"/>
        </w:tabs>
        <w:autoSpaceDE w:val="0"/>
        <w:autoSpaceDN w:val="0"/>
        <w:adjustRightInd w:val="0"/>
        <w:ind w:left="0"/>
        <w:jc w:val="both"/>
        <w:rPr>
          <w:rFonts w:ascii="Arial Narrow" w:hAnsi="Arial Narrow"/>
          <w:b/>
          <w:bCs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>Poskytovateľ</w:t>
      </w:r>
      <w:r w:rsidR="009F5A12" w:rsidRPr="00DC7CD2">
        <w:rPr>
          <w:rFonts w:ascii="Arial Narrow" w:hAnsi="Arial Narrow"/>
          <w:b/>
          <w:bCs/>
          <w:sz w:val="22"/>
          <w:szCs w:val="22"/>
        </w:rPr>
        <w:t>:</w:t>
      </w:r>
    </w:p>
    <w:p w14:paraId="638F5245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Názov: </w:t>
      </w:r>
    </w:p>
    <w:p w14:paraId="0C541D27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Sídlo: </w:t>
      </w:r>
    </w:p>
    <w:p w14:paraId="11EF0CDB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Štatutárny zástupca: </w:t>
      </w:r>
    </w:p>
    <w:p w14:paraId="1ACCDD11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Splnomocnený k podpisu: </w:t>
      </w:r>
    </w:p>
    <w:p w14:paraId="40498ECC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IČO: </w:t>
      </w:r>
    </w:p>
    <w:p w14:paraId="60F7F5BC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DIČ: </w:t>
      </w:r>
    </w:p>
    <w:p w14:paraId="239B0E08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IČ DPH: </w:t>
      </w:r>
    </w:p>
    <w:p w14:paraId="0E760F7E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Bankové spojenie: </w:t>
      </w:r>
    </w:p>
    <w:p w14:paraId="623D0C4B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Číslo účtu: </w:t>
      </w:r>
    </w:p>
    <w:p w14:paraId="5B0D89F0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Tel: </w:t>
      </w:r>
    </w:p>
    <w:p w14:paraId="31719D39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Fax: </w:t>
      </w:r>
    </w:p>
    <w:p w14:paraId="6EA94FCC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e-mail: </w:t>
      </w:r>
    </w:p>
    <w:p w14:paraId="706738DF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registrácia: </w:t>
      </w:r>
    </w:p>
    <w:p w14:paraId="42FDB547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(ďalej len „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>“)</w:t>
      </w:r>
    </w:p>
    <w:p w14:paraId="1A203EC9" w14:textId="77777777" w:rsidR="009F5A12" w:rsidRPr="00DC7CD2" w:rsidRDefault="009F5A12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14:paraId="62155E43" w14:textId="77777777" w:rsidR="009F5A12" w:rsidRPr="00DC7CD2" w:rsidRDefault="000605E9" w:rsidP="009F5A12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(Objednávateľ a Poskytovateľ</w:t>
      </w:r>
      <w:r w:rsidR="009F5A12" w:rsidRPr="00DC7CD2">
        <w:rPr>
          <w:rFonts w:ascii="Arial Narrow" w:hAnsi="Arial Narrow"/>
          <w:sz w:val="22"/>
          <w:szCs w:val="22"/>
        </w:rPr>
        <w:t xml:space="preserve"> ďalej spolu len „Zmluvné strany“ alebo každý samostatne aj ako „Zmluvná strana“)</w:t>
      </w:r>
    </w:p>
    <w:p w14:paraId="68CE27D9" w14:textId="77777777" w:rsidR="00721A89" w:rsidRPr="00DC7CD2" w:rsidRDefault="009F5A12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ab/>
      </w:r>
    </w:p>
    <w:p w14:paraId="47DBA52B" w14:textId="77777777" w:rsidR="00B02FBB" w:rsidRPr="00DC7CD2" w:rsidRDefault="00B02FBB" w:rsidP="009F5A12">
      <w:pPr>
        <w:tabs>
          <w:tab w:val="left" w:pos="3479"/>
          <w:tab w:val="center" w:pos="4451"/>
        </w:tabs>
        <w:spacing w:line="264" w:lineRule="auto"/>
        <w:rPr>
          <w:rFonts w:ascii="Arial Narrow" w:hAnsi="Arial Narrow"/>
          <w:b/>
          <w:sz w:val="22"/>
          <w:szCs w:val="22"/>
        </w:rPr>
      </w:pPr>
    </w:p>
    <w:p w14:paraId="505C4DB1" w14:textId="77777777" w:rsidR="00846409" w:rsidRPr="00DC7CD2" w:rsidRDefault="00846409" w:rsidP="00E865C0">
      <w:pPr>
        <w:tabs>
          <w:tab w:val="left" w:pos="3479"/>
          <w:tab w:val="center" w:pos="4451"/>
        </w:tabs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01D6ECC" w14:textId="77777777" w:rsidR="009F5A12" w:rsidRPr="00DC7CD2" w:rsidRDefault="009F5A12" w:rsidP="00E865C0">
      <w:pPr>
        <w:tabs>
          <w:tab w:val="left" w:pos="3479"/>
          <w:tab w:val="center" w:pos="4451"/>
        </w:tabs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Úvodné ustanovenia</w:t>
      </w:r>
    </w:p>
    <w:p w14:paraId="04304661" w14:textId="77777777" w:rsidR="00E865C0" w:rsidRPr="00DC7CD2" w:rsidRDefault="00E865C0" w:rsidP="005D16AD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DC7CD2">
        <w:rPr>
          <w:rFonts w:ascii="Arial Narrow" w:hAnsi="Arial Narrow"/>
          <w:sz w:val="22"/>
          <w:szCs w:val="22"/>
          <w:lang w:eastAsia="en-US"/>
        </w:rPr>
        <w:t xml:space="preserve">Ministerstvo vnútra Slovenskej republiky ako verejný obstarávateľ podľa § 7 ods. 1 písm. a) zákona </w:t>
      </w:r>
      <w:r w:rsidRPr="00DC7CD2">
        <w:rPr>
          <w:rFonts w:ascii="Arial Narrow" w:hAnsi="Arial Narrow"/>
          <w:sz w:val="22"/>
          <w:szCs w:val="22"/>
          <w:lang w:val="sk-SK" w:eastAsia="en-US"/>
        </w:rPr>
        <w:t xml:space="preserve">         </w:t>
      </w:r>
      <w:r w:rsidRPr="00DC7CD2">
        <w:rPr>
          <w:rFonts w:ascii="Arial Narrow" w:hAnsi="Arial Narrow"/>
          <w:sz w:val="22"/>
          <w:szCs w:val="22"/>
          <w:lang w:eastAsia="en-US"/>
        </w:rPr>
        <w:t xml:space="preserve">č. 343/2015 Z. z. vyhlásilo oznámením uverejnenom v Úradnom vestníku </w:t>
      </w:r>
      <w:r w:rsidRPr="00CE7CF1">
        <w:rPr>
          <w:rFonts w:ascii="Arial Narrow" w:hAnsi="Arial Narrow"/>
          <w:sz w:val="22"/>
          <w:szCs w:val="22"/>
          <w:highlight w:val="yellow"/>
          <w:lang w:eastAsia="en-US"/>
        </w:rPr>
        <w:t>EÚ 201</w:t>
      </w:r>
      <w:r w:rsidR="00532A4E" w:rsidRPr="00CE7CF1">
        <w:rPr>
          <w:rFonts w:ascii="Arial Narrow" w:hAnsi="Arial Narrow"/>
          <w:sz w:val="22"/>
          <w:szCs w:val="22"/>
          <w:highlight w:val="yellow"/>
          <w:lang w:val="sk-SK" w:eastAsia="en-US"/>
        </w:rPr>
        <w:t>9</w:t>
      </w:r>
      <w:r w:rsidR="00F13233" w:rsidRPr="00CE7CF1">
        <w:rPr>
          <w:rFonts w:ascii="Arial Narrow" w:hAnsi="Arial Narrow"/>
          <w:sz w:val="22"/>
          <w:szCs w:val="22"/>
          <w:highlight w:val="yellow"/>
          <w:lang w:val="sk-SK" w:eastAsia="en-US"/>
        </w:rPr>
        <w:t>/S xxx</w:t>
      </w:r>
      <w:r w:rsidRPr="00CE7CF1">
        <w:rPr>
          <w:rFonts w:ascii="Arial Narrow" w:hAnsi="Arial Narrow"/>
          <w:sz w:val="22"/>
          <w:szCs w:val="22"/>
          <w:highlight w:val="yellow"/>
          <w:lang w:val="sk-SK" w:eastAsia="en-US"/>
        </w:rPr>
        <w:t>-xxxxxx</w:t>
      </w:r>
      <w:r w:rsidRPr="00CE7CF1">
        <w:rPr>
          <w:rFonts w:ascii="Arial Narrow" w:hAnsi="Arial Narrow"/>
          <w:sz w:val="22"/>
          <w:szCs w:val="22"/>
          <w:highlight w:val="yellow"/>
          <w:lang w:eastAsia="en-US"/>
        </w:rPr>
        <w:t xml:space="preserve"> zo dňa </w:t>
      </w:r>
      <w:r w:rsidRPr="00CE7CF1">
        <w:rPr>
          <w:rFonts w:ascii="Arial Narrow" w:hAnsi="Arial Narrow"/>
          <w:sz w:val="22"/>
          <w:szCs w:val="22"/>
          <w:highlight w:val="yellow"/>
          <w:lang w:val="sk-SK" w:eastAsia="en-US"/>
        </w:rPr>
        <w:t>xx</w:t>
      </w:r>
      <w:r w:rsidRPr="00CE7CF1">
        <w:rPr>
          <w:rFonts w:ascii="Arial Narrow" w:hAnsi="Arial Narrow"/>
          <w:sz w:val="22"/>
          <w:szCs w:val="22"/>
          <w:highlight w:val="yellow"/>
          <w:lang w:eastAsia="en-US"/>
        </w:rPr>
        <w:t>.</w:t>
      </w:r>
      <w:r w:rsidRPr="00CE7CF1">
        <w:rPr>
          <w:rFonts w:ascii="Arial Narrow" w:hAnsi="Arial Narrow"/>
          <w:sz w:val="22"/>
          <w:szCs w:val="22"/>
          <w:highlight w:val="yellow"/>
          <w:lang w:val="sk-SK" w:eastAsia="en-US"/>
        </w:rPr>
        <w:t>xx</w:t>
      </w:r>
      <w:r w:rsidRPr="00CE7CF1">
        <w:rPr>
          <w:rFonts w:ascii="Arial Narrow" w:hAnsi="Arial Narrow"/>
          <w:sz w:val="22"/>
          <w:szCs w:val="22"/>
          <w:highlight w:val="yellow"/>
          <w:lang w:eastAsia="en-US"/>
        </w:rPr>
        <w:t>.201</w:t>
      </w:r>
      <w:r w:rsidR="00532A4E" w:rsidRPr="00CE7CF1">
        <w:rPr>
          <w:rFonts w:ascii="Arial Narrow" w:hAnsi="Arial Narrow"/>
          <w:sz w:val="22"/>
          <w:szCs w:val="22"/>
          <w:highlight w:val="yellow"/>
          <w:lang w:val="sk-SK" w:eastAsia="en-US"/>
        </w:rPr>
        <w:t>9</w:t>
      </w:r>
      <w:r w:rsidRPr="00CE7CF1">
        <w:rPr>
          <w:rFonts w:ascii="Arial Narrow" w:hAnsi="Arial Narrow"/>
          <w:sz w:val="22"/>
          <w:szCs w:val="22"/>
          <w:highlight w:val="yellow"/>
          <w:lang w:eastAsia="en-US"/>
        </w:rPr>
        <w:t xml:space="preserve"> a vo Vestníku verejného obstarávania č. </w:t>
      </w:r>
      <w:r w:rsidRPr="00CE7CF1">
        <w:rPr>
          <w:rFonts w:ascii="Arial Narrow" w:hAnsi="Arial Narrow"/>
          <w:sz w:val="22"/>
          <w:szCs w:val="22"/>
          <w:highlight w:val="yellow"/>
          <w:lang w:val="sk-SK" w:eastAsia="en-US"/>
        </w:rPr>
        <w:t>xxx</w:t>
      </w:r>
      <w:r w:rsidRPr="00CE7CF1">
        <w:rPr>
          <w:rFonts w:ascii="Arial Narrow" w:hAnsi="Arial Narrow"/>
          <w:sz w:val="22"/>
          <w:szCs w:val="22"/>
          <w:highlight w:val="yellow"/>
          <w:lang w:eastAsia="en-US"/>
        </w:rPr>
        <w:t>/201</w:t>
      </w:r>
      <w:r w:rsidR="00532A4E" w:rsidRPr="00CE7CF1">
        <w:rPr>
          <w:rFonts w:ascii="Arial Narrow" w:hAnsi="Arial Narrow"/>
          <w:sz w:val="22"/>
          <w:szCs w:val="22"/>
          <w:highlight w:val="yellow"/>
          <w:lang w:val="sk-SK" w:eastAsia="en-US"/>
        </w:rPr>
        <w:t>9</w:t>
      </w:r>
      <w:r w:rsidRPr="00CE7CF1">
        <w:rPr>
          <w:rFonts w:ascii="Arial Narrow" w:hAnsi="Arial Narrow"/>
          <w:sz w:val="22"/>
          <w:szCs w:val="22"/>
          <w:highlight w:val="yellow"/>
          <w:lang w:eastAsia="en-US"/>
        </w:rPr>
        <w:t xml:space="preserve"> p</w:t>
      </w:r>
      <w:r w:rsidRPr="00CE7CF1">
        <w:rPr>
          <w:rFonts w:ascii="Arial Narrow" w:hAnsi="Arial Narrow"/>
          <w:sz w:val="22"/>
          <w:szCs w:val="22"/>
          <w:highlight w:val="yellow"/>
          <w:lang w:val="sk-SK" w:eastAsia="en-US"/>
        </w:rPr>
        <w:t>. č.</w:t>
      </w:r>
      <w:r w:rsidRPr="00CE7CF1">
        <w:rPr>
          <w:rFonts w:ascii="Arial Narrow" w:hAnsi="Arial Narrow"/>
          <w:sz w:val="22"/>
          <w:szCs w:val="22"/>
          <w:highlight w:val="yellow"/>
          <w:lang w:eastAsia="en-US"/>
        </w:rPr>
        <w:t xml:space="preserve"> </w:t>
      </w:r>
      <w:r w:rsidRPr="00CE7CF1">
        <w:rPr>
          <w:rFonts w:ascii="Arial Narrow" w:hAnsi="Arial Narrow"/>
          <w:sz w:val="22"/>
          <w:szCs w:val="22"/>
          <w:highlight w:val="yellow"/>
          <w:lang w:val="sk-SK" w:eastAsia="en-US"/>
        </w:rPr>
        <w:t>xxxxx</w:t>
      </w:r>
      <w:r w:rsidRPr="00CE7CF1">
        <w:rPr>
          <w:rFonts w:ascii="Arial Narrow" w:hAnsi="Arial Narrow"/>
          <w:sz w:val="22"/>
          <w:szCs w:val="22"/>
          <w:highlight w:val="yellow"/>
          <w:lang w:eastAsia="en-US"/>
        </w:rPr>
        <w:t xml:space="preserve"> – MST</w:t>
      </w:r>
      <w:r w:rsidRPr="00CE7CF1">
        <w:rPr>
          <w:rFonts w:ascii="Arial Narrow" w:hAnsi="Arial Narrow"/>
          <w:sz w:val="22"/>
          <w:szCs w:val="22"/>
          <w:highlight w:val="yellow"/>
          <w:lang w:val="sk-SK" w:eastAsia="en-US"/>
        </w:rPr>
        <w:t xml:space="preserve"> zo dňa xx.xx.201</w:t>
      </w:r>
      <w:r w:rsidR="00532A4E" w:rsidRPr="00CE7CF1">
        <w:rPr>
          <w:rFonts w:ascii="Arial Narrow" w:hAnsi="Arial Narrow"/>
          <w:sz w:val="22"/>
          <w:szCs w:val="22"/>
          <w:highlight w:val="yellow"/>
          <w:lang w:val="sk-SK" w:eastAsia="en-US"/>
        </w:rPr>
        <w:t>9</w:t>
      </w:r>
      <w:r w:rsidRPr="00DC7CD2">
        <w:rPr>
          <w:rFonts w:ascii="Arial Narrow" w:hAnsi="Arial Narrow"/>
          <w:sz w:val="22"/>
          <w:szCs w:val="22"/>
          <w:lang w:eastAsia="en-US"/>
        </w:rPr>
        <w:t xml:space="preserve"> verejnú súťaž na </w:t>
      </w:r>
      <w:r w:rsidR="00E37615" w:rsidRPr="00DC7CD2">
        <w:rPr>
          <w:rFonts w:ascii="Arial Narrow" w:hAnsi="Arial Narrow"/>
          <w:sz w:val="22"/>
          <w:szCs w:val="22"/>
          <w:lang w:val="sk-SK" w:eastAsia="en-US"/>
        </w:rPr>
        <w:t>predmet zákazky „</w:t>
      </w:r>
      <w:r w:rsidR="00CE7CF1">
        <w:rPr>
          <w:rFonts w:ascii="Arial Narrow" w:hAnsi="Arial Narrow"/>
          <w:sz w:val="22"/>
          <w:szCs w:val="22"/>
          <w:lang w:val="sk-SK" w:eastAsia="en-US"/>
        </w:rPr>
        <w:t>Technická správa budov a servis zariadení</w:t>
      </w:r>
      <w:r w:rsidR="00E37615" w:rsidRPr="00DC7CD2">
        <w:rPr>
          <w:rFonts w:ascii="Arial Narrow" w:hAnsi="Arial Narrow"/>
          <w:sz w:val="22"/>
          <w:szCs w:val="22"/>
          <w:lang w:val="sk-SK" w:eastAsia="en-US"/>
        </w:rPr>
        <w:t>“</w:t>
      </w:r>
      <w:r w:rsidRPr="00DC7CD2">
        <w:rPr>
          <w:rFonts w:ascii="Arial Narrow" w:hAnsi="Arial Narrow"/>
          <w:sz w:val="22"/>
          <w:szCs w:val="22"/>
          <w:lang w:eastAsia="en-US"/>
        </w:rPr>
        <w:t xml:space="preserve"> </w:t>
      </w:r>
      <w:r w:rsidR="00151AA3" w:rsidRPr="00DC7CD2">
        <w:rPr>
          <w:rFonts w:ascii="Arial Narrow" w:hAnsi="Arial Narrow"/>
          <w:sz w:val="22"/>
          <w:szCs w:val="22"/>
          <w:lang w:val="sk-SK" w:eastAsia="en-US"/>
        </w:rPr>
        <w:t xml:space="preserve">– </w:t>
      </w:r>
      <w:r w:rsidR="005B2F36" w:rsidRPr="00DC7CD2">
        <w:rPr>
          <w:rFonts w:ascii="Arial Narrow" w:hAnsi="Arial Narrow"/>
          <w:i/>
          <w:sz w:val="22"/>
          <w:szCs w:val="22"/>
          <w:highlight w:val="yellow"/>
        </w:rPr>
        <w:t xml:space="preserve">časť </w:t>
      </w:r>
      <w:r w:rsidR="005B2F36" w:rsidRPr="00DC7CD2">
        <w:rPr>
          <w:rFonts w:ascii="Arial Narrow" w:hAnsi="Arial Narrow"/>
          <w:i/>
          <w:sz w:val="22"/>
          <w:szCs w:val="22"/>
          <w:highlight w:val="yellow"/>
          <w:lang w:val="sk-SK"/>
        </w:rPr>
        <w:t>x</w:t>
      </w:r>
      <w:r w:rsidR="005B2F36" w:rsidRPr="00DC7CD2">
        <w:rPr>
          <w:rFonts w:ascii="Arial Narrow" w:hAnsi="Arial Narrow"/>
          <w:i/>
          <w:sz w:val="22"/>
          <w:szCs w:val="22"/>
          <w:highlight w:val="yellow"/>
        </w:rPr>
        <w:t xml:space="preserve"> – </w:t>
      </w:r>
      <w:r w:rsidR="005B2F36" w:rsidRPr="00DC7CD2">
        <w:rPr>
          <w:rFonts w:ascii="Arial Narrow" w:hAnsi="Arial Narrow"/>
          <w:i/>
          <w:sz w:val="22"/>
          <w:szCs w:val="22"/>
          <w:highlight w:val="yellow"/>
          <w:lang w:val="sk-SK"/>
        </w:rPr>
        <w:t xml:space="preserve"> názov príslušnej časti</w:t>
      </w:r>
      <w:r w:rsidR="005B2F36" w:rsidRPr="00DC7CD2">
        <w:rPr>
          <w:rFonts w:ascii="Arial Narrow" w:hAnsi="Arial Narrow"/>
          <w:sz w:val="22"/>
          <w:szCs w:val="22"/>
          <w:lang w:eastAsia="en-US"/>
        </w:rPr>
        <w:t xml:space="preserve"> </w:t>
      </w:r>
      <w:r w:rsidRPr="00DC7CD2">
        <w:rPr>
          <w:rFonts w:ascii="Arial Narrow" w:hAnsi="Arial Narrow"/>
          <w:sz w:val="22"/>
          <w:szCs w:val="22"/>
          <w:lang w:eastAsia="en-US"/>
        </w:rPr>
        <w:t xml:space="preserve">(ďalej len </w:t>
      </w:r>
      <w:r w:rsidRPr="00DC7CD2">
        <w:rPr>
          <w:rFonts w:ascii="Arial Narrow" w:hAnsi="Arial Narrow"/>
          <w:b/>
          <w:sz w:val="22"/>
          <w:szCs w:val="22"/>
          <w:lang w:eastAsia="en-US"/>
        </w:rPr>
        <w:t>„verejné obstarávanie“</w:t>
      </w:r>
      <w:r w:rsidRPr="00DC7CD2">
        <w:rPr>
          <w:rFonts w:ascii="Arial Narrow" w:hAnsi="Arial Narrow"/>
          <w:sz w:val="22"/>
          <w:szCs w:val="22"/>
          <w:lang w:eastAsia="en-US"/>
        </w:rPr>
        <w:t>).</w:t>
      </w:r>
    </w:p>
    <w:p w14:paraId="4B08A88B" w14:textId="77777777" w:rsidR="00E865C0" w:rsidRPr="00DC7CD2" w:rsidRDefault="00E865C0" w:rsidP="005D16AD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DC7CD2">
        <w:rPr>
          <w:rFonts w:ascii="Arial Narrow" w:hAnsi="Arial Narrow"/>
          <w:sz w:val="22"/>
          <w:szCs w:val="22"/>
          <w:lang w:eastAsia="en-US"/>
        </w:rPr>
        <w:t>Na základe vyhodnotenia ponúk bola ponuka predávajúceho vybraná ako ponuka úspešného uchádzača v súlade s podmienkami uvedenými v súťažných podkladoch verejného obstarávania. Na základe tejto skutočnosti a predloženej ponuky predávajúceho sa zmluvné strany v slobodnej vôli a v súlade so všeobecne záväznými právnymi predpismi platnými na území Slovenskej republiky rozhodli uzatvoriť túto Dohodu.</w:t>
      </w:r>
    </w:p>
    <w:p w14:paraId="2636B247" w14:textId="77777777" w:rsidR="00E865C0" w:rsidRPr="00DC7CD2" w:rsidRDefault="00E37615" w:rsidP="005D16AD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DC7CD2">
        <w:rPr>
          <w:rFonts w:ascii="Arial Narrow" w:hAnsi="Arial Narrow"/>
          <w:sz w:val="22"/>
          <w:szCs w:val="22"/>
          <w:lang w:val="sk-SK" w:eastAsia="en-US"/>
        </w:rPr>
        <w:t>Objednávateľ</w:t>
      </w:r>
      <w:r w:rsidR="00E865C0" w:rsidRPr="00DC7CD2">
        <w:rPr>
          <w:rFonts w:ascii="Arial Narrow" w:hAnsi="Arial Narrow"/>
          <w:sz w:val="22"/>
          <w:szCs w:val="22"/>
          <w:lang w:eastAsia="en-US"/>
        </w:rPr>
        <w:t xml:space="preserve"> týmto vyhlasuje, že je spôsobilý túto Dohodu uzatvoriť a plniť záväzky v nej obsiahnuté.</w:t>
      </w:r>
    </w:p>
    <w:p w14:paraId="1B620FF5" w14:textId="77777777" w:rsidR="00E865C0" w:rsidRPr="00DC7CD2" w:rsidRDefault="00E37615" w:rsidP="005D16AD">
      <w:pPr>
        <w:pStyle w:val="Odsekzoznamu"/>
        <w:widowControl w:val="0"/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60"/>
        <w:ind w:left="357" w:hanging="357"/>
        <w:jc w:val="both"/>
        <w:rPr>
          <w:rFonts w:ascii="Arial Narrow" w:hAnsi="Arial Narrow"/>
          <w:sz w:val="22"/>
          <w:szCs w:val="22"/>
          <w:lang w:eastAsia="en-US"/>
        </w:rPr>
      </w:pPr>
      <w:r w:rsidRPr="00DC7CD2">
        <w:rPr>
          <w:rFonts w:ascii="Arial Narrow" w:hAnsi="Arial Narrow"/>
          <w:sz w:val="22"/>
          <w:szCs w:val="22"/>
          <w:lang w:eastAsia="en-US"/>
        </w:rPr>
        <w:t>Poskytovateľ</w:t>
      </w:r>
      <w:r w:rsidR="00E865C0" w:rsidRPr="00DC7CD2">
        <w:rPr>
          <w:rFonts w:ascii="Arial Narrow" w:hAnsi="Arial Narrow"/>
          <w:sz w:val="22"/>
          <w:szCs w:val="22"/>
          <w:lang w:eastAsia="en-US"/>
        </w:rPr>
        <w:t xml:space="preserve"> týmto vyhlasuje, že je spôsobilý túto Dohodu uzatvoriť a plniť záväzky v nej obsiahnuté.</w:t>
      </w:r>
    </w:p>
    <w:p w14:paraId="1C0AEC65" w14:textId="77777777" w:rsidR="00885B4B" w:rsidRPr="00DC7CD2" w:rsidRDefault="00E865C0" w:rsidP="005D16AD">
      <w:pPr>
        <w:numPr>
          <w:ilvl w:val="0"/>
          <w:numId w:val="1"/>
        </w:numPr>
        <w:tabs>
          <w:tab w:val="clear" w:pos="2160"/>
          <w:tab w:val="clear" w:pos="2880"/>
          <w:tab w:val="clear" w:pos="4500"/>
        </w:tabs>
        <w:spacing w:after="60"/>
        <w:ind w:hanging="357"/>
        <w:rPr>
          <w:rFonts w:ascii="Arial Narrow" w:hAnsi="Arial Narrow"/>
          <w:sz w:val="22"/>
          <w:szCs w:val="22"/>
          <w:lang w:val="x-none" w:eastAsia="en-US"/>
        </w:rPr>
      </w:pPr>
      <w:r w:rsidRPr="00DC7CD2">
        <w:rPr>
          <w:rFonts w:ascii="Arial Narrow" w:hAnsi="Arial Narrow"/>
          <w:sz w:val="22"/>
          <w:szCs w:val="22"/>
          <w:lang w:val="x-none" w:eastAsia="en-US"/>
        </w:rPr>
        <w:t xml:space="preserve">Základným účelom tejto Dohody je v súlade s výsledkom verejného obstarávania zabezpečenie </w:t>
      </w:r>
      <w:r w:rsidR="00E37615" w:rsidRPr="00DC7CD2">
        <w:rPr>
          <w:rFonts w:ascii="Arial Narrow" w:hAnsi="Arial Narrow"/>
          <w:sz w:val="22"/>
          <w:szCs w:val="22"/>
          <w:lang w:val="x-none" w:eastAsia="en-US"/>
        </w:rPr>
        <w:t>služby,</w:t>
      </w:r>
      <w:r w:rsidRPr="00DC7CD2">
        <w:rPr>
          <w:rFonts w:ascii="Arial Narrow" w:hAnsi="Arial Narrow"/>
          <w:sz w:val="22"/>
          <w:szCs w:val="22"/>
          <w:lang w:val="x-none" w:eastAsia="en-US"/>
        </w:rPr>
        <w:t xml:space="preserve"> tak ako</w:t>
      </w:r>
      <w:r w:rsidR="00F41A81" w:rsidRPr="00DC7CD2">
        <w:rPr>
          <w:rFonts w:ascii="Arial Narrow" w:hAnsi="Arial Narrow"/>
          <w:sz w:val="22"/>
          <w:szCs w:val="22"/>
          <w:lang w:val="x-none" w:eastAsia="en-US"/>
        </w:rPr>
        <w:t xml:space="preserve"> </w:t>
      </w:r>
      <w:r w:rsidR="00885B4B" w:rsidRPr="00DC7CD2">
        <w:rPr>
          <w:rFonts w:ascii="Arial Narrow" w:hAnsi="Arial Narrow"/>
          <w:sz w:val="22"/>
          <w:szCs w:val="22"/>
          <w:lang w:val="x-none" w:eastAsia="en-US"/>
        </w:rPr>
        <w:t xml:space="preserve">sú </w:t>
      </w:r>
      <w:r w:rsidR="00F41A81" w:rsidRPr="00DC7CD2">
        <w:rPr>
          <w:rFonts w:ascii="Arial Narrow" w:hAnsi="Arial Narrow"/>
          <w:sz w:val="22"/>
          <w:szCs w:val="22"/>
          <w:lang w:val="x-none" w:eastAsia="en-US"/>
        </w:rPr>
        <w:t>zadefinované</w:t>
      </w:r>
      <w:r w:rsidRPr="00DC7CD2">
        <w:rPr>
          <w:rFonts w:ascii="Arial Narrow" w:hAnsi="Arial Narrow"/>
          <w:sz w:val="22"/>
          <w:szCs w:val="22"/>
          <w:lang w:val="x-none" w:eastAsia="en-US"/>
        </w:rPr>
        <w:t xml:space="preserve"> nižšie v bode 1.1. a v </w:t>
      </w:r>
      <w:r w:rsidR="00E37615" w:rsidRPr="00DC7CD2">
        <w:rPr>
          <w:rFonts w:ascii="Arial Narrow" w:hAnsi="Arial Narrow"/>
          <w:sz w:val="22"/>
          <w:szCs w:val="22"/>
          <w:lang w:val="x-none" w:eastAsia="en-US"/>
        </w:rPr>
        <w:t xml:space="preserve">Prílohe č. 1 </w:t>
      </w:r>
      <w:r w:rsidR="00D923BE" w:rsidRPr="00DC7CD2">
        <w:rPr>
          <w:rFonts w:ascii="Arial Narrow" w:hAnsi="Arial Narrow"/>
          <w:sz w:val="22"/>
          <w:szCs w:val="22"/>
          <w:lang w:eastAsia="en-US"/>
        </w:rPr>
        <w:t xml:space="preserve">tejto </w:t>
      </w:r>
      <w:r w:rsidR="00E37615" w:rsidRPr="00DC7CD2">
        <w:rPr>
          <w:rFonts w:ascii="Arial Narrow" w:hAnsi="Arial Narrow"/>
          <w:sz w:val="22"/>
          <w:szCs w:val="22"/>
          <w:lang w:val="x-none" w:eastAsia="en-US"/>
        </w:rPr>
        <w:t>Dohody</w:t>
      </w:r>
      <w:r w:rsidR="0082351D" w:rsidRPr="00DC7CD2">
        <w:rPr>
          <w:rFonts w:ascii="Arial Narrow" w:hAnsi="Arial Narrow"/>
          <w:sz w:val="22"/>
          <w:szCs w:val="22"/>
          <w:lang w:val="x-none" w:eastAsia="en-US"/>
        </w:rPr>
        <w:t>.</w:t>
      </w:r>
      <w:r w:rsidRPr="00DC7CD2">
        <w:rPr>
          <w:rFonts w:ascii="Arial Narrow" w:hAnsi="Arial Narrow"/>
          <w:sz w:val="22"/>
          <w:szCs w:val="22"/>
          <w:lang w:val="x-none" w:eastAsia="en-US"/>
        </w:rPr>
        <w:t xml:space="preserve"> </w:t>
      </w:r>
    </w:p>
    <w:p w14:paraId="6A1B8F9E" w14:textId="77777777" w:rsidR="0082351D" w:rsidRPr="00DC7CD2" w:rsidRDefault="0082351D" w:rsidP="0082351D">
      <w:pPr>
        <w:tabs>
          <w:tab w:val="clear" w:pos="2160"/>
          <w:tab w:val="clear" w:pos="2880"/>
          <w:tab w:val="clear" w:pos="4500"/>
        </w:tabs>
        <w:spacing w:after="60"/>
        <w:ind w:left="360"/>
        <w:rPr>
          <w:rFonts w:ascii="Arial Narrow" w:hAnsi="Arial Narrow"/>
          <w:sz w:val="22"/>
          <w:szCs w:val="22"/>
          <w:lang w:val="x-none" w:eastAsia="en-US"/>
        </w:rPr>
      </w:pPr>
    </w:p>
    <w:p w14:paraId="3E6191B1" w14:textId="77777777" w:rsidR="009F5A12" w:rsidRPr="00DC7CD2" w:rsidRDefault="009F5A12" w:rsidP="009F5A12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>Článok</w:t>
      </w:r>
      <w:r w:rsidRPr="00DC7CD2">
        <w:rPr>
          <w:rFonts w:ascii="Arial Narrow" w:hAnsi="Arial Narrow"/>
          <w:b/>
          <w:sz w:val="22"/>
          <w:szCs w:val="22"/>
        </w:rPr>
        <w:t xml:space="preserve"> 1</w:t>
      </w:r>
    </w:p>
    <w:p w14:paraId="401EFF5A" w14:textId="77777777" w:rsidR="009F5A12" w:rsidRPr="00DC7CD2" w:rsidRDefault="009F5A12" w:rsidP="009F5A12">
      <w:pPr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Predmet Dohody</w:t>
      </w:r>
    </w:p>
    <w:p w14:paraId="0037078D" w14:textId="77777777" w:rsidR="00E865C0" w:rsidRPr="00DC7CD2" w:rsidRDefault="00E865C0" w:rsidP="00F0179E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Predmetom tejto Dohody </w:t>
      </w:r>
      <w:r w:rsidR="00F13233" w:rsidRPr="00DC7CD2">
        <w:rPr>
          <w:rFonts w:ascii="Arial Narrow" w:hAnsi="Arial Narrow"/>
          <w:sz w:val="22"/>
          <w:szCs w:val="22"/>
        </w:rPr>
        <w:t xml:space="preserve">je záväzok </w:t>
      </w:r>
      <w:r w:rsidR="00885B4B" w:rsidRPr="00DC7CD2">
        <w:rPr>
          <w:rFonts w:ascii="Arial Narrow" w:hAnsi="Arial Narrow"/>
          <w:sz w:val="22"/>
          <w:szCs w:val="22"/>
        </w:rPr>
        <w:t>Poskytovateľa</w:t>
      </w:r>
      <w:r w:rsidR="00F13233" w:rsidRPr="00DC7CD2">
        <w:rPr>
          <w:rFonts w:ascii="Arial Narrow" w:hAnsi="Arial Narrow"/>
          <w:sz w:val="22"/>
          <w:szCs w:val="22"/>
        </w:rPr>
        <w:t xml:space="preserve"> </w:t>
      </w:r>
      <w:r w:rsidR="0009230E" w:rsidRPr="00DC7CD2">
        <w:rPr>
          <w:rFonts w:ascii="Arial Narrow" w:hAnsi="Arial Narrow"/>
          <w:sz w:val="22"/>
          <w:szCs w:val="22"/>
        </w:rPr>
        <w:t xml:space="preserve">zabezpečiť pre Objednávateľa </w:t>
      </w:r>
      <w:r w:rsidR="00225769">
        <w:rPr>
          <w:rFonts w:ascii="Arial Narrow" w:hAnsi="Arial Narrow"/>
          <w:sz w:val="22"/>
          <w:szCs w:val="22"/>
        </w:rPr>
        <w:t xml:space="preserve">služby </w:t>
      </w:r>
      <w:r w:rsidR="00CE7CF1">
        <w:rPr>
          <w:rFonts w:ascii="Arial Narrow" w:hAnsi="Arial Narrow"/>
          <w:sz w:val="22"/>
          <w:szCs w:val="22"/>
          <w:lang w:eastAsia="en-US"/>
        </w:rPr>
        <w:t>Technická správa budov a servis zariadení</w:t>
      </w:r>
      <w:r w:rsidR="0009230E" w:rsidRPr="00DC7CD2">
        <w:rPr>
          <w:rFonts w:ascii="Arial Narrow" w:hAnsi="Arial Narrow"/>
          <w:sz w:val="22"/>
          <w:szCs w:val="22"/>
        </w:rPr>
        <w:t xml:space="preserve"> </w:t>
      </w:r>
      <w:r w:rsidR="00CE7CF1">
        <w:rPr>
          <w:rFonts w:ascii="Arial Narrow" w:hAnsi="Arial Narrow"/>
          <w:sz w:val="22"/>
          <w:szCs w:val="22"/>
        </w:rPr>
        <w:t xml:space="preserve">pre </w:t>
      </w:r>
      <w:r w:rsidR="00CE7CF1" w:rsidRPr="00CE7CF1">
        <w:rPr>
          <w:rFonts w:ascii="Arial Narrow" w:hAnsi="Arial Narrow"/>
          <w:sz w:val="22"/>
          <w:szCs w:val="22"/>
          <w:highlight w:val="yellow"/>
        </w:rPr>
        <w:t>XY</w:t>
      </w:r>
      <w:r w:rsidR="0009230E" w:rsidRPr="00CE7CF1">
        <w:rPr>
          <w:rFonts w:ascii="Arial Narrow" w:hAnsi="Arial Narrow"/>
          <w:sz w:val="22"/>
          <w:szCs w:val="22"/>
          <w:highlight w:val="yellow"/>
        </w:rPr>
        <w:t xml:space="preserve"> kraj</w:t>
      </w:r>
      <w:r w:rsidR="0009230E" w:rsidRPr="00DC7CD2">
        <w:rPr>
          <w:rFonts w:ascii="Arial Narrow" w:hAnsi="Arial Narrow"/>
          <w:sz w:val="22"/>
          <w:szCs w:val="22"/>
        </w:rPr>
        <w:t xml:space="preserve"> (ďalej len „</w:t>
      </w:r>
      <w:r w:rsidR="00885B4B" w:rsidRPr="00DC7CD2">
        <w:rPr>
          <w:rFonts w:ascii="Arial Narrow" w:hAnsi="Arial Narrow"/>
          <w:sz w:val="22"/>
          <w:szCs w:val="22"/>
        </w:rPr>
        <w:t>služby</w:t>
      </w:r>
      <w:r w:rsidR="0009230E" w:rsidRPr="00DC7CD2">
        <w:rPr>
          <w:rFonts w:ascii="Arial Narrow" w:hAnsi="Arial Narrow"/>
          <w:sz w:val="22"/>
          <w:szCs w:val="22"/>
        </w:rPr>
        <w:t>“) v súlade s</w:t>
      </w:r>
      <w:r w:rsidR="00585803" w:rsidRPr="00DC7CD2">
        <w:rPr>
          <w:rFonts w:ascii="Arial Narrow" w:hAnsi="Arial Narrow"/>
          <w:sz w:val="22"/>
          <w:szCs w:val="22"/>
        </w:rPr>
        <w:t xml:space="preserve"> Opisom predmetu zákazky, ktorý tvorí </w:t>
      </w:r>
      <w:r w:rsidR="0009230E" w:rsidRPr="00DC7CD2">
        <w:rPr>
          <w:rFonts w:ascii="Arial Narrow" w:hAnsi="Arial Narrow"/>
          <w:sz w:val="22"/>
          <w:szCs w:val="22"/>
        </w:rPr>
        <w:t> prílohu č. 1</w:t>
      </w:r>
      <w:r w:rsidR="00F13233" w:rsidRPr="00DC7CD2">
        <w:rPr>
          <w:rFonts w:ascii="Arial Narrow" w:hAnsi="Arial Narrow"/>
          <w:sz w:val="22"/>
          <w:szCs w:val="22"/>
        </w:rPr>
        <w:t xml:space="preserve"> </w:t>
      </w:r>
      <w:r w:rsidR="00585803" w:rsidRPr="00DC7CD2">
        <w:rPr>
          <w:rFonts w:ascii="Arial Narrow" w:hAnsi="Arial Narrow"/>
          <w:sz w:val="22"/>
          <w:szCs w:val="22"/>
        </w:rPr>
        <w:t xml:space="preserve">tejto Dohody a </w:t>
      </w:r>
      <w:r w:rsidR="00F13233" w:rsidRPr="00DC7CD2">
        <w:rPr>
          <w:rFonts w:ascii="Arial Narrow" w:hAnsi="Arial Narrow"/>
          <w:sz w:val="22"/>
          <w:szCs w:val="22"/>
        </w:rPr>
        <w:t xml:space="preserve">za podmienok stanovených touto Dohodou </w:t>
      </w:r>
      <w:r w:rsidR="00FE785C" w:rsidRPr="00DC7CD2">
        <w:rPr>
          <w:rFonts w:ascii="Arial Narrow" w:hAnsi="Arial Narrow"/>
          <w:sz w:val="22"/>
          <w:szCs w:val="22"/>
        </w:rPr>
        <w:t>v mieste plnenia</w:t>
      </w:r>
      <w:r w:rsidR="00BF54BA" w:rsidRPr="00DC7CD2">
        <w:rPr>
          <w:rFonts w:ascii="Arial Narrow" w:hAnsi="Arial Narrow"/>
          <w:sz w:val="22"/>
          <w:szCs w:val="22"/>
        </w:rPr>
        <w:t xml:space="preserve"> </w:t>
      </w:r>
      <w:r w:rsidR="00585803" w:rsidRPr="00DC7CD2">
        <w:rPr>
          <w:rFonts w:ascii="Arial Narrow" w:hAnsi="Arial Narrow"/>
          <w:sz w:val="22"/>
          <w:szCs w:val="22"/>
        </w:rPr>
        <w:t>a</w:t>
      </w:r>
      <w:r w:rsidR="008C5312" w:rsidRPr="00DC7CD2">
        <w:rPr>
          <w:rFonts w:ascii="Arial Narrow" w:hAnsi="Arial Narrow"/>
          <w:sz w:val="22"/>
          <w:szCs w:val="22"/>
        </w:rPr>
        <w:t xml:space="preserve"> záväzok </w:t>
      </w:r>
      <w:r w:rsidR="00585803" w:rsidRPr="00DC7CD2">
        <w:rPr>
          <w:rFonts w:ascii="Arial Narrow" w:hAnsi="Arial Narrow"/>
          <w:sz w:val="22"/>
          <w:szCs w:val="22"/>
        </w:rPr>
        <w:t xml:space="preserve">Objednávateľa </w:t>
      </w:r>
      <w:r w:rsidR="008C5312" w:rsidRPr="00DC7CD2">
        <w:rPr>
          <w:rFonts w:ascii="Arial Narrow" w:hAnsi="Arial Narrow"/>
          <w:sz w:val="22"/>
          <w:szCs w:val="22"/>
        </w:rPr>
        <w:t xml:space="preserve">zaplatiť dohodnutú </w:t>
      </w:r>
      <w:r w:rsidR="00BF54BA" w:rsidRPr="00DC7CD2">
        <w:rPr>
          <w:rFonts w:ascii="Arial Narrow" w:hAnsi="Arial Narrow"/>
          <w:sz w:val="22"/>
          <w:szCs w:val="22"/>
        </w:rPr>
        <w:t xml:space="preserve">cenu za </w:t>
      </w:r>
      <w:r w:rsidR="00225769">
        <w:rPr>
          <w:rFonts w:ascii="Arial Narrow" w:hAnsi="Arial Narrow"/>
          <w:sz w:val="22"/>
          <w:szCs w:val="22"/>
        </w:rPr>
        <w:t xml:space="preserve">riadne a včas </w:t>
      </w:r>
      <w:r w:rsidR="00BF54BA" w:rsidRPr="00DC7CD2">
        <w:rPr>
          <w:rFonts w:ascii="Arial Narrow" w:hAnsi="Arial Narrow"/>
          <w:sz w:val="22"/>
          <w:szCs w:val="22"/>
        </w:rPr>
        <w:t>poskytnut</w:t>
      </w:r>
      <w:r w:rsidR="00225769">
        <w:rPr>
          <w:rFonts w:ascii="Arial Narrow" w:hAnsi="Arial Narrow"/>
          <w:sz w:val="22"/>
          <w:szCs w:val="22"/>
        </w:rPr>
        <w:t>é</w:t>
      </w:r>
      <w:r w:rsidR="00BF54BA" w:rsidRPr="00DC7CD2">
        <w:rPr>
          <w:rFonts w:ascii="Arial Narrow" w:hAnsi="Arial Narrow"/>
          <w:sz w:val="22"/>
          <w:szCs w:val="22"/>
        </w:rPr>
        <w:t xml:space="preserve"> služb</w:t>
      </w:r>
      <w:r w:rsidR="00225769">
        <w:rPr>
          <w:rFonts w:ascii="Arial Narrow" w:hAnsi="Arial Narrow"/>
          <w:sz w:val="22"/>
          <w:szCs w:val="22"/>
        </w:rPr>
        <w:t>y</w:t>
      </w:r>
      <w:r w:rsidR="00BF54BA" w:rsidRPr="00DC7CD2">
        <w:rPr>
          <w:rFonts w:ascii="Arial Narrow" w:hAnsi="Arial Narrow"/>
          <w:sz w:val="22"/>
          <w:szCs w:val="22"/>
        </w:rPr>
        <w:t xml:space="preserve"> </w:t>
      </w:r>
      <w:r w:rsidR="008C5312" w:rsidRPr="00DC7CD2">
        <w:rPr>
          <w:rFonts w:ascii="Arial Narrow" w:hAnsi="Arial Narrow"/>
          <w:sz w:val="22"/>
          <w:szCs w:val="22"/>
        </w:rPr>
        <w:t xml:space="preserve">v súlade s podmienkami </w:t>
      </w:r>
      <w:r w:rsidR="00BF54BA" w:rsidRPr="00DC7CD2">
        <w:rPr>
          <w:rFonts w:ascii="Arial Narrow" w:hAnsi="Arial Narrow"/>
          <w:sz w:val="22"/>
          <w:szCs w:val="22"/>
        </w:rPr>
        <w:t xml:space="preserve">tejto </w:t>
      </w:r>
      <w:r w:rsidR="008C5312" w:rsidRPr="00DC7CD2">
        <w:rPr>
          <w:rFonts w:ascii="Arial Narrow" w:hAnsi="Arial Narrow"/>
          <w:sz w:val="22"/>
          <w:szCs w:val="22"/>
        </w:rPr>
        <w:t>Dohody.</w:t>
      </w:r>
    </w:p>
    <w:p w14:paraId="5A295642" w14:textId="2FD70F3C" w:rsidR="0024058B" w:rsidRDefault="00E865C0" w:rsidP="00F0179E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Zmluvné strany sa dohodli, že </w:t>
      </w:r>
      <w:r w:rsidR="006A6470">
        <w:rPr>
          <w:rFonts w:ascii="Arial Narrow" w:hAnsi="Arial Narrow"/>
          <w:sz w:val="22"/>
          <w:szCs w:val="22"/>
        </w:rPr>
        <w:t>o</w:t>
      </w:r>
      <w:r w:rsidR="00FE785C" w:rsidRPr="00DC7CD2">
        <w:rPr>
          <w:rFonts w:ascii="Arial Narrow" w:hAnsi="Arial Narrow"/>
          <w:sz w:val="22"/>
          <w:szCs w:val="22"/>
        </w:rPr>
        <w:t>bjednávanie služ</w:t>
      </w:r>
      <w:r w:rsidR="00225769">
        <w:rPr>
          <w:rFonts w:ascii="Arial Narrow" w:hAnsi="Arial Narrow"/>
          <w:sz w:val="22"/>
          <w:szCs w:val="22"/>
        </w:rPr>
        <w:t>ie</w:t>
      </w:r>
      <w:r w:rsidR="00FE785C" w:rsidRPr="00DC7CD2">
        <w:rPr>
          <w:rFonts w:ascii="Arial Narrow" w:hAnsi="Arial Narrow"/>
          <w:sz w:val="22"/>
          <w:szCs w:val="22"/>
        </w:rPr>
        <w:t>b</w:t>
      </w:r>
      <w:r w:rsidRPr="00DC7CD2">
        <w:rPr>
          <w:rFonts w:ascii="Arial Narrow" w:hAnsi="Arial Narrow"/>
          <w:sz w:val="22"/>
          <w:szCs w:val="22"/>
        </w:rPr>
        <w:t xml:space="preserve"> podľa tejto Dohody bude realizovan</w:t>
      </w:r>
      <w:r w:rsidR="00225769">
        <w:rPr>
          <w:rFonts w:ascii="Arial Narrow" w:hAnsi="Arial Narrow"/>
          <w:sz w:val="22"/>
          <w:szCs w:val="22"/>
        </w:rPr>
        <w:t>é</w:t>
      </w:r>
      <w:r w:rsidRPr="00DC7CD2">
        <w:rPr>
          <w:rFonts w:ascii="Arial Narrow" w:hAnsi="Arial Narrow"/>
          <w:sz w:val="22"/>
          <w:szCs w:val="22"/>
        </w:rPr>
        <w:t xml:space="preserve"> na základe písomnej objednávky, v ktorej budú špecifikované všetky detaily </w:t>
      </w:r>
      <w:r w:rsidR="00BF54BA" w:rsidRPr="00DC7CD2">
        <w:rPr>
          <w:rFonts w:ascii="Arial Narrow" w:hAnsi="Arial Narrow"/>
          <w:sz w:val="22"/>
          <w:szCs w:val="22"/>
        </w:rPr>
        <w:t>požadovan</w:t>
      </w:r>
      <w:r w:rsidR="00225769">
        <w:rPr>
          <w:rFonts w:ascii="Arial Narrow" w:hAnsi="Arial Narrow"/>
          <w:sz w:val="22"/>
          <w:szCs w:val="22"/>
        </w:rPr>
        <w:t>ých</w:t>
      </w:r>
      <w:r w:rsidR="00BF54BA" w:rsidRPr="00DC7CD2">
        <w:rPr>
          <w:rFonts w:ascii="Arial Narrow" w:hAnsi="Arial Narrow"/>
          <w:sz w:val="22"/>
          <w:szCs w:val="22"/>
        </w:rPr>
        <w:t xml:space="preserve"> služ</w:t>
      </w:r>
      <w:r w:rsidR="00225769">
        <w:rPr>
          <w:rFonts w:ascii="Arial Narrow" w:hAnsi="Arial Narrow"/>
          <w:sz w:val="22"/>
          <w:szCs w:val="22"/>
        </w:rPr>
        <w:t>ieb</w:t>
      </w:r>
      <w:r w:rsidRPr="00DC7CD2">
        <w:rPr>
          <w:rFonts w:ascii="Arial Narrow" w:hAnsi="Arial Narrow"/>
          <w:sz w:val="22"/>
          <w:szCs w:val="22"/>
        </w:rPr>
        <w:t xml:space="preserve"> (ďalej len </w:t>
      </w:r>
      <w:r w:rsidRPr="00DC7CD2">
        <w:rPr>
          <w:rFonts w:ascii="Arial Narrow" w:hAnsi="Arial Narrow"/>
          <w:b/>
          <w:sz w:val="22"/>
          <w:szCs w:val="22"/>
        </w:rPr>
        <w:t>„Objednávka“</w:t>
      </w:r>
      <w:r w:rsidRPr="00DC7CD2">
        <w:rPr>
          <w:rFonts w:ascii="Arial Narrow" w:hAnsi="Arial Narrow"/>
          <w:sz w:val="22"/>
          <w:szCs w:val="22"/>
        </w:rPr>
        <w:t>)</w:t>
      </w:r>
    </w:p>
    <w:p w14:paraId="7EDEF7FE" w14:textId="77777777" w:rsidR="00DC7CD2" w:rsidRPr="00DC7CD2" w:rsidRDefault="00DC7CD2" w:rsidP="00DC7CD2">
      <w:pPr>
        <w:tabs>
          <w:tab w:val="clear" w:pos="2160"/>
          <w:tab w:val="clear" w:pos="2880"/>
          <w:tab w:val="clear" w:pos="4500"/>
        </w:tabs>
        <w:spacing w:after="60"/>
        <w:ind w:left="426"/>
        <w:jc w:val="both"/>
        <w:rPr>
          <w:rFonts w:ascii="Arial Narrow" w:hAnsi="Arial Narrow"/>
          <w:sz w:val="22"/>
          <w:szCs w:val="22"/>
        </w:rPr>
      </w:pPr>
    </w:p>
    <w:p w14:paraId="4ADCC794" w14:textId="77777777" w:rsidR="009F5A12" w:rsidRPr="00DC7CD2" w:rsidRDefault="00CD215D" w:rsidP="00CD215D">
      <w:pPr>
        <w:ind w:left="360"/>
        <w:jc w:val="center"/>
        <w:rPr>
          <w:rFonts w:ascii="Arial Narrow" w:hAnsi="Arial Narrow"/>
          <w:b/>
          <w:bCs/>
          <w:sz w:val="22"/>
          <w:szCs w:val="22"/>
        </w:rPr>
      </w:pPr>
      <w:r w:rsidRPr="00DC7CD2">
        <w:rPr>
          <w:rFonts w:ascii="Arial Narrow" w:hAnsi="Arial Narrow"/>
          <w:b/>
          <w:bCs/>
          <w:sz w:val="22"/>
          <w:szCs w:val="22"/>
        </w:rPr>
        <w:t>Článok 2</w:t>
      </w:r>
    </w:p>
    <w:p w14:paraId="12E15FCC" w14:textId="77777777" w:rsidR="009F5A12" w:rsidRPr="00DC7CD2" w:rsidRDefault="00D8219D" w:rsidP="009F5A12">
      <w:pPr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        </w:t>
      </w:r>
      <w:r w:rsidR="009F5A12" w:rsidRPr="00DC7CD2">
        <w:rPr>
          <w:rFonts w:ascii="Arial Narrow" w:hAnsi="Arial Narrow"/>
          <w:b/>
          <w:sz w:val="22"/>
          <w:szCs w:val="22"/>
        </w:rPr>
        <w:t>Cena</w:t>
      </w:r>
    </w:p>
    <w:p w14:paraId="6B24BF37" w14:textId="77777777" w:rsidR="00F0179E" w:rsidRPr="00DC7CD2" w:rsidRDefault="00F0179E" w:rsidP="00F0179E">
      <w:pPr>
        <w:pStyle w:val="Odsekzoznamu"/>
        <w:numPr>
          <w:ilvl w:val="0"/>
          <w:numId w:val="18"/>
        </w:numPr>
        <w:tabs>
          <w:tab w:val="clear" w:pos="2160"/>
          <w:tab w:val="clear" w:pos="2880"/>
          <w:tab w:val="clear" w:pos="4500"/>
        </w:tabs>
        <w:spacing w:after="60"/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7BC8A454" w14:textId="77777777" w:rsidR="00CD215D" w:rsidRPr="00DC7CD2" w:rsidRDefault="00CD215D" w:rsidP="005D16AD">
      <w:pPr>
        <w:numPr>
          <w:ilvl w:val="1"/>
          <w:numId w:val="18"/>
        </w:numPr>
        <w:tabs>
          <w:tab w:val="clear" w:pos="2160"/>
          <w:tab w:val="clear" w:pos="2880"/>
          <w:tab w:val="clear" w:pos="4500"/>
        </w:tabs>
        <w:spacing w:after="60"/>
        <w:ind w:left="431" w:hanging="431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Maximálny finančný limit tejto Dohody  je stanovený nasledovne:</w:t>
      </w:r>
    </w:p>
    <w:p w14:paraId="5B551463" w14:textId="77777777" w:rsidR="00CD215D" w:rsidRPr="00DC7CD2" w:rsidRDefault="00CD215D" w:rsidP="00CE7CF1">
      <w:pPr>
        <w:ind w:left="567"/>
        <w:jc w:val="both"/>
        <w:rPr>
          <w:rFonts w:ascii="Arial Narrow" w:hAnsi="Arial Narrow"/>
          <w:sz w:val="22"/>
          <w:szCs w:val="22"/>
          <w:lang w:val="x-none"/>
        </w:rPr>
      </w:pPr>
      <w:r w:rsidRPr="00DC7CD2">
        <w:rPr>
          <w:rFonts w:ascii="Arial Narrow" w:hAnsi="Arial Narrow"/>
          <w:sz w:val="22"/>
          <w:szCs w:val="22"/>
          <w:lang w:val="x-none"/>
        </w:rPr>
        <w:t xml:space="preserve">Pre </w:t>
      </w:r>
      <w:r w:rsidR="00CE7CF1" w:rsidRPr="00CE7CF1">
        <w:rPr>
          <w:rFonts w:ascii="Arial Narrow" w:hAnsi="Arial Narrow"/>
          <w:sz w:val="22"/>
          <w:szCs w:val="22"/>
          <w:highlight w:val="yellow"/>
        </w:rPr>
        <w:t>XY kraj</w:t>
      </w:r>
      <w:r w:rsidR="00CE7CF1" w:rsidRPr="00DC7CD2">
        <w:rPr>
          <w:rFonts w:ascii="Arial Narrow" w:hAnsi="Arial Narrow"/>
          <w:sz w:val="22"/>
          <w:szCs w:val="22"/>
        </w:rPr>
        <w:t xml:space="preserve"> </w:t>
      </w:r>
      <w:r w:rsidR="00137061" w:rsidRPr="00DC7CD2">
        <w:rPr>
          <w:rFonts w:ascii="Arial Narrow" w:hAnsi="Arial Narrow"/>
          <w:sz w:val="22"/>
          <w:szCs w:val="22"/>
          <w:lang w:val="x-none"/>
        </w:rPr>
        <w:t xml:space="preserve">je určený vo výške </w:t>
      </w:r>
      <w:r w:rsidR="00CE7CF1" w:rsidRPr="00CE7CF1">
        <w:rPr>
          <w:rFonts w:ascii="Arial Narrow" w:hAnsi="Arial Narrow"/>
          <w:sz w:val="22"/>
          <w:szCs w:val="22"/>
          <w:highlight w:val="yellow"/>
        </w:rPr>
        <w:t>00,000</w:t>
      </w:r>
      <w:r w:rsidR="003354F4" w:rsidRPr="00CE7CF1">
        <w:rPr>
          <w:rFonts w:ascii="Arial Narrow" w:hAnsi="Arial Narrow"/>
          <w:sz w:val="22"/>
          <w:szCs w:val="22"/>
          <w:highlight w:val="yellow"/>
          <w:lang w:val="x-none"/>
        </w:rPr>
        <w:t xml:space="preserve"> EUR bez DPH</w:t>
      </w:r>
      <w:r w:rsidRPr="00DC7CD2">
        <w:rPr>
          <w:rFonts w:ascii="Arial Narrow" w:hAnsi="Arial Narrow"/>
          <w:sz w:val="22"/>
          <w:szCs w:val="22"/>
          <w:lang w:val="x-none"/>
        </w:rPr>
        <w:t xml:space="preserve">. </w:t>
      </w:r>
    </w:p>
    <w:p w14:paraId="69FC0D21" w14:textId="77777777" w:rsidR="00CD215D" w:rsidRPr="00DC7CD2" w:rsidRDefault="00CD215D" w:rsidP="00F57DB0">
      <w:pPr>
        <w:autoSpaceDE w:val="0"/>
        <w:autoSpaceDN w:val="0"/>
        <w:adjustRightInd w:val="0"/>
        <w:ind w:left="567" w:hanging="567"/>
        <w:jc w:val="both"/>
        <w:rPr>
          <w:rFonts w:ascii="Arial Narrow" w:hAnsi="Arial Narrow"/>
          <w:sz w:val="22"/>
          <w:szCs w:val="22"/>
          <w:lang w:val="x-none"/>
        </w:rPr>
      </w:pPr>
      <w:r w:rsidRPr="00DC7CD2">
        <w:rPr>
          <w:rFonts w:ascii="Arial Narrow" w:hAnsi="Arial Narrow"/>
          <w:sz w:val="22"/>
          <w:szCs w:val="22"/>
          <w:lang w:val="x-none"/>
        </w:rPr>
        <w:tab/>
        <w:t xml:space="preserve">Cenník služieb </w:t>
      </w:r>
      <w:r w:rsidR="005D16AD" w:rsidRPr="00DC7CD2">
        <w:rPr>
          <w:rFonts w:ascii="Arial Narrow" w:hAnsi="Arial Narrow"/>
          <w:sz w:val="22"/>
          <w:szCs w:val="22"/>
        </w:rPr>
        <w:t xml:space="preserve">za príslušnú časť </w:t>
      </w:r>
      <w:r w:rsidRPr="00DC7CD2">
        <w:rPr>
          <w:rFonts w:ascii="Arial Narrow" w:hAnsi="Arial Narrow"/>
          <w:sz w:val="22"/>
          <w:szCs w:val="22"/>
          <w:lang w:val="x-none"/>
        </w:rPr>
        <w:t>s uvedením jednotkových cien za uskutočňovanie požadovaných služieb je</w:t>
      </w:r>
      <w:r w:rsidR="00432107" w:rsidRPr="00DC7CD2">
        <w:rPr>
          <w:rFonts w:ascii="Arial Narrow" w:hAnsi="Arial Narrow"/>
          <w:sz w:val="22"/>
          <w:szCs w:val="22"/>
          <w:lang w:val="x-none"/>
        </w:rPr>
        <w:t xml:space="preserve"> uvedený v Prílohe č. 2 tejto Dohody</w:t>
      </w:r>
      <w:r w:rsidRPr="00DC7CD2">
        <w:rPr>
          <w:rFonts w:ascii="Arial Narrow" w:hAnsi="Arial Narrow"/>
          <w:sz w:val="22"/>
          <w:szCs w:val="22"/>
          <w:lang w:val="x-none"/>
        </w:rPr>
        <w:t>.</w:t>
      </w:r>
    </w:p>
    <w:p w14:paraId="05908BCD" w14:textId="77777777" w:rsidR="00CD215D" w:rsidRPr="00DC7CD2" w:rsidRDefault="00CD215D" w:rsidP="00CD215D">
      <w:pPr>
        <w:autoSpaceDE w:val="0"/>
        <w:autoSpaceDN w:val="0"/>
        <w:adjustRightInd w:val="0"/>
        <w:ind w:left="709" w:hanging="425"/>
        <w:jc w:val="both"/>
        <w:rPr>
          <w:rFonts w:ascii="Arial Narrow" w:hAnsi="Arial Narrow"/>
          <w:color w:val="000000"/>
          <w:lang w:eastAsia="sk-SK"/>
        </w:rPr>
      </w:pPr>
    </w:p>
    <w:p w14:paraId="154FDEAA" w14:textId="77777777" w:rsidR="00432107" w:rsidRPr="00DC7CD2" w:rsidRDefault="00CD215D" w:rsidP="00786AAD">
      <w:pPr>
        <w:pStyle w:val="Odsekzoznamu"/>
        <w:numPr>
          <w:ilvl w:val="1"/>
          <w:numId w:val="18"/>
        </w:numPr>
        <w:spacing w:after="120"/>
        <w:ind w:left="425" w:hanging="425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Cena za vykonanie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služby </w:t>
      </w:r>
      <w:r w:rsidRPr="00DC7CD2">
        <w:rPr>
          <w:rFonts w:ascii="Arial Narrow" w:hAnsi="Arial Narrow"/>
          <w:sz w:val="22"/>
          <w:szCs w:val="22"/>
        </w:rPr>
        <w:t xml:space="preserve"> musí byť stanovená v mene EURO. K fakturovanej cene bude vždy pripočítaná DPH stanovená v súlade so všeobecne záväznými právnymi predpismi platnými na území Slovenskej republiky. </w:t>
      </w:r>
    </w:p>
    <w:p w14:paraId="341DD329" w14:textId="77777777" w:rsidR="00432107" w:rsidRPr="00DC7CD2" w:rsidRDefault="00432107" w:rsidP="00786AAD">
      <w:pPr>
        <w:pStyle w:val="Odsekzoznamu"/>
        <w:numPr>
          <w:ilvl w:val="1"/>
          <w:numId w:val="18"/>
        </w:numPr>
        <w:spacing w:after="120"/>
        <w:ind w:left="425" w:hanging="425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val="sk-SK"/>
        </w:rPr>
        <w:t>Poskytovateľ</w:t>
      </w:r>
      <w:r w:rsidR="00A62BAF" w:rsidRPr="00DC7CD2">
        <w:rPr>
          <w:rFonts w:ascii="Arial Narrow" w:hAnsi="Arial Narrow"/>
          <w:sz w:val="22"/>
          <w:szCs w:val="22"/>
        </w:rPr>
        <w:t xml:space="preserve"> prehlasuje, </w:t>
      </w:r>
      <w:r w:rsidR="00CD215D" w:rsidRPr="00DC7CD2">
        <w:rPr>
          <w:rFonts w:ascii="Arial Narrow" w:hAnsi="Arial Narrow"/>
          <w:sz w:val="22"/>
          <w:szCs w:val="22"/>
        </w:rPr>
        <w:t xml:space="preserve">že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služby </w:t>
      </w:r>
      <w:r w:rsidR="00CD215D" w:rsidRPr="00DC7CD2">
        <w:rPr>
          <w:rFonts w:ascii="Arial Narrow" w:hAnsi="Arial Narrow"/>
          <w:sz w:val="22"/>
          <w:szCs w:val="22"/>
        </w:rPr>
        <w:t xml:space="preserve">alebo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ich </w:t>
      </w:r>
      <w:r w:rsidR="00CD215D" w:rsidRPr="00DC7CD2">
        <w:rPr>
          <w:rFonts w:ascii="Arial Narrow" w:hAnsi="Arial Narrow"/>
          <w:sz w:val="22"/>
          <w:szCs w:val="22"/>
        </w:rPr>
        <w:t xml:space="preserve">časť poskytuje </w:t>
      </w:r>
      <w:r w:rsidRPr="00DC7CD2">
        <w:rPr>
          <w:rFonts w:ascii="Arial Narrow" w:hAnsi="Arial Narrow"/>
          <w:sz w:val="22"/>
          <w:szCs w:val="22"/>
          <w:lang w:val="sk-SK"/>
        </w:rPr>
        <w:t>O</w:t>
      </w:r>
      <w:r w:rsidR="000E63EA" w:rsidRPr="00DC7CD2">
        <w:rPr>
          <w:rFonts w:ascii="Arial Narrow" w:hAnsi="Arial Narrow"/>
          <w:sz w:val="22"/>
          <w:szCs w:val="22"/>
        </w:rPr>
        <w:t>objednávateľovi</w:t>
      </w:r>
      <w:r w:rsidR="000E63EA"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="00CD215D" w:rsidRPr="00DC7CD2">
        <w:rPr>
          <w:rFonts w:ascii="Arial Narrow" w:hAnsi="Arial Narrow"/>
          <w:sz w:val="22"/>
          <w:szCs w:val="22"/>
        </w:rPr>
        <w:t>za najlepších/</w:t>
      </w:r>
      <w:r w:rsidR="00A62BAF"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="00CD215D" w:rsidRPr="00DC7CD2">
        <w:rPr>
          <w:rFonts w:ascii="Arial Narrow" w:hAnsi="Arial Narrow"/>
          <w:sz w:val="22"/>
          <w:szCs w:val="22"/>
        </w:rPr>
        <w:t>najvýhodnejších podmienok, aké poskytuje na relevantnom trhu.</w:t>
      </w:r>
    </w:p>
    <w:p w14:paraId="773A9698" w14:textId="77777777" w:rsidR="00786AAD" w:rsidRPr="00DC7CD2" w:rsidRDefault="00CD215D" w:rsidP="00786AAD">
      <w:pPr>
        <w:pStyle w:val="Odsekzoznamu"/>
        <w:numPr>
          <w:ilvl w:val="1"/>
          <w:numId w:val="18"/>
        </w:numPr>
        <w:spacing w:after="120"/>
        <w:ind w:left="425" w:hanging="425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Cena za </w:t>
      </w:r>
      <w:r w:rsidR="00585803" w:rsidRPr="00DC7CD2">
        <w:rPr>
          <w:rFonts w:ascii="Arial Narrow" w:hAnsi="Arial Narrow"/>
          <w:sz w:val="22"/>
          <w:szCs w:val="22"/>
          <w:lang w:val="sk-SK"/>
        </w:rPr>
        <w:t xml:space="preserve">poskytnuté služby  je </w:t>
      </w:r>
      <w:r w:rsidR="00432107" w:rsidRPr="00DC7CD2">
        <w:rPr>
          <w:rFonts w:ascii="Arial Narrow" w:hAnsi="Arial Narrow"/>
          <w:sz w:val="22"/>
          <w:szCs w:val="22"/>
        </w:rPr>
        <w:t xml:space="preserve"> stanovená v zmysle zákona Národnej rady Slovenskej republiky č. 18/1996 Z. z. o cenách v znení neskorších predpisov a vyhlášky Ministerstva financií Slovenskej republiky č. 87/1996 Z. z., ktorou sa vykonáva zákon Národnej rady Slovenskej republiky č. 18/1996 Z. z. o cenách.</w:t>
      </w:r>
    </w:p>
    <w:p w14:paraId="1DB04918" w14:textId="77777777" w:rsidR="00CD215D" w:rsidRPr="00DC7CD2" w:rsidRDefault="00CD215D" w:rsidP="00786AAD">
      <w:pPr>
        <w:pStyle w:val="Odsekzoznamu"/>
        <w:numPr>
          <w:ilvl w:val="1"/>
          <w:numId w:val="18"/>
        </w:numPr>
        <w:spacing w:after="120"/>
        <w:ind w:left="425" w:hanging="425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Ak pri plnení </w:t>
      </w:r>
      <w:r w:rsidR="00225769">
        <w:rPr>
          <w:rFonts w:ascii="Arial Narrow" w:hAnsi="Arial Narrow"/>
          <w:sz w:val="22"/>
          <w:szCs w:val="22"/>
          <w:lang w:val="sk-SK"/>
        </w:rPr>
        <w:t xml:space="preserve">písomnej </w:t>
      </w:r>
      <w:r w:rsidR="000E63EA" w:rsidRPr="00DC7CD2">
        <w:rPr>
          <w:rFonts w:ascii="Arial Narrow" w:hAnsi="Arial Narrow"/>
          <w:sz w:val="22"/>
          <w:szCs w:val="22"/>
        </w:rPr>
        <w:t>objednávky  bude O</w:t>
      </w:r>
      <w:r w:rsidRPr="00DC7CD2">
        <w:rPr>
          <w:rFonts w:ascii="Arial Narrow" w:hAnsi="Arial Narrow"/>
          <w:sz w:val="22"/>
          <w:szCs w:val="22"/>
        </w:rPr>
        <w:t xml:space="preserve">bjednávateľ požadovať od </w:t>
      </w:r>
      <w:r w:rsidR="000E63EA" w:rsidRPr="00DC7CD2">
        <w:rPr>
          <w:rFonts w:ascii="Arial Narrow" w:hAnsi="Arial Narrow"/>
          <w:sz w:val="22"/>
          <w:szCs w:val="22"/>
        </w:rPr>
        <w:t>poskytovateľa</w:t>
      </w:r>
      <w:r w:rsidRPr="00DC7CD2">
        <w:rPr>
          <w:rFonts w:ascii="Arial Narrow" w:hAnsi="Arial Narrow"/>
          <w:sz w:val="22"/>
          <w:szCs w:val="22"/>
        </w:rPr>
        <w:t xml:space="preserve"> také služby, ktoré nie sú obsiahnuté v tab. č.1 prílohy č.2 tejto </w:t>
      </w:r>
      <w:r w:rsidR="000E63EA" w:rsidRPr="00DC7CD2">
        <w:rPr>
          <w:rFonts w:ascii="Arial Narrow" w:hAnsi="Arial Narrow"/>
          <w:sz w:val="22"/>
          <w:szCs w:val="22"/>
        </w:rPr>
        <w:t>Dohody</w:t>
      </w:r>
      <w:r w:rsidRPr="00DC7CD2">
        <w:rPr>
          <w:rFonts w:ascii="Arial Narrow" w:hAnsi="Arial Narrow"/>
          <w:sz w:val="22"/>
          <w:szCs w:val="22"/>
        </w:rPr>
        <w:t>, tieto budú ocenené príslušnými polo</w:t>
      </w:r>
      <w:r w:rsidR="000E63EA" w:rsidRPr="00DC7CD2">
        <w:rPr>
          <w:rFonts w:ascii="Arial Narrow" w:hAnsi="Arial Narrow"/>
          <w:sz w:val="22"/>
          <w:szCs w:val="22"/>
        </w:rPr>
        <w:t>žkami aktuálneho cenníka Cenkros</w:t>
      </w:r>
      <w:r w:rsidRPr="00DC7CD2">
        <w:rPr>
          <w:rFonts w:ascii="Arial Narrow" w:hAnsi="Arial Narrow"/>
          <w:sz w:val="22"/>
          <w:szCs w:val="22"/>
        </w:rPr>
        <w:t>. Na takto stanovené j</w:t>
      </w:r>
      <w:r w:rsidR="000E63EA" w:rsidRPr="00DC7CD2">
        <w:rPr>
          <w:rFonts w:ascii="Arial Narrow" w:hAnsi="Arial Narrow"/>
          <w:sz w:val="22"/>
          <w:szCs w:val="22"/>
        </w:rPr>
        <w:t>ednotkové ceny z cenníka Cenkros</w:t>
      </w:r>
      <w:r w:rsidRPr="00DC7CD2">
        <w:rPr>
          <w:rFonts w:ascii="Arial Narrow" w:hAnsi="Arial Narrow"/>
          <w:sz w:val="22"/>
          <w:szCs w:val="22"/>
        </w:rPr>
        <w:t xml:space="preserve"> bude uplatňovaná percentuálna zľava</w:t>
      </w:r>
      <w:r w:rsidR="000E63EA" w:rsidRPr="00DC7CD2">
        <w:rPr>
          <w:rFonts w:ascii="Arial Narrow" w:hAnsi="Arial Narrow"/>
          <w:sz w:val="22"/>
          <w:szCs w:val="22"/>
        </w:rPr>
        <w:t>.</w:t>
      </w:r>
      <w:r w:rsidRPr="00DC7CD2">
        <w:rPr>
          <w:rFonts w:ascii="Arial Narrow" w:hAnsi="Arial Narrow"/>
          <w:sz w:val="22"/>
          <w:szCs w:val="22"/>
        </w:rPr>
        <w:t xml:space="preserve"> Výška zľavy na služby (komplet, vr. nosného a pomocného materiálu v zmysle popisu cenníkovej položky v cenníku Cen</w:t>
      </w:r>
      <w:r w:rsidR="000E63EA" w:rsidRPr="00DC7CD2">
        <w:rPr>
          <w:rFonts w:ascii="Arial Narrow" w:hAnsi="Arial Narrow"/>
          <w:sz w:val="22"/>
          <w:szCs w:val="22"/>
        </w:rPr>
        <w:t>kros</w:t>
      </w:r>
      <w:r w:rsidRPr="00DC7CD2">
        <w:rPr>
          <w:rFonts w:ascii="Arial Narrow" w:hAnsi="Arial Narrow"/>
          <w:sz w:val="22"/>
          <w:szCs w:val="22"/>
        </w:rPr>
        <w:t xml:space="preserve">) bude uvedená v tab.č.2 prílohy č. 2 tejto </w:t>
      </w:r>
      <w:r w:rsidR="000E63EA" w:rsidRPr="00DC7CD2">
        <w:rPr>
          <w:rFonts w:ascii="Arial Narrow" w:hAnsi="Arial Narrow"/>
          <w:sz w:val="22"/>
          <w:szCs w:val="22"/>
        </w:rPr>
        <w:t>Dohody</w:t>
      </w:r>
      <w:r w:rsidRPr="00DC7CD2">
        <w:rPr>
          <w:rFonts w:ascii="Arial Narrow" w:hAnsi="Arial Narrow"/>
          <w:sz w:val="22"/>
          <w:szCs w:val="22"/>
        </w:rPr>
        <w:t xml:space="preserve">. </w:t>
      </w:r>
      <w:r w:rsidR="00137061"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 xml:space="preserve">V prípade, ak sa objednávateľom požadované služby nenachádzajú v tab.č.1 prílohy č.2 tejto </w:t>
      </w:r>
      <w:r w:rsidR="000E63EA" w:rsidRPr="00DC7CD2">
        <w:rPr>
          <w:rFonts w:ascii="Arial Narrow" w:hAnsi="Arial Narrow"/>
          <w:sz w:val="22"/>
          <w:szCs w:val="22"/>
        </w:rPr>
        <w:t>Dohody</w:t>
      </w:r>
      <w:r w:rsidRPr="00DC7CD2">
        <w:rPr>
          <w:rFonts w:ascii="Arial Narrow" w:hAnsi="Arial Narrow"/>
          <w:sz w:val="22"/>
          <w:szCs w:val="22"/>
        </w:rPr>
        <w:t xml:space="preserve">, ani v aktuálnom cenníku </w:t>
      </w:r>
      <w:r w:rsidR="000E63EA" w:rsidRPr="00DC7CD2">
        <w:rPr>
          <w:rFonts w:ascii="Arial Narrow" w:hAnsi="Arial Narrow"/>
          <w:sz w:val="22"/>
          <w:szCs w:val="22"/>
        </w:rPr>
        <w:t>Cenkros</w:t>
      </w:r>
      <w:r w:rsidRPr="00DC7CD2">
        <w:rPr>
          <w:rFonts w:ascii="Arial Narrow" w:hAnsi="Arial Narrow"/>
          <w:sz w:val="22"/>
          <w:szCs w:val="22"/>
        </w:rPr>
        <w:t xml:space="preserve">, bude takáto služba ocenená pomocou kalkulačného vzorca uvedeného </w:t>
      </w:r>
      <w:r w:rsidR="00392D8C" w:rsidRPr="00DC7CD2">
        <w:rPr>
          <w:rFonts w:ascii="Arial Narrow" w:hAnsi="Arial Narrow"/>
          <w:sz w:val="22"/>
          <w:szCs w:val="22"/>
        </w:rPr>
        <w:t>v tab.č.</w:t>
      </w:r>
      <w:r w:rsidR="00392D8C" w:rsidRPr="00DC7CD2">
        <w:rPr>
          <w:rFonts w:ascii="Arial Narrow" w:hAnsi="Arial Narrow"/>
          <w:sz w:val="22"/>
          <w:szCs w:val="22"/>
          <w:lang w:val="sk-SK"/>
        </w:rPr>
        <w:t>3</w:t>
      </w:r>
      <w:r w:rsidR="00392D8C" w:rsidRPr="00DC7CD2">
        <w:rPr>
          <w:rFonts w:ascii="Arial Narrow" w:hAnsi="Arial Narrow"/>
          <w:sz w:val="22"/>
          <w:szCs w:val="22"/>
        </w:rPr>
        <w:t xml:space="preserve"> prílohy č. 2 tejto Dohody</w:t>
      </w:r>
      <w:r w:rsidR="000E63EA" w:rsidRPr="00DC7CD2">
        <w:rPr>
          <w:rFonts w:ascii="Arial Narrow" w:hAnsi="Arial Narrow"/>
          <w:sz w:val="22"/>
          <w:szCs w:val="22"/>
        </w:rPr>
        <w:t>.</w:t>
      </w:r>
    </w:p>
    <w:p w14:paraId="0EF0EB93" w14:textId="77777777" w:rsidR="00B02FBB" w:rsidRPr="00DC7CD2" w:rsidRDefault="00CD215D" w:rsidP="00DC7CD2">
      <w:pPr>
        <w:pStyle w:val="Odsekzoznamu"/>
        <w:numPr>
          <w:ilvl w:val="1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Zmluvné strany sa dohodli, že cena </w:t>
      </w:r>
      <w:r w:rsidR="00EE42A4" w:rsidRPr="00DC7CD2">
        <w:rPr>
          <w:rFonts w:ascii="Arial Narrow" w:hAnsi="Arial Narrow"/>
          <w:sz w:val="22"/>
          <w:szCs w:val="22"/>
        </w:rPr>
        <w:t xml:space="preserve">služby </w:t>
      </w:r>
      <w:r w:rsidR="00786AAD" w:rsidRPr="00DC7CD2">
        <w:rPr>
          <w:rFonts w:ascii="Arial Narrow" w:hAnsi="Arial Narrow"/>
          <w:sz w:val="22"/>
          <w:szCs w:val="22"/>
        </w:rPr>
        <w:t xml:space="preserve"> uvedená v bode 2.1.</w:t>
      </w:r>
      <w:r w:rsidRPr="00DC7CD2">
        <w:rPr>
          <w:rFonts w:ascii="Arial Narrow" w:hAnsi="Arial Narrow"/>
          <w:sz w:val="22"/>
          <w:szCs w:val="22"/>
        </w:rPr>
        <w:t xml:space="preserve"> je maximálna</w:t>
      </w:r>
      <w:r w:rsidR="00225769">
        <w:rPr>
          <w:rFonts w:ascii="Arial Narrow" w:hAnsi="Arial Narrow"/>
          <w:sz w:val="22"/>
          <w:szCs w:val="22"/>
          <w:lang w:val="sk-SK"/>
        </w:rPr>
        <w:t xml:space="preserve"> a konečná</w:t>
      </w:r>
      <w:r w:rsidR="00786AAD" w:rsidRPr="00DC7CD2">
        <w:rPr>
          <w:rFonts w:ascii="Arial Narrow" w:hAnsi="Arial Narrow"/>
          <w:sz w:val="22"/>
          <w:szCs w:val="22"/>
        </w:rPr>
        <w:t>.</w:t>
      </w:r>
      <w:r w:rsidRPr="00DC7CD2">
        <w:rPr>
          <w:rFonts w:ascii="Arial Narrow" w:hAnsi="Arial Narrow"/>
          <w:sz w:val="22"/>
          <w:szCs w:val="22"/>
        </w:rPr>
        <w:t xml:space="preserve"> </w:t>
      </w:r>
    </w:p>
    <w:p w14:paraId="4B8A0F50" w14:textId="77777777" w:rsidR="00DC7CD2" w:rsidRPr="00DC7CD2" w:rsidRDefault="00DC7CD2" w:rsidP="00DC7CD2">
      <w:pPr>
        <w:pStyle w:val="Odsekzoznamu"/>
        <w:autoSpaceDE w:val="0"/>
        <w:autoSpaceDN w:val="0"/>
        <w:adjustRightInd w:val="0"/>
        <w:ind w:left="1000"/>
        <w:jc w:val="both"/>
        <w:rPr>
          <w:rFonts w:ascii="Arial Narrow" w:hAnsi="Arial Narrow"/>
          <w:sz w:val="22"/>
          <w:szCs w:val="22"/>
        </w:rPr>
      </w:pPr>
    </w:p>
    <w:p w14:paraId="0A7A50A6" w14:textId="77777777" w:rsidR="009F5A12" w:rsidRPr="00DC7CD2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Článok </w:t>
      </w:r>
      <w:r w:rsidR="00786AAD" w:rsidRPr="00DC7CD2">
        <w:rPr>
          <w:rFonts w:ascii="Arial Narrow" w:hAnsi="Arial Narrow"/>
          <w:b/>
          <w:sz w:val="22"/>
          <w:szCs w:val="22"/>
        </w:rPr>
        <w:t>3</w:t>
      </w:r>
    </w:p>
    <w:p w14:paraId="1174A8F4" w14:textId="77777777" w:rsidR="009F5A12" w:rsidRPr="00DC7CD2" w:rsidRDefault="009F5A12" w:rsidP="009F5A12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Doba platnosti </w:t>
      </w:r>
      <w:r w:rsidR="00210B9B" w:rsidRPr="00DC7CD2">
        <w:rPr>
          <w:rFonts w:ascii="Arial Narrow" w:hAnsi="Arial Narrow"/>
          <w:b/>
          <w:sz w:val="22"/>
          <w:szCs w:val="22"/>
        </w:rPr>
        <w:t>D</w:t>
      </w:r>
      <w:r w:rsidRPr="00DC7CD2">
        <w:rPr>
          <w:rFonts w:ascii="Arial Narrow" w:hAnsi="Arial Narrow"/>
          <w:b/>
          <w:sz w:val="22"/>
          <w:szCs w:val="22"/>
        </w:rPr>
        <w:t xml:space="preserve">ohody </w:t>
      </w:r>
    </w:p>
    <w:p w14:paraId="43825868" w14:textId="77777777" w:rsidR="004E16E5" w:rsidRPr="00DC7CD2" w:rsidRDefault="009F5A12" w:rsidP="005D16AD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lastRenderedPageBreak/>
        <w:t>Táto Dohoda sa uzatvára na obdobie štyridsaťosem (48) mesiacov od</w:t>
      </w:r>
      <w:r w:rsidR="005B4B6C" w:rsidRPr="00DC7CD2">
        <w:rPr>
          <w:rFonts w:ascii="Arial Narrow" w:hAnsi="Arial Narrow"/>
          <w:sz w:val="22"/>
          <w:szCs w:val="22"/>
        </w:rPr>
        <w:t>o dňa nadobudnutia</w:t>
      </w:r>
      <w:r w:rsidRPr="00DC7CD2">
        <w:rPr>
          <w:rFonts w:ascii="Arial Narrow" w:hAnsi="Arial Narrow"/>
          <w:sz w:val="22"/>
          <w:szCs w:val="22"/>
        </w:rPr>
        <w:t xml:space="preserve"> účinnosti </w:t>
      </w:r>
      <w:r w:rsidR="005B4B6C" w:rsidRPr="00DC7CD2">
        <w:rPr>
          <w:rFonts w:ascii="Arial Narrow" w:hAnsi="Arial Narrow"/>
          <w:sz w:val="22"/>
          <w:szCs w:val="22"/>
        </w:rPr>
        <w:t>tejto Dohody</w:t>
      </w:r>
      <w:r w:rsidRPr="00DC7CD2">
        <w:rPr>
          <w:rFonts w:ascii="Arial Narrow" w:hAnsi="Arial Narrow"/>
          <w:sz w:val="22"/>
          <w:szCs w:val="22"/>
        </w:rPr>
        <w:t xml:space="preserve"> alebo do vyčerpania finančného limitu uvedeného v čl.</w:t>
      </w:r>
      <w:r w:rsidR="00F57DB0" w:rsidRPr="00DC7CD2">
        <w:rPr>
          <w:rFonts w:ascii="Arial Narrow" w:hAnsi="Arial Narrow"/>
          <w:sz w:val="22"/>
          <w:szCs w:val="22"/>
        </w:rPr>
        <w:t>2</w:t>
      </w:r>
      <w:r w:rsidRPr="00DC7CD2">
        <w:rPr>
          <w:rFonts w:ascii="Arial Narrow" w:hAnsi="Arial Narrow"/>
          <w:sz w:val="22"/>
          <w:szCs w:val="22"/>
        </w:rPr>
        <w:t xml:space="preserve"> bod </w:t>
      </w:r>
      <w:r w:rsidR="00F57DB0" w:rsidRPr="00DC7CD2">
        <w:rPr>
          <w:rFonts w:ascii="Arial Narrow" w:hAnsi="Arial Narrow"/>
          <w:sz w:val="22"/>
          <w:szCs w:val="22"/>
        </w:rPr>
        <w:t>2.1</w:t>
      </w:r>
      <w:r w:rsidR="005B4B6C" w:rsidRPr="00DC7CD2">
        <w:rPr>
          <w:rFonts w:ascii="Arial Narrow" w:hAnsi="Arial Narrow"/>
          <w:sz w:val="22"/>
          <w:szCs w:val="22"/>
        </w:rPr>
        <w:t>.</w:t>
      </w:r>
      <w:r w:rsidRPr="00DC7CD2">
        <w:rPr>
          <w:rFonts w:ascii="Arial Narrow" w:hAnsi="Arial Narrow"/>
          <w:sz w:val="22"/>
          <w:szCs w:val="22"/>
        </w:rPr>
        <w:t xml:space="preserve"> tejto Dohody, podľa toho, ktorá skutočnosť nastane skôr</w:t>
      </w:r>
      <w:r w:rsidR="004E16E5" w:rsidRPr="00DC7CD2">
        <w:rPr>
          <w:rFonts w:ascii="Arial Narrow" w:hAnsi="Arial Narrow"/>
          <w:sz w:val="22"/>
          <w:szCs w:val="22"/>
        </w:rPr>
        <w:t>.</w:t>
      </w:r>
    </w:p>
    <w:p w14:paraId="7A86575C" w14:textId="77777777" w:rsidR="004E16E5" w:rsidRPr="00DC7CD2" w:rsidRDefault="004E16E5" w:rsidP="004E16E5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Článok 4</w:t>
      </w:r>
    </w:p>
    <w:p w14:paraId="0ED24C80" w14:textId="77777777" w:rsidR="004E16E5" w:rsidRPr="00DC7CD2" w:rsidRDefault="004E16E5" w:rsidP="004E16E5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Miesto plnenia </w:t>
      </w:r>
    </w:p>
    <w:p w14:paraId="34CD8984" w14:textId="77777777" w:rsidR="004E16E5" w:rsidRPr="00DC7CD2" w:rsidRDefault="00CF48E9" w:rsidP="004E16E5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</w:t>
      </w:r>
      <w:r w:rsidR="002D2077" w:rsidRPr="00DC7CD2">
        <w:rPr>
          <w:rFonts w:ascii="Arial Narrow" w:hAnsi="Arial Narrow"/>
          <w:sz w:val="22"/>
          <w:szCs w:val="22"/>
        </w:rPr>
        <w:t>oskytovateľ</w:t>
      </w:r>
      <w:r w:rsidR="004E16E5" w:rsidRPr="00DC7CD2">
        <w:rPr>
          <w:rFonts w:ascii="Arial Narrow" w:hAnsi="Arial Narrow"/>
          <w:sz w:val="22"/>
          <w:szCs w:val="22"/>
        </w:rPr>
        <w:t xml:space="preserve"> zabezpečí </w:t>
      </w:r>
      <w:r w:rsidR="00387B00" w:rsidRPr="00DC7CD2">
        <w:rPr>
          <w:rFonts w:ascii="Arial Narrow" w:hAnsi="Arial Narrow"/>
          <w:sz w:val="22"/>
          <w:szCs w:val="22"/>
        </w:rPr>
        <w:t>poskytnutie</w:t>
      </w:r>
      <w:r w:rsidRPr="00DC7CD2">
        <w:rPr>
          <w:rFonts w:ascii="Arial Narrow" w:hAnsi="Arial Narrow"/>
          <w:sz w:val="22"/>
          <w:szCs w:val="22"/>
        </w:rPr>
        <w:t xml:space="preserve"> služ</w:t>
      </w:r>
      <w:r w:rsidR="00225769">
        <w:rPr>
          <w:rFonts w:ascii="Arial Narrow" w:hAnsi="Arial Narrow"/>
          <w:sz w:val="22"/>
          <w:szCs w:val="22"/>
        </w:rPr>
        <w:t>ieb</w:t>
      </w:r>
      <w:r w:rsidRPr="00DC7CD2">
        <w:rPr>
          <w:rFonts w:ascii="Arial Narrow" w:hAnsi="Arial Narrow"/>
          <w:sz w:val="22"/>
          <w:szCs w:val="22"/>
        </w:rPr>
        <w:t xml:space="preserve"> </w:t>
      </w:r>
      <w:r w:rsidR="002D2077" w:rsidRPr="00DC7CD2">
        <w:rPr>
          <w:rFonts w:ascii="Arial Narrow" w:hAnsi="Arial Narrow"/>
          <w:sz w:val="22"/>
          <w:szCs w:val="22"/>
        </w:rPr>
        <w:t xml:space="preserve"> </w:t>
      </w:r>
      <w:r w:rsidR="004E16E5" w:rsidRPr="00DC7CD2">
        <w:rPr>
          <w:rFonts w:ascii="Arial Narrow" w:hAnsi="Arial Narrow"/>
          <w:sz w:val="22"/>
          <w:szCs w:val="22"/>
        </w:rPr>
        <w:t>v rozsahu a v mieste podľa písomnej objednávky jednotlivých útvarov v pôsobnosti objednávateľa.</w:t>
      </w:r>
    </w:p>
    <w:p w14:paraId="4C215D93" w14:textId="77777777" w:rsidR="00600259" w:rsidRPr="00DC7CD2" w:rsidRDefault="00600259" w:rsidP="009B292D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70FBB53" w14:textId="77777777" w:rsidR="004E16E5" w:rsidRPr="00DC7CD2" w:rsidRDefault="004E16E5" w:rsidP="009B292D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Článok 5</w:t>
      </w:r>
    </w:p>
    <w:p w14:paraId="719240B5" w14:textId="77777777" w:rsidR="004E16E5" w:rsidRPr="00DC7CD2" w:rsidRDefault="004E16E5" w:rsidP="009B292D">
      <w:pPr>
        <w:spacing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Práva a povinnosti Účastníkov </w:t>
      </w:r>
      <w:r w:rsidR="009B292D" w:rsidRPr="00DC7CD2">
        <w:rPr>
          <w:rFonts w:ascii="Arial Narrow" w:hAnsi="Arial Narrow"/>
          <w:b/>
          <w:sz w:val="22"/>
          <w:szCs w:val="22"/>
        </w:rPr>
        <w:t>Dohody</w:t>
      </w:r>
    </w:p>
    <w:p w14:paraId="12C94CA1" w14:textId="77777777" w:rsidR="009B292D" w:rsidRPr="00DC7CD2" w:rsidRDefault="004E16E5" w:rsidP="009B292D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5</w:t>
      </w:r>
      <w:r w:rsidRPr="00DC7CD2">
        <w:rPr>
          <w:rFonts w:ascii="Arial Narrow" w:hAnsi="Arial Narrow"/>
          <w:sz w:val="22"/>
          <w:szCs w:val="22"/>
        </w:rPr>
        <w:t xml:space="preserve">.1.  Všetky dokumenty súvisiace s touto </w:t>
      </w:r>
      <w:r w:rsidR="009B292D" w:rsidRPr="00DC7CD2">
        <w:rPr>
          <w:rFonts w:ascii="Arial Narrow" w:hAnsi="Arial Narrow"/>
          <w:sz w:val="22"/>
          <w:szCs w:val="22"/>
        </w:rPr>
        <w:t>Dohodou</w:t>
      </w:r>
      <w:r w:rsidRPr="00DC7CD2">
        <w:rPr>
          <w:rFonts w:ascii="Arial Narrow" w:hAnsi="Arial Narrow"/>
          <w:sz w:val="22"/>
          <w:szCs w:val="22"/>
        </w:rPr>
        <w:t xml:space="preserve"> a to najmä </w:t>
      </w:r>
      <w:r w:rsidR="00722665">
        <w:rPr>
          <w:rFonts w:ascii="Arial Narrow" w:hAnsi="Arial Narrow"/>
          <w:sz w:val="22"/>
          <w:szCs w:val="22"/>
        </w:rPr>
        <w:t xml:space="preserve">písomné </w:t>
      </w:r>
      <w:r w:rsidRPr="00DC7CD2">
        <w:rPr>
          <w:rFonts w:ascii="Arial Narrow" w:hAnsi="Arial Narrow"/>
          <w:sz w:val="22"/>
          <w:szCs w:val="22"/>
        </w:rPr>
        <w:t xml:space="preserve">objednávky, faktúry, výkazy, výdajky a pod. </w:t>
      </w:r>
      <w:r w:rsidR="009B292D" w:rsidRPr="00DC7CD2">
        <w:rPr>
          <w:rFonts w:ascii="Arial Narrow" w:hAnsi="Arial Narrow"/>
          <w:sz w:val="22"/>
          <w:szCs w:val="22"/>
        </w:rPr>
        <w:t>ú</w:t>
      </w:r>
      <w:r w:rsidRPr="00DC7CD2">
        <w:rPr>
          <w:rFonts w:ascii="Arial Narrow" w:hAnsi="Arial Narrow"/>
          <w:sz w:val="22"/>
          <w:szCs w:val="22"/>
        </w:rPr>
        <w:t xml:space="preserve">častníci </w:t>
      </w:r>
      <w:r w:rsidR="009B292D" w:rsidRPr="00DC7CD2">
        <w:rPr>
          <w:rFonts w:ascii="Arial Narrow" w:hAnsi="Arial Narrow"/>
          <w:sz w:val="22"/>
          <w:szCs w:val="22"/>
        </w:rPr>
        <w:t>Dohody</w:t>
      </w:r>
      <w:r w:rsidRPr="00DC7CD2">
        <w:rPr>
          <w:rFonts w:ascii="Arial Narrow" w:hAnsi="Arial Narrow"/>
          <w:sz w:val="22"/>
          <w:szCs w:val="22"/>
        </w:rPr>
        <w:t xml:space="preserve"> vypracovávajú v slovenskom jazyku, a tieto dokumenty musia obsahovať všetky dohodnuté a požadované údaje podľa všeobecne záväzných právnych predpisov platných na území Slovenskej republike.</w:t>
      </w:r>
    </w:p>
    <w:p w14:paraId="4F8D6D1E" w14:textId="77777777" w:rsidR="009B292D" w:rsidRPr="00DC7CD2" w:rsidRDefault="009B292D" w:rsidP="009B292D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lang w:eastAsia="sk-SK"/>
        </w:rPr>
      </w:pPr>
    </w:p>
    <w:p w14:paraId="7F9FED50" w14:textId="77777777" w:rsidR="004E16E5" w:rsidRPr="00DC7CD2" w:rsidRDefault="009B292D" w:rsidP="009B292D">
      <w:p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 xml:space="preserve">5.2.  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>Poskytovateľ</w:t>
      </w:r>
      <w:r w:rsidR="004E16E5" w:rsidRPr="00DC7CD2">
        <w:rPr>
          <w:rFonts w:ascii="Arial Narrow" w:hAnsi="Arial Narrow"/>
          <w:sz w:val="22"/>
          <w:szCs w:val="22"/>
          <w:lang w:eastAsia="sk-SK"/>
        </w:rPr>
        <w:t xml:space="preserve"> je povinný:</w:t>
      </w:r>
    </w:p>
    <w:p w14:paraId="356018F7" w14:textId="77777777" w:rsidR="004E16E5" w:rsidRPr="00DC7CD2" w:rsidRDefault="004E16E5" w:rsidP="009B292D">
      <w:pPr>
        <w:numPr>
          <w:ilvl w:val="1"/>
          <w:numId w:val="28"/>
        </w:numPr>
        <w:tabs>
          <w:tab w:val="clear" w:pos="2160"/>
          <w:tab w:val="left" w:pos="1418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zabezpečiť pre objednávateľa </w:t>
      </w:r>
      <w:r w:rsidR="009B292D" w:rsidRPr="00DC7CD2">
        <w:rPr>
          <w:rFonts w:ascii="Arial Narrow" w:hAnsi="Arial Narrow"/>
          <w:sz w:val="22"/>
          <w:szCs w:val="22"/>
        </w:rPr>
        <w:t>služb</w:t>
      </w:r>
      <w:r w:rsidR="00722665">
        <w:rPr>
          <w:rFonts w:ascii="Arial Narrow" w:hAnsi="Arial Narrow"/>
          <w:sz w:val="22"/>
          <w:szCs w:val="22"/>
        </w:rPr>
        <w:t>y</w:t>
      </w:r>
      <w:r w:rsidR="009B292D" w:rsidRPr="00DC7CD2">
        <w:rPr>
          <w:rFonts w:ascii="Arial Narrow" w:hAnsi="Arial Narrow"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 xml:space="preserve"> v dohodnutej kvalite, rozsahu, cene a v termínoch, v zmysle </w:t>
      </w:r>
      <w:r w:rsidR="00722665">
        <w:rPr>
          <w:rFonts w:ascii="Arial Narrow" w:hAnsi="Arial Narrow"/>
          <w:sz w:val="22"/>
          <w:szCs w:val="22"/>
        </w:rPr>
        <w:t xml:space="preserve">písomnej </w:t>
      </w:r>
      <w:r w:rsidRPr="00DC7CD2">
        <w:rPr>
          <w:rFonts w:ascii="Arial Narrow" w:hAnsi="Arial Narrow"/>
          <w:sz w:val="22"/>
          <w:szCs w:val="22"/>
        </w:rPr>
        <w:t>objednávky objednávateľa do 30 dní od jej prijatia,</w:t>
      </w:r>
    </w:p>
    <w:p w14:paraId="42AA7BCB" w14:textId="77777777" w:rsidR="004E16E5" w:rsidRPr="00DC7CD2" w:rsidRDefault="004E16E5" w:rsidP="00B91AD9">
      <w:pPr>
        <w:numPr>
          <w:ilvl w:val="1"/>
          <w:numId w:val="28"/>
        </w:numPr>
        <w:tabs>
          <w:tab w:val="clear" w:pos="2160"/>
          <w:tab w:val="left" w:pos="993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zodpovedať za seba a za svojich zamestnancov za všetky šk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 xml:space="preserve">ody spôsobené objednávateľovi a 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tretím osobám vo vzťahu k tejto </w:t>
      </w:r>
      <w:r w:rsidR="009B292D" w:rsidRPr="00DC7CD2">
        <w:rPr>
          <w:rFonts w:ascii="Arial Narrow" w:hAnsi="Arial Narrow"/>
          <w:sz w:val="22"/>
          <w:szCs w:val="22"/>
          <w:lang w:eastAsia="sk-SK"/>
        </w:rPr>
        <w:t>Dohode</w:t>
      </w:r>
      <w:r w:rsidRPr="00DC7CD2">
        <w:rPr>
          <w:rFonts w:ascii="Arial Narrow" w:hAnsi="Arial Narrow"/>
          <w:sz w:val="22"/>
          <w:szCs w:val="22"/>
          <w:lang w:eastAsia="sk-SK"/>
        </w:rPr>
        <w:t>,</w:t>
      </w:r>
    </w:p>
    <w:p w14:paraId="215C0034" w14:textId="77777777" w:rsidR="004E16E5" w:rsidRPr="00DC7CD2" w:rsidRDefault="004E16E5" w:rsidP="00B91AD9">
      <w:pPr>
        <w:numPr>
          <w:ilvl w:val="1"/>
          <w:numId w:val="28"/>
        </w:numPr>
        <w:tabs>
          <w:tab w:val="clear" w:pos="2160"/>
          <w:tab w:val="left" w:pos="993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 xml:space="preserve">vykonávať </w:t>
      </w:r>
      <w:r w:rsidR="00722665">
        <w:rPr>
          <w:rFonts w:ascii="Arial Narrow" w:hAnsi="Arial Narrow"/>
          <w:sz w:val="22"/>
          <w:szCs w:val="22"/>
          <w:lang w:eastAsia="sk-SK"/>
        </w:rPr>
        <w:t xml:space="preserve">služby 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dohodnuté v tejto 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>Dohode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 tak, aby sa podľa možnosti nenarušilo riadne využívanie priestorov, v ktorých sa bud</w:t>
      </w:r>
      <w:r w:rsidR="00722665">
        <w:rPr>
          <w:rFonts w:ascii="Arial Narrow" w:hAnsi="Arial Narrow"/>
          <w:sz w:val="22"/>
          <w:szCs w:val="22"/>
          <w:lang w:eastAsia="sk-SK"/>
        </w:rPr>
        <w:t xml:space="preserve">ú služby podľa tejto 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>Dohody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 plniť. Ak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>poskytovanie služ</w:t>
      </w:r>
      <w:r w:rsidR="00722665">
        <w:rPr>
          <w:rFonts w:ascii="Arial Narrow" w:hAnsi="Arial Narrow"/>
          <w:sz w:val="22"/>
          <w:szCs w:val="22"/>
          <w:lang w:eastAsia="sk-SK"/>
        </w:rPr>
        <w:t>ieb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 vzhľadom na </w:t>
      </w:r>
      <w:r w:rsidR="00722665">
        <w:rPr>
          <w:rFonts w:ascii="Arial Narrow" w:hAnsi="Arial Narrow"/>
          <w:sz w:val="22"/>
          <w:szCs w:val="22"/>
          <w:lang w:eastAsia="sk-SK"/>
        </w:rPr>
        <w:t>ich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 charakter spôsobí obmedzenie v riadnom užívaní priestorov, je </w:t>
      </w:r>
      <w:r w:rsidR="00B91AD9" w:rsidRPr="00DC7CD2">
        <w:rPr>
          <w:rFonts w:ascii="Arial Narrow" w:hAnsi="Arial Narrow"/>
          <w:sz w:val="22"/>
          <w:szCs w:val="22"/>
          <w:lang w:eastAsia="sk-SK"/>
        </w:rPr>
        <w:t xml:space="preserve">poskytovateľ </w:t>
      </w:r>
      <w:r w:rsidRPr="00DC7CD2">
        <w:rPr>
          <w:rFonts w:ascii="Arial Narrow" w:hAnsi="Arial Narrow"/>
          <w:sz w:val="22"/>
          <w:szCs w:val="22"/>
          <w:lang w:eastAsia="sk-SK"/>
        </w:rPr>
        <w:t>povinný objednávateľovi túto skutočnosť písomne oznámiť s dostatočným predstihom a vyžiadať si na obmedzenie užívania priestorov jeho písomný súhlas.</w:t>
      </w:r>
    </w:p>
    <w:p w14:paraId="61807C1E" w14:textId="77777777" w:rsidR="004E16E5" w:rsidRPr="00DC7CD2" w:rsidRDefault="004E16E5" w:rsidP="00B91AD9">
      <w:pPr>
        <w:numPr>
          <w:ilvl w:val="1"/>
          <w:numId w:val="28"/>
        </w:numPr>
        <w:tabs>
          <w:tab w:val="clear" w:pos="2160"/>
          <w:tab w:val="left" w:pos="993"/>
        </w:tabs>
        <w:autoSpaceDE w:val="0"/>
        <w:autoSpaceDN w:val="0"/>
        <w:adjustRightInd w:val="0"/>
        <w:ind w:left="1418" w:hanging="851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odstrániť nedostatky a vady, ktoré sám zapríčinil. </w:t>
      </w:r>
    </w:p>
    <w:p w14:paraId="192671B4" w14:textId="77777777" w:rsidR="00B91AD9" w:rsidRPr="00DC7CD2" w:rsidRDefault="00B91AD9" w:rsidP="00B91AD9">
      <w:pPr>
        <w:tabs>
          <w:tab w:val="clear" w:pos="2160"/>
          <w:tab w:val="left" w:pos="1418"/>
        </w:tabs>
        <w:autoSpaceDE w:val="0"/>
        <w:autoSpaceDN w:val="0"/>
        <w:adjustRightInd w:val="0"/>
        <w:ind w:left="1440"/>
        <w:jc w:val="both"/>
        <w:rPr>
          <w:rFonts w:ascii="Arial Narrow" w:hAnsi="Arial Narrow"/>
          <w:sz w:val="22"/>
          <w:szCs w:val="22"/>
          <w:lang w:eastAsia="sk-SK"/>
        </w:rPr>
      </w:pPr>
    </w:p>
    <w:p w14:paraId="72E4C1F5" w14:textId="77777777" w:rsidR="004E16E5" w:rsidRPr="00DC7CD2" w:rsidRDefault="004E16E5" w:rsidP="00B91AD9">
      <w:pPr>
        <w:tabs>
          <w:tab w:val="clear" w:pos="2160"/>
          <w:tab w:val="left" w:pos="709"/>
        </w:tabs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 </w:t>
      </w:r>
      <w:r w:rsidR="00B91AD9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5.3.  </w:t>
      </w:r>
      <w:r w:rsidRPr="00DC7CD2">
        <w:rPr>
          <w:rFonts w:ascii="Arial Narrow" w:hAnsi="Arial Narrow"/>
          <w:sz w:val="22"/>
          <w:szCs w:val="22"/>
          <w:lang w:eastAsia="sk-SK"/>
        </w:rPr>
        <w:t>Objednávateľ je povinný:</w:t>
      </w:r>
    </w:p>
    <w:p w14:paraId="4CF1BD5A" w14:textId="77777777" w:rsidR="004E16E5" w:rsidRPr="00DC7CD2" w:rsidRDefault="004E16E5" w:rsidP="00F35FAC">
      <w:pPr>
        <w:numPr>
          <w:ilvl w:val="0"/>
          <w:numId w:val="30"/>
        </w:numPr>
        <w:tabs>
          <w:tab w:val="clear" w:pos="2160"/>
        </w:tabs>
        <w:autoSpaceDE w:val="0"/>
        <w:autoSpaceDN w:val="0"/>
        <w:adjustRightInd w:val="0"/>
        <w:ind w:left="993" w:hanging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poskytnúť dodávateľovi potrebnú súčinnosť pri poskytovaní 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>služ</w:t>
      </w:r>
      <w:r w:rsidR="00722665">
        <w:rPr>
          <w:rFonts w:ascii="Arial Narrow" w:hAnsi="Arial Narrow"/>
          <w:color w:val="000000"/>
          <w:sz w:val="22"/>
          <w:szCs w:val="22"/>
          <w:lang w:eastAsia="sk-SK"/>
        </w:rPr>
        <w:t>ie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b </w:t>
      </w:r>
      <w:r w:rsidR="007B179E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, viesť evidenciu 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požadovaných dokladov súvisiacich s preberaním a odovzdávaním 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služby 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,</w:t>
      </w:r>
    </w:p>
    <w:p w14:paraId="70FA0E84" w14:textId="77777777" w:rsidR="004E16E5" w:rsidRPr="00DC7CD2" w:rsidRDefault="004E16E5" w:rsidP="00F35FAC">
      <w:pPr>
        <w:numPr>
          <w:ilvl w:val="0"/>
          <w:numId w:val="30"/>
        </w:numPr>
        <w:tabs>
          <w:tab w:val="clear" w:pos="2160"/>
          <w:tab w:val="left" w:pos="993"/>
        </w:tabs>
        <w:autoSpaceDE w:val="0"/>
        <w:autoSpaceDN w:val="0"/>
        <w:adjustRightInd w:val="0"/>
        <w:ind w:hanging="513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sprístupniť miesto pre vykonanie 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>služ</w:t>
      </w:r>
      <w:r w:rsidR="00722665">
        <w:rPr>
          <w:rFonts w:ascii="Arial Narrow" w:hAnsi="Arial Narrow"/>
          <w:color w:val="000000"/>
          <w:sz w:val="22"/>
          <w:szCs w:val="22"/>
          <w:lang w:eastAsia="sk-SK"/>
        </w:rPr>
        <w:t>ie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b 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,</w:t>
      </w:r>
    </w:p>
    <w:p w14:paraId="440BE294" w14:textId="77777777" w:rsidR="004E16E5" w:rsidRPr="00DC7CD2" w:rsidRDefault="004E16E5" w:rsidP="00F35FAC">
      <w:pPr>
        <w:numPr>
          <w:ilvl w:val="0"/>
          <w:numId w:val="30"/>
        </w:numPr>
        <w:tabs>
          <w:tab w:val="clear" w:pos="2160"/>
          <w:tab w:val="left" w:pos="993"/>
        </w:tabs>
        <w:autoSpaceDE w:val="0"/>
        <w:autoSpaceDN w:val="0"/>
        <w:adjustRightInd w:val="0"/>
        <w:ind w:hanging="513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v dohodnutom termíne prevziať 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>poskytnut</w:t>
      </w:r>
      <w:r w:rsidR="00722665">
        <w:rPr>
          <w:rFonts w:ascii="Arial Narrow" w:hAnsi="Arial Narrow"/>
          <w:color w:val="000000"/>
          <w:sz w:val="22"/>
          <w:szCs w:val="22"/>
          <w:lang w:eastAsia="sk-SK"/>
        </w:rPr>
        <w:t>é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 služb</w:t>
      </w:r>
      <w:r w:rsidR="00722665">
        <w:rPr>
          <w:rFonts w:ascii="Arial Narrow" w:hAnsi="Arial Narrow"/>
          <w:color w:val="000000"/>
          <w:sz w:val="22"/>
          <w:szCs w:val="22"/>
          <w:lang w:eastAsia="sk-SK"/>
        </w:rPr>
        <w:t>y</w:t>
      </w:r>
      <w:r w:rsidR="00CF48E9" w:rsidRPr="00DC7CD2">
        <w:rPr>
          <w:rFonts w:ascii="Arial Narrow" w:hAnsi="Arial Narrow"/>
          <w:color w:val="000000"/>
          <w:sz w:val="22"/>
          <w:szCs w:val="22"/>
          <w:lang w:eastAsia="sk-SK"/>
        </w:rPr>
        <w:t xml:space="preserve"> </w:t>
      </w:r>
      <w:r w:rsidRPr="00DC7CD2">
        <w:rPr>
          <w:rFonts w:ascii="Arial Narrow" w:hAnsi="Arial Narrow"/>
          <w:color w:val="000000"/>
          <w:sz w:val="22"/>
          <w:szCs w:val="22"/>
          <w:lang w:eastAsia="sk-SK"/>
        </w:rPr>
        <w:t>.</w:t>
      </w:r>
    </w:p>
    <w:p w14:paraId="17000EBA" w14:textId="77777777" w:rsidR="004E16E5" w:rsidRPr="00DC7CD2" w:rsidRDefault="004E16E5" w:rsidP="004E16E5">
      <w:pPr>
        <w:autoSpaceDE w:val="0"/>
        <w:autoSpaceDN w:val="0"/>
        <w:adjustRightInd w:val="0"/>
        <w:ind w:left="1440"/>
        <w:jc w:val="both"/>
        <w:rPr>
          <w:rFonts w:ascii="Arial Narrow" w:hAnsi="Arial Narrow"/>
          <w:lang w:eastAsia="sk-SK"/>
        </w:rPr>
      </w:pPr>
    </w:p>
    <w:p w14:paraId="7841A991" w14:textId="77777777" w:rsidR="00B91AD9" w:rsidRPr="00DC7CD2" w:rsidRDefault="00B91AD9" w:rsidP="00D333F3">
      <w:pPr>
        <w:pStyle w:val="Odsekzoznamu"/>
        <w:numPr>
          <w:ilvl w:val="1"/>
          <w:numId w:val="31"/>
        </w:numPr>
        <w:tabs>
          <w:tab w:val="clear" w:pos="2160"/>
          <w:tab w:val="left" w:pos="709"/>
        </w:tabs>
        <w:spacing w:after="60"/>
        <w:ind w:left="426" w:hanging="426"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>V Prílohe č.</w:t>
      </w:r>
      <w:r w:rsidR="00200066" w:rsidRPr="00DC7CD2">
        <w:rPr>
          <w:rFonts w:ascii="Arial Narrow" w:hAnsi="Arial Narrow"/>
          <w:bCs/>
          <w:sz w:val="22"/>
          <w:szCs w:val="22"/>
          <w:lang w:val="sk-SK"/>
        </w:rPr>
        <w:t>4</w:t>
      </w:r>
      <w:r w:rsidRPr="00DC7CD2">
        <w:rPr>
          <w:rFonts w:ascii="Arial Narrow" w:hAnsi="Arial Narrow"/>
          <w:bCs/>
          <w:sz w:val="22"/>
          <w:szCs w:val="22"/>
        </w:rPr>
        <w:t xml:space="preserve"> sú uvedené údaje o všetkých známych subdodávateľoch Predávajúceho, ktorí sú známi v čase uzavierania tejto Dohody, a </w:t>
      </w:r>
      <w:r w:rsidRPr="00DC7CD2">
        <w:rPr>
          <w:rFonts w:ascii="Arial Narrow" w:hAnsi="Arial Narrow"/>
          <w:sz w:val="22"/>
          <w:szCs w:val="22"/>
        </w:rPr>
        <w:t>údaje o osobe oprávnenej konať za subdodávateľa</w:t>
      </w:r>
      <w:r w:rsidRPr="00DC7CD2">
        <w:rPr>
          <w:rFonts w:ascii="Arial Narrow" w:hAnsi="Arial Narrow"/>
          <w:bCs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v rozsahu meno a priezvisko, adresa pobytu, dátum narodenia.</w:t>
      </w:r>
    </w:p>
    <w:p w14:paraId="0A132221" w14:textId="77777777" w:rsidR="00B91AD9" w:rsidRPr="00DC7CD2" w:rsidRDefault="00B91AD9" w:rsidP="00D333F3">
      <w:pPr>
        <w:pStyle w:val="Odsekzoznamu"/>
        <w:numPr>
          <w:ilvl w:val="1"/>
          <w:numId w:val="32"/>
        </w:numPr>
        <w:tabs>
          <w:tab w:val="clear" w:pos="2160"/>
          <w:tab w:val="left" w:pos="709"/>
        </w:tabs>
        <w:spacing w:after="60"/>
        <w:ind w:left="426" w:hanging="426"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 xml:space="preserve">Poskytovateľ je povinný </w:t>
      </w:r>
      <w:r w:rsidRPr="00DC7CD2">
        <w:rPr>
          <w:rFonts w:ascii="Arial Narrow" w:hAnsi="Arial Narrow"/>
          <w:bCs/>
          <w:sz w:val="22"/>
          <w:szCs w:val="22"/>
          <w:lang w:val="sk-SK"/>
        </w:rPr>
        <w:t>Objednávateľovi</w:t>
      </w:r>
      <w:r w:rsidRPr="00DC7CD2">
        <w:rPr>
          <w:rFonts w:ascii="Arial Narrow" w:hAnsi="Arial Narrow"/>
          <w:bCs/>
          <w:sz w:val="22"/>
          <w:szCs w:val="22"/>
        </w:rPr>
        <w:t xml:space="preserve"> oznámiť akúkoľvek zmenu údajov u subdodávateľov uvedených v Prílohe č.</w:t>
      </w:r>
      <w:r w:rsidRPr="00DC7CD2">
        <w:rPr>
          <w:rFonts w:ascii="Arial Narrow" w:hAnsi="Arial Narrow"/>
          <w:bCs/>
          <w:sz w:val="22"/>
          <w:szCs w:val="22"/>
          <w:lang w:val="sk-SK"/>
        </w:rPr>
        <w:t>4</w:t>
      </w:r>
      <w:r w:rsidRPr="00DC7CD2">
        <w:rPr>
          <w:rFonts w:ascii="Arial Narrow" w:hAnsi="Arial Narrow"/>
          <w:bCs/>
          <w:sz w:val="22"/>
          <w:szCs w:val="22"/>
        </w:rPr>
        <w:t xml:space="preserve">, a to bezodkladne. </w:t>
      </w:r>
    </w:p>
    <w:p w14:paraId="1B11089C" w14:textId="77777777" w:rsidR="00B91AD9" w:rsidRPr="00DC7CD2" w:rsidRDefault="00B91AD9" w:rsidP="00F35FAC">
      <w:pPr>
        <w:pStyle w:val="Odsekzoznamu"/>
        <w:numPr>
          <w:ilvl w:val="1"/>
          <w:numId w:val="32"/>
        </w:numPr>
        <w:tabs>
          <w:tab w:val="clear" w:pos="2160"/>
          <w:tab w:val="left" w:pos="709"/>
        </w:tabs>
        <w:spacing w:after="120"/>
        <w:ind w:left="425" w:hanging="425"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>V prípade zmeny subdodávateľa je Poskytovateľ povinný najneskôr do 5</w:t>
      </w:r>
      <w:r w:rsidRPr="00DC7CD2">
        <w:rPr>
          <w:rFonts w:ascii="Arial Narrow" w:hAnsi="Arial Narrow"/>
          <w:bCs/>
          <w:sz w:val="22"/>
          <w:szCs w:val="22"/>
          <w:lang w:val="sk-SK"/>
        </w:rPr>
        <w:t xml:space="preserve"> (päť)</w:t>
      </w:r>
      <w:r w:rsidRPr="00DC7CD2">
        <w:rPr>
          <w:rFonts w:ascii="Arial Narrow" w:hAnsi="Arial Narrow"/>
          <w:bCs/>
          <w:sz w:val="22"/>
          <w:szCs w:val="22"/>
        </w:rPr>
        <w:t xml:space="preserve"> pracovných dní odo dňa zmeny subdodávateľa predložiť Kupujúcemu informácie o novom subdodávateľovi v rozsahu údajov podľa bodu </w:t>
      </w:r>
      <w:r w:rsidR="00200066" w:rsidRPr="00DC7CD2">
        <w:rPr>
          <w:rFonts w:ascii="Arial Narrow" w:hAnsi="Arial Narrow"/>
          <w:bCs/>
          <w:sz w:val="22"/>
          <w:szCs w:val="22"/>
          <w:lang w:val="sk-SK"/>
        </w:rPr>
        <w:t>5.4</w:t>
      </w:r>
      <w:r w:rsidRPr="00DC7CD2">
        <w:rPr>
          <w:rFonts w:ascii="Arial Narrow" w:hAnsi="Arial Narrow"/>
          <w:bCs/>
          <w:sz w:val="22"/>
          <w:szCs w:val="22"/>
          <w:lang w:val="sk-SK"/>
        </w:rPr>
        <w:t>. tohto článku tejto Dohody</w:t>
      </w:r>
      <w:r w:rsidRPr="00DC7CD2">
        <w:rPr>
          <w:rFonts w:ascii="Arial Narrow" w:hAnsi="Arial Narrow"/>
          <w:bCs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 xml:space="preserve">a predmety subdodávok, pričom pri výbere subdodávateľa musí Poskytovateľ postupovať tak, aby vynaložené náklady na zabezpečenie plnenia na základe zmluvy o subdodávke boli primerané jeho kvalite a cene. </w:t>
      </w:r>
      <w:r w:rsidR="00CF48E9" w:rsidRPr="00DC7CD2">
        <w:rPr>
          <w:rFonts w:ascii="Arial Narrow" w:hAnsi="Arial Narrow"/>
          <w:sz w:val="22"/>
          <w:szCs w:val="22"/>
          <w:lang w:val="sk-SK"/>
        </w:rPr>
        <w:t>S</w:t>
      </w:r>
      <w:r w:rsidRPr="00DC7CD2">
        <w:rPr>
          <w:rFonts w:ascii="Arial Narrow" w:hAnsi="Arial Narrow"/>
          <w:sz w:val="22"/>
          <w:szCs w:val="22"/>
        </w:rPr>
        <w:t xml:space="preserve">ubdodávateľ podľa osobitného predpisu, ktorý podľa § </w:t>
      </w:r>
      <w:r w:rsidR="00F35FAC" w:rsidRPr="00DC7CD2">
        <w:rPr>
          <w:rFonts w:ascii="Arial Narrow" w:hAnsi="Arial Narrow"/>
          <w:sz w:val="22"/>
          <w:szCs w:val="22"/>
        </w:rPr>
        <w:t>11 ods. 1 zákona č. 343/2015 Z.</w:t>
      </w:r>
      <w:r w:rsidRPr="00DC7CD2">
        <w:rPr>
          <w:rFonts w:ascii="Arial Narrow" w:hAnsi="Arial Narrow"/>
          <w:sz w:val="22"/>
          <w:szCs w:val="22"/>
        </w:rPr>
        <w:t>z. má povinnosť zapisovať sa do registra partnerov verejného sektora, musí byť zapísaný v registri partnerov verejného sektora. Povinnosť zápisu do registra partnerov verejného sektora upravuje osobitný predpis - zákon č. 315/2016 Z. z. o registri partnerov verejného sektora a o zmene a doplnení niektorých zákonov</w:t>
      </w:r>
      <w:r w:rsidRPr="00DC7CD2">
        <w:rPr>
          <w:rFonts w:ascii="Arial Narrow" w:hAnsi="Arial Narrow"/>
          <w:sz w:val="22"/>
          <w:szCs w:val="22"/>
          <w:lang w:val="sk-SK"/>
        </w:rPr>
        <w:t xml:space="preserve"> v znení neskorších predpisov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7783FA1F" w14:textId="77777777" w:rsidR="00B91AD9" w:rsidRPr="00DC7CD2" w:rsidRDefault="00B91AD9" w:rsidP="00F35FAC">
      <w:pPr>
        <w:pStyle w:val="Odsekzoznamu"/>
        <w:numPr>
          <w:ilvl w:val="1"/>
          <w:numId w:val="32"/>
        </w:numPr>
        <w:tabs>
          <w:tab w:val="clear" w:pos="2160"/>
          <w:tab w:val="left" w:pos="709"/>
        </w:tabs>
        <w:spacing w:after="60"/>
        <w:ind w:left="426" w:hanging="426"/>
        <w:jc w:val="both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bCs/>
          <w:sz w:val="22"/>
          <w:szCs w:val="22"/>
        </w:rPr>
        <w:t>Poskytovateľ zodpovedá za plnenie zmluvy o subdodávke subdodávateľom tak, ako keby plnenie realizované na základe takejto zmluvy realizoval sám. Poskytovateľ zodpovedá za odbornú starostlivosť pri výberu subdodávateľa ako aj za výsledok činnosti/plnenia vykonanej/vykonaného na základe zmluvy o subdodávke.</w:t>
      </w:r>
    </w:p>
    <w:p w14:paraId="1D1F72F9" w14:textId="77777777" w:rsidR="004E16E5" w:rsidRPr="00DC7CD2" w:rsidRDefault="004E16E5" w:rsidP="004E16E5">
      <w:pPr>
        <w:autoSpaceDE w:val="0"/>
        <w:autoSpaceDN w:val="0"/>
        <w:adjustRightInd w:val="0"/>
        <w:jc w:val="both"/>
        <w:rPr>
          <w:rFonts w:ascii="Arial Narrow" w:hAnsi="Arial Narrow"/>
          <w:lang w:eastAsia="sk-SK"/>
        </w:rPr>
      </w:pPr>
    </w:p>
    <w:p w14:paraId="5A8A69BC" w14:textId="24BEE7DE" w:rsidR="004E16E5" w:rsidRPr="00DC7CD2" w:rsidRDefault="00200066" w:rsidP="00F35FAC">
      <w:pPr>
        <w:pStyle w:val="Odsekzoznamu"/>
        <w:numPr>
          <w:ilvl w:val="1"/>
          <w:numId w:val="32"/>
        </w:numPr>
        <w:tabs>
          <w:tab w:val="clear" w:pos="2160"/>
          <w:tab w:val="left" w:pos="709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Zamestnanci poskytovateľa</w:t>
      </w:r>
      <w:r w:rsidR="004E16E5" w:rsidRPr="00DC7CD2">
        <w:rPr>
          <w:rFonts w:ascii="Arial Narrow" w:hAnsi="Arial Narrow"/>
          <w:sz w:val="22"/>
          <w:szCs w:val="22"/>
        </w:rPr>
        <w:t>, ktorí budú</w:t>
      </w:r>
      <w:r w:rsidR="00CF48E9" w:rsidRPr="00DC7CD2">
        <w:rPr>
          <w:rFonts w:ascii="Arial Narrow" w:hAnsi="Arial Narrow"/>
          <w:sz w:val="22"/>
          <w:szCs w:val="22"/>
          <w:lang w:val="sk-SK"/>
        </w:rPr>
        <w:t xml:space="preserve"> poskytovať služby </w:t>
      </w:r>
      <w:r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="004E16E5" w:rsidRPr="00DC7CD2">
        <w:rPr>
          <w:rFonts w:ascii="Arial Narrow" w:hAnsi="Arial Narrow"/>
          <w:sz w:val="22"/>
          <w:szCs w:val="22"/>
        </w:rPr>
        <w:t xml:space="preserve">v objektoch objednávateľa </w:t>
      </w:r>
      <w:r w:rsidRPr="00DC7CD2">
        <w:rPr>
          <w:rFonts w:ascii="Arial Narrow" w:hAnsi="Arial Narrow"/>
          <w:sz w:val="22"/>
          <w:szCs w:val="22"/>
          <w:lang w:val="sk-SK"/>
        </w:rPr>
        <w:t xml:space="preserve">v súlade s objednávkou </w:t>
      </w:r>
      <w:r w:rsidR="004E16E5" w:rsidRPr="00DC7CD2">
        <w:rPr>
          <w:rFonts w:ascii="Arial Narrow" w:hAnsi="Arial Narrow"/>
          <w:sz w:val="22"/>
          <w:szCs w:val="22"/>
        </w:rPr>
        <w:t>sú povinní absolvovať policajné preverenie s ohľadom n</w:t>
      </w:r>
      <w:r w:rsidRPr="00DC7CD2">
        <w:rPr>
          <w:rFonts w:ascii="Arial Narrow" w:hAnsi="Arial Narrow"/>
          <w:sz w:val="22"/>
          <w:szCs w:val="22"/>
        </w:rPr>
        <w:t xml:space="preserve">a interný predpis objednávateľa </w:t>
      </w:r>
      <w:r w:rsidRPr="00DC7CD2">
        <w:rPr>
          <w:rFonts w:ascii="Arial Narrow" w:hAnsi="Arial Narrow"/>
          <w:sz w:val="22"/>
          <w:szCs w:val="22"/>
          <w:lang w:val="sk-SK"/>
        </w:rPr>
        <w:t>„</w:t>
      </w:r>
      <w:r w:rsidR="004E16E5" w:rsidRPr="00DC7CD2">
        <w:rPr>
          <w:rFonts w:ascii="Arial Narrow" w:hAnsi="Arial Narrow"/>
          <w:sz w:val="22"/>
          <w:szCs w:val="22"/>
        </w:rPr>
        <w:t>Nariadenie  Ministerstva  vnútra  Slovenskej republiky č. 15/2003 o fyzickej ochrane objektov Ministerstva vnútra Slovenskej republiky a objektov Policajného zboru v znení neskorších predpisov</w:t>
      </w:r>
      <w:r w:rsidRPr="00DC7CD2">
        <w:rPr>
          <w:rFonts w:ascii="Arial Narrow" w:hAnsi="Arial Narrow"/>
          <w:sz w:val="22"/>
          <w:szCs w:val="22"/>
          <w:lang w:val="sk-SK"/>
        </w:rPr>
        <w:t>“</w:t>
      </w:r>
      <w:r w:rsidR="004E16E5" w:rsidRPr="00DC7CD2">
        <w:rPr>
          <w:rFonts w:ascii="Arial Narrow" w:hAnsi="Arial Narrow"/>
          <w:sz w:val="22"/>
          <w:szCs w:val="22"/>
        </w:rPr>
        <w:t xml:space="preserve"> (zamestnanci nesmú byť právoplatne odsúden</w:t>
      </w:r>
      <w:r w:rsidR="00722665">
        <w:rPr>
          <w:rFonts w:ascii="Arial Narrow" w:hAnsi="Arial Narrow"/>
          <w:sz w:val="22"/>
          <w:szCs w:val="22"/>
          <w:lang w:val="sk-SK"/>
        </w:rPr>
        <w:t>í</w:t>
      </w:r>
      <w:r w:rsidR="004E16E5" w:rsidRPr="00DC7CD2">
        <w:rPr>
          <w:rFonts w:ascii="Arial Narrow" w:hAnsi="Arial Narrow"/>
          <w:sz w:val="22"/>
          <w:szCs w:val="22"/>
        </w:rPr>
        <w:t xml:space="preserve"> za majetkovoprávne a násilné trestné činy). Túto skutočnosť si vyhradzuje </w:t>
      </w:r>
      <w:r w:rsidRPr="00DC7CD2">
        <w:rPr>
          <w:rFonts w:ascii="Arial Narrow" w:hAnsi="Arial Narrow"/>
          <w:sz w:val="22"/>
          <w:szCs w:val="22"/>
          <w:lang w:val="sk-SK"/>
        </w:rPr>
        <w:lastRenderedPageBreak/>
        <w:t>o</w:t>
      </w:r>
      <w:r w:rsidRPr="00DC7CD2">
        <w:rPr>
          <w:rFonts w:ascii="Arial Narrow" w:hAnsi="Arial Narrow"/>
          <w:sz w:val="22"/>
          <w:szCs w:val="22"/>
        </w:rPr>
        <w:t>objednávateľ</w:t>
      </w:r>
      <w:r w:rsidR="004E16E5" w:rsidRPr="00DC7CD2">
        <w:rPr>
          <w:rFonts w:ascii="Arial Narrow" w:hAnsi="Arial Narrow"/>
          <w:sz w:val="22"/>
          <w:szCs w:val="22"/>
        </w:rPr>
        <w:t xml:space="preserve"> preveriť. </w:t>
      </w:r>
      <w:r w:rsidRPr="00DC7CD2">
        <w:rPr>
          <w:rFonts w:ascii="Arial Narrow" w:hAnsi="Arial Narrow"/>
          <w:sz w:val="22"/>
          <w:szCs w:val="22"/>
          <w:lang w:val="sk-SK"/>
        </w:rPr>
        <w:t>Poskytovateľ</w:t>
      </w:r>
      <w:r w:rsidR="004E16E5" w:rsidRPr="00DC7CD2">
        <w:rPr>
          <w:rFonts w:ascii="Arial Narrow" w:hAnsi="Arial Narrow"/>
          <w:sz w:val="22"/>
          <w:szCs w:val="22"/>
        </w:rPr>
        <w:t xml:space="preserve"> poskytne </w:t>
      </w:r>
      <w:r w:rsidRPr="00DC7CD2">
        <w:rPr>
          <w:rFonts w:ascii="Arial Narrow" w:hAnsi="Arial Narrow"/>
          <w:sz w:val="22"/>
          <w:szCs w:val="22"/>
          <w:lang w:val="sk-SK"/>
        </w:rPr>
        <w:t>O</w:t>
      </w:r>
      <w:r w:rsidRPr="00DC7CD2">
        <w:rPr>
          <w:rFonts w:ascii="Arial Narrow" w:hAnsi="Arial Narrow"/>
          <w:sz w:val="22"/>
          <w:szCs w:val="22"/>
        </w:rPr>
        <w:t>bjednávateľovi</w:t>
      </w:r>
      <w:r w:rsidR="004E16E5" w:rsidRPr="00DC7CD2">
        <w:rPr>
          <w:rFonts w:ascii="Arial Narrow" w:hAnsi="Arial Narrow"/>
          <w:sz w:val="22"/>
          <w:szCs w:val="22"/>
        </w:rPr>
        <w:t xml:space="preserve"> menný zoznam zamestnancov s osobnými údajmi v rozsahu meno, rodné číslo</w:t>
      </w:r>
      <w:r w:rsidR="00AF0614" w:rsidRPr="00AF0614">
        <w:rPr>
          <w:rFonts w:ascii="Arial Narrow" w:hAnsi="Arial Narrow"/>
          <w:sz w:val="22"/>
          <w:szCs w:val="22"/>
          <w:lang w:val="sk-SK"/>
        </w:rPr>
        <w:t xml:space="preserve"> </w:t>
      </w:r>
      <w:r w:rsidR="00AF0614" w:rsidRPr="00AF0614">
        <w:rPr>
          <w:rFonts w:ascii="Arial Narrow" w:hAnsi="Arial Narrow"/>
          <w:sz w:val="22"/>
          <w:szCs w:val="22"/>
        </w:rPr>
        <w:t>a</w:t>
      </w:r>
      <w:r w:rsidR="00AF0614" w:rsidRPr="00AF0614">
        <w:rPr>
          <w:rFonts w:ascii="Arial Narrow" w:hAnsi="Arial Narrow"/>
          <w:sz w:val="22"/>
          <w:szCs w:val="22"/>
          <w:lang w:val="sk-SK"/>
        </w:rPr>
        <w:t xml:space="preserve"> </w:t>
      </w:r>
      <w:r w:rsidR="00AF0614" w:rsidRPr="00AF0614">
        <w:rPr>
          <w:rFonts w:ascii="Arial Narrow" w:hAnsi="Arial Narrow"/>
          <w:sz w:val="22"/>
          <w:szCs w:val="22"/>
        </w:rPr>
        <w:t>číslo OP.</w:t>
      </w:r>
      <w:r w:rsidR="00AF0614" w:rsidRPr="00AF0614">
        <w:rPr>
          <w:rFonts w:ascii="Arial Narrow" w:hAnsi="Arial Narrow"/>
          <w:sz w:val="22"/>
          <w:szCs w:val="22"/>
          <w:lang w:val="sk-SK"/>
        </w:rPr>
        <w:t xml:space="preserve"> </w:t>
      </w:r>
      <w:r w:rsidR="00AF0614" w:rsidRPr="00AF0614">
        <w:rPr>
          <w:rFonts w:ascii="Arial Narrow" w:hAnsi="Arial Narrow"/>
          <w:sz w:val="22"/>
          <w:szCs w:val="22"/>
        </w:rPr>
        <w:t>Súčasťou prev</w:t>
      </w:r>
      <w:r w:rsidR="007F7B7E">
        <w:rPr>
          <w:rFonts w:ascii="Arial Narrow" w:hAnsi="Arial Narrow"/>
          <w:sz w:val="22"/>
          <w:szCs w:val="22"/>
          <w:lang w:val="sk-SK"/>
        </w:rPr>
        <w:t>e</w:t>
      </w:r>
      <w:r w:rsidR="00AF0614" w:rsidRPr="00AF0614">
        <w:rPr>
          <w:rFonts w:ascii="Arial Narrow" w:hAnsi="Arial Narrow"/>
          <w:sz w:val="22"/>
          <w:szCs w:val="22"/>
        </w:rPr>
        <w:t xml:space="preserve">renia je </w:t>
      </w:r>
      <w:r w:rsidR="00AF0614" w:rsidRPr="00934D8A">
        <w:rPr>
          <w:rFonts w:ascii="Arial Narrow" w:hAnsi="Arial Narrow"/>
          <w:sz w:val="22"/>
          <w:szCs w:val="22"/>
        </w:rPr>
        <w:t xml:space="preserve">povinnosť predložiť údaje za každé vozidlo Poskytovateľa služby v rozsahu typ vozidla a evidenčné číslo vozidla. </w:t>
      </w:r>
      <w:r w:rsidR="00AF0614" w:rsidRPr="00AF0614">
        <w:rPr>
          <w:rFonts w:ascii="Arial Narrow" w:hAnsi="Arial Narrow"/>
          <w:sz w:val="22"/>
          <w:szCs w:val="22"/>
        </w:rPr>
        <w:t xml:space="preserve"> </w:t>
      </w:r>
      <w:r w:rsidR="00AF0614" w:rsidRPr="00934D8A">
        <w:rPr>
          <w:rFonts w:ascii="Arial Narrow" w:hAnsi="Arial Narrow"/>
          <w:sz w:val="22"/>
          <w:szCs w:val="22"/>
        </w:rPr>
        <w:t xml:space="preserve"> </w:t>
      </w:r>
      <w:r w:rsidR="00AF0614" w:rsidRPr="00AF0614">
        <w:rPr>
          <w:rFonts w:ascii="Arial Narrow" w:hAnsi="Arial Narrow"/>
          <w:sz w:val="22"/>
          <w:szCs w:val="22"/>
        </w:rPr>
        <w:t>Vzhľadom k poskytnutiu osobných údajov sa vyžaduje súhlas fyzickej osoby v zmysle zákona č. 18/2018 Z. z. o ochrane osobných údajov</w:t>
      </w:r>
      <w:r w:rsidR="00AF0614" w:rsidRPr="00934D8A">
        <w:rPr>
          <w:rFonts w:ascii="Arial Narrow" w:hAnsi="Arial Narrow"/>
          <w:sz w:val="22"/>
          <w:szCs w:val="22"/>
        </w:rPr>
        <w:t>.</w:t>
      </w:r>
      <w:r w:rsidR="004E16E5" w:rsidRPr="00AF0614">
        <w:rPr>
          <w:rFonts w:ascii="Arial Narrow" w:hAnsi="Arial Narrow"/>
          <w:sz w:val="22"/>
          <w:szCs w:val="22"/>
        </w:rPr>
        <w:t>.</w:t>
      </w:r>
      <w:r w:rsidRPr="00DC7CD2">
        <w:rPr>
          <w:rFonts w:ascii="Arial Narrow" w:hAnsi="Arial Narrow"/>
          <w:sz w:val="22"/>
          <w:szCs w:val="22"/>
        </w:rPr>
        <w:t xml:space="preserve"> Predmetné údaje budú doručené O</w:t>
      </w:r>
      <w:r w:rsidR="004E16E5" w:rsidRPr="00DC7CD2">
        <w:rPr>
          <w:rFonts w:ascii="Arial Narrow" w:hAnsi="Arial Narrow"/>
          <w:sz w:val="22"/>
          <w:szCs w:val="22"/>
        </w:rPr>
        <w:t>bjednávateľov</w:t>
      </w:r>
      <w:r w:rsidRPr="00DC7CD2">
        <w:rPr>
          <w:rFonts w:ascii="Arial Narrow" w:hAnsi="Arial Narrow"/>
          <w:sz w:val="22"/>
          <w:szCs w:val="22"/>
          <w:lang w:val="sk-SK"/>
        </w:rPr>
        <w:t>i</w:t>
      </w:r>
      <w:r w:rsidR="004E16E5" w:rsidRPr="00DC7CD2">
        <w:rPr>
          <w:rFonts w:ascii="Arial Narrow" w:hAnsi="Arial Narrow"/>
          <w:sz w:val="22"/>
          <w:szCs w:val="22"/>
        </w:rPr>
        <w:t xml:space="preserve"> minimálne 14 dní pred nástupom na vykonanie </w:t>
      </w:r>
      <w:r w:rsidR="00722665">
        <w:rPr>
          <w:rFonts w:ascii="Arial Narrow" w:hAnsi="Arial Narrow"/>
          <w:sz w:val="22"/>
          <w:szCs w:val="22"/>
          <w:lang w:val="sk-SK"/>
        </w:rPr>
        <w:t xml:space="preserve">služieb podľa </w:t>
      </w:r>
      <w:r w:rsidR="00B91AD9" w:rsidRPr="00DC7CD2">
        <w:rPr>
          <w:rFonts w:ascii="Arial Narrow" w:hAnsi="Arial Narrow"/>
          <w:sz w:val="22"/>
          <w:szCs w:val="22"/>
        </w:rPr>
        <w:t>objednávky</w:t>
      </w:r>
      <w:r w:rsidR="00600259" w:rsidRPr="00DC7CD2">
        <w:rPr>
          <w:rFonts w:ascii="Arial Narrow" w:hAnsi="Arial Narrow"/>
          <w:sz w:val="22"/>
          <w:szCs w:val="22"/>
          <w:lang w:val="sk-SK"/>
        </w:rPr>
        <w:t>,</w:t>
      </w:r>
      <w:r w:rsidRPr="00DC7CD2">
        <w:rPr>
          <w:rFonts w:ascii="Arial Narrow" w:hAnsi="Arial Narrow"/>
          <w:sz w:val="22"/>
          <w:szCs w:val="22"/>
          <w:lang w:val="sk-SK"/>
        </w:rPr>
        <w:t xml:space="preserve"> ak nebude v</w:t>
      </w:r>
      <w:r w:rsidR="00722665">
        <w:rPr>
          <w:rFonts w:ascii="Arial Narrow" w:hAnsi="Arial Narrow"/>
          <w:sz w:val="22"/>
          <w:szCs w:val="22"/>
          <w:lang w:val="sk-SK"/>
        </w:rPr>
        <w:t xml:space="preserve"> písomnej</w:t>
      </w:r>
      <w:r w:rsidRPr="00DC7CD2">
        <w:rPr>
          <w:rFonts w:ascii="Arial Narrow" w:hAnsi="Arial Narrow"/>
          <w:sz w:val="22"/>
          <w:szCs w:val="22"/>
          <w:lang w:val="sk-SK"/>
        </w:rPr>
        <w:t xml:space="preserve"> objednávke </w:t>
      </w:r>
      <w:r w:rsidR="00600259" w:rsidRPr="00DC7CD2">
        <w:rPr>
          <w:rFonts w:ascii="Arial Narrow" w:hAnsi="Arial Narrow"/>
          <w:sz w:val="22"/>
          <w:szCs w:val="22"/>
          <w:lang w:val="sk-SK"/>
        </w:rPr>
        <w:t>uvedené inak</w:t>
      </w:r>
      <w:r w:rsidR="004E16E5" w:rsidRPr="00DC7CD2">
        <w:rPr>
          <w:rFonts w:ascii="Arial Narrow" w:hAnsi="Arial Narrow"/>
          <w:sz w:val="22"/>
          <w:szCs w:val="22"/>
        </w:rPr>
        <w:t>.</w:t>
      </w:r>
    </w:p>
    <w:p w14:paraId="0B0742BE" w14:textId="77777777" w:rsidR="002D2077" w:rsidRPr="00DC7CD2" w:rsidRDefault="002D2077" w:rsidP="005D16AD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b/>
          <w:sz w:val="22"/>
          <w:szCs w:val="22"/>
        </w:rPr>
      </w:pPr>
    </w:p>
    <w:p w14:paraId="309826A6" w14:textId="77777777" w:rsidR="002D2077" w:rsidRPr="00DC7CD2" w:rsidRDefault="002D2077" w:rsidP="005D16AD">
      <w:pPr>
        <w:autoSpaceDE w:val="0"/>
        <w:autoSpaceDN w:val="0"/>
        <w:adjustRightInd w:val="0"/>
        <w:ind w:left="709" w:hanging="709"/>
        <w:jc w:val="center"/>
        <w:rPr>
          <w:rFonts w:ascii="Arial Narrow" w:hAnsi="Arial Narrow"/>
          <w:b/>
          <w:iCs/>
          <w:sz w:val="22"/>
          <w:szCs w:val="22"/>
          <w:lang w:eastAsia="sk-SK"/>
        </w:rPr>
      </w:pPr>
      <w:r w:rsidRPr="00DC7CD2">
        <w:rPr>
          <w:rFonts w:ascii="Arial Narrow" w:hAnsi="Arial Narrow"/>
          <w:b/>
          <w:iCs/>
          <w:sz w:val="22"/>
          <w:szCs w:val="22"/>
          <w:lang w:eastAsia="sk-SK"/>
        </w:rPr>
        <w:t>Článok 6</w:t>
      </w:r>
    </w:p>
    <w:p w14:paraId="580F8DE9" w14:textId="77777777" w:rsidR="002D2077" w:rsidRPr="00DC7CD2" w:rsidRDefault="002D2077" w:rsidP="005D16AD">
      <w:pPr>
        <w:autoSpaceDE w:val="0"/>
        <w:autoSpaceDN w:val="0"/>
        <w:adjustRightInd w:val="0"/>
        <w:ind w:left="709" w:hanging="709"/>
        <w:jc w:val="center"/>
        <w:rPr>
          <w:rFonts w:ascii="Arial Narrow" w:hAnsi="Arial Narrow"/>
          <w:b/>
          <w:iCs/>
          <w:sz w:val="22"/>
          <w:szCs w:val="22"/>
          <w:lang w:eastAsia="sk-SK"/>
        </w:rPr>
      </w:pPr>
      <w:r w:rsidRPr="00DC7CD2">
        <w:rPr>
          <w:rFonts w:ascii="Arial Narrow" w:hAnsi="Arial Narrow"/>
          <w:b/>
          <w:iCs/>
          <w:sz w:val="22"/>
          <w:szCs w:val="22"/>
          <w:lang w:eastAsia="sk-SK"/>
        </w:rPr>
        <w:t>Kvalita, záruka, zodpovednosť za vady a za škodu</w:t>
      </w:r>
    </w:p>
    <w:p w14:paraId="67C41B27" w14:textId="10C99E8B" w:rsidR="002D2077" w:rsidRPr="00DC7CD2" w:rsidRDefault="002D2077" w:rsidP="005D16AD">
      <w:pPr>
        <w:tabs>
          <w:tab w:val="left" w:pos="426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6.1.  Poskytovateľ poskytuje Objednávateľovi na dodané služby záruku</w:t>
      </w:r>
      <w:r w:rsidR="00934D8A">
        <w:rPr>
          <w:rFonts w:ascii="Arial Narrow" w:hAnsi="Arial Narrow"/>
          <w:sz w:val="22"/>
          <w:szCs w:val="22"/>
        </w:rPr>
        <w:t xml:space="preserve"> </w:t>
      </w:r>
      <w:bookmarkStart w:id="0" w:name="_GoBack"/>
      <w:bookmarkEnd w:id="0"/>
      <w:r w:rsidR="00722665">
        <w:rPr>
          <w:rFonts w:ascii="Arial Narrow" w:hAnsi="Arial Narrow"/>
          <w:sz w:val="22"/>
          <w:szCs w:val="22"/>
        </w:rPr>
        <w:t xml:space="preserve"> </w:t>
      </w:r>
      <w:r w:rsidR="001171F3">
        <w:rPr>
          <w:rFonts w:ascii="Arial Narrow" w:hAnsi="Arial Narrow"/>
          <w:sz w:val="22"/>
          <w:szCs w:val="22"/>
        </w:rPr>
        <w:t>36 mesiacov</w:t>
      </w:r>
    </w:p>
    <w:p w14:paraId="69529C81" w14:textId="77777777" w:rsidR="002D2077" w:rsidRPr="00DC7CD2" w:rsidRDefault="001D3398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 Narrow" w:hAnsi="Arial Narrow"/>
          <w:b/>
          <w:iCs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.2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F35FAC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93200" w:rsidRPr="00DC7CD2">
        <w:rPr>
          <w:rFonts w:ascii="Arial Narrow" w:hAnsi="Arial Narrow"/>
          <w:sz w:val="22"/>
          <w:szCs w:val="22"/>
          <w:lang w:eastAsia="sk-SK"/>
        </w:rPr>
        <w:t>Na nároky O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bjednávateľa z vád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>poskytnut</w:t>
      </w:r>
      <w:r w:rsidR="00722665">
        <w:rPr>
          <w:rFonts w:ascii="Arial Narrow" w:hAnsi="Arial Narrow"/>
          <w:sz w:val="22"/>
          <w:szCs w:val="22"/>
          <w:lang w:eastAsia="sk-SK"/>
        </w:rPr>
        <w:t>ých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 služ</w:t>
      </w:r>
      <w:r w:rsidR="00722665">
        <w:rPr>
          <w:rFonts w:ascii="Arial Narrow" w:hAnsi="Arial Narrow"/>
          <w:sz w:val="22"/>
          <w:szCs w:val="22"/>
          <w:lang w:eastAsia="sk-SK"/>
        </w:rPr>
        <w:t>ieb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93200" w:rsidRPr="00DC7CD2">
        <w:rPr>
          <w:rFonts w:ascii="Arial Narrow" w:hAnsi="Arial Narrow"/>
          <w:sz w:val="22"/>
          <w:szCs w:val="22"/>
          <w:lang w:eastAsia="sk-SK"/>
        </w:rPr>
        <w:t xml:space="preserve">sa vzťahujú príslušné 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ustanovenia</w:t>
      </w:r>
      <w:r w:rsidR="00F35FAC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93200" w:rsidRPr="00DC7CD2">
        <w:rPr>
          <w:rFonts w:ascii="Arial Narrow" w:hAnsi="Arial Narrow"/>
          <w:sz w:val="22"/>
          <w:szCs w:val="22"/>
          <w:lang w:eastAsia="sk-SK"/>
        </w:rPr>
        <w:t xml:space="preserve"> Obchodného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zákonníka.</w:t>
      </w:r>
    </w:p>
    <w:p w14:paraId="214AEBF0" w14:textId="746FCCD9" w:rsidR="002D2077" w:rsidRPr="00DC7CD2" w:rsidRDefault="001D3398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.3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 Objednávateľ je povinný vady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>poskytnu</w:t>
      </w:r>
      <w:r w:rsidR="00722665">
        <w:rPr>
          <w:rFonts w:ascii="Arial Narrow" w:hAnsi="Arial Narrow"/>
          <w:sz w:val="22"/>
          <w:szCs w:val="22"/>
          <w:lang w:eastAsia="sk-SK"/>
        </w:rPr>
        <w:t>tých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 služ</w:t>
      </w:r>
      <w:r w:rsidR="00722665">
        <w:rPr>
          <w:rFonts w:ascii="Arial Narrow" w:hAnsi="Arial Narrow"/>
          <w:sz w:val="22"/>
          <w:szCs w:val="22"/>
          <w:lang w:eastAsia="sk-SK"/>
        </w:rPr>
        <w:t>ieb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 písomne oznámiť poskytovateľovi bez zbytočného odkladu po ich zistení.</w:t>
      </w:r>
    </w:p>
    <w:p w14:paraId="524A1F51" w14:textId="77777777" w:rsidR="002D2077" w:rsidRPr="00DC7CD2" w:rsidRDefault="001D3398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.4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112F4A" w:rsidRPr="00DC7CD2">
        <w:rPr>
          <w:rFonts w:ascii="Arial Narrow" w:hAnsi="Arial Narrow"/>
          <w:sz w:val="22"/>
          <w:szCs w:val="22"/>
          <w:lang w:eastAsia="sk-SK"/>
        </w:rPr>
        <w:t xml:space="preserve"> 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Oznámenie o vadách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 musí obsahovať: </w:t>
      </w:r>
    </w:p>
    <w:p w14:paraId="00A04B0F" w14:textId="77777777" w:rsidR="002D2077" w:rsidRPr="00DC7CD2" w:rsidRDefault="002D2077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 xml:space="preserve">a) označenie a číslo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>D</w:t>
      </w:r>
      <w:r w:rsidRPr="00DC7CD2">
        <w:rPr>
          <w:rFonts w:ascii="Arial Narrow" w:hAnsi="Arial Narrow"/>
          <w:sz w:val="22"/>
          <w:szCs w:val="22"/>
          <w:lang w:eastAsia="sk-SK"/>
        </w:rPr>
        <w:t xml:space="preserve">ohody, </w:t>
      </w:r>
      <w:r w:rsidR="00722665">
        <w:rPr>
          <w:rFonts w:ascii="Arial Narrow" w:hAnsi="Arial Narrow"/>
          <w:sz w:val="22"/>
          <w:szCs w:val="22"/>
          <w:lang w:eastAsia="sk-SK"/>
        </w:rPr>
        <w:t xml:space="preserve">písomnej </w:t>
      </w:r>
      <w:r w:rsidR="00293200" w:rsidRPr="00DC7CD2">
        <w:rPr>
          <w:rFonts w:ascii="Arial Narrow" w:hAnsi="Arial Narrow"/>
          <w:sz w:val="22"/>
          <w:szCs w:val="22"/>
          <w:lang w:eastAsia="sk-SK"/>
        </w:rPr>
        <w:t>objednávky</w:t>
      </w:r>
    </w:p>
    <w:p w14:paraId="206C2FC1" w14:textId="77777777" w:rsidR="002D2077" w:rsidRPr="00DC7CD2" w:rsidRDefault="002D2077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 xml:space="preserve">b) označenie a typ reklamovanej časti, </w:t>
      </w:r>
    </w:p>
    <w:p w14:paraId="7170C685" w14:textId="77777777" w:rsidR="002D2077" w:rsidRPr="00DC7CD2" w:rsidRDefault="002D2077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 xml:space="preserve">c) číslo dodacieho listu, resp. iné určenie času dodania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>služ</w:t>
      </w:r>
      <w:r w:rsidR="00722665">
        <w:rPr>
          <w:rFonts w:ascii="Arial Narrow" w:hAnsi="Arial Narrow"/>
          <w:sz w:val="22"/>
          <w:szCs w:val="22"/>
          <w:lang w:eastAsia="sk-SK"/>
        </w:rPr>
        <w:t>ieb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</w:p>
    <w:p w14:paraId="0E7CC5A2" w14:textId="77777777" w:rsidR="002D2077" w:rsidRPr="00DC7CD2" w:rsidRDefault="001D3398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 Narrow" w:hAnsi="Arial Narrow"/>
          <w:sz w:val="22"/>
          <w:szCs w:val="22"/>
          <w:lang w:eastAsia="sk-SK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6.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5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ab/>
      </w:r>
      <w:r w:rsidR="00293200" w:rsidRPr="00DC7CD2">
        <w:rPr>
          <w:rFonts w:ascii="Arial Narrow" w:hAnsi="Arial Narrow"/>
          <w:sz w:val="22"/>
          <w:szCs w:val="22"/>
          <w:lang w:eastAsia="sk-SK"/>
        </w:rPr>
        <w:t xml:space="preserve">Poskytovateľ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sa zaväzuje odstrániť zistené vady bezplatne najneskôr do 5 pracovných dní odo dňa ich uplatnenia, tzn. od doručenia oznámenia o vadách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>poskytnut</w:t>
      </w:r>
      <w:r w:rsidR="00722665">
        <w:rPr>
          <w:rFonts w:ascii="Arial Narrow" w:hAnsi="Arial Narrow"/>
          <w:sz w:val="22"/>
          <w:szCs w:val="22"/>
          <w:lang w:eastAsia="sk-SK"/>
        </w:rPr>
        <w:t>ých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 služ</w:t>
      </w:r>
      <w:r w:rsidR="00722665">
        <w:rPr>
          <w:rFonts w:ascii="Arial Narrow" w:hAnsi="Arial Narrow"/>
          <w:sz w:val="22"/>
          <w:szCs w:val="22"/>
          <w:lang w:eastAsia="sk-SK"/>
        </w:rPr>
        <w:t>ieb</w:t>
      </w:r>
      <w:r w:rsidR="007B179E" w:rsidRPr="00DC7CD2">
        <w:rPr>
          <w:rFonts w:ascii="Arial Narrow" w:hAnsi="Arial Narrow"/>
          <w:sz w:val="22"/>
          <w:szCs w:val="22"/>
          <w:lang w:eastAsia="sk-SK"/>
        </w:rPr>
        <w:t xml:space="preserve"> p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oskytovateľovi. V prípade nedodržania tejto lehoty, je objednávateľ oprávnený odstúpiť od</w:t>
      </w:r>
      <w:r w:rsidR="00722665">
        <w:rPr>
          <w:rFonts w:ascii="Arial Narrow" w:hAnsi="Arial Narrow"/>
          <w:sz w:val="22"/>
          <w:szCs w:val="22"/>
          <w:lang w:eastAsia="sk-SK"/>
        </w:rPr>
        <w:t xml:space="preserve"> písomnej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 objednávky v časti týkajúcej sa vady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poskytnutej služby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. </w:t>
      </w:r>
    </w:p>
    <w:p w14:paraId="63B68388" w14:textId="77777777" w:rsidR="009F4781" w:rsidRPr="00DC7CD2" w:rsidRDefault="001D3398" w:rsidP="00112F4A">
      <w:pPr>
        <w:spacing w:after="60"/>
        <w:ind w:left="426" w:hanging="426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eastAsia="sk-SK"/>
        </w:rPr>
        <w:t>6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>.6</w:t>
      </w:r>
      <w:r w:rsidRPr="00DC7CD2">
        <w:rPr>
          <w:rFonts w:ascii="Arial Narrow" w:hAnsi="Arial Narrow"/>
          <w:sz w:val="22"/>
          <w:szCs w:val="22"/>
          <w:lang w:eastAsia="sk-SK"/>
        </w:rPr>
        <w:t>.</w:t>
      </w:r>
      <w:r w:rsidR="00F35FAC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112F4A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9F4781" w:rsidRPr="00DC7CD2">
        <w:rPr>
          <w:rFonts w:ascii="Arial Narrow" w:hAnsi="Arial Narrow"/>
          <w:sz w:val="22"/>
          <w:szCs w:val="22"/>
        </w:rPr>
        <w:t>V prípade, že Objednávateľovi bude spôsobená škoda</w:t>
      </w:r>
      <w:r w:rsidR="004B43C5" w:rsidRPr="00DC7CD2">
        <w:rPr>
          <w:rFonts w:ascii="Arial Narrow" w:hAnsi="Arial Narrow"/>
          <w:sz w:val="22"/>
          <w:szCs w:val="22"/>
        </w:rPr>
        <w:t xml:space="preserve"> spôsobená činnosťou Poskytovateľa</w:t>
      </w:r>
      <w:r w:rsidR="009F4781" w:rsidRPr="00DC7CD2">
        <w:rPr>
          <w:rFonts w:ascii="Arial Narrow" w:hAnsi="Arial Narrow"/>
          <w:sz w:val="22"/>
          <w:szCs w:val="22"/>
        </w:rPr>
        <w:t>, Poskytovateľ sa túto škodu zaväzuj</w:t>
      </w:r>
      <w:r w:rsidR="00722665">
        <w:rPr>
          <w:rFonts w:ascii="Arial Narrow" w:hAnsi="Arial Narrow"/>
          <w:sz w:val="22"/>
          <w:szCs w:val="22"/>
        </w:rPr>
        <w:t>e</w:t>
      </w:r>
      <w:r w:rsidR="009F4781" w:rsidRPr="00DC7CD2">
        <w:rPr>
          <w:rFonts w:ascii="Arial Narrow" w:hAnsi="Arial Narrow"/>
          <w:sz w:val="22"/>
          <w:szCs w:val="22"/>
        </w:rPr>
        <w:t xml:space="preserve"> v plnom rozsahu Objednávateľovi nahradiť.</w:t>
      </w:r>
    </w:p>
    <w:p w14:paraId="6BE0F4A3" w14:textId="77777777" w:rsidR="002D2077" w:rsidRPr="00DC7CD2" w:rsidRDefault="009F4781" w:rsidP="00112F4A">
      <w:pPr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6.7.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Škody, ktoré </w:t>
      </w:r>
      <w:r w:rsidR="007B179E" w:rsidRPr="00DC7CD2">
        <w:rPr>
          <w:rFonts w:ascii="Arial Narrow" w:hAnsi="Arial Narrow"/>
          <w:sz w:val="22"/>
          <w:szCs w:val="22"/>
          <w:lang w:eastAsia="sk-SK"/>
        </w:rPr>
        <w:t xml:space="preserve">Poskytovateľ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spôsobí </w:t>
      </w:r>
      <w:r w:rsidR="007B179E" w:rsidRPr="00DC7CD2">
        <w:rPr>
          <w:rFonts w:ascii="Arial Narrow" w:hAnsi="Arial Narrow"/>
          <w:sz w:val="22"/>
          <w:szCs w:val="22"/>
          <w:lang w:eastAsia="sk-SK"/>
        </w:rPr>
        <w:t>O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bjednávateľovi pri poskytovaní </w:t>
      </w:r>
      <w:r w:rsidR="00CF48E9" w:rsidRPr="00DC7CD2">
        <w:rPr>
          <w:rFonts w:ascii="Arial Narrow" w:hAnsi="Arial Narrow"/>
          <w:sz w:val="22"/>
          <w:szCs w:val="22"/>
          <w:lang w:eastAsia="sk-SK"/>
        </w:rPr>
        <w:t xml:space="preserve">služby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, budú po dobu </w:t>
      </w:r>
      <w:r w:rsidR="00112F4A" w:rsidRPr="00DC7CD2">
        <w:rPr>
          <w:rFonts w:ascii="Arial Narrow" w:hAnsi="Arial Narrow"/>
          <w:sz w:val="22"/>
          <w:szCs w:val="22"/>
          <w:lang w:eastAsia="sk-SK"/>
        </w:rPr>
        <w:t xml:space="preserve"> 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trvania tejto </w:t>
      </w:r>
      <w:r w:rsidR="007B179E" w:rsidRPr="00DC7CD2">
        <w:rPr>
          <w:rFonts w:ascii="Arial Narrow" w:hAnsi="Arial Narrow"/>
          <w:sz w:val="22"/>
          <w:szCs w:val="22"/>
          <w:lang w:eastAsia="sk-SK"/>
        </w:rPr>
        <w:t>Dohody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 zabezpečené poistnou zmluvou</w:t>
      </w:r>
      <w:r w:rsidR="002D2077" w:rsidRPr="00DC7CD2">
        <w:rPr>
          <w:rFonts w:ascii="Arial Narrow" w:hAnsi="Arial Narrow"/>
          <w:sz w:val="22"/>
          <w:szCs w:val="22"/>
        </w:rPr>
        <w:t xml:space="preserve"> o poistení za škodu spôsobenú podnikaním</w:t>
      </w:r>
      <w:r w:rsidR="002D2077" w:rsidRPr="00DC7CD2">
        <w:rPr>
          <w:rFonts w:ascii="Arial Narrow" w:hAnsi="Arial Narrow"/>
          <w:sz w:val="22"/>
          <w:szCs w:val="22"/>
          <w:lang w:eastAsia="sk-SK"/>
        </w:rPr>
        <w:t xml:space="preserve">, ktorú uzavrie Dodávateľ </w:t>
      </w:r>
      <w:r w:rsidR="002D2077" w:rsidRPr="00DC7CD2">
        <w:rPr>
          <w:rFonts w:ascii="Arial Narrow" w:hAnsi="Arial Narrow"/>
          <w:sz w:val="22"/>
          <w:szCs w:val="22"/>
        </w:rPr>
        <w:t>na minimálnu poistnú sumu 30 000,00 EUR počas</w:t>
      </w:r>
      <w:r w:rsidR="00722665">
        <w:rPr>
          <w:rFonts w:ascii="Arial Narrow" w:hAnsi="Arial Narrow"/>
          <w:sz w:val="22"/>
          <w:szCs w:val="22"/>
        </w:rPr>
        <w:t xml:space="preserve"> doby</w:t>
      </w:r>
      <w:r w:rsidR="002D2077" w:rsidRPr="00DC7CD2">
        <w:rPr>
          <w:rFonts w:ascii="Arial Narrow" w:hAnsi="Arial Narrow"/>
          <w:sz w:val="22"/>
          <w:szCs w:val="22"/>
        </w:rPr>
        <w:t xml:space="preserve"> trvania tejto </w:t>
      </w:r>
      <w:r w:rsidRPr="00DC7CD2">
        <w:rPr>
          <w:rFonts w:ascii="Arial Narrow" w:hAnsi="Arial Narrow"/>
          <w:sz w:val="22"/>
          <w:szCs w:val="22"/>
        </w:rPr>
        <w:t>Dohody</w:t>
      </w:r>
      <w:r w:rsidR="002D2077" w:rsidRPr="00DC7CD2">
        <w:rPr>
          <w:rFonts w:ascii="Arial Narrow" w:hAnsi="Arial Narrow"/>
          <w:sz w:val="22"/>
          <w:szCs w:val="22"/>
        </w:rPr>
        <w:t>.</w:t>
      </w:r>
    </w:p>
    <w:p w14:paraId="3015F133" w14:textId="77777777" w:rsidR="002D2077" w:rsidRPr="00DC7CD2" w:rsidRDefault="001D3398" w:rsidP="005D16AD">
      <w:pPr>
        <w:tabs>
          <w:tab w:val="left" w:pos="426"/>
        </w:tabs>
        <w:autoSpaceDE w:val="0"/>
        <w:autoSpaceDN w:val="0"/>
        <w:adjustRightInd w:val="0"/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6</w:t>
      </w:r>
      <w:r w:rsidR="002D2077" w:rsidRPr="00DC7CD2">
        <w:rPr>
          <w:rFonts w:ascii="Arial Narrow" w:hAnsi="Arial Narrow"/>
          <w:sz w:val="22"/>
          <w:szCs w:val="22"/>
        </w:rPr>
        <w:t>.7</w:t>
      </w:r>
      <w:r w:rsidRPr="00DC7CD2">
        <w:rPr>
          <w:rFonts w:ascii="Arial Narrow" w:hAnsi="Arial Narrow"/>
          <w:sz w:val="22"/>
          <w:szCs w:val="22"/>
        </w:rPr>
        <w:t>.</w:t>
      </w:r>
      <w:r w:rsidR="002D2077" w:rsidRPr="00DC7CD2">
        <w:rPr>
          <w:rFonts w:ascii="Arial Narrow" w:hAnsi="Arial Narrow"/>
          <w:sz w:val="22"/>
          <w:szCs w:val="22"/>
        </w:rPr>
        <w:t xml:space="preserve"> Úradne overená kópia poistnej zmluvy alebo potvrdenie príslušnej poisťovne o poistení za škodu spôsobenú podnikaním tvorí Prílohu č. </w:t>
      </w:r>
      <w:r w:rsidR="00CB5880" w:rsidRPr="00DC7CD2">
        <w:rPr>
          <w:rFonts w:ascii="Arial Narrow" w:hAnsi="Arial Narrow"/>
          <w:sz w:val="22"/>
          <w:szCs w:val="22"/>
        </w:rPr>
        <w:t>3</w:t>
      </w:r>
      <w:r w:rsidR="002D2077" w:rsidRPr="00DC7CD2">
        <w:rPr>
          <w:rFonts w:ascii="Arial Narrow" w:hAnsi="Arial Narrow"/>
          <w:sz w:val="22"/>
          <w:szCs w:val="22"/>
        </w:rPr>
        <w:t xml:space="preserve"> tejto </w:t>
      </w:r>
      <w:r w:rsidR="00200066" w:rsidRPr="00DC7CD2">
        <w:rPr>
          <w:rFonts w:ascii="Arial Narrow" w:hAnsi="Arial Narrow"/>
          <w:sz w:val="22"/>
          <w:szCs w:val="22"/>
        </w:rPr>
        <w:t>D</w:t>
      </w:r>
      <w:r w:rsidR="002D2077" w:rsidRPr="00DC7CD2">
        <w:rPr>
          <w:rFonts w:ascii="Arial Narrow" w:hAnsi="Arial Narrow"/>
          <w:sz w:val="22"/>
          <w:szCs w:val="22"/>
        </w:rPr>
        <w:t>ohody.</w:t>
      </w:r>
    </w:p>
    <w:p w14:paraId="54D2FF3A" w14:textId="77777777" w:rsidR="005D16AD" w:rsidRPr="00DC7CD2" w:rsidRDefault="005D16AD" w:rsidP="00F35FAC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</w:p>
    <w:p w14:paraId="3D963BC6" w14:textId="77777777" w:rsidR="009F5A12" w:rsidRPr="00DC7CD2" w:rsidRDefault="009F5A12" w:rsidP="00951673">
      <w:pPr>
        <w:tabs>
          <w:tab w:val="clear" w:pos="2160"/>
          <w:tab w:val="clear" w:pos="2880"/>
          <w:tab w:val="clear" w:pos="4500"/>
        </w:tabs>
        <w:ind w:left="709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Článok </w:t>
      </w:r>
      <w:r w:rsidR="002D2077" w:rsidRPr="00DC7CD2">
        <w:rPr>
          <w:rFonts w:ascii="Arial Narrow" w:hAnsi="Arial Narrow"/>
          <w:b/>
          <w:sz w:val="22"/>
          <w:szCs w:val="22"/>
        </w:rPr>
        <w:t>7</w:t>
      </w:r>
    </w:p>
    <w:p w14:paraId="477FDD64" w14:textId="77777777" w:rsidR="009F5A12" w:rsidRPr="00DC7CD2" w:rsidRDefault="00D8219D" w:rsidP="00951673">
      <w:pPr>
        <w:spacing w:line="264" w:lineRule="auto"/>
        <w:ind w:left="567" w:hanging="567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             </w:t>
      </w:r>
      <w:r w:rsidR="009F5A12" w:rsidRPr="00DC7CD2">
        <w:rPr>
          <w:rFonts w:ascii="Arial Narrow" w:hAnsi="Arial Narrow"/>
          <w:b/>
          <w:sz w:val="22"/>
          <w:szCs w:val="22"/>
        </w:rPr>
        <w:t>Platobné podmienky a fakturácia</w:t>
      </w:r>
    </w:p>
    <w:p w14:paraId="0F5D2397" w14:textId="77777777" w:rsidR="00691510" w:rsidRPr="00DC7CD2" w:rsidRDefault="00E37615" w:rsidP="00112F4A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Objednávateľ</w:t>
      </w:r>
      <w:r w:rsidR="00691510" w:rsidRPr="00DC7CD2">
        <w:rPr>
          <w:rFonts w:ascii="Arial Narrow" w:hAnsi="Arial Narrow"/>
          <w:sz w:val="22"/>
          <w:szCs w:val="22"/>
        </w:rPr>
        <w:t xml:space="preserve"> sa zaväzuje za </w:t>
      </w:r>
      <w:r w:rsidR="00752B09" w:rsidRPr="00DC7CD2">
        <w:rPr>
          <w:rFonts w:ascii="Arial Narrow" w:hAnsi="Arial Narrow"/>
          <w:sz w:val="22"/>
          <w:szCs w:val="22"/>
        </w:rPr>
        <w:t>poskytnutú službu</w:t>
      </w:r>
      <w:r w:rsidR="00691510" w:rsidRPr="00DC7CD2">
        <w:rPr>
          <w:rFonts w:ascii="Arial Narrow" w:hAnsi="Arial Narrow"/>
          <w:sz w:val="22"/>
          <w:szCs w:val="22"/>
        </w:rPr>
        <w:t xml:space="preserve"> zaplatiť </w:t>
      </w:r>
      <w:r w:rsidR="00752B09" w:rsidRPr="00DC7CD2">
        <w:rPr>
          <w:rFonts w:ascii="Arial Narrow" w:hAnsi="Arial Narrow"/>
          <w:sz w:val="22"/>
          <w:szCs w:val="22"/>
        </w:rPr>
        <w:t>Poskytovateľovi</w:t>
      </w:r>
      <w:r w:rsidR="00691510" w:rsidRPr="00DC7CD2">
        <w:rPr>
          <w:rFonts w:ascii="Arial Narrow" w:hAnsi="Arial Narrow"/>
          <w:sz w:val="22"/>
          <w:szCs w:val="22"/>
        </w:rPr>
        <w:t xml:space="preserve"> cenu podľa </w:t>
      </w:r>
      <w:r w:rsidR="005B4B6C" w:rsidRPr="00DC7CD2">
        <w:rPr>
          <w:rFonts w:ascii="Arial Narrow" w:hAnsi="Arial Narrow"/>
          <w:sz w:val="22"/>
          <w:szCs w:val="22"/>
        </w:rPr>
        <w:t xml:space="preserve">písomnej </w:t>
      </w:r>
      <w:r w:rsidR="00691510" w:rsidRPr="00DC7CD2">
        <w:rPr>
          <w:rFonts w:ascii="Arial Narrow" w:hAnsi="Arial Narrow"/>
          <w:sz w:val="22"/>
          <w:szCs w:val="22"/>
        </w:rPr>
        <w:t xml:space="preserve">Objednávky na základe faktúry vystavenej </w:t>
      </w:r>
      <w:r w:rsidRPr="00DC7CD2">
        <w:rPr>
          <w:rFonts w:ascii="Arial Narrow" w:hAnsi="Arial Narrow"/>
          <w:sz w:val="22"/>
          <w:szCs w:val="22"/>
        </w:rPr>
        <w:t>Poskytovateľ</w:t>
      </w:r>
      <w:r w:rsidR="00752B09" w:rsidRPr="00DC7CD2">
        <w:rPr>
          <w:rFonts w:ascii="Arial Narrow" w:hAnsi="Arial Narrow"/>
          <w:sz w:val="22"/>
          <w:szCs w:val="22"/>
        </w:rPr>
        <w:t>o</w:t>
      </w:r>
      <w:r w:rsidR="00691510" w:rsidRPr="00DC7CD2">
        <w:rPr>
          <w:rFonts w:ascii="Arial Narrow" w:hAnsi="Arial Narrow"/>
          <w:sz w:val="22"/>
          <w:szCs w:val="22"/>
        </w:rPr>
        <w:t xml:space="preserve">m po </w:t>
      </w:r>
      <w:r w:rsidR="00752B09" w:rsidRPr="00DC7CD2">
        <w:rPr>
          <w:rFonts w:ascii="Arial Narrow" w:hAnsi="Arial Narrow"/>
          <w:sz w:val="22"/>
          <w:szCs w:val="22"/>
        </w:rPr>
        <w:t xml:space="preserve">ukončení </w:t>
      </w:r>
      <w:r w:rsidR="00722665">
        <w:rPr>
          <w:rFonts w:ascii="Arial Narrow" w:hAnsi="Arial Narrow"/>
          <w:sz w:val="22"/>
          <w:szCs w:val="22"/>
        </w:rPr>
        <w:t>realizácie služieb</w:t>
      </w:r>
      <w:r w:rsidR="00691510" w:rsidRPr="00DC7CD2">
        <w:rPr>
          <w:rFonts w:ascii="Arial Narrow" w:hAnsi="Arial Narrow"/>
          <w:sz w:val="22"/>
          <w:szCs w:val="22"/>
        </w:rPr>
        <w:t xml:space="preserve"> a podpísaní preberacieho protokolu alebo dodacieho listu s vyznačením riadneho </w:t>
      </w:r>
      <w:r w:rsidR="00752B09" w:rsidRPr="00DC7CD2">
        <w:rPr>
          <w:rFonts w:ascii="Arial Narrow" w:hAnsi="Arial Narrow"/>
          <w:sz w:val="22"/>
          <w:szCs w:val="22"/>
        </w:rPr>
        <w:t xml:space="preserve">termínu </w:t>
      </w:r>
      <w:r w:rsidR="00722665">
        <w:rPr>
          <w:rFonts w:ascii="Arial Narrow" w:hAnsi="Arial Narrow"/>
          <w:sz w:val="22"/>
          <w:szCs w:val="22"/>
        </w:rPr>
        <w:t>realizácie služieb</w:t>
      </w:r>
      <w:r w:rsidR="00691510" w:rsidRPr="00DC7CD2">
        <w:rPr>
          <w:rFonts w:ascii="Arial Narrow" w:hAnsi="Arial Narrow"/>
          <w:sz w:val="22"/>
          <w:szCs w:val="22"/>
        </w:rPr>
        <w:t xml:space="preserve">. </w:t>
      </w:r>
      <w:r w:rsidRPr="00DC7CD2">
        <w:rPr>
          <w:rFonts w:ascii="Arial Narrow" w:hAnsi="Arial Narrow"/>
          <w:sz w:val="22"/>
          <w:szCs w:val="22"/>
        </w:rPr>
        <w:t>Objednávateľ</w:t>
      </w:r>
      <w:r w:rsidR="00691510" w:rsidRPr="00DC7CD2">
        <w:rPr>
          <w:rFonts w:ascii="Arial Narrow" w:hAnsi="Arial Narrow"/>
          <w:sz w:val="22"/>
          <w:szCs w:val="22"/>
        </w:rPr>
        <w:t xml:space="preserve"> neposkytne Predávajúcemu žiaden preddavok na zrealizovanie </w:t>
      </w:r>
      <w:r w:rsidR="005B4B6C" w:rsidRPr="00DC7CD2">
        <w:rPr>
          <w:rFonts w:ascii="Arial Narrow" w:hAnsi="Arial Narrow"/>
          <w:sz w:val="22"/>
          <w:szCs w:val="22"/>
        </w:rPr>
        <w:t xml:space="preserve">písomnej </w:t>
      </w:r>
      <w:r w:rsidR="00691510" w:rsidRPr="00DC7CD2">
        <w:rPr>
          <w:rFonts w:ascii="Arial Narrow" w:hAnsi="Arial Narrow"/>
          <w:sz w:val="22"/>
          <w:szCs w:val="22"/>
        </w:rPr>
        <w:t>Objednávky.</w:t>
      </w:r>
    </w:p>
    <w:p w14:paraId="032B1EAB" w14:textId="77777777" w:rsidR="00691510" w:rsidRPr="00DC7CD2" w:rsidRDefault="00691510" w:rsidP="00112F4A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Každá faktúra vystavená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="00752B09" w:rsidRPr="00DC7CD2">
        <w:rPr>
          <w:rFonts w:ascii="Arial Narrow" w:hAnsi="Arial Narrow"/>
          <w:sz w:val="22"/>
          <w:szCs w:val="22"/>
        </w:rPr>
        <w:t>o</w:t>
      </w:r>
      <w:r w:rsidRPr="00DC7CD2">
        <w:rPr>
          <w:rFonts w:ascii="Arial Narrow" w:hAnsi="Arial Narrow"/>
          <w:sz w:val="22"/>
          <w:szCs w:val="22"/>
        </w:rPr>
        <w:t xml:space="preserve">m bude obsahovať náležitosti podľa zákona č. 222/2004 Z. z. o dani z pridanej hodnoty v znení neskorších predpisov. Neoddeliteľnou súčasťou faktúry Predávajúceho bude originál/fotokópia preberacieho protokolu alebo dodacieho listu potvrdeného </w:t>
      </w:r>
      <w:r w:rsidR="00752B09" w:rsidRPr="00DC7CD2">
        <w:rPr>
          <w:rFonts w:ascii="Arial Narrow" w:hAnsi="Arial Narrow"/>
          <w:sz w:val="22"/>
          <w:szCs w:val="22"/>
        </w:rPr>
        <w:t xml:space="preserve"> zástupcom Objednávateľa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28442C30" w14:textId="77777777" w:rsidR="00691510" w:rsidRPr="00DC7CD2" w:rsidRDefault="00691510" w:rsidP="00112F4A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Lehota splatnosti faktúry P</w:t>
      </w:r>
      <w:r w:rsidR="00752B09" w:rsidRPr="00DC7CD2">
        <w:rPr>
          <w:rFonts w:ascii="Arial Narrow" w:hAnsi="Arial Narrow"/>
          <w:sz w:val="22"/>
          <w:szCs w:val="22"/>
        </w:rPr>
        <w:t>oskytovateľa</w:t>
      </w:r>
      <w:r w:rsidRPr="00DC7CD2">
        <w:rPr>
          <w:rFonts w:ascii="Arial Narrow" w:hAnsi="Arial Narrow"/>
          <w:sz w:val="22"/>
          <w:szCs w:val="22"/>
        </w:rPr>
        <w:t xml:space="preserve"> je </w:t>
      </w:r>
      <w:r w:rsidR="00025E9B" w:rsidRPr="00DC7CD2">
        <w:rPr>
          <w:rFonts w:ascii="Arial Narrow" w:hAnsi="Arial Narrow"/>
          <w:sz w:val="22"/>
          <w:szCs w:val="22"/>
        </w:rPr>
        <w:t>tridsať</w:t>
      </w:r>
      <w:r w:rsidRPr="00DC7CD2">
        <w:rPr>
          <w:rFonts w:ascii="Arial Narrow" w:hAnsi="Arial Narrow"/>
          <w:sz w:val="22"/>
          <w:szCs w:val="22"/>
        </w:rPr>
        <w:t xml:space="preserve"> </w:t>
      </w:r>
      <w:r w:rsidR="00722665">
        <w:rPr>
          <w:rFonts w:ascii="Arial Narrow" w:hAnsi="Arial Narrow"/>
          <w:sz w:val="22"/>
          <w:szCs w:val="22"/>
        </w:rPr>
        <w:t xml:space="preserve">(30) </w:t>
      </w:r>
      <w:r w:rsidRPr="00DC7CD2">
        <w:rPr>
          <w:rFonts w:ascii="Arial Narrow" w:hAnsi="Arial Narrow"/>
          <w:sz w:val="22"/>
          <w:szCs w:val="22"/>
        </w:rPr>
        <w:t xml:space="preserve">dní odo dňa doručenia faktúry </w:t>
      </w:r>
      <w:r w:rsidR="00752B09" w:rsidRPr="00DC7CD2">
        <w:rPr>
          <w:rFonts w:ascii="Arial Narrow" w:hAnsi="Arial Narrow"/>
          <w:sz w:val="22"/>
          <w:szCs w:val="22"/>
        </w:rPr>
        <w:t>Objednávateľovi</w:t>
      </w:r>
      <w:r w:rsidRPr="00DC7CD2">
        <w:rPr>
          <w:rFonts w:ascii="Arial Narrow" w:hAnsi="Arial Narrow"/>
          <w:sz w:val="22"/>
          <w:szCs w:val="22"/>
        </w:rPr>
        <w:t xml:space="preserve">. Ak predložená faktúra nebude vystavená v súlade s touto Dohodou a/alebo </w:t>
      </w:r>
      <w:r w:rsidR="00025E9B" w:rsidRPr="00DC7CD2">
        <w:rPr>
          <w:rFonts w:ascii="Arial Narrow" w:hAnsi="Arial Narrow"/>
          <w:sz w:val="22"/>
          <w:szCs w:val="22"/>
        </w:rPr>
        <w:t xml:space="preserve">písomnou </w:t>
      </w:r>
      <w:r w:rsidRPr="00DC7CD2">
        <w:rPr>
          <w:rFonts w:ascii="Arial Narrow" w:hAnsi="Arial Narrow"/>
          <w:sz w:val="22"/>
          <w:szCs w:val="22"/>
        </w:rPr>
        <w:t xml:space="preserve">Objednávkou, 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 xml:space="preserve"> ju bezodkladne vráti P</w:t>
      </w:r>
      <w:r w:rsidR="00752B09" w:rsidRPr="00DC7CD2">
        <w:rPr>
          <w:rFonts w:ascii="Arial Narrow" w:hAnsi="Arial Narrow"/>
          <w:sz w:val="22"/>
          <w:szCs w:val="22"/>
        </w:rPr>
        <w:t xml:space="preserve">oskytovateľovi </w:t>
      </w:r>
      <w:r w:rsidRPr="00DC7CD2">
        <w:rPr>
          <w:rFonts w:ascii="Arial Narrow" w:hAnsi="Arial Narrow"/>
          <w:sz w:val="22"/>
          <w:szCs w:val="22"/>
        </w:rPr>
        <w:t xml:space="preserve">na prepracovanie. Opravená faktúra je splatná do </w:t>
      </w:r>
      <w:r w:rsidR="00025E9B" w:rsidRPr="00DC7CD2">
        <w:rPr>
          <w:rFonts w:ascii="Arial Narrow" w:hAnsi="Arial Narrow"/>
          <w:sz w:val="22"/>
          <w:szCs w:val="22"/>
        </w:rPr>
        <w:t>tridsať</w:t>
      </w:r>
      <w:r w:rsidR="00722665">
        <w:rPr>
          <w:rFonts w:ascii="Arial Narrow" w:hAnsi="Arial Narrow"/>
          <w:sz w:val="22"/>
          <w:szCs w:val="22"/>
        </w:rPr>
        <w:t xml:space="preserve"> (30</w:t>
      </w:r>
      <w:r w:rsidR="00025E9B" w:rsidRPr="00DC7CD2">
        <w:rPr>
          <w:rFonts w:ascii="Arial Narrow" w:hAnsi="Arial Narrow"/>
          <w:sz w:val="22"/>
          <w:szCs w:val="22"/>
        </w:rPr>
        <w:t>)</w:t>
      </w:r>
      <w:r w:rsidRPr="00DC7CD2">
        <w:rPr>
          <w:rFonts w:ascii="Arial Narrow" w:hAnsi="Arial Narrow"/>
          <w:sz w:val="22"/>
          <w:szCs w:val="22"/>
        </w:rPr>
        <w:t xml:space="preserve"> dní odo dňa jej opätovného doručenia </w:t>
      </w:r>
      <w:r w:rsidR="00752B09" w:rsidRPr="00DC7CD2">
        <w:rPr>
          <w:rFonts w:ascii="Arial Narrow" w:hAnsi="Arial Narrow"/>
          <w:sz w:val="22"/>
          <w:szCs w:val="22"/>
        </w:rPr>
        <w:t>Objednávateľovi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5A5FEB67" w14:textId="77777777" w:rsidR="00691510" w:rsidRPr="00DC7CD2" w:rsidRDefault="00691510" w:rsidP="00112F4A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Všetky faktúry budú uhrádzané výhradne bezhotovostne prevodným príkazom</w:t>
      </w:r>
      <w:r w:rsidR="00CF48E9" w:rsidRPr="00DC7CD2">
        <w:rPr>
          <w:rFonts w:ascii="Arial Narrow" w:hAnsi="Arial Narrow"/>
          <w:sz w:val="22"/>
          <w:szCs w:val="22"/>
        </w:rPr>
        <w:t xml:space="preserve"> na účet Poskytovateľa uvedený v záhlaví tejto Dohody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2CD6C794" w14:textId="77777777" w:rsidR="00846409" w:rsidRPr="00DC7CD2" w:rsidRDefault="00691510" w:rsidP="00137061">
      <w:pPr>
        <w:numPr>
          <w:ilvl w:val="1"/>
          <w:numId w:val="8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Bankové spojenie P</w:t>
      </w:r>
      <w:r w:rsidR="00752B09" w:rsidRPr="00DC7CD2">
        <w:rPr>
          <w:rFonts w:ascii="Arial Narrow" w:hAnsi="Arial Narrow"/>
          <w:sz w:val="22"/>
          <w:szCs w:val="22"/>
        </w:rPr>
        <w:t>oskytovateľa</w:t>
      </w:r>
      <w:r w:rsidRPr="00DC7CD2">
        <w:rPr>
          <w:rFonts w:ascii="Arial Narrow" w:hAnsi="Arial Narrow"/>
          <w:sz w:val="22"/>
          <w:szCs w:val="22"/>
        </w:rPr>
        <w:t xml:space="preserve"> uvedené na faktúre musí byť zhodné s bankovým spojením</w:t>
      </w:r>
      <w:r w:rsidR="00752B09" w:rsidRPr="00DC7CD2">
        <w:rPr>
          <w:rFonts w:ascii="Arial Narrow" w:hAnsi="Arial Narrow"/>
          <w:sz w:val="22"/>
          <w:szCs w:val="22"/>
        </w:rPr>
        <w:t xml:space="preserve"> Poskytovateľa</w:t>
      </w:r>
      <w:r w:rsidR="00521C5E" w:rsidRPr="00DC7CD2">
        <w:rPr>
          <w:rFonts w:ascii="Arial Narrow" w:hAnsi="Arial Narrow"/>
          <w:sz w:val="22"/>
          <w:szCs w:val="22"/>
        </w:rPr>
        <w:t xml:space="preserve"> uvedeným v záhlaví Dohody</w:t>
      </w:r>
      <w:r w:rsidRPr="00DC7CD2">
        <w:rPr>
          <w:rFonts w:ascii="Arial Narrow" w:hAnsi="Arial Narrow"/>
          <w:sz w:val="22"/>
          <w:szCs w:val="22"/>
        </w:rPr>
        <w:t>.</w:t>
      </w:r>
      <w:r w:rsidR="007C3204">
        <w:rPr>
          <w:rFonts w:ascii="Arial Narrow" w:hAnsi="Arial Narrow"/>
          <w:sz w:val="22"/>
          <w:szCs w:val="22"/>
        </w:rPr>
        <w:t xml:space="preserve"> Cena sa považuje za uhradenú dňom odpísania finančných prostriedkov z účtu </w:t>
      </w:r>
      <w:r w:rsidR="00BB1898">
        <w:rPr>
          <w:rFonts w:ascii="Arial Narrow" w:hAnsi="Arial Narrow"/>
          <w:sz w:val="22"/>
          <w:szCs w:val="22"/>
        </w:rPr>
        <w:t>Objednávateľa uvedenom</w:t>
      </w:r>
      <w:r w:rsidR="007C3204">
        <w:rPr>
          <w:rFonts w:ascii="Arial Narrow" w:hAnsi="Arial Narrow"/>
          <w:sz w:val="22"/>
          <w:szCs w:val="22"/>
        </w:rPr>
        <w:t xml:space="preserve"> v záhlaví tejto </w:t>
      </w:r>
      <w:r w:rsidR="00BB1898">
        <w:rPr>
          <w:rFonts w:ascii="Arial Narrow" w:hAnsi="Arial Narrow"/>
          <w:sz w:val="22"/>
          <w:szCs w:val="22"/>
        </w:rPr>
        <w:t>Dohody</w:t>
      </w:r>
      <w:r w:rsidR="007C3204">
        <w:rPr>
          <w:rFonts w:ascii="Arial Narrow" w:hAnsi="Arial Narrow"/>
          <w:sz w:val="22"/>
          <w:szCs w:val="22"/>
        </w:rPr>
        <w:t xml:space="preserve">. </w:t>
      </w:r>
    </w:p>
    <w:p w14:paraId="46B34797" w14:textId="77777777" w:rsidR="004B43C5" w:rsidRPr="00DC7CD2" w:rsidRDefault="004B43C5" w:rsidP="004B43C5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Článok 8</w:t>
      </w:r>
    </w:p>
    <w:p w14:paraId="66CE48FD" w14:textId="77777777" w:rsidR="004B43C5" w:rsidRPr="00DC7CD2" w:rsidRDefault="004B43C5" w:rsidP="004B43C5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Zmluvné pokuty a sankcie</w:t>
      </w:r>
    </w:p>
    <w:p w14:paraId="12D309A6" w14:textId="77777777" w:rsidR="004B43C5" w:rsidRPr="00DC7CD2" w:rsidRDefault="004B43C5" w:rsidP="00112F4A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8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>.1.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ab/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V prípade, že Poskytovateľ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neposkytne služb</w:t>
      </w:r>
      <w:r w:rsidR="007C3204">
        <w:rPr>
          <w:rFonts w:ascii="Arial Narrow" w:hAnsi="Arial Narrow"/>
          <w:bCs/>
          <w:iCs/>
          <w:sz w:val="22"/>
          <w:szCs w:val="22"/>
        </w:rPr>
        <w:t>y</w:t>
      </w:r>
      <w:r w:rsidR="00731330">
        <w:rPr>
          <w:rFonts w:ascii="Arial Narrow" w:hAnsi="Arial Narrow"/>
          <w:bCs/>
          <w:iCs/>
          <w:sz w:val="22"/>
          <w:szCs w:val="22"/>
        </w:rPr>
        <w:t xml:space="preserve">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v </w:t>
      </w:r>
      <w:r w:rsidRPr="00DC7CD2">
        <w:rPr>
          <w:rFonts w:ascii="Arial Narrow" w:hAnsi="Arial Narrow"/>
          <w:bCs/>
          <w:iCs/>
          <w:sz w:val="22"/>
          <w:szCs w:val="22"/>
        </w:rPr>
        <w:t>s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úlade s</w:t>
      </w:r>
      <w:r w:rsidRPr="00DC7CD2">
        <w:rPr>
          <w:rFonts w:ascii="Arial Narrow" w:hAnsi="Arial Narrow"/>
          <w:bCs/>
          <w:iCs/>
          <w:sz w:val="22"/>
          <w:szCs w:val="22"/>
        </w:rPr>
        <w:t> písomnou Objednávkou (riadne) a v dohodnutom termíne (včas) má Objednávateľ právo požadovať za každý aj začatý deň omeškania</w:t>
      </w:r>
      <w:r w:rsidR="007C3204">
        <w:rPr>
          <w:rFonts w:ascii="Arial Narrow" w:hAnsi="Arial Narrow"/>
          <w:bCs/>
          <w:iCs/>
          <w:sz w:val="22"/>
          <w:szCs w:val="22"/>
        </w:rPr>
        <w:t xml:space="preserve"> od Poskytovateľa </w:t>
      </w:r>
      <w:r w:rsidR="007C3204">
        <w:rPr>
          <w:rFonts w:ascii="Arial Narrow" w:hAnsi="Arial Narrow"/>
          <w:bCs/>
          <w:iCs/>
          <w:sz w:val="22"/>
          <w:szCs w:val="22"/>
        </w:rPr>
        <w:lastRenderedPageBreak/>
        <w:t>zaplatenie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zmluvn</w:t>
      </w:r>
      <w:r w:rsidR="007C3204">
        <w:rPr>
          <w:rFonts w:ascii="Arial Narrow" w:hAnsi="Arial Narrow"/>
          <w:bCs/>
          <w:iCs/>
          <w:sz w:val="22"/>
          <w:szCs w:val="22"/>
        </w:rPr>
        <w:t>ej</w:t>
      </w:r>
      <w:r w:rsidR="00731330"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DC7CD2">
        <w:rPr>
          <w:rFonts w:ascii="Arial Narrow" w:hAnsi="Arial Narrow"/>
          <w:bCs/>
          <w:iCs/>
          <w:sz w:val="22"/>
          <w:szCs w:val="22"/>
        </w:rPr>
        <w:t>pokut</w:t>
      </w:r>
      <w:r w:rsidR="007C3204">
        <w:rPr>
          <w:rFonts w:ascii="Arial Narrow" w:hAnsi="Arial Narrow"/>
          <w:bCs/>
          <w:iCs/>
          <w:sz w:val="22"/>
          <w:szCs w:val="22"/>
        </w:rPr>
        <w:t>y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vo výške 0,05 % z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 </w:t>
      </w:r>
      <w:r w:rsidRPr="00DC7CD2">
        <w:rPr>
          <w:rFonts w:ascii="Arial Narrow" w:hAnsi="Arial Narrow"/>
          <w:bCs/>
          <w:iCs/>
          <w:sz w:val="22"/>
          <w:szCs w:val="22"/>
        </w:rPr>
        <w:t>ceny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 xml:space="preserve">  poskytovan</w:t>
      </w:r>
      <w:r w:rsidR="007C3204">
        <w:rPr>
          <w:rFonts w:ascii="Arial Narrow" w:hAnsi="Arial Narrow"/>
          <w:bCs/>
          <w:iCs/>
          <w:sz w:val="22"/>
          <w:szCs w:val="22"/>
        </w:rPr>
        <w:t>ých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 xml:space="preserve"> služ</w:t>
      </w:r>
      <w:r w:rsidR="007C3204">
        <w:rPr>
          <w:rFonts w:ascii="Arial Narrow" w:hAnsi="Arial Narrow"/>
          <w:bCs/>
          <w:iCs/>
          <w:sz w:val="22"/>
          <w:szCs w:val="22"/>
        </w:rPr>
        <w:t>ie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b,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s</w:t>
      </w:r>
      <w:r w:rsidR="00AE3783">
        <w:rPr>
          <w:rFonts w:ascii="Arial Narrow" w:hAnsi="Arial Narrow"/>
          <w:bCs/>
          <w:iCs/>
          <w:sz w:val="22"/>
          <w:szCs w:val="22"/>
        </w:rPr>
        <w:t> 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ktor</w:t>
      </w:r>
      <w:r w:rsidR="00AE3783">
        <w:rPr>
          <w:rFonts w:ascii="Arial Narrow" w:hAnsi="Arial Narrow"/>
          <w:bCs/>
          <w:iCs/>
          <w:sz w:val="22"/>
          <w:szCs w:val="22"/>
        </w:rPr>
        <w:t xml:space="preserve">ými </w:t>
      </w:r>
      <w:r w:rsidRPr="00DC7CD2">
        <w:rPr>
          <w:rFonts w:ascii="Arial Narrow" w:hAnsi="Arial Narrow"/>
          <w:bCs/>
          <w:iCs/>
          <w:sz w:val="22"/>
          <w:szCs w:val="22"/>
        </w:rPr>
        <w:t>je Poskytovateľ v omeškaní.</w:t>
      </w:r>
      <w:r w:rsidR="00B51D8E" w:rsidRPr="00DC7CD2">
        <w:rPr>
          <w:rFonts w:ascii="Arial Narrow" w:hAnsi="Arial Narrow"/>
        </w:rPr>
        <w:t xml:space="preserve">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Zaplatením zmluvnej pokuty nie je dotknutý nárok Objednávateľa na náhradu škody</w:t>
      </w:r>
    </w:p>
    <w:p w14:paraId="4525E2D2" w14:textId="77777777" w:rsidR="004B43C5" w:rsidRPr="00DC7CD2" w:rsidRDefault="004B43C5" w:rsidP="00112F4A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8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 xml:space="preserve">.2.  </w:t>
      </w:r>
      <w:r w:rsidRPr="00DC7CD2">
        <w:rPr>
          <w:rFonts w:ascii="Arial Narrow" w:hAnsi="Arial Narrow"/>
          <w:bCs/>
          <w:iCs/>
          <w:sz w:val="22"/>
          <w:szCs w:val="22"/>
        </w:rPr>
        <w:t>V prípade omeškania Objednávateľa s</w:t>
      </w:r>
      <w:r w:rsidR="007C3204">
        <w:rPr>
          <w:rFonts w:ascii="Arial Narrow" w:hAnsi="Arial Narrow"/>
          <w:bCs/>
          <w:iCs/>
          <w:sz w:val="22"/>
          <w:szCs w:val="22"/>
        </w:rPr>
        <w:t> </w:t>
      </w:r>
      <w:r w:rsidRPr="00DC7CD2">
        <w:rPr>
          <w:rFonts w:ascii="Arial Narrow" w:hAnsi="Arial Narrow"/>
          <w:bCs/>
          <w:iCs/>
          <w:sz w:val="22"/>
          <w:szCs w:val="22"/>
        </w:rPr>
        <w:t>úhradou</w:t>
      </w:r>
      <w:r w:rsidR="007C3204">
        <w:rPr>
          <w:rFonts w:ascii="Arial Narrow" w:hAnsi="Arial Narrow"/>
          <w:bCs/>
          <w:iCs/>
          <w:sz w:val="22"/>
          <w:szCs w:val="22"/>
        </w:rPr>
        <w:t xml:space="preserve"> splatnej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faktúry, má Poskytovateľ právo za každý aj začatý deň omeškania požadovať úroky z omeškania v zákonom stanovenej výške</w:t>
      </w:r>
      <w:r w:rsidR="007C3204">
        <w:rPr>
          <w:rFonts w:ascii="Arial Narrow" w:hAnsi="Arial Narrow"/>
          <w:bCs/>
          <w:iCs/>
          <w:sz w:val="22"/>
          <w:szCs w:val="22"/>
        </w:rPr>
        <w:t>.</w:t>
      </w:r>
      <w:r w:rsidRPr="00DC7CD2">
        <w:rPr>
          <w:rFonts w:ascii="Arial Narrow" w:hAnsi="Arial Narrow"/>
          <w:bCs/>
          <w:iCs/>
          <w:sz w:val="22"/>
          <w:szCs w:val="22"/>
        </w:rPr>
        <w:t>.</w:t>
      </w:r>
    </w:p>
    <w:p w14:paraId="597B70FF" w14:textId="77777777" w:rsidR="004B43C5" w:rsidRPr="00DC7CD2" w:rsidRDefault="004B43C5" w:rsidP="00112F4A">
      <w:p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8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>.3.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ab/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V prípade omeškania Predávajúceho s odstránením vady </w:t>
      </w:r>
      <w:r w:rsidR="00B51D8E" w:rsidRPr="00DC7CD2">
        <w:rPr>
          <w:rFonts w:ascii="Arial Narrow" w:hAnsi="Arial Narrow"/>
          <w:bCs/>
          <w:iCs/>
          <w:sz w:val="22"/>
          <w:szCs w:val="22"/>
        </w:rPr>
        <w:t>s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> v zmysle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čl. 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>6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bod  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>6.5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. tejto Dohody 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 xml:space="preserve">má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Objednávateľ právo požadovať za každý aj začatý deň omeškania zmluvnú pokutu vo výške 0,05 % z ceny </w:t>
      </w:r>
      <w:r w:rsidR="00045214" w:rsidRPr="00DC7CD2">
        <w:rPr>
          <w:rFonts w:ascii="Arial Narrow" w:hAnsi="Arial Narrow"/>
          <w:bCs/>
          <w:iCs/>
          <w:sz w:val="22"/>
          <w:szCs w:val="22"/>
        </w:rPr>
        <w:t>poskytovanej služby/opravy vady, s ktorou je Poskytovateľ v omeškaní</w:t>
      </w:r>
      <w:r w:rsidRPr="00DC7CD2">
        <w:rPr>
          <w:rFonts w:ascii="Arial Narrow" w:hAnsi="Arial Narrow"/>
          <w:bCs/>
          <w:iCs/>
          <w:sz w:val="22"/>
          <w:szCs w:val="22"/>
        </w:rPr>
        <w:t>.</w:t>
      </w:r>
    </w:p>
    <w:p w14:paraId="6FAAD740" w14:textId="77777777" w:rsidR="00846409" w:rsidRPr="00DC7CD2" w:rsidRDefault="00846409" w:rsidP="00112F4A">
      <w:pPr>
        <w:spacing w:line="264" w:lineRule="auto"/>
        <w:rPr>
          <w:rFonts w:ascii="Arial Narrow" w:hAnsi="Arial Narrow"/>
          <w:b/>
          <w:sz w:val="22"/>
          <w:szCs w:val="22"/>
        </w:rPr>
      </w:pPr>
    </w:p>
    <w:p w14:paraId="0810B2AE" w14:textId="77777777" w:rsidR="009F5A12" w:rsidRPr="00DC7CD2" w:rsidRDefault="009F5A12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Článok </w:t>
      </w:r>
      <w:r w:rsidR="00D25EC1" w:rsidRPr="00DC7CD2">
        <w:rPr>
          <w:rFonts w:ascii="Arial Narrow" w:hAnsi="Arial Narrow"/>
          <w:b/>
          <w:sz w:val="22"/>
          <w:szCs w:val="22"/>
        </w:rPr>
        <w:t>9</w:t>
      </w:r>
    </w:p>
    <w:p w14:paraId="03A37D94" w14:textId="77777777" w:rsidR="009F5A12" w:rsidRPr="00DC7CD2" w:rsidRDefault="007C3204" w:rsidP="009F5A12">
      <w:pPr>
        <w:spacing w:line="264" w:lineRule="auto"/>
        <w:ind w:left="36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S</w:t>
      </w:r>
      <w:r w:rsidR="00060995" w:rsidRPr="00DC7CD2">
        <w:rPr>
          <w:rFonts w:ascii="Arial Narrow" w:hAnsi="Arial Narrow"/>
          <w:b/>
          <w:sz w:val="22"/>
          <w:szCs w:val="22"/>
        </w:rPr>
        <w:t>končenie Dohody</w:t>
      </w:r>
    </w:p>
    <w:p w14:paraId="32154B5E" w14:textId="77777777" w:rsidR="00060995" w:rsidRPr="00DC7CD2" w:rsidRDefault="00D25EC1" w:rsidP="00060995">
      <w:pPr>
        <w:tabs>
          <w:tab w:val="clear" w:pos="2160"/>
          <w:tab w:val="clear" w:pos="2880"/>
          <w:tab w:val="clear" w:pos="4500"/>
        </w:tabs>
        <w:ind w:left="360" w:hanging="360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9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>.1.</w:t>
      </w:r>
      <w:r w:rsidR="00112F4A" w:rsidRPr="00DC7CD2">
        <w:rPr>
          <w:rFonts w:ascii="Arial Narrow" w:hAnsi="Arial Narrow"/>
          <w:bCs/>
          <w:iCs/>
          <w:sz w:val="22"/>
          <w:szCs w:val="22"/>
        </w:rPr>
        <w:tab/>
      </w:r>
      <w:r w:rsidR="00064331" w:rsidRPr="00DC7CD2">
        <w:rPr>
          <w:rFonts w:ascii="Arial Narrow" w:hAnsi="Arial Narrow"/>
          <w:bCs/>
          <w:iCs/>
          <w:sz w:val="22"/>
          <w:szCs w:val="22"/>
        </w:rPr>
        <w:t>Túto Dohod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u </w:t>
      </w:r>
      <w:r w:rsidR="00064331" w:rsidRPr="00DC7CD2">
        <w:rPr>
          <w:rFonts w:ascii="Arial Narrow" w:hAnsi="Arial Narrow"/>
          <w:bCs/>
          <w:iCs/>
          <w:sz w:val="22"/>
          <w:szCs w:val="22"/>
        </w:rPr>
        <w:t xml:space="preserve">je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možn</w:t>
      </w:r>
      <w:r w:rsidR="00064331" w:rsidRPr="00DC7CD2">
        <w:rPr>
          <w:rFonts w:ascii="Arial Narrow" w:hAnsi="Arial Narrow"/>
          <w:bCs/>
          <w:iCs/>
          <w:sz w:val="22"/>
          <w:szCs w:val="22"/>
        </w:rPr>
        <w:t>é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064331" w:rsidRPr="00DC7CD2">
        <w:rPr>
          <w:rFonts w:ascii="Arial Narrow" w:hAnsi="Arial Narrow"/>
          <w:bCs/>
          <w:iCs/>
          <w:sz w:val="22"/>
          <w:szCs w:val="22"/>
        </w:rPr>
        <w:t>s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končiť:</w:t>
      </w:r>
    </w:p>
    <w:p w14:paraId="75F91C41" w14:textId="77777777" w:rsidR="00060995" w:rsidRPr="00DC7CD2" w:rsidRDefault="00D25EC1" w:rsidP="00112F4A">
      <w:p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9</w:t>
      </w:r>
      <w:r w:rsidR="00112F4A" w:rsidRPr="00DC7CD2">
        <w:rPr>
          <w:rFonts w:ascii="Arial Narrow" w:hAnsi="Arial Narrow"/>
          <w:sz w:val="22"/>
          <w:szCs w:val="22"/>
        </w:rPr>
        <w:t xml:space="preserve">.1.1. </w:t>
      </w:r>
      <w:r w:rsidR="00060995" w:rsidRPr="00DC7CD2">
        <w:rPr>
          <w:rFonts w:ascii="Arial Narrow" w:hAnsi="Arial Narrow"/>
          <w:sz w:val="22"/>
          <w:szCs w:val="22"/>
        </w:rPr>
        <w:t>písomnou dohodou Zmluvných strán, a to dňom uvedeným v takejto dohode; v dohode   o </w:t>
      </w:r>
      <w:r w:rsidR="007C3204">
        <w:rPr>
          <w:rFonts w:ascii="Arial Narrow" w:hAnsi="Arial Narrow"/>
          <w:sz w:val="22"/>
          <w:szCs w:val="22"/>
        </w:rPr>
        <w:t>s</w:t>
      </w:r>
      <w:r w:rsidR="00060995" w:rsidRPr="00DC7CD2">
        <w:rPr>
          <w:rFonts w:ascii="Arial Narrow" w:hAnsi="Arial Narrow"/>
          <w:sz w:val="22"/>
          <w:szCs w:val="22"/>
        </w:rPr>
        <w:t>končení Dohody sa súčasne upravia aj nároky Zmluvných strán vzniknuté na základe alebo v súvislosti s</w:t>
      </w:r>
      <w:r w:rsidR="007C3204">
        <w:rPr>
          <w:rFonts w:ascii="Arial Narrow" w:hAnsi="Arial Narrow"/>
          <w:sz w:val="22"/>
          <w:szCs w:val="22"/>
        </w:rPr>
        <w:t xml:space="preserve"> touto </w:t>
      </w:r>
      <w:r w:rsidR="00060995" w:rsidRPr="00DC7CD2">
        <w:rPr>
          <w:rFonts w:ascii="Arial Narrow" w:hAnsi="Arial Narrow"/>
          <w:sz w:val="22"/>
          <w:szCs w:val="22"/>
        </w:rPr>
        <w:t>Dohodou,</w:t>
      </w:r>
    </w:p>
    <w:p w14:paraId="70BDD1E9" w14:textId="77777777" w:rsidR="00060995" w:rsidRPr="00DC7CD2" w:rsidRDefault="00D25EC1" w:rsidP="00112F4A">
      <w:p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9</w:t>
      </w:r>
      <w:r w:rsidR="00060995" w:rsidRPr="00DC7CD2">
        <w:rPr>
          <w:rFonts w:ascii="Arial Narrow" w:hAnsi="Arial Narrow"/>
          <w:sz w:val="22"/>
          <w:szCs w:val="22"/>
        </w:rPr>
        <w:t>.1.2.  písomným odstúpením od Dohody ktoroukoľvek zo Zmluvných strán,</w:t>
      </w:r>
    </w:p>
    <w:p w14:paraId="3D2AD1DA" w14:textId="77777777" w:rsidR="00060995" w:rsidRPr="00DC7CD2" w:rsidRDefault="00D25EC1" w:rsidP="00112F4A">
      <w:p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9</w:t>
      </w:r>
      <w:r w:rsidR="00060995" w:rsidRPr="00DC7CD2">
        <w:rPr>
          <w:rFonts w:ascii="Arial Narrow" w:hAnsi="Arial Narrow"/>
          <w:sz w:val="22"/>
          <w:szCs w:val="22"/>
        </w:rPr>
        <w:t xml:space="preserve">.1.3.  </w:t>
      </w:r>
      <w:r w:rsidR="00064331" w:rsidRPr="00DC7CD2">
        <w:rPr>
          <w:rFonts w:ascii="Arial Narrow" w:hAnsi="Arial Narrow"/>
          <w:sz w:val="22"/>
          <w:szCs w:val="22"/>
        </w:rPr>
        <w:t xml:space="preserve">písomnou </w:t>
      </w:r>
      <w:r w:rsidR="00060995" w:rsidRPr="00DC7CD2">
        <w:rPr>
          <w:rFonts w:ascii="Arial Narrow" w:hAnsi="Arial Narrow"/>
          <w:sz w:val="22"/>
          <w:szCs w:val="22"/>
        </w:rPr>
        <w:t xml:space="preserve">výpoveďou Dohody podľa bodu </w:t>
      </w:r>
      <w:r w:rsidRPr="00DC7CD2">
        <w:rPr>
          <w:rFonts w:ascii="Arial Narrow" w:hAnsi="Arial Narrow"/>
          <w:sz w:val="22"/>
          <w:szCs w:val="22"/>
        </w:rPr>
        <w:t>9</w:t>
      </w:r>
      <w:r w:rsidR="00060995" w:rsidRPr="00DC7CD2">
        <w:rPr>
          <w:rFonts w:ascii="Arial Narrow" w:hAnsi="Arial Narrow"/>
          <w:sz w:val="22"/>
          <w:szCs w:val="22"/>
        </w:rPr>
        <w:t>.7</w:t>
      </w:r>
      <w:r w:rsidR="00064331" w:rsidRPr="00DC7CD2">
        <w:rPr>
          <w:rFonts w:ascii="Arial Narrow" w:hAnsi="Arial Narrow"/>
          <w:sz w:val="22"/>
          <w:szCs w:val="22"/>
        </w:rPr>
        <w:t>.</w:t>
      </w:r>
      <w:r w:rsidR="00060995" w:rsidRPr="00DC7CD2">
        <w:rPr>
          <w:rFonts w:ascii="Arial Narrow" w:hAnsi="Arial Narrow"/>
          <w:sz w:val="22"/>
          <w:szCs w:val="22"/>
        </w:rPr>
        <w:t xml:space="preserve"> tohto článku</w:t>
      </w:r>
      <w:r w:rsidR="007C3204">
        <w:rPr>
          <w:rFonts w:ascii="Arial Narrow" w:hAnsi="Arial Narrow"/>
          <w:sz w:val="22"/>
          <w:szCs w:val="22"/>
        </w:rPr>
        <w:t xml:space="preserve"> Dohody</w:t>
      </w:r>
      <w:r w:rsidR="00060995" w:rsidRPr="00DC7CD2">
        <w:rPr>
          <w:rFonts w:ascii="Arial Narrow" w:hAnsi="Arial Narrow"/>
          <w:sz w:val="22"/>
          <w:szCs w:val="22"/>
        </w:rPr>
        <w:t>.</w:t>
      </w:r>
    </w:p>
    <w:p w14:paraId="2EC17BED" w14:textId="77777777" w:rsidR="00060995" w:rsidRPr="00DC7CD2" w:rsidRDefault="00D25EC1" w:rsidP="00596CB5">
      <w:pPr>
        <w:tabs>
          <w:tab w:val="clear" w:pos="2160"/>
          <w:tab w:val="clear" w:pos="2880"/>
          <w:tab w:val="clear" w:pos="4500"/>
        </w:tabs>
        <w:spacing w:after="60"/>
        <w:ind w:left="284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9</w:t>
      </w:r>
      <w:r w:rsidR="00596CB5" w:rsidRPr="00DC7CD2">
        <w:rPr>
          <w:rFonts w:ascii="Arial Narrow" w:hAnsi="Arial Narrow"/>
          <w:bCs/>
          <w:iCs/>
          <w:sz w:val="22"/>
          <w:szCs w:val="22"/>
        </w:rPr>
        <w:t xml:space="preserve">.2. </w:t>
      </w:r>
      <w:r w:rsidR="00E37615" w:rsidRPr="00DC7CD2">
        <w:rPr>
          <w:rFonts w:ascii="Arial Narrow" w:hAnsi="Arial Narrow"/>
          <w:bCs/>
          <w:iCs/>
          <w:sz w:val="22"/>
          <w:szCs w:val="22"/>
        </w:rPr>
        <w:t>Objednávateľ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je oprávnený </w:t>
      </w:r>
      <w:r w:rsidR="007C3204">
        <w:rPr>
          <w:rFonts w:ascii="Arial Narrow" w:hAnsi="Arial Narrow"/>
          <w:bCs/>
          <w:iCs/>
          <w:sz w:val="22"/>
          <w:szCs w:val="22"/>
        </w:rPr>
        <w:t xml:space="preserve">písomne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odstúpiť od Dohody v prípade, ak:</w:t>
      </w:r>
    </w:p>
    <w:p w14:paraId="4FBC03DF" w14:textId="77777777" w:rsidR="00C47999" w:rsidRPr="00DC7CD2" w:rsidRDefault="00C47999" w:rsidP="00112F4A">
      <w:pPr>
        <w:tabs>
          <w:tab w:val="clear" w:pos="2160"/>
          <w:tab w:val="clear" w:pos="2880"/>
          <w:tab w:val="clear" w:pos="4500"/>
        </w:tabs>
        <w:ind w:left="1276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9.2.1. 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proti </w:t>
      </w:r>
      <w:r w:rsidRPr="00DC7CD2">
        <w:rPr>
          <w:rFonts w:ascii="Arial Narrow" w:hAnsi="Arial Narrow"/>
          <w:bCs/>
          <w:iCs/>
          <w:sz w:val="22"/>
          <w:szCs w:val="22"/>
        </w:rPr>
        <w:t>Poskytovateľovi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sa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začalo konkurzné konanie alebo reštrukturalizácia,</w:t>
      </w:r>
    </w:p>
    <w:p w14:paraId="7AED5481" w14:textId="77777777" w:rsidR="00060995" w:rsidRPr="00DC7CD2" w:rsidRDefault="00C47999" w:rsidP="00112F4A">
      <w:pPr>
        <w:tabs>
          <w:tab w:val="clear" w:pos="2160"/>
          <w:tab w:val="clear" w:pos="2880"/>
          <w:tab w:val="clear" w:pos="4500"/>
        </w:tabs>
        <w:ind w:left="1276" w:hanging="709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9.2.2.  </w:t>
      </w:r>
      <w:r w:rsidR="00E37615" w:rsidRPr="00DC7CD2">
        <w:rPr>
          <w:rFonts w:ascii="Arial Narrow" w:hAnsi="Arial Narrow"/>
          <w:bCs/>
          <w:iCs/>
          <w:sz w:val="22"/>
          <w:szCs w:val="22"/>
        </w:rPr>
        <w:t>Poskytovateľ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vstúpil do likvidácie,</w:t>
      </w:r>
    </w:p>
    <w:p w14:paraId="7DCFD88A" w14:textId="77777777" w:rsidR="00060995" w:rsidRPr="00DC7CD2" w:rsidRDefault="00E37615" w:rsidP="00112F4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Poskytovateľ</w:t>
      </w:r>
      <w:r w:rsidR="00060995" w:rsidRPr="00DC7CD2">
        <w:rPr>
          <w:rFonts w:ascii="Arial Narrow" w:hAnsi="Arial Narrow"/>
          <w:sz w:val="22"/>
          <w:szCs w:val="22"/>
        </w:rPr>
        <w:t xml:space="preserve"> koná v rozpore s touto Dohodou a/alebo </w:t>
      </w:r>
      <w:r w:rsidR="00064331" w:rsidRPr="00DC7CD2">
        <w:rPr>
          <w:rFonts w:ascii="Arial Narrow" w:hAnsi="Arial Narrow"/>
          <w:sz w:val="22"/>
          <w:szCs w:val="22"/>
          <w:lang w:val="sk-SK"/>
        </w:rPr>
        <w:t xml:space="preserve">písomnou </w:t>
      </w:r>
      <w:r w:rsidR="00060995" w:rsidRPr="00DC7CD2">
        <w:rPr>
          <w:rFonts w:ascii="Arial Narrow" w:hAnsi="Arial Narrow"/>
          <w:sz w:val="22"/>
          <w:szCs w:val="22"/>
        </w:rPr>
        <w:t xml:space="preserve">Objednávkou a/alebo všeobecne záväznými právnymi predpismi </w:t>
      </w:r>
      <w:r w:rsidR="00064331" w:rsidRPr="00DC7CD2">
        <w:rPr>
          <w:rFonts w:ascii="Arial Narrow" w:hAnsi="Arial Narrow"/>
          <w:sz w:val="22"/>
          <w:szCs w:val="22"/>
          <w:lang w:val="sk-SK"/>
        </w:rPr>
        <w:t xml:space="preserve">platnými na území Slovenskej republiky </w:t>
      </w:r>
      <w:r w:rsidR="00060995" w:rsidRPr="00DC7CD2">
        <w:rPr>
          <w:rFonts w:ascii="Arial Narrow" w:hAnsi="Arial Narrow"/>
          <w:sz w:val="22"/>
          <w:szCs w:val="22"/>
        </w:rPr>
        <w:t xml:space="preserve">a na písomnú výzvu </w:t>
      </w:r>
      <w:r w:rsidR="00C47999" w:rsidRPr="00DC7CD2">
        <w:rPr>
          <w:rFonts w:ascii="Arial Narrow" w:hAnsi="Arial Narrow"/>
          <w:sz w:val="22"/>
          <w:szCs w:val="22"/>
          <w:lang w:val="sk-SK"/>
        </w:rPr>
        <w:t>Objednávateľa</w:t>
      </w:r>
      <w:r w:rsidR="00060995" w:rsidRPr="00DC7CD2">
        <w:rPr>
          <w:rFonts w:ascii="Arial Narrow" w:hAnsi="Arial Narrow"/>
          <w:sz w:val="22"/>
          <w:szCs w:val="22"/>
        </w:rPr>
        <w:t xml:space="preserve"> toto konanie a jeho následky v určenej primeranej lehote neodstráni, </w:t>
      </w:r>
    </w:p>
    <w:p w14:paraId="29B313C1" w14:textId="77777777" w:rsidR="00060995" w:rsidRPr="00DC7CD2" w:rsidRDefault="00E37615" w:rsidP="00112F4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Poskytovateľ</w:t>
      </w:r>
      <w:r w:rsidR="00060995" w:rsidRPr="00DC7CD2">
        <w:rPr>
          <w:rFonts w:ascii="Arial Narrow" w:hAnsi="Arial Narrow"/>
          <w:sz w:val="22"/>
          <w:szCs w:val="22"/>
        </w:rPr>
        <w:t xml:space="preserve"> poruší povinnosť podľa čl. </w:t>
      </w:r>
      <w:r w:rsidR="00C47999" w:rsidRPr="00DC7CD2">
        <w:rPr>
          <w:rFonts w:ascii="Arial Narrow" w:hAnsi="Arial Narrow"/>
          <w:sz w:val="22"/>
          <w:szCs w:val="22"/>
          <w:lang w:val="sk-SK"/>
        </w:rPr>
        <w:t>5</w:t>
      </w:r>
      <w:r w:rsidR="00E80348"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="00060995" w:rsidRPr="00DC7CD2">
        <w:rPr>
          <w:rFonts w:ascii="Arial Narrow" w:hAnsi="Arial Narrow"/>
          <w:sz w:val="22"/>
          <w:szCs w:val="22"/>
        </w:rPr>
        <w:t xml:space="preserve"> tejto Dohody,</w:t>
      </w:r>
    </w:p>
    <w:p w14:paraId="5609A310" w14:textId="77777777" w:rsidR="00060995" w:rsidRPr="00DC7CD2" w:rsidRDefault="00060995" w:rsidP="00112F4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v čase uzavretia</w:t>
      </w:r>
      <w:r w:rsidR="00C47999" w:rsidRPr="00DC7CD2">
        <w:rPr>
          <w:rFonts w:ascii="Arial Narrow" w:hAnsi="Arial Narrow"/>
          <w:sz w:val="22"/>
          <w:szCs w:val="22"/>
          <w:lang w:val="sk-SK"/>
        </w:rPr>
        <w:t xml:space="preserve"> Dohody</w:t>
      </w:r>
      <w:r w:rsidRPr="00DC7CD2">
        <w:rPr>
          <w:rFonts w:ascii="Arial Narrow" w:hAnsi="Arial Narrow"/>
          <w:sz w:val="22"/>
          <w:szCs w:val="22"/>
        </w:rPr>
        <w:t xml:space="preserve"> existoval</w:t>
      </w:r>
      <w:r w:rsidR="00C47999" w:rsidRPr="00DC7CD2">
        <w:rPr>
          <w:rFonts w:ascii="Arial Narrow" w:hAnsi="Arial Narrow"/>
          <w:sz w:val="22"/>
          <w:szCs w:val="22"/>
          <w:lang w:val="sk-SK"/>
        </w:rPr>
        <w:t>i</w:t>
      </w:r>
      <w:r w:rsidRPr="00DC7CD2">
        <w:rPr>
          <w:rFonts w:ascii="Arial Narrow" w:hAnsi="Arial Narrow"/>
          <w:sz w:val="22"/>
          <w:szCs w:val="22"/>
        </w:rPr>
        <w:t xml:space="preserve"> dôvod na vylúčenie </w:t>
      </w:r>
      <w:r w:rsidR="00E20D18" w:rsidRPr="00DC7CD2">
        <w:rPr>
          <w:rFonts w:ascii="Arial Narrow" w:hAnsi="Arial Narrow"/>
          <w:sz w:val="22"/>
          <w:szCs w:val="22"/>
          <w:lang w:val="sk-SK"/>
        </w:rPr>
        <w:t>Poskytovateľa</w:t>
      </w:r>
      <w:r w:rsidRPr="00DC7CD2">
        <w:rPr>
          <w:rFonts w:ascii="Arial Narrow" w:hAnsi="Arial Narrow"/>
          <w:sz w:val="22"/>
          <w:szCs w:val="22"/>
        </w:rPr>
        <w:t xml:space="preserve"> pre nesplnenie podmienky </w:t>
      </w:r>
      <w:r w:rsidRPr="00DC7CD2">
        <w:rPr>
          <w:rFonts w:ascii="Arial Narrow" w:hAnsi="Arial Narrow"/>
          <w:sz w:val="22"/>
          <w:szCs w:val="22"/>
          <w:lang w:val="sk-SK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účasti podľa § 32 ods.1 písm. a) zákona č. 343/2015 Z. z.,</w:t>
      </w:r>
    </w:p>
    <w:p w14:paraId="4AC16F62" w14:textId="77777777" w:rsidR="00060995" w:rsidRPr="00DC7CD2" w:rsidRDefault="00E20D18" w:rsidP="00112F4A">
      <w:pPr>
        <w:pStyle w:val="Odsekzoznamu"/>
        <w:numPr>
          <w:ilvl w:val="2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val="sk-SK"/>
        </w:rPr>
        <w:t>Dohoda</w:t>
      </w:r>
      <w:r w:rsidR="00060995" w:rsidRPr="00DC7CD2">
        <w:rPr>
          <w:rFonts w:ascii="Arial Narrow" w:hAnsi="Arial Narrow"/>
          <w:sz w:val="22"/>
          <w:szCs w:val="22"/>
        </w:rPr>
        <w:t xml:space="preserve"> nemala byť uzavretá s </w:t>
      </w:r>
      <w:r w:rsidR="000745A3" w:rsidRPr="00DC7CD2">
        <w:rPr>
          <w:rFonts w:ascii="Arial Narrow" w:hAnsi="Arial Narrow"/>
          <w:sz w:val="22"/>
          <w:szCs w:val="22"/>
          <w:lang w:val="sk-SK"/>
        </w:rPr>
        <w:t>Poskytovateľom</w:t>
      </w:r>
      <w:r w:rsidR="00060995" w:rsidRPr="00DC7CD2">
        <w:rPr>
          <w:rFonts w:ascii="Arial Narrow" w:hAnsi="Arial Narrow"/>
          <w:sz w:val="22"/>
          <w:szCs w:val="22"/>
        </w:rPr>
        <w:t xml:space="preserve"> v súvislosti so závažným porušením povinnosti vyplývajúcej z právne záväzného aktu Európskej únie, o ktorom rozhodol Súdny dvor Európskej únie v súlade so Zmluvou o fungovaní Európskej únie.</w:t>
      </w:r>
    </w:p>
    <w:p w14:paraId="79DAE2E2" w14:textId="77777777" w:rsidR="00060995" w:rsidRPr="00DC7CD2" w:rsidRDefault="00E37615" w:rsidP="00112F4A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>Poskytovateľ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je oprávnený </w:t>
      </w:r>
      <w:r w:rsidR="007C3204">
        <w:rPr>
          <w:rFonts w:ascii="Arial Narrow" w:hAnsi="Arial Narrow"/>
          <w:bCs/>
          <w:iCs/>
          <w:sz w:val="22"/>
          <w:szCs w:val="22"/>
        </w:rPr>
        <w:t xml:space="preserve">písomne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odstúpiť od Dohody v prípade, ak </w:t>
      </w:r>
      <w:r w:rsidRPr="00DC7CD2">
        <w:rPr>
          <w:rFonts w:ascii="Arial Narrow" w:hAnsi="Arial Narrow"/>
          <w:bCs/>
          <w:iCs/>
          <w:sz w:val="22"/>
          <w:szCs w:val="22"/>
        </w:rPr>
        <w:t>Objednávateľ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poruší Dohodu podstatným spôsobom. Za podstatné porušenie tejto Dohody na strane </w:t>
      </w:r>
      <w:r w:rsidR="00E20D18" w:rsidRPr="00DC7CD2">
        <w:rPr>
          <w:rFonts w:ascii="Arial Narrow" w:hAnsi="Arial Narrow"/>
          <w:bCs/>
          <w:iCs/>
          <w:sz w:val="22"/>
          <w:szCs w:val="22"/>
        </w:rPr>
        <w:t xml:space="preserve">Objednávateľa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sa považuje omeškanie </w:t>
      </w:r>
      <w:r w:rsidR="00E20D18" w:rsidRPr="00DC7CD2">
        <w:rPr>
          <w:rFonts w:ascii="Arial Narrow" w:hAnsi="Arial Narrow"/>
          <w:bCs/>
          <w:iCs/>
          <w:sz w:val="22"/>
          <w:szCs w:val="22"/>
        </w:rPr>
        <w:t>Objednávateľa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s úhradou faktúry/faktúr </w:t>
      </w:r>
      <w:r w:rsidR="00CF48E9" w:rsidRPr="00DC7CD2">
        <w:rPr>
          <w:rFonts w:ascii="Arial Narrow" w:hAnsi="Arial Narrow"/>
          <w:bCs/>
          <w:iCs/>
          <w:sz w:val="22"/>
          <w:szCs w:val="22"/>
        </w:rPr>
        <w:t xml:space="preserve">o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viac ako šesťdesiat (60) dní </w:t>
      </w:r>
      <w:r w:rsidR="00E80348" w:rsidRPr="00DC7CD2">
        <w:rPr>
          <w:rFonts w:ascii="Arial Narrow" w:hAnsi="Arial Narrow"/>
          <w:bCs/>
          <w:iCs/>
          <w:sz w:val="22"/>
          <w:szCs w:val="22"/>
        </w:rPr>
        <w:t>po lehote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 xml:space="preserve"> ich splatnosti.</w:t>
      </w:r>
    </w:p>
    <w:p w14:paraId="5D3EE199" w14:textId="77777777" w:rsidR="00060995" w:rsidRPr="00DC7CD2" w:rsidRDefault="00E37615" w:rsidP="00112F4A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before="60" w:after="6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Objednávateľ</w:t>
      </w:r>
      <w:r w:rsidR="00060995" w:rsidRPr="00DC7CD2">
        <w:rPr>
          <w:rFonts w:ascii="Arial Narrow" w:hAnsi="Arial Narrow"/>
          <w:sz w:val="22"/>
          <w:szCs w:val="22"/>
        </w:rPr>
        <w:t xml:space="preserve"> môže odstúpiť od Dohody uzavretej s</w:t>
      </w:r>
      <w:r w:rsidR="00E80348" w:rsidRPr="00DC7CD2">
        <w:rPr>
          <w:rFonts w:ascii="Arial Narrow" w:hAnsi="Arial Narrow"/>
          <w:sz w:val="22"/>
          <w:szCs w:val="22"/>
        </w:rPr>
        <w:t> </w:t>
      </w:r>
      <w:r w:rsidR="00E20D18" w:rsidRPr="00DC7CD2">
        <w:rPr>
          <w:rFonts w:ascii="Arial Narrow" w:hAnsi="Arial Narrow"/>
          <w:sz w:val="22"/>
          <w:szCs w:val="22"/>
        </w:rPr>
        <w:t>Poskytovateľom</w:t>
      </w:r>
      <w:r w:rsidR="00E80348" w:rsidRPr="00DC7CD2">
        <w:rPr>
          <w:rFonts w:ascii="Arial Narrow" w:hAnsi="Arial Narrow"/>
          <w:sz w:val="22"/>
          <w:szCs w:val="22"/>
        </w:rPr>
        <w:t xml:space="preserve"> aj v prípade, ak </w:t>
      </w:r>
      <w:r w:rsidRPr="00DC7CD2">
        <w:rPr>
          <w:rFonts w:ascii="Arial Narrow" w:hAnsi="Arial Narrow"/>
          <w:sz w:val="22"/>
          <w:szCs w:val="22"/>
        </w:rPr>
        <w:t>Poskytovateľ</w:t>
      </w:r>
      <w:r w:rsidR="00060995" w:rsidRPr="00DC7CD2">
        <w:rPr>
          <w:rFonts w:ascii="Arial Narrow" w:hAnsi="Arial Narrow"/>
          <w:sz w:val="22"/>
          <w:szCs w:val="22"/>
        </w:rPr>
        <w:t xml:space="preserve"> nebol v čase uzavretia </w:t>
      </w:r>
      <w:r w:rsidR="00E80348" w:rsidRPr="00DC7CD2">
        <w:rPr>
          <w:rFonts w:ascii="Arial Narrow" w:hAnsi="Arial Narrow"/>
          <w:sz w:val="22"/>
          <w:szCs w:val="22"/>
        </w:rPr>
        <w:t>D</w:t>
      </w:r>
      <w:r w:rsidR="00060995" w:rsidRPr="00DC7CD2">
        <w:rPr>
          <w:rFonts w:ascii="Arial Narrow" w:hAnsi="Arial Narrow"/>
          <w:sz w:val="22"/>
          <w:szCs w:val="22"/>
        </w:rPr>
        <w:t xml:space="preserve">ohody zapísaný v registri partnerov verejného sektora alebo ak bol vymazaný z registra </w:t>
      </w:r>
      <w:r w:rsidR="00E80348" w:rsidRPr="00DC7CD2">
        <w:rPr>
          <w:rFonts w:ascii="Arial Narrow" w:hAnsi="Arial Narrow"/>
          <w:sz w:val="22"/>
          <w:szCs w:val="22"/>
        </w:rPr>
        <w:t xml:space="preserve">partnerov </w:t>
      </w:r>
      <w:r w:rsidR="00060995" w:rsidRPr="00DC7CD2">
        <w:rPr>
          <w:rFonts w:ascii="Arial Narrow" w:hAnsi="Arial Narrow"/>
          <w:sz w:val="22"/>
          <w:szCs w:val="22"/>
        </w:rPr>
        <w:t xml:space="preserve">verejného sektora.  </w:t>
      </w:r>
    </w:p>
    <w:p w14:paraId="5061A131" w14:textId="77777777" w:rsidR="00137061" w:rsidRPr="00DC7CD2" w:rsidRDefault="00060995" w:rsidP="00137061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Odstúpenie od Dohody musí mať písomnú formu, musí sa v ňom uviesť dôvod odstúpenia a  je účinné </w:t>
      </w:r>
      <w:r w:rsidR="00E80348" w:rsidRPr="00DC7CD2">
        <w:rPr>
          <w:rFonts w:ascii="Arial Narrow" w:hAnsi="Arial Narrow"/>
          <w:bCs/>
          <w:iCs/>
          <w:sz w:val="22"/>
          <w:szCs w:val="22"/>
          <w:lang w:val="sk-SK"/>
        </w:rPr>
        <w:t xml:space="preserve">dňom </w:t>
      </w:r>
      <w:r w:rsidRPr="00DC7CD2">
        <w:rPr>
          <w:rFonts w:ascii="Arial Narrow" w:hAnsi="Arial Narrow"/>
          <w:bCs/>
          <w:iCs/>
          <w:sz w:val="22"/>
          <w:szCs w:val="22"/>
        </w:rPr>
        <w:t>doručen</w:t>
      </w:r>
      <w:r w:rsidR="00E80348" w:rsidRPr="00DC7CD2">
        <w:rPr>
          <w:rFonts w:ascii="Arial Narrow" w:hAnsi="Arial Narrow"/>
          <w:bCs/>
          <w:iCs/>
          <w:sz w:val="22"/>
          <w:szCs w:val="22"/>
          <w:lang w:val="sk-SK"/>
        </w:rPr>
        <w:t>ia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 druhej Zmluvnej strane.  </w:t>
      </w:r>
    </w:p>
    <w:p w14:paraId="4C71C33F" w14:textId="77777777" w:rsidR="00060995" w:rsidRPr="00DC7CD2" w:rsidRDefault="00CF48E9" w:rsidP="00CF48E9">
      <w:pPr>
        <w:pStyle w:val="Odsekzoznamu"/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 </w:t>
      </w:r>
      <w:r w:rsidR="00060995" w:rsidRPr="00DC7CD2">
        <w:rPr>
          <w:rFonts w:ascii="Arial Narrow" w:hAnsi="Arial Narrow"/>
          <w:bCs/>
          <w:iCs/>
          <w:sz w:val="22"/>
          <w:szCs w:val="22"/>
        </w:rPr>
        <w:t>Zmluvná strana, ktorá odstúpi od Dohody, má právo požadovať od druhej strany náhradu škody, ktorá jej týmto konaním vznikla, okrem prípadov vyššej moci.</w:t>
      </w:r>
      <w:r w:rsidRPr="00DC7CD2">
        <w:rPr>
          <w:rFonts w:ascii="Arial Narrow" w:hAnsi="Arial Narrow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Pre účely tejto Dohody sa za vyššiu moc považujú udalosti, ktoré nie sú závislé od konania zmluvných strán, a ktoré nemôžu Zmluvné strany ani predvídať ani nijakým spôsobom priamo ovplyvniť, ako napr.: vojna, mobilizácia, povstanie, živelné pohromy, požiare, embargo, karantény.</w:t>
      </w:r>
    </w:p>
    <w:p w14:paraId="435C17AF" w14:textId="77777777" w:rsidR="00060995" w:rsidRPr="00DC7CD2" w:rsidRDefault="00060995" w:rsidP="00112F4A">
      <w:pPr>
        <w:numPr>
          <w:ilvl w:val="1"/>
          <w:numId w:val="34"/>
        </w:numPr>
        <w:tabs>
          <w:tab w:val="clear" w:pos="2160"/>
          <w:tab w:val="clear" w:pos="2880"/>
          <w:tab w:val="clear" w:pos="4500"/>
        </w:tabs>
        <w:spacing w:after="60"/>
        <w:ind w:left="426" w:hanging="426"/>
        <w:jc w:val="both"/>
        <w:rPr>
          <w:rFonts w:ascii="Arial Narrow" w:hAnsi="Arial Narrow"/>
          <w:bCs/>
          <w:iCs/>
          <w:sz w:val="22"/>
          <w:szCs w:val="22"/>
        </w:rPr>
      </w:pPr>
      <w:r w:rsidRPr="00DC7CD2">
        <w:rPr>
          <w:rFonts w:ascii="Arial Narrow" w:hAnsi="Arial Narrow"/>
          <w:bCs/>
          <w:iCs/>
          <w:sz w:val="22"/>
          <w:szCs w:val="22"/>
        </w:rPr>
        <w:t xml:space="preserve">Túto Dohodu môže každá zo zmluvných strán písomne vypovedať </w:t>
      </w:r>
      <w:r w:rsidR="00E80348" w:rsidRPr="00DC7CD2">
        <w:rPr>
          <w:rFonts w:ascii="Arial Narrow" w:hAnsi="Arial Narrow"/>
          <w:bCs/>
          <w:iCs/>
          <w:sz w:val="22"/>
          <w:szCs w:val="22"/>
        </w:rPr>
        <w:t xml:space="preserve">aj </w:t>
      </w:r>
      <w:r w:rsidRPr="00DC7CD2">
        <w:rPr>
          <w:rFonts w:ascii="Arial Narrow" w:hAnsi="Arial Narrow"/>
          <w:bCs/>
          <w:iCs/>
          <w:sz w:val="22"/>
          <w:szCs w:val="22"/>
        </w:rPr>
        <w:t xml:space="preserve">bez udania dôvodu s výpovednou lehotou </w:t>
      </w:r>
      <w:r w:rsidR="00E80348" w:rsidRPr="00DC7CD2">
        <w:rPr>
          <w:rFonts w:ascii="Arial Narrow" w:hAnsi="Arial Narrow"/>
          <w:b/>
          <w:bCs/>
          <w:iCs/>
          <w:sz w:val="22"/>
          <w:szCs w:val="22"/>
        </w:rPr>
        <w:t>tri</w:t>
      </w:r>
      <w:r w:rsidR="007C3204">
        <w:rPr>
          <w:rFonts w:ascii="Arial Narrow" w:hAnsi="Arial Narrow"/>
          <w:b/>
          <w:bCs/>
          <w:iCs/>
          <w:sz w:val="22"/>
          <w:szCs w:val="22"/>
        </w:rPr>
        <w:t xml:space="preserve"> (3</w:t>
      </w:r>
      <w:r w:rsidR="00E80348" w:rsidRPr="00DC7CD2">
        <w:rPr>
          <w:rFonts w:ascii="Arial Narrow" w:hAnsi="Arial Narrow"/>
          <w:b/>
          <w:bCs/>
          <w:iCs/>
          <w:sz w:val="22"/>
          <w:szCs w:val="22"/>
        </w:rPr>
        <w:t>)</w:t>
      </w:r>
      <w:r w:rsidRPr="00DC7CD2">
        <w:rPr>
          <w:rFonts w:ascii="Arial Narrow" w:hAnsi="Arial Narrow"/>
          <w:b/>
          <w:bCs/>
          <w:iCs/>
          <w:sz w:val="22"/>
          <w:szCs w:val="22"/>
        </w:rPr>
        <w:t xml:space="preserve"> mesiac</w:t>
      </w:r>
      <w:r w:rsidR="00E80348" w:rsidRPr="00DC7CD2">
        <w:rPr>
          <w:rFonts w:ascii="Arial Narrow" w:hAnsi="Arial Narrow"/>
          <w:b/>
          <w:bCs/>
          <w:iCs/>
          <w:sz w:val="22"/>
          <w:szCs w:val="22"/>
        </w:rPr>
        <w:t>e</w:t>
      </w:r>
      <w:r w:rsidRPr="00DC7CD2">
        <w:rPr>
          <w:rFonts w:ascii="Arial Narrow" w:hAnsi="Arial Narrow"/>
          <w:bCs/>
          <w:iCs/>
          <w:sz w:val="22"/>
          <w:szCs w:val="22"/>
        </w:rPr>
        <w:t>. Výpovedná lehota začína plynúť prvým dňom mesiaca nasledujúceho po mesiaci, v ktorom bola písomná výpoveď doručená druhej zmluvnej strane.</w:t>
      </w:r>
    </w:p>
    <w:p w14:paraId="3F057F92" w14:textId="77777777" w:rsidR="00846409" w:rsidRPr="00DC7CD2" w:rsidRDefault="00846409" w:rsidP="00532A4E">
      <w:pPr>
        <w:tabs>
          <w:tab w:val="clear" w:pos="2160"/>
          <w:tab w:val="clear" w:pos="2880"/>
          <w:tab w:val="clear" w:pos="4500"/>
        </w:tabs>
        <w:spacing w:after="120"/>
        <w:jc w:val="both"/>
        <w:rPr>
          <w:rFonts w:ascii="Arial Narrow" w:hAnsi="Arial Narrow"/>
          <w:sz w:val="22"/>
          <w:szCs w:val="22"/>
        </w:rPr>
      </w:pPr>
    </w:p>
    <w:p w14:paraId="50FBEC90" w14:textId="77777777" w:rsidR="00DC7CD2" w:rsidRDefault="00DC7CD2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6BAF390F" w14:textId="77777777" w:rsidR="00734E8D" w:rsidRPr="00DC7CD2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Čl. </w:t>
      </w:r>
      <w:r w:rsidR="00D25EC1" w:rsidRPr="00DC7CD2">
        <w:rPr>
          <w:rFonts w:ascii="Arial Narrow" w:hAnsi="Arial Narrow"/>
          <w:b/>
          <w:sz w:val="22"/>
          <w:szCs w:val="22"/>
        </w:rPr>
        <w:t>10</w:t>
      </w:r>
    </w:p>
    <w:p w14:paraId="3C2CF21B" w14:textId="77777777" w:rsidR="00734E8D" w:rsidRPr="00DC7CD2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Osobitné ustanovenia</w:t>
      </w:r>
    </w:p>
    <w:p w14:paraId="2350C0D0" w14:textId="77777777" w:rsidR="00E20D18" w:rsidRPr="00DC7CD2" w:rsidRDefault="00E20D18" w:rsidP="00E20D18">
      <w:pPr>
        <w:pStyle w:val="Odsekzoznamu"/>
        <w:numPr>
          <w:ilvl w:val="0"/>
          <w:numId w:val="14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14:paraId="6C01BE95" w14:textId="77777777" w:rsidR="00734E8D" w:rsidRPr="00DC7CD2" w:rsidRDefault="00734E8D" w:rsidP="00137061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Akákoľvek písomnosť alebo iné správy, ktoré sa doručujú v súvislosti s Dohodou (každá z nich ďalej ako „</w:t>
      </w:r>
      <w:r w:rsidRPr="00DC7CD2">
        <w:rPr>
          <w:rFonts w:ascii="Arial Narrow" w:hAnsi="Arial Narrow"/>
          <w:b/>
          <w:sz w:val="22"/>
          <w:szCs w:val="22"/>
        </w:rPr>
        <w:t>Oznámenie</w:t>
      </w:r>
      <w:r w:rsidRPr="00DC7CD2">
        <w:rPr>
          <w:rFonts w:ascii="Arial Narrow" w:hAnsi="Arial Narrow"/>
          <w:sz w:val="22"/>
          <w:szCs w:val="22"/>
        </w:rPr>
        <w:t>“) musia byť v písomnej podobe doručené:</w:t>
      </w:r>
    </w:p>
    <w:p w14:paraId="19F93DDC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09C6F1C6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3035EC08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1FACC41A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41EBE114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1126889F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0E53F2C3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4594E2C1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7BCBDDA0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57024952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0DC3B4EB" w14:textId="77777777" w:rsidR="00734E8D" w:rsidRPr="00DC7CD2" w:rsidRDefault="00734E8D" w:rsidP="00734E8D">
      <w:pPr>
        <w:numPr>
          <w:ilvl w:val="0"/>
          <w:numId w:val="24"/>
        </w:numPr>
        <w:tabs>
          <w:tab w:val="clear" w:pos="2160"/>
          <w:tab w:val="clear" w:pos="2880"/>
          <w:tab w:val="clear" w:pos="4500"/>
        </w:tabs>
        <w:ind w:left="709" w:hanging="709"/>
        <w:jc w:val="both"/>
        <w:rPr>
          <w:rFonts w:ascii="Arial Narrow" w:hAnsi="Arial Narrow"/>
          <w:vanish/>
          <w:sz w:val="22"/>
          <w:szCs w:val="22"/>
        </w:rPr>
      </w:pPr>
    </w:p>
    <w:p w14:paraId="280064F4" w14:textId="77777777" w:rsidR="00734E8D" w:rsidRPr="00DC7CD2" w:rsidRDefault="00734E8D" w:rsidP="00112F4A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ind w:left="1134" w:hanging="3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osobne, </w:t>
      </w:r>
    </w:p>
    <w:p w14:paraId="322DA65B" w14:textId="77777777" w:rsidR="00734E8D" w:rsidRPr="00DC7CD2" w:rsidRDefault="00734E8D" w:rsidP="00112F4A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ind w:left="1134" w:hanging="3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poštou prvou triedou s uhradeným poštovným, </w:t>
      </w:r>
    </w:p>
    <w:p w14:paraId="1C53B000" w14:textId="77777777" w:rsidR="00734E8D" w:rsidRPr="00DC7CD2" w:rsidRDefault="00734E8D" w:rsidP="00112F4A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ind w:left="1134" w:hanging="3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kuriérom prostredníctvom  kuriérskej spoločnosti alebo </w:t>
      </w:r>
    </w:p>
    <w:p w14:paraId="5193B9A7" w14:textId="77777777" w:rsidR="00734E8D" w:rsidRPr="00DC7CD2" w:rsidRDefault="00734E8D" w:rsidP="00112F4A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</w:tabs>
        <w:spacing w:after="60"/>
        <w:ind w:left="1134" w:hanging="3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elektronickou poštou na adresy, ktoré budú oznámené v súlade s týmto článkom Dohody.</w:t>
      </w:r>
    </w:p>
    <w:p w14:paraId="2B462AB7" w14:textId="77777777" w:rsidR="00734E8D" w:rsidRPr="00DC7CD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Oznámenie poskytované </w:t>
      </w:r>
      <w:r w:rsidR="00E20D18" w:rsidRPr="00DC7CD2">
        <w:rPr>
          <w:rFonts w:ascii="Arial Narrow" w:hAnsi="Arial Narrow"/>
          <w:sz w:val="22"/>
          <w:szCs w:val="22"/>
        </w:rPr>
        <w:t>Objednávateľom</w:t>
      </w:r>
      <w:r w:rsidRPr="00DC7CD2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 xml:space="preserve"> priebežne písomne oznámi </w:t>
      </w:r>
      <w:r w:rsidR="002A3C94" w:rsidRPr="00DC7CD2">
        <w:rPr>
          <w:rFonts w:ascii="Arial Narrow" w:hAnsi="Arial Narrow"/>
          <w:sz w:val="22"/>
          <w:szCs w:val="22"/>
        </w:rPr>
        <w:t>Poskytovateľovi</w:t>
      </w:r>
      <w:r w:rsidRPr="00DC7CD2">
        <w:rPr>
          <w:rFonts w:ascii="Arial Narrow" w:hAnsi="Arial Narrow"/>
          <w:sz w:val="22"/>
          <w:szCs w:val="22"/>
        </w:rPr>
        <w:t xml:space="preserve"> v súlade s týmto článkom Dohody:</w:t>
      </w:r>
    </w:p>
    <w:p w14:paraId="3DE1694D" w14:textId="77777777" w:rsidR="00734E8D" w:rsidRPr="00DC7CD2" w:rsidRDefault="00E37615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Objednávateľ</w:t>
      </w:r>
      <w:r w:rsidR="00734E8D" w:rsidRPr="00DC7CD2">
        <w:rPr>
          <w:rFonts w:ascii="Arial Narrow" w:hAnsi="Arial Narrow"/>
          <w:sz w:val="22"/>
          <w:szCs w:val="22"/>
        </w:rPr>
        <w:t>:</w:t>
      </w:r>
    </w:p>
    <w:p w14:paraId="0B917901" w14:textId="77777777" w:rsidR="00734E8D" w:rsidRPr="00DC7CD2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bCs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Ministerstvo vnútra Slovenskej republiky</w:t>
      </w:r>
    </w:p>
    <w:p w14:paraId="66DBE085" w14:textId="77777777" w:rsidR="00734E8D" w:rsidRPr="00DC7CD2" w:rsidRDefault="00E20D18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highlight w:val="yellow"/>
        </w:rPr>
        <w:t>XXXXXXXXXXX</w:t>
      </w:r>
    </w:p>
    <w:p w14:paraId="1C414142" w14:textId="77777777" w:rsidR="00734E8D" w:rsidRPr="00DC7CD2" w:rsidRDefault="00734E8D" w:rsidP="00734E8D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k rukám:  </w:t>
      </w:r>
      <w:r w:rsidRPr="00DC7CD2">
        <w:rPr>
          <w:rFonts w:ascii="Arial Narrow" w:hAnsi="Arial Narrow"/>
          <w:sz w:val="22"/>
          <w:szCs w:val="22"/>
        </w:rPr>
        <w:tab/>
      </w:r>
      <w:r w:rsidR="00E20D18" w:rsidRPr="00DC7CD2">
        <w:rPr>
          <w:rFonts w:ascii="Arial Narrow" w:hAnsi="Arial Narrow"/>
          <w:sz w:val="22"/>
          <w:szCs w:val="22"/>
          <w:highlight w:val="yellow"/>
        </w:rPr>
        <w:t>XXXX</w:t>
      </w:r>
      <w:r w:rsidRPr="00DC7CD2">
        <w:rPr>
          <w:rFonts w:ascii="Arial Narrow" w:hAnsi="Arial Narrow"/>
          <w:sz w:val="22"/>
          <w:szCs w:val="22"/>
        </w:rPr>
        <w:t xml:space="preserve"> (vyplní 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>)</w:t>
      </w:r>
    </w:p>
    <w:p w14:paraId="0E714CE2" w14:textId="77777777" w:rsidR="00734E8D" w:rsidRPr="00DC7CD2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firstLine="709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email: 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E20D18" w:rsidRPr="00DC7CD2">
        <w:rPr>
          <w:rFonts w:ascii="Arial Narrow" w:hAnsi="Arial Narrow"/>
          <w:sz w:val="22"/>
          <w:szCs w:val="22"/>
          <w:highlight w:val="yellow"/>
        </w:rPr>
        <w:t>XXXX</w:t>
      </w:r>
    </w:p>
    <w:p w14:paraId="2B9F2DA7" w14:textId="0012A9A8" w:rsidR="00734E8D" w:rsidRPr="00DC7CD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Oznámenie poskytované P</w:t>
      </w:r>
      <w:r w:rsidR="002A3C94" w:rsidRPr="00DC7CD2">
        <w:rPr>
          <w:rFonts w:ascii="Arial Narrow" w:hAnsi="Arial Narrow"/>
          <w:sz w:val="22"/>
          <w:szCs w:val="22"/>
        </w:rPr>
        <w:t>oskytovateľ</w:t>
      </w:r>
      <w:r w:rsidR="00D87D24">
        <w:rPr>
          <w:rFonts w:ascii="Arial Narrow" w:hAnsi="Arial Narrow"/>
          <w:sz w:val="22"/>
          <w:szCs w:val="22"/>
        </w:rPr>
        <w:t>om</w:t>
      </w:r>
      <w:r w:rsidRPr="00DC7CD2">
        <w:rPr>
          <w:rFonts w:ascii="Arial Narrow" w:hAnsi="Arial Narrow"/>
          <w:sz w:val="22"/>
          <w:szCs w:val="22"/>
        </w:rPr>
        <w:t xml:space="preserve"> bude zaslané na adresu uvedenú nižšie alebo inej osobe alebo na inú adresu, ktorú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 xml:space="preserve"> priebežne písomne oznámi </w:t>
      </w:r>
      <w:r w:rsidR="002A3C94" w:rsidRPr="00DC7CD2">
        <w:rPr>
          <w:rFonts w:ascii="Arial Narrow" w:hAnsi="Arial Narrow"/>
          <w:sz w:val="22"/>
          <w:szCs w:val="22"/>
        </w:rPr>
        <w:t>Objednávateľovi</w:t>
      </w:r>
      <w:r w:rsidRPr="00DC7CD2">
        <w:rPr>
          <w:rFonts w:ascii="Arial Narrow" w:hAnsi="Arial Narrow"/>
          <w:sz w:val="22"/>
          <w:szCs w:val="22"/>
        </w:rPr>
        <w:t xml:space="preserve"> v súlade s týmto článkom Dohody:</w:t>
      </w:r>
    </w:p>
    <w:p w14:paraId="14A73850" w14:textId="77777777" w:rsidR="002A3C94" w:rsidRPr="00DC7CD2" w:rsidRDefault="00E37615" w:rsidP="002A3C94">
      <w:pPr>
        <w:tabs>
          <w:tab w:val="clear" w:pos="2160"/>
          <w:tab w:val="clear" w:pos="2880"/>
          <w:tab w:val="clear" w:pos="4500"/>
        </w:tabs>
        <w:ind w:left="709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Poskytovateľ</w:t>
      </w:r>
      <w:r w:rsidR="00734E8D" w:rsidRPr="00DC7CD2">
        <w:rPr>
          <w:rFonts w:ascii="Arial Narrow" w:hAnsi="Arial Narrow"/>
          <w:sz w:val="22"/>
          <w:szCs w:val="22"/>
        </w:rPr>
        <w:t>:</w:t>
      </w:r>
    </w:p>
    <w:p w14:paraId="6E2803F7" w14:textId="77777777" w:rsidR="002A3C94" w:rsidRPr="00DC7CD2" w:rsidRDefault="002A3C94" w:rsidP="002A3C94">
      <w:pPr>
        <w:tabs>
          <w:tab w:val="clear" w:pos="2160"/>
          <w:tab w:val="clear" w:pos="2880"/>
          <w:tab w:val="clear" w:pos="4500"/>
        </w:tabs>
        <w:ind w:firstLine="709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highlight w:val="yellow"/>
        </w:rPr>
        <w:t>XXXXXXXXXXX</w:t>
      </w:r>
    </w:p>
    <w:p w14:paraId="102D0FB2" w14:textId="77777777" w:rsidR="00734E8D" w:rsidRPr="00DC7CD2" w:rsidRDefault="00734E8D" w:rsidP="00734E8D">
      <w:pPr>
        <w:tabs>
          <w:tab w:val="clear" w:pos="2160"/>
          <w:tab w:val="clear" w:pos="2880"/>
          <w:tab w:val="clear" w:pos="4500"/>
        </w:tabs>
        <w:ind w:left="709" w:hanging="709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       </w:t>
      </w:r>
      <w:r w:rsidRPr="00DC7CD2">
        <w:rPr>
          <w:rFonts w:ascii="Arial Narrow" w:hAnsi="Arial Narrow"/>
          <w:sz w:val="22"/>
          <w:szCs w:val="22"/>
        </w:rPr>
        <w:tab/>
        <w:t xml:space="preserve">k rukám: </w:t>
      </w:r>
      <w:r w:rsidRPr="00DC7CD2">
        <w:rPr>
          <w:rFonts w:ascii="Arial Narrow" w:hAnsi="Arial Narrow"/>
          <w:sz w:val="22"/>
          <w:szCs w:val="22"/>
        </w:rPr>
        <w:tab/>
      </w:r>
      <w:r w:rsidR="002A3C94" w:rsidRPr="00DC7CD2">
        <w:rPr>
          <w:rFonts w:ascii="Arial Narrow" w:hAnsi="Arial Narrow"/>
          <w:sz w:val="22"/>
          <w:szCs w:val="22"/>
          <w:highlight w:val="yellow"/>
        </w:rPr>
        <w:t>XXXX</w:t>
      </w:r>
      <w:r w:rsidRPr="00DC7CD2">
        <w:rPr>
          <w:rFonts w:ascii="Arial Narrow" w:hAnsi="Arial Narrow"/>
          <w:sz w:val="22"/>
          <w:szCs w:val="22"/>
        </w:rPr>
        <w:t xml:space="preserve"> (vyplní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>)</w:t>
      </w:r>
    </w:p>
    <w:p w14:paraId="2BBFE7F9" w14:textId="77777777" w:rsidR="00734E8D" w:rsidRPr="00DC7CD2" w:rsidRDefault="00734E8D" w:rsidP="00734E8D">
      <w:pPr>
        <w:tabs>
          <w:tab w:val="clear" w:pos="2160"/>
          <w:tab w:val="clear" w:pos="2880"/>
          <w:tab w:val="clear" w:pos="4500"/>
        </w:tabs>
        <w:spacing w:after="60"/>
        <w:ind w:left="708" w:hanging="28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email: 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2A3C94" w:rsidRPr="00DC7CD2">
        <w:rPr>
          <w:rFonts w:ascii="Arial Narrow" w:hAnsi="Arial Narrow"/>
          <w:sz w:val="22"/>
          <w:szCs w:val="22"/>
          <w:highlight w:val="yellow"/>
        </w:rPr>
        <w:t>XXXX</w:t>
      </w:r>
    </w:p>
    <w:p w14:paraId="7C32F9CB" w14:textId="77777777" w:rsidR="00734E8D" w:rsidRPr="00DC7CD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14:paraId="4AA5E5BE" w14:textId="77777777" w:rsidR="00734E8D" w:rsidRPr="00DC7CD2" w:rsidRDefault="002A3C94" w:rsidP="00137061">
      <w:p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10</w:t>
      </w:r>
      <w:r w:rsidR="00734E8D" w:rsidRPr="00DC7CD2">
        <w:rPr>
          <w:rFonts w:ascii="Arial Narrow" w:hAnsi="Arial Narrow"/>
          <w:sz w:val="22"/>
          <w:szCs w:val="22"/>
        </w:rPr>
        <w:t>.4.1</w:t>
      </w:r>
      <w:r w:rsidR="00E80348" w:rsidRPr="00DC7CD2">
        <w:rPr>
          <w:rFonts w:ascii="Arial Narrow" w:hAnsi="Arial Narrow"/>
          <w:sz w:val="22"/>
          <w:szCs w:val="22"/>
        </w:rPr>
        <w:t>.</w:t>
      </w:r>
      <w:r w:rsidR="00734E8D" w:rsidRPr="00DC7CD2">
        <w:rPr>
          <w:rFonts w:ascii="Arial Narrow" w:hAnsi="Arial Narrow"/>
          <w:sz w:val="22"/>
          <w:szCs w:val="22"/>
        </w:rPr>
        <w:t xml:space="preserve">  v čase jeho doručenia (alebo odmietnutia jeho prevzatia), pokiaľ sa doručuje osobne alebo   </w:t>
      </w:r>
      <w:r w:rsidR="00734E8D" w:rsidRPr="00DC7CD2">
        <w:rPr>
          <w:rFonts w:ascii="Arial Narrow" w:hAnsi="Arial Narrow"/>
          <w:sz w:val="22"/>
          <w:szCs w:val="22"/>
        </w:rPr>
        <w:br/>
        <w:t xml:space="preserve">   kuriérom; alebo</w:t>
      </w:r>
    </w:p>
    <w:p w14:paraId="596B93BF" w14:textId="77777777" w:rsidR="00734E8D" w:rsidRPr="00DC7CD2" w:rsidRDefault="002A3C94" w:rsidP="00137061">
      <w:pPr>
        <w:tabs>
          <w:tab w:val="clear" w:pos="2160"/>
          <w:tab w:val="clear" w:pos="2880"/>
          <w:tab w:val="clear" w:pos="4500"/>
        </w:tabs>
        <w:ind w:left="1134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10</w:t>
      </w:r>
      <w:r w:rsidR="00734E8D" w:rsidRPr="00DC7CD2">
        <w:rPr>
          <w:rFonts w:ascii="Arial Narrow" w:hAnsi="Arial Narrow"/>
          <w:sz w:val="22"/>
          <w:szCs w:val="22"/>
        </w:rPr>
        <w:t>.4.2</w:t>
      </w:r>
      <w:r w:rsidR="00E80348" w:rsidRPr="00DC7CD2">
        <w:rPr>
          <w:rFonts w:ascii="Arial Narrow" w:hAnsi="Arial Narrow"/>
          <w:sz w:val="22"/>
          <w:szCs w:val="22"/>
        </w:rPr>
        <w:t>.</w:t>
      </w:r>
      <w:r w:rsidR="00734E8D" w:rsidRPr="00DC7CD2">
        <w:rPr>
          <w:rFonts w:ascii="Arial Narrow" w:hAnsi="Arial Narrow"/>
          <w:sz w:val="22"/>
          <w:szCs w:val="22"/>
        </w:rPr>
        <w:t xml:space="preserve">  v čase jeho doručenia, ale najneskôr v piaty (5) kalendárny deň po jeho odoslaní, pokiaľ sa </w:t>
      </w:r>
      <w:r w:rsidR="00137061" w:rsidRPr="00DC7CD2">
        <w:rPr>
          <w:rFonts w:ascii="Arial Narrow" w:hAnsi="Arial Narrow"/>
          <w:sz w:val="22"/>
          <w:szCs w:val="22"/>
        </w:rPr>
        <w:t xml:space="preserve"> </w:t>
      </w:r>
      <w:r w:rsidR="00137061" w:rsidRPr="00DC7CD2">
        <w:rPr>
          <w:rFonts w:ascii="Arial Narrow" w:hAnsi="Arial Narrow"/>
          <w:sz w:val="22"/>
          <w:szCs w:val="22"/>
        </w:rPr>
        <w:br/>
        <w:t xml:space="preserve">   </w:t>
      </w:r>
      <w:r w:rsidR="00734E8D" w:rsidRPr="00DC7CD2">
        <w:rPr>
          <w:rFonts w:ascii="Arial Narrow" w:hAnsi="Arial Narrow"/>
          <w:sz w:val="22"/>
          <w:szCs w:val="22"/>
        </w:rPr>
        <w:t>doručuje ako poštová zásielka prvej triedy s uhradeným poštovným; alebo</w:t>
      </w:r>
    </w:p>
    <w:p w14:paraId="0F0FEB8B" w14:textId="77777777" w:rsidR="00734E8D" w:rsidRPr="00DC7CD2" w:rsidRDefault="002A3C94" w:rsidP="00137061">
      <w:pPr>
        <w:tabs>
          <w:tab w:val="clear" w:pos="2160"/>
          <w:tab w:val="clear" w:pos="2880"/>
          <w:tab w:val="clear" w:pos="4500"/>
        </w:tabs>
        <w:spacing w:after="120"/>
        <w:ind w:left="1276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10</w:t>
      </w:r>
      <w:r w:rsidR="00734E8D" w:rsidRPr="00DC7CD2">
        <w:rPr>
          <w:rFonts w:ascii="Arial Narrow" w:hAnsi="Arial Narrow"/>
          <w:sz w:val="22"/>
          <w:szCs w:val="22"/>
        </w:rPr>
        <w:t>.4.3</w:t>
      </w:r>
      <w:r w:rsidR="00E80348" w:rsidRPr="00DC7CD2">
        <w:rPr>
          <w:rFonts w:ascii="Arial Narrow" w:hAnsi="Arial Narrow"/>
          <w:sz w:val="22"/>
          <w:szCs w:val="22"/>
        </w:rPr>
        <w:t>.</w:t>
      </w:r>
      <w:r w:rsidR="00137061" w:rsidRPr="00DC7CD2">
        <w:rPr>
          <w:rFonts w:ascii="Arial Narrow" w:hAnsi="Arial Narrow"/>
          <w:sz w:val="22"/>
          <w:szCs w:val="22"/>
        </w:rPr>
        <w:t xml:space="preserve">  </w:t>
      </w:r>
      <w:r w:rsidR="00734E8D" w:rsidRPr="00DC7CD2">
        <w:rPr>
          <w:rFonts w:ascii="Arial Narrow" w:hAnsi="Arial Narrow"/>
          <w:sz w:val="22"/>
          <w:szCs w:val="22"/>
        </w:rPr>
        <w:t xml:space="preserve">v čase jeho doručenia, ale najneskôr nasledujúci kalendárny deň po jeho odoslaní, pokiaľ </w:t>
      </w:r>
      <w:r w:rsidR="00137061" w:rsidRPr="00DC7CD2">
        <w:rPr>
          <w:rFonts w:ascii="Arial Narrow" w:hAnsi="Arial Narrow"/>
          <w:sz w:val="22"/>
          <w:szCs w:val="22"/>
        </w:rPr>
        <w:t xml:space="preserve"> </w:t>
      </w:r>
      <w:r w:rsidR="00734E8D" w:rsidRPr="00DC7CD2">
        <w:rPr>
          <w:rFonts w:ascii="Arial Narrow" w:hAnsi="Arial Narrow"/>
          <w:sz w:val="22"/>
          <w:szCs w:val="22"/>
        </w:rPr>
        <w:t>sa doručuje prostredníctvom elektronickej pošty.</w:t>
      </w:r>
    </w:p>
    <w:p w14:paraId="70CBEF36" w14:textId="77777777" w:rsidR="00734E8D" w:rsidRPr="00DC7CD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Ak je v súvislosti s vymedzením významu nejakého výrazu v ňom použité veľké začiatočné písmeno, je tak len na uľahčenie orientácie v texte a výraz má rovnaký význam aj s malým začiatočným písmenom, ibaže z kontextu vyplýva inak. Ak z kontextu nevyplýva iné, výrazy v jednotnom čísle zahŕňajú aj význam množného čísla a naopak.</w:t>
      </w:r>
    </w:p>
    <w:p w14:paraId="5AA4E1E7" w14:textId="77777777" w:rsidR="00734E8D" w:rsidRPr="00DC7CD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Zmluvné strany sa dohodli, že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 xml:space="preserve"> nie je oprávnený jednostranne započítať akúkoľvek svoju pohľadávku voči pohľadávkam </w:t>
      </w:r>
      <w:r w:rsidR="002A3C94" w:rsidRPr="00DC7CD2">
        <w:rPr>
          <w:rFonts w:ascii="Arial Narrow" w:hAnsi="Arial Narrow"/>
          <w:sz w:val="22"/>
          <w:szCs w:val="22"/>
        </w:rPr>
        <w:t>Objednávateľa</w:t>
      </w:r>
      <w:r w:rsidRPr="00DC7CD2">
        <w:rPr>
          <w:rFonts w:ascii="Arial Narrow" w:hAnsi="Arial Narrow"/>
          <w:sz w:val="22"/>
          <w:szCs w:val="22"/>
        </w:rPr>
        <w:t xml:space="preserve">. </w:t>
      </w:r>
    </w:p>
    <w:p w14:paraId="027B3B5B" w14:textId="77777777" w:rsidR="00734E8D" w:rsidRPr="00DC7CD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color w:val="000000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Ak ktorékoľvek z ustanovení tejto Dohody bude považované za nezákonné, neplatné alebo nevykonateľné (celkom alebo z časti) podľa akejkoľvek právnej normy, pravidla alebo na inom základe, také ustanovenie (alebo jeho časť) nebude v rozsahu, ktorý je neplatný tvoriť časť tejto </w:t>
      </w:r>
      <w:r w:rsidRPr="00DC7CD2">
        <w:rPr>
          <w:rFonts w:ascii="Arial Narrow" w:hAnsi="Arial Narrow"/>
          <w:color w:val="000000"/>
          <w:sz w:val="22"/>
          <w:szCs w:val="22"/>
        </w:rPr>
        <w:t>Dohody, avšak zákonnosť, platnosť a vykonateľnosť zvyšných ustanovení Dohody zostane nedotknutá.</w:t>
      </w:r>
    </w:p>
    <w:p w14:paraId="4CA0BCC4" w14:textId="77777777" w:rsidR="00734E8D" w:rsidRPr="00DC7CD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Zmluvné strany sa dohodli, že pohľadávky vyplývajúce z tejto Dohody môžu byť postúpené na tretie osoby len s predchádzajúcim písomným súhlasom dlžníka.</w:t>
      </w:r>
    </w:p>
    <w:p w14:paraId="4D769993" w14:textId="77777777" w:rsidR="00734E8D" w:rsidRPr="00DC7CD2" w:rsidRDefault="00E37615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Poskytovateľ</w:t>
      </w:r>
      <w:r w:rsidR="00734E8D" w:rsidRPr="00DC7CD2">
        <w:rPr>
          <w:rFonts w:ascii="Arial Narrow" w:hAnsi="Arial Narrow"/>
          <w:sz w:val="22"/>
          <w:szCs w:val="22"/>
        </w:rPr>
        <w:t xml:space="preserve"> </w:t>
      </w:r>
      <w:r w:rsidR="002A3C94" w:rsidRPr="00DC7CD2">
        <w:rPr>
          <w:rFonts w:ascii="Arial Narrow" w:hAnsi="Arial Narrow"/>
          <w:sz w:val="22"/>
          <w:szCs w:val="22"/>
        </w:rPr>
        <w:t>sa zaväzuje poskytnúť Objednávateľovi</w:t>
      </w:r>
      <w:r w:rsidR="00734E8D" w:rsidRPr="00DC7CD2">
        <w:rPr>
          <w:rFonts w:ascii="Arial Narrow" w:hAnsi="Arial Narrow"/>
          <w:sz w:val="22"/>
          <w:szCs w:val="22"/>
        </w:rPr>
        <w:t xml:space="preserve"> všetku súčinnosť nevyhnutnú na plnenie tejto Dohody a/alebo Objednávky. </w:t>
      </w:r>
    </w:p>
    <w:p w14:paraId="59EE7C3C" w14:textId="77777777" w:rsidR="00734E8D" w:rsidRPr="00DC7CD2" w:rsidRDefault="00734E8D" w:rsidP="00734E8D">
      <w:pPr>
        <w:numPr>
          <w:ilvl w:val="1"/>
          <w:numId w:val="14"/>
        </w:numPr>
        <w:tabs>
          <w:tab w:val="clear" w:pos="2160"/>
          <w:tab w:val="clear" w:pos="2880"/>
          <w:tab w:val="clear" w:pos="4500"/>
        </w:tabs>
        <w:spacing w:after="60"/>
        <w:ind w:left="709" w:hanging="70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Zmluvné strany sa dohodli, že </w:t>
      </w:r>
      <w:r w:rsidR="00E22463" w:rsidRPr="00DC7CD2">
        <w:rPr>
          <w:rFonts w:ascii="Arial Narrow" w:hAnsi="Arial Narrow"/>
          <w:sz w:val="22"/>
          <w:szCs w:val="22"/>
        </w:rPr>
        <w:t xml:space="preserve">písomná/é </w:t>
      </w:r>
      <w:r w:rsidRPr="00DC7CD2">
        <w:rPr>
          <w:rFonts w:ascii="Arial Narrow" w:hAnsi="Arial Narrow"/>
          <w:sz w:val="22"/>
          <w:szCs w:val="22"/>
        </w:rPr>
        <w:t xml:space="preserve">Objednávka/y predložená/é na základe tejto Dohody bude/ú zodpovedať podmienkam dohodnutým v tejto Dohode, najmä s ohľadom na maximálne jednotkové ceny </w:t>
      </w:r>
      <w:r w:rsidR="00D25EC1" w:rsidRPr="00DC7CD2">
        <w:rPr>
          <w:rFonts w:ascii="Arial Narrow" w:hAnsi="Arial Narrow"/>
          <w:sz w:val="22"/>
          <w:szCs w:val="22"/>
        </w:rPr>
        <w:t>poskytovanej služby, výšky poskytnutej zľavy</w:t>
      </w:r>
      <w:r w:rsidRPr="00DC7CD2">
        <w:rPr>
          <w:rFonts w:ascii="Arial Narrow" w:hAnsi="Arial Narrow"/>
          <w:sz w:val="22"/>
          <w:szCs w:val="22"/>
        </w:rPr>
        <w:t xml:space="preserve">  </w:t>
      </w:r>
    </w:p>
    <w:p w14:paraId="2D20EFDA" w14:textId="77777777" w:rsidR="00E20D18" w:rsidRDefault="00E20D18" w:rsidP="00E20D18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  <w:highlight w:val="yellow"/>
        </w:rPr>
      </w:pPr>
    </w:p>
    <w:p w14:paraId="639E40CE" w14:textId="77777777" w:rsidR="00DC7CD2" w:rsidRPr="00DC7CD2" w:rsidRDefault="00DC7CD2" w:rsidP="00E20D18">
      <w:pPr>
        <w:tabs>
          <w:tab w:val="clear" w:pos="2160"/>
          <w:tab w:val="clear" w:pos="2880"/>
          <w:tab w:val="clear" w:pos="4500"/>
        </w:tabs>
        <w:spacing w:after="60"/>
        <w:ind w:left="709"/>
        <w:jc w:val="both"/>
        <w:rPr>
          <w:rFonts w:ascii="Arial Narrow" w:hAnsi="Arial Narrow"/>
          <w:sz w:val="22"/>
          <w:szCs w:val="22"/>
          <w:highlight w:val="yellow"/>
        </w:rPr>
      </w:pPr>
    </w:p>
    <w:p w14:paraId="49290B08" w14:textId="77777777" w:rsidR="00734E8D" w:rsidRPr="00DC7CD2" w:rsidRDefault="00734E8D" w:rsidP="00734E8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 xml:space="preserve">Čl. </w:t>
      </w:r>
      <w:r w:rsidR="00210B9B" w:rsidRPr="00DC7CD2">
        <w:rPr>
          <w:rFonts w:ascii="Arial Narrow" w:hAnsi="Arial Narrow"/>
          <w:b/>
          <w:sz w:val="22"/>
          <w:szCs w:val="22"/>
        </w:rPr>
        <w:t>15</w:t>
      </w:r>
    </w:p>
    <w:p w14:paraId="469916D6" w14:textId="77777777" w:rsidR="00210B9B" w:rsidRPr="00DC7CD2" w:rsidRDefault="00210B9B" w:rsidP="00210B9B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lastRenderedPageBreak/>
        <w:t xml:space="preserve">Záverečné ustanovenia </w:t>
      </w:r>
    </w:p>
    <w:p w14:paraId="7A0DDCEA" w14:textId="77777777" w:rsidR="00734E8D" w:rsidRPr="00DC7CD2" w:rsidRDefault="00734E8D" w:rsidP="00210B9B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Táto Dohoda nadobúda platnosť dňom jej podpisu obidvoma zmluvnými stranami a účinnosť dňom nasledujúcim po dni jej zverejnenia v Centrálnom registri zmlúv</w:t>
      </w:r>
      <w:r w:rsidR="00E22463" w:rsidRPr="00DC7CD2">
        <w:rPr>
          <w:rFonts w:ascii="Arial Narrow" w:hAnsi="Arial Narrow"/>
          <w:sz w:val="22"/>
          <w:szCs w:val="22"/>
          <w:lang w:val="sk-SK"/>
        </w:rPr>
        <w:t>, ktorý vedie Úrad vlády SR</w:t>
      </w:r>
      <w:r w:rsidRPr="00DC7CD2">
        <w:rPr>
          <w:rFonts w:ascii="Arial Narrow" w:hAnsi="Arial Narrow"/>
          <w:sz w:val="22"/>
          <w:szCs w:val="22"/>
        </w:rPr>
        <w:t xml:space="preserve">. Dohodu zverejní 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00E100A9" w14:textId="77777777" w:rsidR="00734E8D" w:rsidRPr="00DC7CD2" w:rsidRDefault="00734E8D" w:rsidP="00E20D18">
      <w:pPr>
        <w:pStyle w:val="Odsekzoznamu"/>
        <w:numPr>
          <w:ilvl w:val="0"/>
          <w:numId w:val="35"/>
        </w:numPr>
        <w:tabs>
          <w:tab w:val="clear" w:pos="2160"/>
          <w:tab w:val="clear" w:pos="2880"/>
          <w:tab w:val="clear" w:pos="4500"/>
        </w:tabs>
        <w:spacing w:before="160"/>
        <w:jc w:val="both"/>
        <w:rPr>
          <w:rFonts w:ascii="Arial Narrow" w:hAnsi="Arial Narrow"/>
          <w:vanish/>
          <w:sz w:val="22"/>
          <w:szCs w:val="22"/>
        </w:rPr>
      </w:pPr>
    </w:p>
    <w:p w14:paraId="52E30C6A" w14:textId="77777777" w:rsidR="00137061" w:rsidRPr="00DC7CD2" w:rsidRDefault="00734E8D" w:rsidP="00137061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Táto Dohoda môže byť doplnená alebo zmenená len písomnými, očíslovanými a zmluvnými stranami podpísanými  dodatkami k tejto Dohode, ktoré sa stávajú neoddeliteľnou súčasťou tejto Dohody.</w:t>
      </w:r>
    </w:p>
    <w:p w14:paraId="6B60211D" w14:textId="77777777" w:rsidR="00137061" w:rsidRPr="00DC7CD2" w:rsidRDefault="00734E8D" w:rsidP="00137061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Práva a povinnosti zmluvných strán výslovne neupravené touto zmluvou sa riadia ustanoveniami Obchodného zákonníka a ostatných všeobecne záväzných právnych predpisov platných v Slovenskej republike. Prípadné spory , ktoré vzniknú zo zmluvy, sa budú zmluvné strany snažiť riešiť predovšetkým formou dohody, ktorá musí mať písomnú formu a v prípade, že sa zmluvné strany nedohodnú, budú sa riadiť slovenským právnym poriadkom a všetky spory z tejto zmluvy budú riešené </w:t>
      </w:r>
      <w:r w:rsidR="00E22463" w:rsidRPr="00DC7CD2">
        <w:rPr>
          <w:rFonts w:ascii="Arial Narrow" w:hAnsi="Arial Narrow"/>
          <w:sz w:val="22"/>
          <w:szCs w:val="22"/>
        </w:rPr>
        <w:t xml:space="preserve">vecne a miestne </w:t>
      </w:r>
      <w:r w:rsidRPr="00DC7CD2">
        <w:rPr>
          <w:rFonts w:ascii="Arial Narrow" w:hAnsi="Arial Narrow"/>
          <w:sz w:val="22"/>
          <w:szCs w:val="22"/>
        </w:rPr>
        <w:t>príslušnými súdmi</w:t>
      </w:r>
      <w:r w:rsidR="00E22463" w:rsidRPr="00DC7CD2">
        <w:rPr>
          <w:rFonts w:ascii="Arial Narrow" w:hAnsi="Arial Narrow"/>
          <w:sz w:val="22"/>
          <w:szCs w:val="22"/>
        </w:rPr>
        <w:t xml:space="preserve"> SR</w:t>
      </w:r>
      <w:r w:rsidRPr="00DC7CD2">
        <w:rPr>
          <w:rFonts w:ascii="Arial Narrow" w:hAnsi="Arial Narrow"/>
          <w:sz w:val="22"/>
          <w:szCs w:val="22"/>
        </w:rPr>
        <w:t>.</w:t>
      </w:r>
    </w:p>
    <w:p w14:paraId="61E33C56" w14:textId="77777777" w:rsidR="00137061" w:rsidRPr="00DC7CD2" w:rsidRDefault="00734E8D" w:rsidP="00137061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Táto Dohoda je vyhotovená v piatich (5) vyhotoveniach s platnosťou originálu, pričom </w:t>
      </w:r>
      <w:r w:rsidR="00E37615" w:rsidRPr="00DC7CD2">
        <w:rPr>
          <w:rFonts w:ascii="Arial Narrow" w:hAnsi="Arial Narrow"/>
          <w:sz w:val="22"/>
          <w:szCs w:val="22"/>
        </w:rPr>
        <w:t>Poskytovateľ</w:t>
      </w:r>
      <w:r w:rsidRPr="00DC7CD2">
        <w:rPr>
          <w:rFonts w:ascii="Arial Narrow" w:hAnsi="Arial Narrow"/>
          <w:sz w:val="22"/>
          <w:szCs w:val="22"/>
        </w:rPr>
        <w:t xml:space="preserve"> obdrží dve (2) vyhotovenia a </w:t>
      </w:r>
      <w:r w:rsidR="00E37615" w:rsidRPr="00DC7CD2">
        <w:rPr>
          <w:rFonts w:ascii="Arial Narrow" w:hAnsi="Arial Narrow"/>
          <w:sz w:val="22"/>
          <w:szCs w:val="22"/>
        </w:rPr>
        <w:t>Objednávateľ</w:t>
      </w:r>
      <w:r w:rsidRPr="00DC7CD2">
        <w:rPr>
          <w:rFonts w:ascii="Arial Narrow" w:hAnsi="Arial Narrow"/>
          <w:sz w:val="22"/>
          <w:szCs w:val="22"/>
        </w:rPr>
        <w:t xml:space="preserve"> obdrží tri (3) vyhotovenia.</w:t>
      </w:r>
    </w:p>
    <w:p w14:paraId="658E912C" w14:textId="77777777" w:rsidR="00137061" w:rsidRPr="00DC7CD2" w:rsidRDefault="00734E8D" w:rsidP="00137061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Zmluvné strany vyhlasujú, že vôľa prejavená v tejto Dohode je slobodná, vážna, bez  omylu  v osobe  alebo  predmete  Dohody  a že túto Dohodu neuzavreli ani v tiesni ani za nápadne nevýhodných podmienok, čo potvrdzujú podpisom tejto Dohody.</w:t>
      </w:r>
    </w:p>
    <w:p w14:paraId="29642E56" w14:textId="77777777" w:rsidR="00210B9B" w:rsidRPr="00DC7CD2" w:rsidRDefault="00210B9B" w:rsidP="00137061">
      <w:pPr>
        <w:pStyle w:val="Odsekzoznamu"/>
        <w:numPr>
          <w:ilvl w:val="1"/>
          <w:numId w:val="26"/>
        </w:numPr>
        <w:tabs>
          <w:tab w:val="clear" w:pos="2160"/>
          <w:tab w:val="clear" w:pos="2880"/>
          <w:tab w:val="clear" w:pos="4500"/>
        </w:tabs>
        <w:spacing w:after="6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Neoddeliteľnou súčasťou tejto Dohody je:</w:t>
      </w:r>
    </w:p>
    <w:p w14:paraId="03525B8F" w14:textId="77777777" w:rsidR="00045214" w:rsidRPr="00DC7CD2" w:rsidRDefault="00045214" w:rsidP="00045214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  <w:lang w:val="x-none"/>
        </w:rPr>
        <w:t>Príloha č. 1 – Opis predmetu zákazky pre príslušnú časť</w:t>
      </w:r>
      <w:r w:rsidR="005D16AD" w:rsidRPr="00DC7CD2">
        <w:rPr>
          <w:rFonts w:ascii="Arial Narrow" w:hAnsi="Arial Narrow"/>
          <w:sz w:val="22"/>
          <w:szCs w:val="22"/>
        </w:rPr>
        <w:t>.</w:t>
      </w:r>
    </w:p>
    <w:p w14:paraId="098F26EA" w14:textId="77777777" w:rsidR="00045214" w:rsidRPr="00DC7CD2" w:rsidRDefault="00045214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  <w:lang w:val="x-none"/>
        </w:rPr>
      </w:pPr>
      <w:r w:rsidRPr="00DC7CD2">
        <w:rPr>
          <w:rFonts w:ascii="Arial Narrow" w:hAnsi="Arial Narrow"/>
          <w:sz w:val="22"/>
          <w:szCs w:val="22"/>
          <w:lang w:val="x-none"/>
        </w:rPr>
        <w:t>Príloha č. 2 – Cenník služieb pre p</w:t>
      </w:r>
      <w:r w:rsidR="005D16AD" w:rsidRPr="00DC7CD2">
        <w:rPr>
          <w:rFonts w:ascii="Arial Narrow" w:hAnsi="Arial Narrow"/>
          <w:sz w:val="22"/>
          <w:szCs w:val="22"/>
          <w:lang w:val="x-none"/>
        </w:rPr>
        <w:t>ríslušnú časť predmetu zákazky</w:t>
      </w:r>
      <w:r w:rsidR="005D16AD" w:rsidRPr="00DC7CD2">
        <w:rPr>
          <w:rFonts w:ascii="Arial Narrow" w:hAnsi="Arial Narrow"/>
          <w:sz w:val="22"/>
          <w:szCs w:val="22"/>
        </w:rPr>
        <w:t>.</w:t>
      </w:r>
      <w:r w:rsidR="005D16AD" w:rsidRPr="00DC7CD2">
        <w:rPr>
          <w:rFonts w:ascii="Arial Narrow" w:hAnsi="Arial Narrow"/>
          <w:sz w:val="22"/>
          <w:szCs w:val="22"/>
          <w:lang w:val="x-none"/>
        </w:rPr>
        <w:t xml:space="preserve"> </w:t>
      </w:r>
    </w:p>
    <w:p w14:paraId="53D487B2" w14:textId="77777777" w:rsidR="00137061" w:rsidRPr="00DC7CD2" w:rsidRDefault="00045214" w:rsidP="00137061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  <w:lang w:val="x-none"/>
        </w:rPr>
      </w:pPr>
      <w:r w:rsidRPr="00DC7CD2">
        <w:rPr>
          <w:rFonts w:ascii="Arial Narrow" w:hAnsi="Arial Narrow"/>
          <w:sz w:val="22"/>
          <w:szCs w:val="22"/>
          <w:lang w:val="x-none"/>
        </w:rPr>
        <w:t xml:space="preserve">Príloha č. </w:t>
      </w:r>
      <w:r w:rsidR="00392D8C" w:rsidRPr="00DC7CD2">
        <w:rPr>
          <w:rFonts w:ascii="Arial Narrow" w:hAnsi="Arial Narrow"/>
          <w:sz w:val="22"/>
          <w:szCs w:val="22"/>
        </w:rPr>
        <w:t>3</w:t>
      </w:r>
      <w:r w:rsidRPr="00DC7CD2">
        <w:rPr>
          <w:rFonts w:ascii="Arial Narrow" w:hAnsi="Arial Narrow"/>
          <w:sz w:val="22"/>
          <w:szCs w:val="22"/>
          <w:lang w:val="x-none"/>
        </w:rPr>
        <w:t xml:space="preserve"> – </w:t>
      </w:r>
      <w:r w:rsidR="005D16AD" w:rsidRPr="00DC7CD2">
        <w:rPr>
          <w:rFonts w:ascii="Arial Narrow" w:hAnsi="Arial Narrow"/>
          <w:sz w:val="22"/>
          <w:szCs w:val="22"/>
          <w:lang w:val="x-none"/>
        </w:rPr>
        <w:t xml:space="preserve">Úradne overená kópia poistnej zmluvy alebo potvrdenie príslušnej poisťovne o poistení </w:t>
      </w:r>
    </w:p>
    <w:p w14:paraId="1B669A56" w14:textId="77777777" w:rsidR="00045214" w:rsidRPr="00DC7CD2" w:rsidRDefault="00137061" w:rsidP="00137061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  <w:lang w:val="x-none"/>
        </w:rPr>
      </w:pPr>
      <w:r w:rsidRPr="00DC7CD2">
        <w:rPr>
          <w:rFonts w:ascii="Arial Narrow" w:hAnsi="Arial Narrow"/>
          <w:sz w:val="22"/>
          <w:szCs w:val="22"/>
          <w:lang w:val="x-none"/>
        </w:rPr>
        <w:tab/>
        <w:t xml:space="preserve">    </w:t>
      </w:r>
      <w:r w:rsidR="005D16AD" w:rsidRPr="00DC7CD2">
        <w:rPr>
          <w:rFonts w:ascii="Arial Narrow" w:hAnsi="Arial Narrow"/>
          <w:sz w:val="22"/>
          <w:szCs w:val="22"/>
          <w:lang w:val="x-none"/>
        </w:rPr>
        <w:t>za škodu spôsobenú podnikaním</w:t>
      </w:r>
      <w:r w:rsidR="005D16AD" w:rsidRPr="00DC7CD2">
        <w:rPr>
          <w:rFonts w:ascii="Arial Narrow" w:hAnsi="Arial Narrow"/>
          <w:sz w:val="22"/>
          <w:szCs w:val="22"/>
        </w:rPr>
        <w:t>.</w:t>
      </w:r>
    </w:p>
    <w:p w14:paraId="4A3BA843" w14:textId="77777777" w:rsidR="00E20724" w:rsidRPr="00DC7CD2" w:rsidRDefault="00E20724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left="1985" w:right="-3489" w:hanging="1985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Príloha č. </w:t>
      </w:r>
      <w:r w:rsidR="00392D8C" w:rsidRPr="00DC7CD2">
        <w:rPr>
          <w:rFonts w:ascii="Arial Narrow" w:hAnsi="Arial Narrow"/>
          <w:sz w:val="22"/>
          <w:szCs w:val="22"/>
        </w:rPr>
        <w:t>4</w:t>
      </w:r>
      <w:r w:rsidRPr="00DC7CD2">
        <w:rPr>
          <w:rFonts w:ascii="Arial Narrow" w:hAnsi="Arial Narrow"/>
          <w:sz w:val="22"/>
          <w:szCs w:val="22"/>
        </w:rPr>
        <w:t xml:space="preserve"> – Zoznam subdodávateľov</w:t>
      </w:r>
    </w:p>
    <w:p w14:paraId="6DB2F611" w14:textId="77777777" w:rsidR="005D16AD" w:rsidRPr="00DC7CD2" w:rsidRDefault="005D16AD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  <w:lang w:val="x-none"/>
        </w:rPr>
      </w:pPr>
    </w:p>
    <w:p w14:paraId="0596E151" w14:textId="77777777" w:rsidR="005D16AD" w:rsidRPr="00DC7CD2" w:rsidRDefault="005D16AD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  <w:lang w:val="x-none"/>
        </w:rPr>
      </w:pPr>
    </w:p>
    <w:p w14:paraId="084E8CB6" w14:textId="77777777" w:rsidR="00112F4A" w:rsidRPr="00DC7CD2" w:rsidRDefault="00112F4A" w:rsidP="005D16AD">
      <w:pPr>
        <w:tabs>
          <w:tab w:val="clear" w:pos="2160"/>
          <w:tab w:val="left" w:pos="993"/>
        </w:tabs>
        <w:autoSpaceDE w:val="0"/>
        <w:autoSpaceDN w:val="0"/>
        <w:adjustRightInd w:val="0"/>
        <w:ind w:right="-3489"/>
        <w:jc w:val="both"/>
        <w:rPr>
          <w:rFonts w:ascii="Arial Narrow" w:hAnsi="Arial Narrow"/>
          <w:sz w:val="22"/>
          <w:szCs w:val="22"/>
          <w:lang w:val="x-none"/>
        </w:rPr>
      </w:pPr>
    </w:p>
    <w:p w14:paraId="4878E301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V Bratislave dňa ..........................................</w:t>
      </w:r>
      <w:r w:rsidRPr="00DC7CD2">
        <w:rPr>
          <w:rFonts w:ascii="Arial Narrow" w:hAnsi="Arial Narrow"/>
          <w:sz w:val="22"/>
          <w:szCs w:val="22"/>
        </w:rPr>
        <w:tab/>
      </w:r>
      <w:r w:rsidR="003223B4" w:rsidRPr="00DC7CD2">
        <w:rPr>
          <w:rFonts w:ascii="Arial Narrow" w:hAnsi="Arial Narrow"/>
          <w:sz w:val="22"/>
          <w:szCs w:val="22"/>
        </w:rPr>
        <w:t xml:space="preserve">    </w:t>
      </w:r>
      <w:r w:rsidRPr="00DC7CD2">
        <w:rPr>
          <w:rFonts w:ascii="Arial Narrow" w:hAnsi="Arial Narrow"/>
          <w:sz w:val="22"/>
          <w:szCs w:val="22"/>
        </w:rPr>
        <w:t>V</w:t>
      </w:r>
      <w:r w:rsidR="003223B4" w:rsidRPr="00DC7CD2">
        <w:rPr>
          <w:rFonts w:ascii="Arial Narrow" w:hAnsi="Arial Narrow"/>
          <w:sz w:val="22"/>
          <w:szCs w:val="22"/>
        </w:rPr>
        <w:t xml:space="preserve"> </w:t>
      </w:r>
      <w:r w:rsidRPr="00DC7CD2">
        <w:rPr>
          <w:rFonts w:ascii="Arial Narrow" w:hAnsi="Arial Narrow"/>
          <w:sz w:val="22"/>
          <w:szCs w:val="22"/>
        </w:rPr>
        <w:t>....................... dňa: ..........................................</w:t>
      </w:r>
    </w:p>
    <w:p w14:paraId="60A982BD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620983A5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za   </w:t>
      </w:r>
      <w:r w:rsidR="003223B4" w:rsidRPr="00DC7CD2">
        <w:rPr>
          <w:rFonts w:ascii="Arial Narrow" w:hAnsi="Arial Narrow"/>
          <w:sz w:val="22"/>
          <w:szCs w:val="22"/>
        </w:rPr>
        <w:t>Ministerstvo vnútra SR</w:t>
      </w:r>
      <w:r w:rsidRPr="00DC7CD2">
        <w:rPr>
          <w:rFonts w:ascii="Arial Narrow" w:hAnsi="Arial Narrow"/>
          <w:sz w:val="22"/>
          <w:szCs w:val="22"/>
        </w:rPr>
        <w:t>:</w:t>
      </w:r>
      <w:r w:rsidRPr="00DC7CD2">
        <w:rPr>
          <w:rFonts w:ascii="Arial Narrow" w:hAnsi="Arial Narrow"/>
          <w:sz w:val="22"/>
          <w:szCs w:val="22"/>
        </w:rPr>
        <w:tab/>
      </w:r>
      <w:r w:rsidRPr="00DC7CD2">
        <w:rPr>
          <w:rFonts w:ascii="Arial Narrow" w:hAnsi="Arial Narrow"/>
          <w:sz w:val="22"/>
          <w:szCs w:val="22"/>
        </w:rPr>
        <w:tab/>
      </w:r>
      <w:r w:rsidR="003223B4" w:rsidRPr="00DC7CD2">
        <w:rPr>
          <w:rFonts w:ascii="Arial Narrow" w:hAnsi="Arial Narrow"/>
          <w:sz w:val="22"/>
          <w:szCs w:val="22"/>
        </w:rPr>
        <w:t xml:space="preserve">      </w:t>
      </w:r>
      <w:r w:rsidRPr="00DC7CD2">
        <w:rPr>
          <w:rFonts w:ascii="Arial Narrow" w:hAnsi="Arial Narrow"/>
          <w:sz w:val="22"/>
          <w:szCs w:val="22"/>
        </w:rPr>
        <w:t>za   Predávajúceho:</w:t>
      </w:r>
    </w:p>
    <w:p w14:paraId="220C3BDE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4A616ED7" w14:textId="77777777" w:rsidR="009F5A12" w:rsidRPr="00DC7CD2" w:rsidRDefault="009F5A12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6E61AFB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4A5BFBD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5B9841C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90E06D5" w14:textId="77777777" w:rsidR="00112F4A" w:rsidRPr="00DC7CD2" w:rsidRDefault="00112F4A" w:rsidP="009F5A12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A28D8FF" w14:textId="77777777" w:rsidR="009F5A12" w:rsidRPr="00DC7CD2" w:rsidRDefault="009F5A12" w:rsidP="009F5A12">
      <w:pPr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................................</w:t>
      </w:r>
      <w:r w:rsidR="005B4153" w:rsidRPr="00DC7CD2">
        <w:rPr>
          <w:rFonts w:ascii="Arial Narrow" w:hAnsi="Arial Narrow"/>
          <w:sz w:val="22"/>
          <w:szCs w:val="22"/>
        </w:rPr>
        <w:t>..................</w:t>
      </w:r>
      <w:r w:rsidRPr="00DC7CD2">
        <w:rPr>
          <w:rFonts w:ascii="Arial Narrow" w:hAnsi="Arial Narrow"/>
          <w:sz w:val="22"/>
          <w:szCs w:val="22"/>
        </w:rPr>
        <w:t>.......................</w:t>
      </w:r>
      <w:r w:rsidRPr="00DC7CD2">
        <w:rPr>
          <w:rFonts w:ascii="Arial Narrow" w:hAnsi="Arial Narrow"/>
          <w:sz w:val="22"/>
          <w:szCs w:val="22"/>
        </w:rPr>
        <w:tab/>
      </w:r>
      <w:r w:rsidR="005B4153" w:rsidRPr="00DC7CD2">
        <w:rPr>
          <w:rFonts w:ascii="Arial Narrow" w:hAnsi="Arial Narrow"/>
          <w:sz w:val="22"/>
          <w:szCs w:val="22"/>
        </w:rPr>
        <w:t xml:space="preserve">    .......</w:t>
      </w:r>
      <w:r w:rsidRPr="00DC7CD2">
        <w:rPr>
          <w:rFonts w:ascii="Arial Narrow" w:hAnsi="Arial Narrow"/>
          <w:sz w:val="22"/>
          <w:szCs w:val="22"/>
        </w:rPr>
        <w:t>..............</w:t>
      </w:r>
      <w:r w:rsidR="005B4153" w:rsidRPr="00DC7CD2">
        <w:rPr>
          <w:rFonts w:ascii="Arial Narrow" w:hAnsi="Arial Narrow"/>
          <w:sz w:val="22"/>
          <w:szCs w:val="22"/>
        </w:rPr>
        <w:t>................</w:t>
      </w:r>
      <w:r w:rsidRPr="00DC7CD2">
        <w:rPr>
          <w:rFonts w:ascii="Arial Narrow" w:hAnsi="Arial Narrow"/>
          <w:sz w:val="22"/>
          <w:szCs w:val="22"/>
        </w:rPr>
        <w:t>.........................................</w:t>
      </w:r>
    </w:p>
    <w:p w14:paraId="2C196A48" w14:textId="77777777" w:rsidR="009F5A12" w:rsidRPr="00DC7CD2" w:rsidRDefault="00E22463" w:rsidP="009F5A12">
      <w:pPr>
        <w:autoSpaceDE w:val="0"/>
        <w:autoSpaceDN w:val="0"/>
        <w:adjustRightInd w:val="0"/>
        <w:ind w:left="2880" w:hanging="2880"/>
        <w:jc w:val="both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 xml:space="preserve">              </w:t>
      </w:r>
      <w:r w:rsidR="009F5A12" w:rsidRPr="00DC7CD2">
        <w:rPr>
          <w:rFonts w:ascii="Arial Narrow" w:hAnsi="Arial Narrow"/>
          <w:sz w:val="22"/>
          <w:szCs w:val="22"/>
        </w:rPr>
        <w:t xml:space="preserve">Ing. Ondrej VARAČKA </w:t>
      </w:r>
    </w:p>
    <w:p w14:paraId="660F161C" w14:textId="77777777" w:rsidR="009F5A12" w:rsidRPr="00DC7CD2" w:rsidRDefault="00E22463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/>
          <w:sz w:val="22"/>
          <w:szCs w:val="22"/>
        </w:rPr>
      </w:pPr>
      <w:r w:rsidRPr="00DC7CD2">
        <w:rPr>
          <w:rFonts w:ascii="Arial Narrow" w:hAnsi="Arial Narrow"/>
          <w:sz w:val="22"/>
          <w:szCs w:val="22"/>
        </w:rPr>
        <w:t>g</w:t>
      </w:r>
      <w:r w:rsidR="009F5A12" w:rsidRPr="00DC7CD2">
        <w:rPr>
          <w:rFonts w:ascii="Arial Narrow" w:hAnsi="Arial Narrow"/>
          <w:sz w:val="22"/>
          <w:szCs w:val="22"/>
        </w:rPr>
        <w:t>enerálny tajomník služobného úradu MV SR</w:t>
      </w:r>
    </w:p>
    <w:p w14:paraId="6BD014B9" w14:textId="77777777" w:rsidR="009F5A12" w:rsidRPr="00DC7CD2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/>
          <w:sz w:val="22"/>
          <w:szCs w:val="22"/>
        </w:rPr>
      </w:pPr>
    </w:p>
    <w:p w14:paraId="28B7F445" w14:textId="77777777" w:rsidR="009F5A12" w:rsidRPr="00DC7CD2" w:rsidRDefault="009F5A12" w:rsidP="009F5A12">
      <w:pPr>
        <w:tabs>
          <w:tab w:val="clear" w:pos="2160"/>
          <w:tab w:val="clear" w:pos="2880"/>
          <w:tab w:val="clear" w:pos="4500"/>
        </w:tabs>
        <w:spacing w:line="264" w:lineRule="auto"/>
        <w:rPr>
          <w:rFonts w:ascii="Arial Narrow" w:hAnsi="Arial Narrow"/>
          <w:b/>
          <w:smallCaps/>
          <w:sz w:val="24"/>
          <w:szCs w:val="24"/>
        </w:rPr>
      </w:pPr>
    </w:p>
    <w:p w14:paraId="3422C6AC" w14:textId="77777777" w:rsidR="007257B8" w:rsidRPr="00DC7CD2" w:rsidRDefault="007257B8">
      <w:pPr>
        <w:rPr>
          <w:rFonts w:ascii="Arial Narrow" w:hAnsi="Arial Narrow"/>
        </w:rPr>
      </w:pPr>
    </w:p>
    <w:p w14:paraId="352C7287" w14:textId="77777777" w:rsidR="00596CB5" w:rsidRPr="00DC7CD2" w:rsidRDefault="00596CB5">
      <w:pPr>
        <w:rPr>
          <w:rFonts w:ascii="Arial Narrow" w:hAnsi="Arial Narrow"/>
        </w:rPr>
      </w:pPr>
    </w:p>
    <w:p w14:paraId="053267CF" w14:textId="77777777" w:rsidR="00596CB5" w:rsidRPr="00DC7CD2" w:rsidRDefault="00596CB5">
      <w:pPr>
        <w:rPr>
          <w:rFonts w:ascii="Arial Narrow" w:hAnsi="Arial Narrow"/>
        </w:rPr>
      </w:pPr>
    </w:p>
    <w:p w14:paraId="79C51D9A" w14:textId="77777777" w:rsidR="00596CB5" w:rsidRPr="00DC7CD2" w:rsidRDefault="00596CB5">
      <w:pPr>
        <w:rPr>
          <w:rFonts w:ascii="Arial Narrow" w:hAnsi="Arial Narrow"/>
        </w:rPr>
      </w:pPr>
    </w:p>
    <w:p w14:paraId="1A0D9FFF" w14:textId="77777777" w:rsidR="00596CB5" w:rsidRPr="00DC7CD2" w:rsidRDefault="00596CB5">
      <w:pPr>
        <w:rPr>
          <w:rFonts w:ascii="Arial Narrow" w:hAnsi="Arial Narrow"/>
        </w:rPr>
      </w:pPr>
    </w:p>
    <w:p w14:paraId="17BFC7A4" w14:textId="77777777" w:rsidR="00596CB5" w:rsidRPr="00DC7CD2" w:rsidRDefault="00596CB5">
      <w:pPr>
        <w:rPr>
          <w:rFonts w:ascii="Arial Narrow" w:hAnsi="Arial Narrow"/>
        </w:rPr>
      </w:pPr>
    </w:p>
    <w:p w14:paraId="335A956D" w14:textId="77777777" w:rsidR="00596CB5" w:rsidRPr="00DC7CD2" w:rsidRDefault="00596CB5">
      <w:pPr>
        <w:rPr>
          <w:rFonts w:ascii="Arial Narrow" w:hAnsi="Arial Narrow"/>
        </w:rPr>
      </w:pPr>
    </w:p>
    <w:p w14:paraId="35234EF0" w14:textId="77777777" w:rsidR="00596CB5" w:rsidRPr="00DC7CD2" w:rsidRDefault="00596CB5">
      <w:pPr>
        <w:rPr>
          <w:rFonts w:ascii="Arial Narrow" w:hAnsi="Arial Narrow"/>
        </w:rPr>
      </w:pPr>
    </w:p>
    <w:p w14:paraId="26982CF3" w14:textId="77777777" w:rsidR="00596CB5" w:rsidRPr="00DC7CD2" w:rsidRDefault="00596CB5">
      <w:pPr>
        <w:rPr>
          <w:rFonts w:ascii="Arial Narrow" w:hAnsi="Arial Narrow"/>
        </w:rPr>
      </w:pPr>
    </w:p>
    <w:p w14:paraId="37011F00" w14:textId="77777777" w:rsidR="00596CB5" w:rsidRPr="00DC7CD2" w:rsidRDefault="00596CB5">
      <w:pPr>
        <w:rPr>
          <w:rFonts w:ascii="Arial Narrow" w:hAnsi="Arial Narrow"/>
        </w:rPr>
      </w:pPr>
    </w:p>
    <w:p w14:paraId="410F09BC" w14:textId="77777777" w:rsidR="00596CB5" w:rsidRPr="00DC7CD2" w:rsidRDefault="00596CB5">
      <w:pPr>
        <w:rPr>
          <w:rFonts w:ascii="Arial Narrow" w:hAnsi="Arial Narrow"/>
        </w:rPr>
      </w:pPr>
    </w:p>
    <w:p w14:paraId="78F536C1" w14:textId="77777777" w:rsidR="00596CB5" w:rsidRPr="00DC7CD2" w:rsidRDefault="00596CB5">
      <w:pPr>
        <w:rPr>
          <w:rFonts w:ascii="Arial Narrow" w:hAnsi="Arial Narrow"/>
        </w:rPr>
      </w:pPr>
    </w:p>
    <w:p w14:paraId="72427290" w14:textId="77777777" w:rsidR="00596CB5" w:rsidRDefault="00596CB5">
      <w:pPr>
        <w:rPr>
          <w:rFonts w:ascii="Arial Narrow" w:hAnsi="Arial Narrow"/>
        </w:rPr>
      </w:pPr>
    </w:p>
    <w:p w14:paraId="7A31E03E" w14:textId="77777777" w:rsidR="00DC7CD2" w:rsidRDefault="00DC7CD2">
      <w:pPr>
        <w:rPr>
          <w:rFonts w:ascii="Arial Narrow" w:hAnsi="Arial Narrow"/>
        </w:rPr>
      </w:pPr>
    </w:p>
    <w:p w14:paraId="667493F2" w14:textId="77777777" w:rsidR="00DC7CD2" w:rsidRDefault="00DC7CD2">
      <w:pPr>
        <w:rPr>
          <w:rFonts w:ascii="Arial Narrow" w:hAnsi="Arial Narrow"/>
        </w:rPr>
      </w:pPr>
    </w:p>
    <w:p w14:paraId="215C9AA2" w14:textId="77777777" w:rsidR="00DC7CD2" w:rsidRDefault="00DC7CD2">
      <w:pPr>
        <w:rPr>
          <w:rFonts w:ascii="Arial Narrow" w:hAnsi="Arial Narrow"/>
        </w:rPr>
      </w:pPr>
    </w:p>
    <w:p w14:paraId="78A50C05" w14:textId="77777777" w:rsidR="00DC7CD2" w:rsidRDefault="00DC7CD2">
      <w:pPr>
        <w:rPr>
          <w:rFonts w:ascii="Arial Narrow" w:hAnsi="Arial Narrow"/>
        </w:rPr>
      </w:pPr>
    </w:p>
    <w:p w14:paraId="6ECB0D7B" w14:textId="77777777" w:rsidR="00DC7CD2" w:rsidRDefault="00DC7CD2">
      <w:pPr>
        <w:rPr>
          <w:rFonts w:ascii="Arial Narrow" w:hAnsi="Arial Narrow"/>
        </w:rPr>
      </w:pPr>
    </w:p>
    <w:p w14:paraId="7ED116A6" w14:textId="77777777" w:rsidR="00DC7CD2" w:rsidRDefault="00DC7CD2">
      <w:pPr>
        <w:rPr>
          <w:rFonts w:ascii="Arial Narrow" w:hAnsi="Arial Narrow"/>
        </w:rPr>
      </w:pPr>
    </w:p>
    <w:p w14:paraId="365EDEF5" w14:textId="77777777" w:rsidR="00DC7CD2" w:rsidRDefault="00DC7CD2">
      <w:pPr>
        <w:rPr>
          <w:rFonts w:ascii="Arial Narrow" w:hAnsi="Arial Narrow"/>
        </w:rPr>
      </w:pPr>
    </w:p>
    <w:p w14:paraId="709C3232" w14:textId="77777777" w:rsidR="00DC7CD2" w:rsidRDefault="00DC7CD2">
      <w:pPr>
        <w:rPr>
          <w:rFonts w:ascii="Arial Narrow" w:hAnsi="Arial Narrow"/>
        </w:rPr>
      </w:pPr>
    </w:p>
    <w:p w14:paraId="333E9629" w14:textId="77777777" w:rsidR="00DC7CD2" w:rsidRDefault="00DC7CD2">
      <w:pPr>
        <w:rPr>
          <w:rFonts w:ascii="Arial Narrow" w:hAnsi="Arial Narrow"/>
        </w:rPr>
      </w:pPr>
    </w:p>
    <w:p w14:paraId="03136F40" w14:textId="77777777" w:rsidR="00DC7CD2" w:rsidRDefault="00DC7CD2">
      <w:pPr>
        <w:rPr>
          <w:rFonts w:ascii="Arial Narrow" w:hAnsi="Arial Narrow"/>
        </w:rPr>
      </w:pPr>
    </w:p>
    <w:p w14:paraId="1B9FA140" w14:textId="77777777" w:rsidR="00DC7CD2" w:rsidRDefault="00DC7CD2">
      <w:pPr>
        <w:rPr>
          <w:rFonts w:ascii="Arial Narrow" w:hAnsi="Arial Narrow"/>
        </w:rPr>
      </w:pPr>
    </w:p>
    <w:p w14:paraId="55F9D42A" w14:textId="77777777" w:rsidR="00DC7CD2" w:rsidRDefault="00DC7CD2">
      <w:pPr>
        <w:rPr>
          <w:rFonts w:ascii="Arial Narrow" w:hAnsi="Arial Narrow"/>
        </w:rPr>
      </w:pPr>
    </w:p>
    <w:p w14:paraId="6C4D3DC6" w14:textId="77777777" w:rsidR="00DC7CD2" w:rsidRDefault="00DC7CD2">
      <w:pPr>
        <w:rPr>
          <w:rFonts w:ascii="Arial Narrow" w:hAnsi="Arial Narrow"/>
        </w:rPr>
      </w:pPr>
    </w:p>
    <w:p w14:paraId="6A47D20F" w14:textId="77777777" w:rsidR="00DC7CD2" w:rsidRDefault="00DC7CD2">
      <w:pPr>
        <w:rPr>
          <w:rFonts w:ascii="Arial Narrow" w:hAnsi="Arial Narrow"/>
        </w:rPr>
      </w:pPr>
    </w:p>
    <w:p w14:paraId="60527079" w14:textId="77777777" w:rsidR="00DC7CD2" w:rsidRDefault="00DC7CD2">
      <w:pPr>
        <w:rPr>
          <w:rFonts w:ascii="Arial Narrow" w:hAnsi="Arial Narrow"/>
        </w:rPr>
      </w:pPr>
    </w:p>
    <w:p w14:paraId="55B1C8CB" w14:textId="77777777" w:rsidR="00DC7CD2" w:rsidRDefault="00DC7CD2">
      <w:pPr>
        <w:rPr>
          <w:rFonts w:ascii="Arial Narrow" w:hAnsi="Arial Narrow"/>
        </w:rPr>
      </w:pPr>
    </w:p>
    <w:p w14:paraId="2070F0BC" w14:textId="77777777" w:rsidR="00DC7CD2" w:rsidRDefault="00DC7CD2">
      <w:pPr>
        <w:rPr>
          <w:rFonts w:ascii="Arial Narrow" w:hAnsi="Arial Narrow"/>
        </w:rPr>
      </w:pPr>
    </w:p>
    <w:p w14:paraId="27D01FBC" w14:textId="77777777" w:rsidR="00DC7CD2" w:rsidRDefault="00DC7CD2">
      <w:pPr>
        <w:rPr>
          <w:rFonts w:ascii="Arial Narrow" w:hAnsi="Arial Narrow"/>
        </w:rPr>
      </w:pPr>
    </w:p>
    <w:p w14:paraId="765E350D" w14:textId="77777777" w:rsidR="00DC7CD2" w:rsidRDefault="00DC7CD2">
      <w:pPr>
        <w:rPr>
          <w:rFonts w:ascii="Arial Narrow" w:hAnsi="Arial Narrow"/>
        </w:rPr>
      </w:pPr>
    </w:p>
    <w:p w14:paraId="1726380D" w14:textId="77777777" w:rsidR="00DC7CD2" w:rsidRDefault="00DC7CD2">
      <w:pPr>
        <w:rPr>
          <w:rFonts w:ascii="Arial Narrow" w:hAnsi="Arial Narrow"/>
        </w:rPr>
      </w:pPr>
    </w:p>
    <w:p w14:paraId="3040F5CF" w14:textId="77777777" w:rsidR="00DC7CD2" w:rsidRPr="00DC7CD2" w:rsidRDefault="00DC7CD2">
      <w:pPr>
        <w:rPr>
          <w:rFonts w:ascii="Arial Narrow" w:hAnsi="Arial Narrow"/>
        </w:rPr>
      </w:pPr>
    </w:p>
    <w:p w14:paraId="4722CAAF" w14:textId="77777777" w:rsidR="00596CB5" w:rsidRPr="00DC7CD2" w:rsidRDefault="00596CB5">
      <w:pPr>
        <w:rPr>
          <w:rFonts w:ascii="Arial Narrow" w:hAnsi="Arial Narrow"/>
        </w:rPr>
      </w:pPr>
    </w:p>
    <w:p w14:paraId="1CC6762A" w14:textId="77777777" w:rsidR="00596CB5" w:rsidRPr="00DC7CD2" w:rsidRDefault="00596CB5">
      <w:pPr>
        <w:rPr>
          <w:rFonts w:ascii="Arial Narrow" w:hAnsi="Arial Narrow"/>
        </w:rPr>
      </w:pPr>
    </w:p>
    <w:p w14:paraId="04AFF3E4" w14:textId="77777777" w:rsidR="00596CB5" w:rsidRPr="00DC7CD2" w:rsidRDefault="00596CB5">
      <w:pPr>
        <w:rPr>
          <w:rFonts w:ascii="Arial Narrow" w:hAnsi="Arial Narrow"/>
        </w:rPr>
      </w:pPr>
    </w:p>
    <w:p w14:paraId="6D2C2201" w14:textId="77777777" w:rsidR="00596CB5" w:rsidRPr="00DC7CD2" w:rsidRDefault="00596CB5">
      <w:pPr>
        <w:rPr>
          <w:rFonts w:ascii="Arial Narrow" w:hAnsi="Arial Narrow"/>
        </w:rPr>
      </w:pPr>
    </w:p>
    <w:p w14:paraId="512178B3" w14:textId="77777777" w:rsidR="00596CB5" w:rsidRPr="00DC7CD2" w:rsidRDefault="00596CB5">
      <w:pPr>
        <w:rPr>
          <w:rFonts w:ascii="Arial Narrow" w:hAnsi="Arial Narrow"/>
        </w:rPr>
      </w:pPr>
    </w:p>
    <w:p w14:paraId="0C203A15" w14:textId="77777777" w:rsidR="00E20724" w:rsidRPr="00DC7CD2" w:rsidRDefault="00E20724" w:rsidP="00E20724">
      <w:pPr>
        <w:jc w:val="right"/>
        <w:rPr>
          <w:rFonts w:ascii="Arial Narrow" w:hAnsi="Arial Narrow"/>
        </w:rPr>
      </w:pPr>
    </w:p>
    <w:p w14:paraId="4B60DCF1" w14:textId="77777777" w:rsidR="00E20724" w:rsidRPr="00DC7CD2" w:rsidRDefault="00E20724" w:rsidP="00E20724">
      <w:pPr>
        <w:jc w:val="right"/>
        <w:rPr>
          <w:rFonts w:ascii="Arial Narrow" w:hAnsi="Arial Narrow"/>
        </w:rPr>
      </w:pPr>
      <w:r w:rsidRPr="00DC7CD2">
        <w:rPr>
          <w:rFonts w:ascii="Arial Narrow" w:hAnsi="Arial Narrow"/>
        </w:rPr>
        <w:t>Príloha č. 1 k RD č. ...............................</w:t>
      </w:r>
    </w:p>
    <w:p w14:paraId="5E08F4EC" w14:textId="77777777" w:rsidR="00E20724" w:rsidRPr="00DC7CD2" w:rsidRDefault="00E20724" w:rsidP="00E20724">
      <w:pPr>
        <w:jc w:val="right"/>
        <w:rPr>
          <w:rFonts w:ascii="Arial Narrow" w:hAnsi="Arial Narrow"/>
        </w:rPr>
      </w:pPr>
    </w:p>
    <w:p w14:paraId="18A8E6BE" w14:textId="77777777" w:rsidR="00E20724" w:rsidRPr="00DC7CD2" w:rsidRDefault="00E20724" w:rsidP="00E20724">
      <w:pPr>
        <w:rPr>
          <w:rFonts w:ascii="Arial Narrow" w:hAnsi="Arial Narrow"/>
        </w:rPr>
      </w:pPr>
    </w:p>
    <w:p w14:paraId="22A8B4CF" w14:textId="77777777" w:rsidR="00E20724" w:rsidRPr="00DC7CD2" w:rsidRDefault="00E20724" w:rsidP="00E20724">
      <w:pPr>
        <w:rPr>
          <w:rFonts w:ascii="Arial Narrow" w:hAnsi="Arial Narrow"/>
        </w:rPr>
      </w:pPr>
    </w:p>
    <w:p w14:paraId="3D2D1C00" w14:textId="77777777" w:rsidR="00E20724" w:rsidRPr="00DC7CD2" w:rsidRDefault="00E20724" w:rsidP="00E20724">
      <w:pPr>
        <w:rPr>
          <w:rFonts w:ascii="Arial Narrow" w:hAnsi="Arial Narrow"/>
        </w:rPr>
      </w:pPr>
    </w:p>
    <w:p w14:paraId="06980BB0" w14:textId="77777777" w:rsidR="00E20724" w:rsidRPr="00DC7CD2" w:rsidRDefault="00E20724" w:rsidP="00E20724">
      <w:pPr>
        <w:rPr>
          <w:rFonts w:ascii="Arial Narrow" w:hAnsi="Arial Narrow"/>
        </w:rPr>
      </w:pPr>
    </w:p>
    <w:p w14:paraId="120510B1" w14:textId="77777777" w:rsidR="00E20724" w:rsidRPr="00DC7CD2" w:rsidRDefault="00E20724" w:rsidP="00E20724">
      <w:pPr>
        <w:rPr>
          <w:rFonts w:ascii="Arial Narrow" w:hAnsi="Arial Narrow"/>
        </w:rPr>
      </w:pPr>
    </w:p>
    <w:p w14:paraId="675E2127" w14:textId="77777777" w:rsidR="00E20724" w:rsidRPr="00DC7CD2" w:rsidRDefault="00E20724" w:rsidP="00E20724">
      <w:pPr>
        <w:rPr>
          <w:rFonts w:ascii="Arial Narrow" w:hAnsi="Arial Narrow"/>
        </w:rPr>
      </w:pPr>
    </w:p>
    <w:p w14:paraId="212AC09E" w14:textId="77777777" w:rsidR="00E20724" w:rsidRPr="00DC7CD2" w:rsidRDefault="00E20724" w:rsidP="00E20724">
      <w:pPr>
        <w:rPr>
          <w:rFonts w:ascii="Arial Narrow" w:hAnsi="Arial Narrow"/>
        </w:rPr>
      </w:pPr>
    </w:p>
    <w:p w14:paraId="002C3303" w14:textId="77777777" w:rsidR="00E20724" w:rsidRPr="00DC7CD2" w:rsidRDefault="00E20724" w:rsidP="00E20724">
      <w:pPr>
        <w:rPr>
          <w:rFonts w:ascii="Arial Narrow" w:hAnsi="Arial Narrow"/>
        </w:rPr>
      </w:pPr>
    </w:p>
    <w:p w14:paraId="3AADA3C0" w14:textId="77777777" w:rsidR="00E20724" w:rsidRPr="00DC7CD2" w:rsidRDefault="00E20724" w:rsidP="00E20724">
      <w:pPr>
        <w:rPr>
          <w:rFonts w:ascii="Arial Narrow" w:hAnsi="Arial Narrow"/>
        </w:rPr>
      </w:pPr>
    </w:p>
    <w:p w14:paraId="326FD64B" w14:textId="77777777" w:rsidR="00E20724" w:rsidRPr="00DC7CD2" w:rsidRDefault="00E20724" w:rsidP="00E20724">
      <w:pPr>
        <w:rPr>
          <w:rFonts w:ascii="Arial Narrow" w:hAnsi="Arial Narrow"/>
        </w:rPr>
      </w:pPr>
    </w:p>
    <w:p w14:paraId="077CBF6F" w14:textId="77777777" w:rsidR="00E20724" w:rsidRPr="00DC7CD2" w:rsidRDefault="00E20724" w:rsidP="00E20724">
      <w:pPr>
        <w:rPr>
          <w:rFonts w:ascii="Arial Narrow" w:hAnsi="Arial Narrow"/>
        </w:rPr>
      </w:pPr>
    </w:p>
    <w:p w14:paraId="57C8C40A" w14:textId="77777777" w:rsidR="00E20724" w:rsidRPr="00DC7CD2" w:rsidRDefault="00E20724" w:rsidP="00E20724">
      <w:pPr>
        <w:rPr>
          <w:rFonts w:ascii="Arial Narrow" w:hAnsi="Arial Narrow"/>
        </w:rPr>
      </w:pPr>
    </w:p>
    <w:p w14:paraId="4C158EBF" w14:textId="77777777" w:rsidR="00E20724" w:rsidRPr="00DC7CD2" w:rsidRDefault="00E20724" w:rsidP="00E20724">
      <w:pPr>
        <w:rPr>
          <w:rFonts w:ascii="Arial Narrow" w:hAnsi="Arial Narrow"/>
        </w:rPr>
      </w:pPr>
    </w:p>
    <w:p w14:paraId="72120A6D" w14:textId="77777777" w:rsidR="00E20724" w:rsidRPr="00DC7CD2" w:rsidRDefault="00E20724" w:rsidP="00E20724">
      <w:pPr>
        <w:rPr>
          <w:rFonts w:ascii="Arial Narrow" w:hAnsi="Arial Narrow"/>
        </w:rPr>
      </w:pPr>
    </w:p>
    <w:p w14:paraId="3926FE05" w14:textId="77777777" w:rsidR="00E20724" w:rsidRPr="00DC7CD2" w:rsidRDefault="00E20724" w:rsidP="00E20724">
      <w:pPr>
        <w:rPr>
          <w:rFonts w:ascii="Arial Narrow" w:hAnsi="Arial Narrow"/>
        </w:rPr>
      </w:pPr>
    </w:p>
    <w:p w14:paraId="27EBDA90" w14:textId="77777777" w:rsidR="00392D8C" w:rsidRPr="00DC7CD2" w:rsidRDefault="00392D8C" w:rsidP="00E20724">
      <w:pPr>
        <w:rPr>
          <w:rFonts w:ascii="Arial Narrow" w:hAnsi="Arial Narrow"/>
        </w:rPr>
      </w:pPr>
    </w:p>
    <w:p w14:paraId="1E2C8A80" w14:textId="77777777" w:rsidR="00E20724" w:rsidRPr="00DC7CD2" w:rsidRDefault="00E20724" w:rsidP="00E20724">
      <w:pPr>
        <w:rPr>
          <w:rFonts w:ascii="Arial Narrow" w:hAnsi="Arial Narrow"/>
        </w:rPr>
      </w:pPr>
    </w:p>
    <w:p w14:paraId="2DCA0F37" w14:textId="77777777" w:rsidR="00E20724" w:rsidRPr="00DC7CD2" w:rsidRDefault="00E20724" w:rsidP="00E20724">
      <w:pPr>
        <w:rPr>
          <w:rFonts w:ascii="Arial Narrow" w:hAnsi="Arial Narrow"/>
        </w:rPr>
      </w:pPr>
    </w:p>
    <w:p w14:paraId="3BB68C18" w14:textId="77777777" w:rsidR="00E20724" w:rsidRPr="00DC7CD2" w:rsidRDefault="00E20724" w:rsidP="00E20724">
      <w:pPr>
        <w:jc w:val="center"/>
        <w:rPr>
          <w:rFonts w:ascii="Arial Narrow" w:hAnsi="Arial Narrow"/>
          <w:b/>
          <w:spacing w:val="100"/>
          <w:sz w:val="44"/>
          <w:szCs w:val="44"/>
        </w:rPr>
      </w:pPr>
      <w:r w:rsidRPr="00DC7CD2">
        <w:rPr>
          <w:rFonts w:ascii="Arial Narrow" w:hAnsi="Arial Narrow"/>
          <w:b/>
          <w:sz w:val="44"/>
          <w:szCs w:val="44"/>
          <w:lang w:val="x-none"/>
        </w:rPr>
        <w:t>Opis predmetu zákazky pre príslušnú časť</w:t>
      </w:r>
    </w:p>
    <w:p w14:paraId="652949C3" w14:textId="77777777" w:rsidR="00E20724" w:rsidRPr="00DC7CD2" w:rsidRDefault="00E20724" w:rsidP="00E20724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7BFF9DE5" w14:textId="77777777" w:rsidR="00E20724" w:rsidRPr="00DC7CD2" w:rsidRDefault="00E20724" w:rsidP="00E20724">
      <w:pPr>
        <w:jc w:val="center"/>
        <w:rPr>
          <w:rFonts w:ascii="Arial Narrow" w:hAnsi="Arial Narrow"/>
        </w:rPr>
      </w:pPr>
      <w:r w:rsidRPr="00DC7CD2">
        <w:rPr>
          <w:rFonts w:ascii="Arial Narrow" w:hAnsi="Arial Narrow"/>
        </w:rPr>
        <w:t xml:space="preserve"> </w:t>
      </w:r>
      <w:r w:rsidRPr="00DC7CD2">
        <w:rPr>
          <w:rFonts w:ascii="Arial Narrow" w:hAnsi="Arial Narrow"/>
          <w:highlight w:val="yellow"/>
        </w:rPr>
        <w:t>Tu bude vložená príloha č.1 Súťažných podkladov</w:t>
      </w:r>
      <w:r w:rsidR="00B40719" w:rsidRPr="00DC7CD2">
        <w:rPr>
          <w:rFonts w:ascii="Arial Narrow" w:hAnsi="Arial Narrow"/>
        </w:rPr>
        <w:t xml:space="preserve"> </w:t>
      </w:r>
    </w:p>
    <w:p w14:paraId="18595527" w14:textId="77777777" w:rsidR="00E20724" w:rsidRPr="00DC7CD2" w:rsidRDefault="00E20724" w:rsidP="00E20724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36246F7E" w14:textId="77777777" w:rsidR="00E20724" w:rsidRPr="00DC7CD2" w:rsidRDefault="00E20724" w:rsidP="00E20724">
      <w:pPr>
        <w:jc w:val="center"/>
        <w:rPr>
          <w:rFonts w:ascii="Arial Narrow" w:hAnsi="Arial Narrow"/>
          <w:spacing w:val="100"/>
        </w:rPr>
      </w:pPr>
    </w:p>
    <w:p w14:paraId="2ED602B3" w14:textId="77777777" w:rsidR="00E20724" w:rsidRPr="00DC7CD2" w:rsidRDefault="00E20724" w:rsidP="00E20724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63326345" w14:textId="77777777" w:rsidR="00E20724" w:rsidRPr="00DC7CD2" w:rsidRDefault="00E20724" w:rsidP="00E20724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1F172A88" w14:textId="77777777" w:rsidR="00E20724" w:rsidRPr="00DC7CD2" w:rsidRDefault="00E20724" w:rsidP="00E20724">
      <w:pPr>
        <w:rPr>
          <w:rFonts w:ascii="Arial Narrow" w:hAnsi="Arial Narrow"/>
          <w:spacing w:val="100"/>
          <w:sz w:val="36"/>
          <w:szCs w:val="36"/>
        </w:rPr>
      </w:pPr>
    </w:p>
    <w:p w14:paraId="56C75C6D" w14:textId="77777777" w:rsidR="00E20724" w:rsidRPr="00DC7CD2" w:rsidRDefault="00E20724" w:rsidP="00E20724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3931A434" w14:textId="77777777" w:rsidR="00E20724" w:rsidRPr="00DC7CD2" w:rsidRDefault="00E20724" w:rsidP="00E20724">
      <w:pPr>
        <w:rPr>
          <w:rFonts w:ascii="Arial Narrow" w:hAnsi="Arial Narrow"/>
        </w:rPr>
      </w:pPr>
    </w:p>
    <w:p w14:paraId="40753A3A" w14:textId="77777777" w:rsidR="00E20724" w:rsidRPr="00DC7CD2" w:rsidRDefault="00E20724" w:rsidP="00E20724">
      <w:pPr>
        <w:rPr>
          <w:rFonts w:ascii="Arial Narrow" w:hAnsi="Arial Narrow"/>
        </w:rPr>
      </w:pPr>
    </w:p>
    <w:p w14:paraId="6C47AD04" w14:textId="77777777" w:rsidR="00E20724" w:rsidRPr="00DC7CD2" w:rsidRDefault="00E20724">
      <w:pPr>
        <w:rPr>
          <w:rFonts w:ascii="Arial Narrow" w:hAnsi="Arial Narrow"/>
        </w:rPr>
      </w:pPr>
    </w:p>
    <w:p w14:paraId="14C56C84" w14:textId="77777777" w:rsidR="00B40719" w:rsidRPr="00DC7CD2" w:rsidRDefault="00B40719">
      <w:pPr>
        <w:rPr>
          <w:rFonts w:ascii="Arial Narrow" w:hAnsi="Arial Narrow"/>
        </w:rPr>
      </w:pPr>
    </w:p>
    <w:p w14:paraId="74E0B361" w14:textId="77777777" w:rsidR="00B40719" w:rsidRPr="00DC7CD2" w:rsidRDefault="00B40719">
      <w:pPr>
        <w:rPr>
          <w:rFonts w:ascii="Arial Narrow" w:hAnsi="Arial Narrow"/>
        </w:rPr>
      </w:pPr>
    </w:p>
    <w:p w14:paraId="6B4E8F9D" w14:textId="77777777" w:rsidR="00B40719" w:rsidRPr="00DC7CD2" w:rsidRDefault="00B40719">
      <w:pPr>
        <w:rPr>
          <w:rFonts w:ascii="Arial Narrow" w:hAnsi="Arial Narrow"/>
        </w:rPr>
      </w:pPr>
    </w:p>
    <w:p w14:paraId="3FE87225" w14:textId="77777777" w:rsidR="00B40719" w:rsidRPr="00DC7CD2" w:rsidRDefault="00B40719">
      <w:pPr>
        <w:rPr>
          <w:rFonts w:ascii="Arial Narrow" w:hAnsi="Arial Narrow"/>
        </w:rPr>
      </w:pPr>
    </w:p>
    <w:p w14:paraId="536FD5E0" w14:textId="77777777" w:rsidR="00B40719" w:rsidRPr="00DC7CD2" w:rsidRDefault="00B40719">
      <w:pPr>
        <w:rPr>
          <w:rFonts w:ascii="Arial Narrow" w:hAnsi="Arial Narrow"/>
        </w:rPr>
      </w:pPr>
    </w:p>
    <w:p w14:paraId="046CC374" w14:textId="77777777" w:rsidR="00B40719" w:rsidRPr="00DC7CD2" w:rsidRDefault="00B40719">
      <w:pPr>
        <w:rPr>
          <w:rFonts w:ascii="Arial Narrow" w:hAnsi="Arial Narrow"/>
        </w:rPr>
      </w:pPr>
    </w:p>
    <w:p w14:paraId="5B92DAC8" w14:textId="77777777" w:rsidR="00B40719" w:rsidRPr="00DC7CD2" w:rsidRDefault="00B40719">
      <w:pPr>
        <w:rPr>
          <w:rFonts w:ascii="Arial Narrow" w:hAnsi="Arial Narrow"/>
        </w:rPr>
      </w:pPr>
    </w:p>
    <w:p w14:paraId="2BE019DA" w14:textId="77777777" w:rsidR="00B40719" w:rsidRPr="00DC7CD2" w:rsidRDefault="00B40719">
      <w:pPr>
        <w:rPr>
          <w:rFonts w:ascii="Arial Narrow" w:hAnsi="Arial Narrow"/>
        </w:rPr>
      </w:pPr>
    </w:p>
    <w:p w14:paraId="4F4C88F3" w14:textId="77777777" w:rsidR="00B40719" w:rsidRPr="00DC7CD2" w:rsidRDefault="00B40719">
      <w:pPr>
        <w:rPr>
          <w:rFonts w:ascii="Arial Narrow" w:hAnsi="Arial Narrow"/>
        </w:rPr>
      </w:pPr>
    </w:p>
    <w:p w14:paraId="462EBA6D" w14:textId="77777777" w:rsidR="00B40719" w:rsidRPr="00DC7CD2" w:rsidRDefault="00B40719">
      <w:pPr>
        <w:rPr>
          <w:rFonts w:ascii="Arial Narrow" w:hAnsi="Arial Narrow"/>
        </w:rPr>
      </w:pPr>
    </w:p>
    <w:p w14:paraId="09B2D3DF" w14:textId="77777777" w:rsidR="00B40719" w:rsidRPr="00DC7CD2" w:rsidRDefault="00B40719">
      <w:pPr>
        <w:rPr>
          <w:rFonts w:ascii="Arial Narrow" w:hAnsi="Arial Narrow"/>
        </w:rPr>
      </w:pPr>
    </w:p>
    <w:p w14:paraId="2C76D78C" w14:textId="77777777" w:rsidR="00B40719" w:rsidRPr="00DC7CD2" w:rsidRDefault="00B40719">
      <w:pPr>
        <w:rPr>
          <w:rFonts w:ascii="Arial Narrow" w:hAnsi="Arial Narrow"/>
        </w:rPr>
      </w:pPr>
    </w:p>
    <w:p w14:paraId="6637DEEA" w14:textId="77777777" w:rsidR="00B40719" w:rsidRPr="00DC7CD2" w:rsidRDefault="00B40719">
      <w:pPr>
        <w:rPr>
          <w:rFonts w:ascii="Arial Narrow" w:hAnsi="Arial Narrow"/>
        </w:rPr>
      </w:pPr>
    </w:p>
    <w:p w14:paraId="086F94AC" w14:textId="77777777" w:rsidR="00B40719" w:rsidRPr="00DC7CD2" w:rsidRDefault="00B40719">
      <w:pPr>
        <w:rPr>
          <w:rFonts w:ascii="Arial Narrow" w:hAnsi="Arial Narrow"/>
        </w:rPr>
      </w:pPr>
    </w:p>
    <w:p w14:paraId="3BA73FE9" w14:textId="77777777" w:rsidR="00B40719" w:rsidRPr="00DC7CD2" w:rsidRDefault="00B40719">
      <w:pPr>
        <w:rPr>
          <w:rFonts w:ascii="Arial Narrow" w:hAnsi="Arial Narrow"/>
        </w:rPr>
      </w:pPr>
    </w:p>
    <w:p w14:paraId="1A4B94AE" w14:textId="77777777" w:rsidR="00B40719" w:rsidRPr="00DC7CD2" w:rsidRDefault="00B40719">
      <w:pPr>
        <w:rPr>
          <w:rFonts w:ascii="Arial Narrow" w:hAnsi="Arial Narrow"/>
        </w:rPr>
      </w:pPr>
    </w:p>
    <w:p w14:paraId="6093922E" w14:textId="77777777" w:rsidR="00B40719" w:rsidRPr="00DC7CD2" w:rsidRDefault="00B40719">
      <w:pPr>
        <w:rPr>
          <w:rFonts w:ascii="Arial Narrow" w:hAnsi="Arial Narrow"/>
        </w:rPr>
      </w:pPr>
    </w:p>
    <w:p w14:paraId="185BC6AE" w14:textId="77777777" w:rsidR="00B40719" w:rsidRPr="00DC7CD2" w:rsidRDefault="00B40719">
      <w:pPr>
        <w:rPr>
          <w:rFonts w:ascii="Arial Narrow" w:hAnsi="Arial Narrow"/>
        </w:rPr>
      </w:pPr>
    </w:p>
    <w:p w14:paraId="13E1BE21" w14:textId="77777777" w:rsidR="00B40719" w:rsidRPr="00DC7CD2" w:rsidRDefault="00B40719">
      <w:pPr>
        <w:rPr>
          <w:rFonts w:ascii="Arial Narrow" w:hAnsi="Arial Narrow"/>
        </w:rPr>
      </w:pPr>
    </w:p>
    <w:p w14:paraId="5647C550" w14:textId="77777777" w:rsidR="00B40719" w:rsidRPr="00DC7CD2" w:rsidRDefault="00B40719">
      <w:pPr>
        <w:rPr>
          <w:rFonts w:ascii="Arial Narrow" w:hAnsi="Arial Narrow"/>
        </w:rPr>
      </w:pPr>
    </w:p>
    <w:p w14:paraId="1A69794A" w14:textId="77777777" w:rsidR="00846409" w:rsidRPr="00DC7CD2" w:rsidRDefault="00846409">
      <w:pPr>
        <w:rPr>
          <w:rFonts w:ascii="Arial Narrow" w:hAnsi="Arial Narrow"/>
        </w:rPr>
      </w:pPr>
    </w:p>
    <w:p w14:paraId="5B5EBC96" w14:textId="77777777" w:rsidR="00B40719" w:rsidRPr="00DC7CD2" w:rsidRDefault="00B40719">
      <w:pPr>
        <w:rPr>
          <w:rFonts w:ascii="Arial Narrow" w:hAnsi="Arial Narrow"/>
        </w:rPr>
      </w:pPr>
    </w:p>
    <w:p w14:paraId="5C75A2E1" w14:textId="77777777" w:rsidR="00B40719" w:rsidRPr="00DC7CD2" w:rsidRDefault="00B40719">
      <w:pPr>
        <w:rPr>
          <w:rFonts w:ascii="Arial Narrow" w:hAnsi="Arial Narrow"/>
        </w:rPr>
      </w:pPr>
    </w:p>
    <w:p w14:paraId="27F66A28" w14:textId="77777777" w:rsidR="00B40719" w:rsidRPr="00DC7CD2" w:rsidRDefault="00B40719">
      <w:pPr>
        <w:rPr>
          <w:rFonts w:ascii="Arial Narrow" w:hAnsi="Arial Narrow"/>
        </w:rPr>
      </w:pPr>
    </w:p>
    <w:p w14:paraId="335340E5" w14:textId="77777777" w:rsidR="00B40719" w:rsidRPr="00DC7CD2" w:rsidRDefault="00B40719" w:rsidP="00B40719">
      <w:pPr>
        <w:jc w:val="right"/>
        <w:rPr>
          <w:rFonts w:ascii="Arial Narrow" w:hAnsi="Arial Narrow"/>
        </w:rPr>
      </w:pPr>
    </w:p>
    <w:p w14:paraId="1BED6C28" w14:textId="77777777" w:rsidR="00B40719" w:rsidRPr="00DC7CD2" w:rsidRDefault="00B40719" w:rsidP="00B40719">
      <w:pPr>
        <w:jc w:val="right"/>
        <w:rPr>
          <w:rFonts w:ascii="Arial Narrow" w:hAnsi="Arial Narrow"/>
        </w:rPr>
      </w:pPr>
      <w:r w:rsidRPr="00DC7CD2">
        <w:rPr>
          <w:rFonts w:ascii="Arial Narrow" w:hAnsi="Arial Narrow"/>
        </w:rPr>
        <w:t>Príloha č. 2 k RD č. ...............................</w:t>
      </w:r>
    </w:p>
    <w:p w14:paraId="7E5B01A2" w14:textId="77777777" w:rsidR="00B40719" w:rsidRPr="00DC7CD2" w:rsidRDefault="00B40719" w:rsidP="00B40719">
      <w:pPr>
        <w:jc w:val="right"/>
        <w:rPr>
          <w:rFonts w:ascii="Arial Narrow" w:hAnsi="Arial Narrow"/>
        </w:rPr>
      </w:pPr>
    </w:p>
    <w:p w14:paraId="045AB285" w14:textId="77777777" w:rsidR="00B40719" w:rsidRPr="00DC7CD2" w:rsidRDefault="00B40719" w:rsidP="00B40719">
      <w:pPr>
        <w:rPr>
          <w:rFonts w:ascii="Arial Narrow" w:hAnsi="Arial Narrow"/>
        </w:rPr>
      </w:pPr>
    </w:p>
    <w:p w14:paraId="267F45CD" w14:textId="77777777" w:rsidR="00B40719" w:rsidRPr="00DC7CD2" w:rsidRDefault="00B40719" w:rsidP="00B40719">
      <w:pPr>
        <w:rPr>
          <w:rFonts w:ascii="Arial Narrow" w:hAnsi="Arial Narrow"/>
        </w:rPr>
      </w:pPr>
    </w:p>
    <w:p w14:paraId="7BA586C3" w14:textId="77777777" w:rsidR="00B40719" w:rsidRPr="00DC7CD2" w:rsidRDefault="00B40719" w:rsidP="00B40719">
      <w:pPr>
        <w:rPr>
          <w:rFonts w:ascii="Arial Narrow" w:hAnsi="Arial Narrow"/>
        </w:rPr>
      </w:pPr>
    </w:p>
    <w:p w14:paraId="182FD703" w14:textId="77777777" w:rsidR="00B40719" w:rsidRPr="00DC7CD2" w:rsidRDefault="00B40719" w:rsidP="00B40719">
      <w:pPr>
        <w:rPr>
          <w:rFonts w:ascii="Arial Narrow" w:hAnsi="Arial Narrow"/>
        </w:rPr>
      </w:pPr>
    </w:p>
    <w:p w14:paraId="7E583E6A" w14:textId="77777777" w:rsidR="00B40719" w:rsidRPr="00DC7CD2" w:rsidRDefault="00B40719" w:rsidP="00B40719">
      <w:pPr>
        <w:rPr>
          <w:rFonts w:ascii="Arial Narrow" w:hAnsi="Arial Narrow"/>
        </w:rPr>
      </w:pPr>
    </w:p>
    <w:p w14:paraId="1A5F6EC8" w14:textId="77777777" w:rsidR="00B40719" w:rsidRPr="00DC7CD2" w:rsidRDefault="00B40719" w:rsidP="00B40719">
      <w:pPr>
        <w:rPr>
          <w:rFonts w:ascii="Arial Narrow" w:hAnsi="Arial Narrow"/>
        </w:rPr>
      </w:pPr>
    </w:p>
    <w:p w14:paraId="5A29B550" w14:textId="77777777" w:rsidR="00B40719" w:rsidRPr="00DC7CD2" w:rsidRDefault="00B40719" w:rsidP="00B40719">
      <w:pPr>
        <w:rPr>
          <w:rFonts w:ascii="Arial Narrow" w:hAnsi="Arial Narrow"/>
        </w:rPr>
      </w:pPr>
    </w:p>
    <w:p w14:paraId="0D1DA2EB" w14:textId="77777777" w:rsidR="00B40719" w:rsidRPr="00DC7CD2" w:rsidRDefault="00B40719" w:rsidP="00B40719">
      <w:pPr>
        <w:rPr>
          <w:rFonts w:ascii="Arial Narrow" w:hAnsi="Arial Narrow"/>
        </w:rPr>
      </w:pPr>
    </w:p>
    <w:p w14:paraId="44FFD794" w14:textId="77777777" w:rsidR="00B40719" w:rsidRPr="00DC7CD2" w:rsidRDefault="00B40719" w:rsidP="00B40719">
      <w:pPr>
        <w:rPr>
          <w:rFonts w:ascii="Arial Narrow" w:hAnsi="Arial Narrow"/>
        </w:rPr>
      </w:pPr>
    </w:p>
    <w:p w14:paraId="25FE2A2D" w14:textId="77777777" w:rsidR="00B40719" w:rsidRPr="00DC7CD2" w:rsidRDefault="00B40719" w:rsidP="00B40719">
      <w:pPr>
        <w:rPr>
          <w:rFonts w:ascii="Arial Narrow" w:hAnsi="Arial Narrow"/>
        </w:rPr>
      </w:pPr>
    </w:p>
    <w:p w14:paraId="22A4B8EC" w14:textId="77777777" w:rsidR="00B40719" w:rsidRPr="00DC7CD2" w:rsidRDefault="00B40719" w:rsidP="00B40719">
      <w:pPr>
        <w:rPr>
          <w:rFonts w:ascii="Arial Narrow" w:hAnsi="Arial Narrow"/>
        </w:rPr>
      </w:pPr>
    </w:p>
    <w:p w14:paraId="2456EE88" w14:textId="77777777" w:rsidR="00B40719" w:rsidRPr="00DC7CD2" w:rsidRDefault="00B40719" w:rsidP="00B40719">
      <w:pPr>
        <w:rPr>
          <w:rFonts w:ascii="Arial Narrow" w:hAnsi="Arial Narrow"/>
        </w:rPr>
      </w:pPr>
    </w:p>
    <w:p w14:paraId="3609A51C" w14:textId="77777777" w:rsidR="00B40719" w:rsidRPr="00DC7CD2" w:rsidRDefault="00B40719" w:rsidP="00B40719">
      <w:pPr>
        <w:rPr>
          <w:rFonts w:ascii="Arial Narrow" w:hAnsi="Arial Narrow"/>
        </w:rPr>
      </w:pPr>
    </w:p>
    <w:p w14:paraId="2B0FE483" w14:textId="77777777" w:rsidR="00B40719" w:rsidRPr="00DC7CD2" w:rsidRDefault="00B40719" w:rsidP="00B40719">
      <w:pPr>
        <w:rPr>
          <w:rFonts w:ascii="Arial Narrow" w:hAnsi="Arial Narrow"/>
        </w:rPr>
      </w:pPr>
    </w:p>
    <w:p w14:paraId="1BBE380E" w14:textId="77777777" w:rsidR="00B40719" w:rsidRPr="00DC7CD2" w:rsidRDefault="00B40719" w:rsidP="00B40719">
      <w:pPr>
        <w:rPr>
          <w:rFonts w:ascii="Arial Narrow" w:hAnsi="Arial Narrow"/>
        </w:rPr>
      </w:pPr>
    </w:p>
    <w:p w14:paraId="6B7928FB" w14:textId="77777777" w:rsidR="00B40719" w:rsidRPr="00DC7CD2" w:rsidRDefault="00B40719" w:rsidP="00B40719">
      <w:pPr>
        <w:rPr>
          <w:rFonts w:ascii="Arial Narrow" w:hAnsi="Arial Narrow"/>
        </w:rPr>
      </w:pPr>
    </w:p>
    <w:p w14:paraId="2226125B" w14:textId="77777777" w:rsidR="00B40719" w:rsidRPr="00DC7CD2" w:rsidRDefault="00B40719" w:rsidP="00B40719">
      <w:pPr>
        <w:rPr>
          <w:rFonts w:ascii="Arial Narrow" w:hAnsi="Arial Narrow"/>
        </w:rPr>
      </w:pPr>
    </w:p>
    <w:p w14:paraId="299AF990" w14:textId="77777777" w:rsidR="00B40719" w:rsidRPr="00DC7CD2" w:rsidRDefault="00B40719" w:rsidP="00B40719">
      <w:pPr>
        <w:jc w:val="center"/>
        <w:rPr>
          <w:rFonts w:ascii="Arial Narrow" w:hAnsi="Arial Narrow"/>
          <w:b/>
          <w:spacing w:val="100"/>
          <w:sz w:val="36"/>
          <w:szCs w:val="36"/>
        </w:rPr>
      </w:pPr>
      <w:r w:rsidRPr="00DC7CD2">
        <w:rPr>
          <w:rFonts w:ascii="Arial Narrow" w:hAnsi="Arial Narrow"/>
          <w:b/>
          <w:sz w:val="44"/>
          <w:szCs w:val="44"/>
          <w:lang w:val="x-none"/>
        </w:rPr>
        <w:t>Štruktúrovaný rozpočet ceny</w:t>
      </w:r>
    </w:p>
    <w:p w14:paraId="3964CE3F" w14:textId="77777777" w:rsidR="00B40719" w:rsidRPr="00DC7CD2" w:rsidRDefault="00B40719" w:rsidP="00B40719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6B4924EB" w14:textId="77777777" w:rsidR="00B40719" w:rsidRPr="00DC7CD2" w:rsidRDefault="00B40719" w:rsidP="00B40719">
      <w:pPr>
        <w:jc w:val="center"/>
        <w:rPr>
          <w:rFonts w:ascii="Arial Narrow" w:hAnsi="Arial Narrow"/>
          <w:spacing w:val="100"/>
          <w:sz w:val="36"/>
          <w:szCs w:val="36"/>
        </w:rPr>
      </w:pPr>
      <w:r w:rsidRPr="00DC7CD2">
        <w:rPr>
          <w:rFonts w:ascii="Arial Narrow" w:hAnsi="Arial Narrow"/>
          <w:highlight w:val="yellow"/>
        </w:rPr>
        <w:t>Tu bude vložená  vyplnená príloha č.3 Súťažných podkladov</w:t>
      </w:r>
      <w:r w:rsidRPr="00DC7CD2">
        <w:rPr>
          <w:rFonts w:ascii="Arial Narrow" w:hAnsi="Arial Narrow"/>
        </w:rPr>
        <w:t xml:space="preserve">  </w:t>
      </w:r>
    </w:p>
    <w:p w14:paraId="701A49FF" w14:textId="77777777" w:rsidR="00B40719" w:rsidRPr="00DC7CD2" w:rsidRDefault="00B40719" w:rsidP="00B40719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3B95BAF1" w14:textId="77777777" w:rsidR="00B40719" w:rsidRPr="00DC7CD2" w:rsidRDefault="00B40719" w:rsidP="00B40719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7A317A67" w14:textId="77777777" w:rsidR="00B40719" w:rsidRPr="00DC7CD2" w:rsidRDefault="00B40719" w:rsidP="00B40719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5731ACDD" w14:textId="77777777" w:rsidR="00B40719" w:rsidRPr="00DC7CD2" w:rsidRDefault="00B40719" w:rsidP="00B40719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27C18669" w14:textId="77777777" w:rsidR="00B40719" w:rsidRPr="00DC7CD2" w:rsidRDefault="00B40719" w:rsidP="00B40719">
      <w:pPr>
        <w:jc w:val="center"/>
        <w:rPr>
          <w:rFonts w:ascii="Arial Narrow" w:hAnsi="Arial Narrow"/>
          <w:spacing w:val="100"/>
          <w:sz w:val="36"/>
          <w:szCs w:val="36"/>
        </w:rPr>
      </w:pPr>
    </w:p>
    <w:p w14:paraId="464E21BE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p w14:paraId="3E714752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p w14:paraId="1AC9F1B4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p w14:paraId="504A42DB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p w14:paraId="4BF3BBCD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p w14:paraId="6078850E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p w14:paraId="0A956546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p w14:paraId="205AD339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p w14:paraId="5765EC4D" w14:textId="77777777" w:rsidR="00B40719" w:rsidRPr="00DC7CD2" w:rsidRDefault="00B40719" w:rsidP="00B40719">
      <w:pPr>
        <w:rPr>
          <w:rFonts w:ascii="Arial Narrow" w:hAnsi="Arial Narrow"/>
          <w:spacing w:val="100"/>
          <w:sz w:val="36"/>
          <w:szCs w:val="36"/>
        </w:rPr>
      </w:pPr>
    </w:p>
    <w:tbl>
      <w:tblPr>
        <w:tblW w:w="96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7"/>
        <w:gridCol w:w="425"/>
        <w:gridCol w:w="4665"/>
      </w:tblGrid>
      <w:tr w:rsidR="00846409" w:rsidRPr="00DC7CD2" w14:paraId="14CA3F20" w14:textId="77777777" w:rsidTr="005765BD">
        <w:trPr>
          <w:trHeight w:val="235"/>
        </w:trPr>
        <w:tc>
          <w:tcPr>
            <w:tcW w:w="4597" w:type="dxa"/>
          </w:tcPr>
          <w:p w14:paraId="7C272175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  <w:r w:rsidRPr="00DC7CD2">
              <w:rPr>
                <w:rFonts w:ascii="Arial Narrow" w:hAnsi="Arial Narrow"/>
              </w:rPr>
              <w:t xml:space="preserve">V Bratislave  dňa </w:t>
            </w:r>
          </w:p>
        </w:tc>
        <w:tc>
          <w:tcPr>
            <w:tcW w:w="425" w:type="dxa"/>
          </w:tcPr>
          <w:p w14:paraId="043B7D65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794630C7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</w:p>
        </w:tc>
      </w:tr>
      <w:tr w:rsidR="00846409" w:rsidRPr="00DC7CD2" w14:paraId="6A0AB486" w14:textId="77777777" w:rsidTr="005765BD">
        <w:trPr>
          <w:trHeight w:val="488"/>
        </w:trPr>
        <w:tc>
          <w:tcPr>
            <w:tcW w:w="4597" w:type="dxa"/>
          </w:tcPr>
          <w:p w14:paraId="2DE479C8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</w:p>
          <w:p w14:paraId="3120A840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</w:p>
        </w:tc>
        <w:tc>
          <w:tcPr>
            <w:tcW w:w="425" w:type="dxa"/>
          </w:tcPr>
          <w:p w14:paraId="4CE37ABD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4DE8762E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</w:p>
        </w:tc>
      </w:tr>
      <w:tr w:rsidR="00846409" w:rsidRPr="00DC7CD2" w14:paraId="51280EE4" w14:textId="77777777" w:rsidTr="005765BD">
        <w:trPr>
          <w:trHeight w:val="235"/>
        </w:trPr>
        <w:tc>
          <w:tcPr>
            <w:tcW w:w="4597" w:type="dxa"/>
          </w:tcPr>
          <w:p w14:paraId="37BC7583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  <w:r w:rsidRPr="00DC7CD2">
              <w:rPr>
                <w:rFonts w:ascii="Arial Narrow" w:hAnsi="Arial Narrow"/>
              </w:rPr>
              <w:t>za objednávateľa</w:t>
            </w:r>
          </w:p>
        </w:tc>
        <w:tc>
          <w:tcPr>
            <w:tcW w:w="425" w:type="dxa"/>
          </w:tcPr>
          <w:p w14:paraId="53F4ED98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764BB33C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  <w:r w:rsidRPr="00DC7CD2">
              <w:rPr>
                <w:rFonts w:ascii="Arial Narrow" w:hAnsi="Arial Narrow"/>
              </w:rPr>
              <w:t>za poskytovateľa</w:t>
            </w:r>
          </w:p>
        </w:tc>
      </w:tr>
      <w:tr w:rsidR="00846409" w:rsidRPr="00DC7CD2" w14:paraId="546413BC" w14:textId="77777777" w:rsidTr="005765BD">
        <w:trPr>
          <w:trHeight w:val="1213"/>
        </w:trPr>
        <w:tc>
          <w:tcPr>
            <w:tcW w:w="459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8D011AE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</w:p>
          <w:p w14:paraId="3142F350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</w:p>
          <w:p w14:paraId="707D1941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</w:p>
          <w:p w14:paraId="0A3EC09D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</w:p>
          <w:p w14:paraId="246FED07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</w:p>
        </w:tc>
        <w:tc>
          <w:tcPr>
            <w:tcW w:w="425" w:type="dxa"/>
          </w:tcPr>
          <w:p w14:paraId="74E4DC8A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AED806A" w14:textId="77777777" w:rsidR="00846409" w:rsidRPr="00DC7CD2" w:rsidRDefault="00846409" w:rsidP="005765BD">
            <w:pPr>
              <w:rPr>
                <w:rFonts w:ascii="Arial Narrow" w:hAnsi="Arial Narrow"/>
              </w:rPr>
            </w:pPr>
          </w:p>
        </w:tc>
      </w:tr>
    </w:tbl>
    <w:p w14:paraId="1E55FA1A" w14:textId="77777777" w:rsidR="00846409" w:rsidRPr="00DC7CD2" w:rsidRDefault="00846409" w:rsidP="00846409">
      <w:pPr>
        <w:pStyle w:val="Hlavika"/>
        <w:ind w:right="-30" w:firstLine="360"/>
        <w:jc w:val="right"/>
        <w:rPr>
          <w:rFonts w:ascii="Arial Narrow" w:hAnsi="Arial Narrow"/>
          <w:sz w:val="22"/>
          <w:szCs w:val="22"/>
        </w:rPr>
      </w:pPr>
    </w:p>
    <w:p w14:paraId="63687303" w14:textId="77777777" w:rsidR="00846409" w:rsidRPr="00DC7CD2" w:rsidRDefault="00846409" w:rsidP="00846409">
      <w:pPr>
        <w:pStyle w:val="Hlavika"/>
        <w:ind w:right="-30" w:firstLine="360"/>
        <w:jc w:val="right"/>
        <w:rPr>
          <w:rFonts w:ascii="Arial Narrow" w:hAnsi="Arial Narrow"/>
          <w:sz w:val="22"/>
          <w:szCs w:val="22"/>
        </w:rPr>
      </w:pPr>
    </w:p>
    <w:p w14:paraId="39112371" w14:textId="77777777" w:rsidR="00846409" w:rsidRPr="00DC7CD2" w:rsidRDefault="00846409" w:rsidP="00846409">
      <w:pPr>
        <w:jc w:val="both"/>
        <w:rPr>
          <w:rFonts w:ascii="Arial Narrow" w:hAnsi="Arial Narrow"/>
          <w:b/>
          <w:u w:val="single"/>
        </w:rPr>
      </w:pPr>
    </w:p>
    <w:p w14:paraId="6189685C" w14:textId="77777777" w:rsidR="00B40719" w:rsidRPr="00DC7CD2" w:rsidRDefault="00B40719">
      <w:pPr>
        <w:rPr>
          <w:rFonts w:ascii="Arial Narrow" w:hAnsi="Arial Narrow"/>
        </w:rPr>
      </w:pPr>
    </w:p>
    <w:p w14:paraId="6F75881B" w14:textId="77777777" w:rsidR="00B40719" w:rsidRPr="00DC7CD2" w:rsidRDefault="00B40719" w:rsidP="00B40719">
      <w:pPr>
        <w:jc w:val="right"/>
        <w:rPr>
          <w:rFonts w:ascii="Arial Narrow" w:hAnsi="Arial Narrow"/>
        </w:rPr>
      </w:pPr>
      <w:r w:rsidRPr="00DC7CD2">
        <w:rPr>
          <w:rFonts w:ascii="Arial Narrow" w:hAnsi="Arial Narrow"/>
        </w:rPr>
        <w:t>Príloha č. 3 k RD č. ...............................</w:t>
      </w:r>
    </w:p>
    <w:p w14:paraId="0AF3693A" w14:textId="77777777" w:rsidR="00B40719" w:rsidRPr="00DC7CD2" w:rsidRDefault="00B40719" w:rsidP="00B40719">
      <w:pPr>
        <w:pStyle w:val="Hlavika"/>
        <w:ind w:right="-30" w:firstLine="360"/>
        <w:jc w:val="right"/>
        <w:rPr>
          <w:rFonts w:ascii="Arial Narrow" w:hAnsi="Arial Narrow"/>
          <w:sz w:val="22"/>
          <w:szCs w:val="22"/>
        </w:rPr>
      </w:pPr>
    </w:p>
    <w:p w14:paraId="37187B76" w14:textId="77777777" w:rsidR="00B40719" w:rsidRPr="00DC7CD2" w:rsidRDefault="00B40719" w:rsidP="00B40719">
      <w:pPr>
        <w:pStyle w:val="Hlavika"/>
        <w:ind w:right="-30" w:firstLine="360"/>
        <w:jc w:val="right"/>
        <w:rPr>
          <w:rFonts w:ascii="Arial Narrow" w:hAnsi="Arial Narrow"/>
          <w:sz w:val="22"/>
          <w:szCs w:val="22"/>
        </w:rPr>
      </w:pPr>
    </w:p>
    <w:p w14:paraId="414529D8" w14:textId="77777777" w:rsidR="00B40719" w:rsidRPr="00DC7CD2" w:rsidRDefault="00B40719" w:rsidP="00B40719">
      <w:pPr>
        <w:pStyle w:val="Hlavika"/>
        <w:ind w:right="-30" w:firstLine="360"/>
        <w:jc w:val="right"/>
        <w:rPr>
          <w:rFonts w:ascii="Arial Narrow" w:hAnsi="Arial Narrow"/>
          <w:sz w:val="22"/>
          <w:szCs w:val="22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97"/>
      </w:tblGrid>
      <w:tr w:rsidR="00A11178" w:rsidRPr="00DC7CD2" w14:paraId="30544B70" w14:textId="77777777" w:rsidTr="00E876D9">
        <w:trPr>
          <w:trHeight w:val="255"/>
        </w:trPr>
        <w:tc>
          <w:tcPr>
            <w:tcW w:w="5000" w:type="pct"/>
            <w:shd w:val="clear" w:color="auto" w:fill="auto"/>
            <w:noWrap/>
            <w:vAlign w:val="bottom"/>
          </w:tcPr>
          <w:p w14:paraId="1563245B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17766538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3415C4A0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4224F934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1F7919E2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03E2AC5A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29FAA37B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0F5E74A9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35AE3C1B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7844A0EF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7BDEFBD0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346F58AB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2EA96693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33D0CFB3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6CBCC5A4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20F70696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3FC47272" w14:textId="77777777" w:rsidR="00500E23" w:rsidRPr="00DC7CD2" w:rsidRDefault="00500E23" w:rsidP="00500E23">
            <w:pPr>
              <w:jc w:val="center"/>
              <w:rPr>
                <w:rFonts w:ascii="Arial Narrow" w:hAnsi="Arial Narrow"/>
              </w:rPr>
            </w:pPr>
          </w:p>
          <w:p w14:paraId="6E6763F7" w14:textId="77777777" w:rsidR="00500E23" w:rsidRPr="00DC7CD2" w:rsidRDefault="00500E23" w:rsidP="00500E23">
            <w:pPr>
              <w:tabs>
                <w:tab w:val="clear" w:pos="2160"/>
                <w:tab w:val="clear" w:pos="2880"/>
                <w:tab w:val="clear" w:pos="4500"/>
                <w:tab w:val="left" w:pos="0"/>
              </w:tabs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sz w:val="44"/>
                <w:szCs w:val="44"/>
                <w:lang w:val="x-none"/>
              </w:rPr>
            </w:pPr>
            <w:r w:rsidRPr="00DC7CD2">
              <w:rPr>
                <w:rFonts w:ascii="Arial Narrow" w:hAnsi="Arial Narrow"/>
                <w:b/>
                <w:sz w:val="44"/>
                <w:szCs w:val="44"/>
                <w:lang w:val="x-none"/>
              </w:rPr>
              <w:t>Úradne overená kópia poistnej zmluvy alebo potvrdenie príslušnej poisťovne o poistení</w:t>
            </w:r>
            <w:r w:rsidRPr="00DC7CD2">
              <w:rPr>
                <w:rFonts w:ascii="Arial Narrow" w:hAnsi="Arial Narrow"/>
                <w:b/>
                <w:sz w:val="44"/>
                <w:szCs w:val="44"/>
              </w:rPr>
              <w:t xml:space="preserve">                                                             </w:t>
            </w:r>
            <w:r w:rsidRPr="00DC7CD2">
              <w:rPr>
                <w:rFonts w:ascii="Arial Narrow" w:hAnsi="Arial Narrow"/>
                <w:b/>
                <w:sz w:val="44"/>
                <w:szCs w:val="44"/>
                <w:lang w:val="x-none"/>
              </w:rPr>
              <w:t>za škodu spôsobenú podnikaním</w:t>
            </w:r>
          </w:p>
          <w:p w14:paraId="0F72F1CB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47B2C459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  <w:r w:rsidRPr="00DC7CD2">
              <w:rPr>
                <w:rFonts w:ascii="Arial Narrow" w:hAnsi="Arial Narrow"/>
                <w:highlight w:val="yellow"/>
              </w:rPr>
              <w:t>Tu bude vložená príloha pred uzatvorení zmluvy</w:t>
            </w:r>
          </w:p>
          <w:p w14:paraId="30236EBD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5A5C0B6C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182F0202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5E6CBD0C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0C9D69A7" w14:textId="77777777" w:rsidR="00500E23" w:rsidRPr="00DC7CD2" w:rsidRDefault="00500E23" w:rsidP="00500E23">
            <w:pPr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0DEADB8D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05F56653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3263372D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23487598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2DD3FD32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tbl>
            <w:tblPr>
              <w:tblW w:w="10006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686"/>
              <w:gridCol w:w="1502"/>
              <w:gridCol w:w="4818"/>
            </w:tblGrid>
            <w:tr w:rsidR="00500E23" w:rsidRPr="00DC7CD2" w14:paraId="587A3C66" w14:textId="77777777" w:rsidTr="00500E23">
              <w:tc>
                <w:tcPr>
                  <w:tcW w:w="3686" w:type="dxa"/>
                  <w:hideMark/>
                </w:tcPr>
                <w:p w14:paraId="38A52AC0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  <w:r w:rsidRPr="00DC7CD2">
                    <w:rPr>
                      <w:rFonts w:ascii="Arial Narrow" w:hAnsi="Arial Narrow"/>
                    </w:rPr>
                    <w:t xml:space="preserve">V Bratislave  dňa </w:t>
                  </w:r>
                </w:p>
              </w:tc>
              <w:tc>
                <w:tcPr>
                  <w:tcW w:w="1502" w:type="dxa"/>
                </w:tcPr>
                <w:p w14:paraId="3365DB72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4818" w:type="dxa"/>
                </w:tcPr>
                <w:p w14:paraId="65A07A21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500E23" w:rsidRPr="00DC7CD2" w14:paraId="7163E418" w14:textId="77777777" w:rsidTr="00500E23">
              <w:tc>
                <w:tcPr>
                  <w:tcW w:w="3686" w:type="dxa"/>
                </w:tcPr>
                <w:p w14:paraId="646BEAEC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</w:p>
                <w:p w14:paraId="1B203FB8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502" w:type="dxa"/>
                </w:tcPr>
                <w:p w14:paraId="3F394378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4818" w:type="dxa"/>
                </w:tcPr>
                <w:p w14:paraId="12DE3354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500E23" w:rsidRPr="00DC7CD2" w14:paraId="5325110C" w14:textId="77777777" w:rsidTr="00500E23">
              <w:tc>
                <w:tcPr>
                  <w:tcW w:w="3686" w:type="dxa"/>
                  <w:hideMark/>
                </w:tcPr>
                <w:p w14:paraId="203270F8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  <w:r w:rsidRPr="00DC7CD2">
                    <w:rPr>
                      <w:rFonts w:ascii="Arial Narrow" w:hAnsi="Arial Narrow"/>
                    </w:rPr>
                    <w:t>za objednávateľa</w:t>
                  </w:r>
                </w:p>
              </w:tc>
              <w:tc>
                <w:tcPr>
                  <w:tcW w:w="1502" w:type="dxa"/>
                </w:tcPr>
                <w:p w14:paraId="4A24A47F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4818" w:type="dxa"/>
                  <w:hideMark/>
                </w:tcPr>
                <w:p w14:paraId="7AC78422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  <w:r w:rsidRPr="00DC7CD2">
                    <w:rPr>
                      <w:rFonts w:ascii="Arial Narrow" w:hAnsi="Arial Narrow"/>
                    </w:rPr>
                    <w:t>za zhotoviteľa</w:t>
                  </w:r>
                </w:p>
              </w:tc>
            </w:tr>
            <w:tr w:rsidR="00500E23" w:rsidRPr="00DC7CD2" w14:paraId="11C3D9E5" w14:textId="77777777" w:rsidTr="00500E23">
              <w:tc>
                <w:tcPr>
                  <w:tcW w:w="3686" w:type="dxa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</w:tcPr>
                <w:p w14:paraId="500BED93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</w:p>
                <w:p w14:paraId="74A5EFAC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</w:p>
                <w:p w14:paraId="1CE8A06F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</w:p>
                <w:p w14:paraId="235F7B0C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</w:p>
                <w:p w14:paraId="21004218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502" w:type="dxa"/>
                </w:tcPr>
                <w:p w14:paraId="21F4582E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4818" w:type="dxa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</w:tcPr>
                <w:p w14:paraId="35E79ECC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</w:p>
              </w:tc>
            </w:tr>
            <w:tr w:rsidR="00500E23" w:rsidRPr="00DC7CD2" w14:paraId="2924A833" w14:textId="77777777" w:rsidTr="00500E23">
              <w:tc>
                <w:tcPr>
                  <w:tcW w:w="3686" w:type="dxa"/>
                  <w:tcBorders>
                    <w:top w:val="dotted" w:sz="4" w:space="0" w:color="auto"/>
                    <w:left w:val="nil"/>
                    <w:bottom w:val="nil"/>
                    <w:right w:val="nil"/>
                  </w:tcBorders>
                </w:tcPr>
                <w:p w14:paraId="218ADB3E" w14:textId="77777777" w:rsidR="00500E23" w:rsidRPr="00DC7CD2" w:rsidRDefault="00500E23" w:rsidP="00500E23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1502" w:type="dxa"/>
                </w:tcPr>
                <w:p w14:paraId="6709A413" w14:textId="77777777" w:rsidR="00500E23" w:rsidRPr="00DC7CD2" w:rsidRDefault="00500E23" w:rsidP="00500E23">
                  <w:pPr>
                    <w:rPr>
                      <w:rFonts w:ascii="Arial Narrow" w:hAnsi="Arial Narrow"/>
                    </w:rPr>
                  </w:pPr>
                </w:p>
              </w:tc>
              <w:tc>
                <w:tcPr>
                  <w:tcW w:w="4818" w:type="dxa"/>
                  <w:tcBorders>
                    <w:top w:val="dotted" w:sz="4" w:space="0" w:color="auto"/>
                    <w:left w:val="nil"/>
                    <w:bottom w:val="nil"/>
                    <w:right w:val="nil"/>
                  </w:tcBorders>
                </w:tcPr>
                <w:p w14:paraId="77E862D6" w14:textId="77777777" w:rsidR="00500E23" w:rsidRPr="00DC7CD2" w:rsidRDefault="00500E23" w:rsidP="00500E23">
                  <w:pPr>
                    <w:jc w:val="center"/>
                    <w:rPr>
                      <w:rFonts w:ascii="Arial Narrow" w:hAnsi="Arial Narrow"/>
                    </w:rPr>
                  </w:pPr>
                </w:p>
              </w:tc>
            </w:tr>
          </w:tbl>
          <w:p w14:paraId="7E557B20" w14:textId="77777777" w:rsidR="00500E23" w:rsidRPr="00DC7CD2" w:rsidRDefault="00500E23" w:rsidP="00500E23">
            <w:pPr>
              <w:jc w:val="right"/>
              <w:rPr>
                <w:rFonts w:ascii="Arial Narrow" w:hAnsi="Arial Narrow"/>
              </w:rPr>
            </w:pPr>
          </w:p>
          <w:p w14:paraId="30616938" w14:textId="77777777" w:rsidR="00500E23" w:rsidRPr="00DC7CD2" w:rsidRDefault="00500E23" w:rsidP="00500E23">
            <w:pPr>
              <w:jc w:val="right"/>
              <w:rPr>
                <w:rFonts w:ascii="Arial Narrow" w:hAnsi="Arial Narrow"/>
              </w:rPr>
            </w:pPr>
          </w:p>
          <w:p w14:paraId="240E6715" w14:textId="77777777" w:rsidR="00500E23" w:rsidRPr="00DC7CD2" w:rsidRDefault="00500E23" w:rsidP="00500E23">
            <w:pPr>
              <w:jc w:val="right"/>
              <w:rPr>
                <w:rFonts w:ascii="Arial Narrow" w:hAnsi="Arial Narrow"/>
              </w:rPr>
            </w:pPr>
          </w:p>
          <w:p w14:paraId="57954D05" w14:textId="77777777" w:rsidR="00500E23" w:rsidRPr="00DC7CD2" w:rsidRDefault="00500E23" w:rsidP="00500E23">
            <w:pPr>
              <w:jc w:val="right"/>
              <w:rPr>
                <w:rFonts w:ascii="Arial Narrow" w:hAnsi="Arial Narrow"/>
              </w:rPr>
            </w:pPr>
          </w:p>
          <w:p w14:paraId="15B8A218" w14:textId="77777777" w:rsidR="00500E23" w:rsidRPr="00DC7CD2" w:rsidRDefault="00500E23" w:rsidP="00500E23">
            <w:pPr>
              <w:jc w:val="right"/>
              <w:rPr>
                <w:rFonts w:ascii="Arial Narrow" w:hAnsi="Arial Narrow"/>
              </w:rPr>
            </w:pPr>
            <w:r w:rsidRPr="00DC7CD2">
              <w:rPr>
                <w:rFonts w:ascii="Arial Narrow" w:hAnsi="Arial Narrow"/>
              </w:rPr>
              <w:t xml:space="preserve">Príloha č. </w:t>
            </w:r>
            <w:r w:rsidR="00392D8C" w:rsidRPr="00DC7CD2">
              <w:rPr>
                <w:rFonts w:ascii="Arial Narrow" w:hAnsi="Arial Narrow"/>
              </w:rPr>
              <w:t>4</w:t>
            </w:r>
            <w:r w:rsidRPr="00DC7CD2">
              <w:rPr>
                <w:rFonts w:ascii="Arial Narrow" w:hAnsi="Arial Narrow"/>
              </w:rPr>
              <w:t xml:space="preserve"> k RD č. ...............................</w:t>
            </w:r>
          </w:p>
          <w:p w14:paraId="672F2E0F" w14:textId="77777777" w:rsidR="00500E23" w:rsidRPr="00DC7CD2" w:rsidRDefault="00500E23" w:rsidP="00500E23">
            <w:pPr>
              <w:jc w:val="right"/>
              <w:rPr>
                <w:rFonts w:ascii="Arial Narrow" w:hAnsi="Arial Narrow"/>
              </w:rPr>
            </w:pPr>
          </w:p>
          <w:p w14:paraId="1806F042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5D3BE2A6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5D72EFDE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1D68F144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5DFC7A78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39F33359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4205AA6F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6E683AA4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2F9E8902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6FFAED10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086568C4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3570D4B0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449C213B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34B39E3D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69CA60C6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13EF8B3C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67BD4793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636FB6E1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4FC7C5D5" w14:textId="77777777" w:rsidR="00500E23" w:rsidRPr="00DC7CD2" w:rsidRDefault="00500E23" w:rsidP="00500E23">
            <w:pPr>
              <w:rPr>
                <w:rFonts w:ascii="Arial Narrow" w:hAnsi="Arial Narrow"/>
              </w:rPr>
            </w:pPr>
          </w:p>
          <w:p w14:paraId="3DFD4C07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b/>
                <w:sz w:val="44"/>
                <w:szCs w:val="44"/>
                <w:lang w:val="x-none"/>
              </w:rPr>
            </w:pPr>
            <w:r w:rsidRPr="00DC7CD2">
              <w:rPr>
                <w:rFonts w:ascii="Arial Narrow" w:hAnsi="Arial Narrow"/>
                <w:b/>
                <w:sz w:val="44"/>
                <w:szCs w:val="44"/>
                <w:lang w:val="x-none"/>
              </w:rPr>
              <w:t xml:space="preserve">ZOZNAM SUBDODÁVATEĽOV </w:t>
            </w:r>
          </w:p>
          <w:p w14:paraId="395A859B" w14:textId="77777777" w:rsidR="00500E23" w:rsidRPr="00DC7CD2" w:rsidRDefault="00500E23" w:rsidP="00500E23">
            <w:pPr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60C455B6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67190F1E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4765D03C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27F25B93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17AFDEB6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50FFAA75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7B3B2923" w14:textId="77777777" w:rsidR="00500E23" w:rsidRPr="00DC7CD2" w:rsidRDefault="00500E23" w:rsidP="00500E23">
            <w:pPr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27A60D5E" w14:textId="77777777" w:rsidR="00500E23" w:rsidRPr="00DC7CD2" w:rsidRDefault="00500E23" w:rsidP="00500E23">
            <w:pPr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285B871F" w14:textId="77777777" w:rsidR="00500E23" w:rsidRPr="00DC7CD2" w:rsidRDefault="00500E23" w:rsidP="00500E23">
            <w:pPr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5A5B7E09" w14:textId="77777777" w:rsidR="00500E23" w:rsidRPr="00DC7CD2" w:rsidRDefault="00500E23" w:rsidP="00500E23">
            <w:pPr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02FF0DF1" w14:textId="77777777" w:rsidR="00500E23" w:rsidRPr="00DC7CD2" w:rsidRDefault="00500E23" w:rsidP="00500E23">
            <w:pPr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0DC694E5" w14:textId="77777777" w:rsidR="00392D8C" w:rsidRPr="00DC7CD2" w:rsidRDefault="00392D8C" w:rsidP="00500E23">
            <w:pPr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164ACD78" w14:textId="77777777" w:rsidR="00500E23" w:rsidRPr="00DC7CD2" w:rsidRDefault="00500E23" w:rsidP="00500E23">
            <w:pPr>
              <w:jc w:val="center"/>
              <w:rPr>
                <w:rFonts w:ascii="Arial Narrow" w:hAnsi="Arial Narrow"/>
                <w:spacing w:val="100"/>
                <w:sz w:val="36"/>
                <w:szCs w:val="36"/>
              </w:rPr>
            </w:pPr>
          </w:p>
          <w:p w14:paraId="4EB92885" w14:textId="77777777" w:rsidR="00595E8B" w:rsidRPr="00DC7CD2" w:rsidRDefault="00595E8B" w:rsidP="00500E23">
            <w:pPr>
              <w:spacing w:before="120"/>
              <w:jc w:val="both"/>
              <w:rPr>
                <w:rFonts w:ascii="Arial Narrow" w:hAnsi="Arial Narrow"/>
                <w:iCs/>
                <w:sz w:val="22"/>
                <w:szCs w:val="22"/>
              </w:rPr>
            </w:pPr>
          </w:p>
        </w:tc>
      </w:tr>
    </w:tbl>
    <w:p w14:paraId="2CDEC85A" w14:textId="77777777" w:rsidR="00A11178" w:rsidRPr="00DC7CD2" w:rsidRDefault="00A11178" w:rsidP="00A11178">
      <w:pPr>
        <w:pStyle w:val="Hlavika"/>
        <w:ind w:right="-30" w:firstLine="360"/>
        <w:jc w:val="right"/>
        <w:rPr>
          <w:rFonts w:ascii="Arial Narrow" w:hAnsi="Arial Narrow"/>
          <w:sz w:val="22"/>
          <w:szCs w:val="22"/>
        </w:rPr>
      </w:pPr>
    </w:p>
    <w:p w14:paraId="79B8F52A" w14:textId="77777777" w:rsidR="00500E23" w:rsidRPr="00DC7CD2" w:rsidRDefault="00500E23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47A24F9B" w14:textId="77777777" w:rsidR="00500E23" w:rsidRPr="00DC7CD2" w:rsidRDefault="00500E23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8D4D72F" w14:textId="77777777" w:rsidR="00500E23" w:rsidRPr="00DC7CD2" w:rsidRDefault="00500E23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584FF2CD" w14:textId="77777777" w:rsidR="009527E2" w:rsidRPr="00DC7CD2" w:rsidRDefault="009527E2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E227C51" w14:textId="77777777" w:rsidR="009527E2" w:rsidRPr="00DC7CD2" w:rsidRDefault="009527E2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5C07DABC" w14:textId="77777777" w:rsidR="00500E23" w:rsidRPr="00DC7CD2" w:rsidRDefault="00500E23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tbl>
      <w:tblPr>
        <w:tblpPr w:leftFromText="141" w:rightFromText="141" w:vertAnchor="text" w:tblpY="246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2835"/>
        <w:gridCol w:w="3118"/>
      </w:tblGrid>
      <w:tr w:rsidR="00500E23" w:rsidRPr="00DC7CD2" w14:paraId="526E72BC" w14:textId="77777777" w:rsidTr="00E876D9">
        <w:trPr>
          <w:trHeight w:val="756"/>
        </w:trPr>
        <w:tc>
          <w:tcPr>
            <w:tcW w:w="534" w:type="dxa"/>
            <w:shd w:val="clear" w:color="auto" w:fill="auto"/>
          </w:tcPr>
          <w:p w14:paraId="345F37B0" w14:textId="77777777" w:rsidR="00500E23" w:rsidRPr="00DC7CD2" w:rsidRDefault="00500E23" w:rsidP="00E876D9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DC7CD2">
              <w:rPr>
                <w:rFonts w:ascii="Arial Narrow" w:hAnsi="Arial Narrow"/>
                <w:b/>
                <w:sz w:val="22"/>
                <w:szCs w:val="22"/>
              </w:rPr>
              <w:t>P.č.</w:t>
            </w:r>
          </w:p>
        </w:tc>
        <w:tc>
          <w:tcPr>
            <w:tcW w:w="3260" w:type="dxa"/>
            <w:shd w:val="clear" w:color="auto" w:fill="auto"/>
          </w:tcPr>
          <w:p w14:paraId="43E8292A" w14:textId="77777777" w:rsidR="00500E23" w:rsidRPr="00DC7CD2" w:rsidRDefault="00500E23" w:rsidP="00E876D9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DC7CD2">
              <w:rPr>
                <w:rFonts w:ascii="Arial Narrow" w:hAnsi="Arial Narrow"/>
                <w:b/>
                <w:sz w:val="22"/>
                <w:szCs w:val="22"/>
              </w:rPr>
              <w:t>Údaje o subdodávateľoch -</w:t>
            </w:r>
            <w:r w:rsidRPr="00DC7CD2">
              <w:rPr>
                <w:rFonts w:ascii="Arial Narrow" w:hAnsi="Arial Narrow"/>
                <w:b/>
                <w:sz w:val="22"/>
                <w:szCs w:val="22"/>
              </w:rPr>
              <w:br/>
              <w:t>Obchodné meno, sídlo, IČO</w:t>
            </w:r>
          </w:p>
        </w:tc>
        <w:tc>
          <w:tcPr>
            <w:tcW w:w="2835" w:type="dxa"/>
            <w:shd w:val="clear" w:color="auto" w:fill="auto"/>
          </w:tcPr>
          <w:p w14:paraId="3C7FFC03" w14:textId="77777777" w:rsidR="00500E23" w:rsidRPr="00DC7CD2" w:rsidRDefault="00500E23" w:rsidP="00AA7375">
            <w:pPr>
              <w:ind w:right="-6770"/>
              <w:rPr>
                <w:rFonts w:ascii="Arial Narrow" w:hAnsi="Arial Narrow"/>
                <w:b/>
                <w:sz w:val="22"/>
                <w:szCs w:val="22"/>
              </w:rPr>
            </w:pPr>
            <w:r w:rsidRPr="00DC7CD2">
              <w:rPr>
                <w:rFonts w:ascii="Arial Narrow" w:hAnsi="Arial Narrow"/>
                <w:b/>
                <w:sz w:val="22"/>
                <w:szCs w:val="22"/>
              </w:rPr>
              <w:t>Osoba</w:t>
            </w:r>
            <w:r w:rsidR="00AA7375" w:rsidRPr="00DC7CD2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DC7CD2">
              <w:rPr>
                <w:rFonts w:ascii="Arial Narrow" w:hAnsi="Arial Narrow"/>
                <w:b/>
                <w:sz w:val="22"/>
                <w:szCs w:val="22"/>
              </w:rPr>
              <w:t xml:space="preserve">oprávnená konať </w:t>
            </w:r>
            <w:r w:rsidRPr="00DC7CD2">
              <w:rPr>
                <w:rFonts w:ascii="Arial Narrow" w:hAnsi="Arial Narrow"/>
                <w:b/>
                <w:sz w:val="22"/>
                <w:szCs w:val="22"/>
              </w:rPr>
              <w:br/>
              <w:t>za subdodávateľa</w:t>
            </w:r>
          </w:p>
          <w:p w14:paraId="14F3CB12" w14:textId="77777777" w:rsidR="00500E23" w:rsidRPr="00DC7CD2" w:rsidRDefault="00500E23" w:rsidP="00E876D9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DC7CD2">
              <w:rPr>
                <w:rFonts w:ascii="Arial Narrow" w:hAnsi="Arial Narrow"/>
                <w:b/>
                <w:sz w:val="22"/>
                <w:szCs w:val="22"/>
              </w:rPr>
              <w:t>Dátum narodenia</w:t>
            </w:r>
          </w:p>
        </w:tc>
        <w:tc>
          <w:tcPr>
            <w:tcW w:w="3118" w:type="dxa"/>
            <w:shd w:val="clear" w:color="auto" w:fill="auto"/>
          </w:tcPr>
          <w:p w14:paraId="67C22C0E" w14:textId="77777777" w:rsidR="00500E23" w:rsidRPr="00DC7CD2" w:rsidRDefault="00500E23" w:rsidP="00E876D9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DC7CD2">
              <w:rPr>
                <w:rFonts w:ascii="Arial Narrow" w:hAnsi="Arial Narrow"/>
                <w:b/>
                <w:sz w:val="22"/>
                <w:szCs w:val="22"/>
              </w:rPr>
              <w:t>Adresa  pobytu</w:t>
            </w:r>
            <w:r w:rsidRPr="00DC7CD2">
              <w:rPr>
                <w:rFonts w:ascii="Arial Narrow" w:hAnsi="Arial Narrow"/>
                <w:b/>
                <w:sz w:val="22"/>
                <w:szCs w:val="22"/>
              </w:rPr>
              <w:tab/>
            </w:r>
            <w:r w:rsidRPr="00DC7CD2">
              <w:rPr>
                <w:rFonts w:ascii="Arial Narrow" w:hAnsi="Arial Narrow"/>
                <w:b/>
                <w:sz w:val="22"/>
                <w:szCs w:val="22"/>
              </w:rPr>
              <w:br/>
            </w:r>
          </w:p>
          <w:p w14:paraId="1F210FF8" w14:textId="77777777" w:rsidR="00500E23" w:rsidRPr="00DC7CD2" w:rsidRDefault="00500E23" w:rsidP="00E876D9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  <w:tr w:rsidR="00500E23" w:rsidRPr="00DC7CD2" w14:paraId="6A515B65" w14:textId="77777777" w:rsidTr="00E876D9">
        <w:trPr>
          <w:trHeight w:val="756"/>
        </w:trPr>
        <w:tc>
          <w:tcPr>
            <w:tcW w:w="534" w:type="dxa"/>
            <w:shd w:val="clear" w:color="auto" w:fill="auto"/>
          </w:tcPr>
          <w:p w14:paraId="723487BC" w14:textId="77777777" w:rsidR="00500E23" w:rsidRPr="00DC7CD2" w:rsidRDefault="00500E23" w:rsidP="00E876D9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260" w:type="dxa"/>
            <w:shd w:val="clear" w:color="auto" w:fill="auto"/>
          </w:tcPr>
          <w:p w14:paraId="644837A6" w14:textId="77777777" w:rsidR="00500E23" w:rsidRPr="00DC7CD2" w:rsidRDefault="00500E23" w:rsidP="00E876D9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14:paraId="418BBAFD" w14:textId="77777777" w:rsidR="00500E23" w:rsidRPr="00DC7CD2" w:rsidRDefault="00500E23" w:rsidP="00E876D9">
            <w:pPr>
              <w:ind w:right="-677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auto"/>
          </w:tcPr>
          <w:p w14:paraId="28915407" w14:textId="77777777" w:rsidR="00500E23" w:rsidRPr="00DC7CD2" w:rsidRDefault="00500E23" w:rsidP="00E876D9">
            <w:pPr>
              <w:ind w:right="-415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</w:p>
        </w:tc>
      </w:tr>
    </w:tbl>
    <w:p w14:paraId="4E2C1D23" w14:textId="77777777" w:rsidR="00500E23" w:rsidRPr="00DC7CD2" w:rsidRDefault="00500E23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0D66B3B1" w14:textId="77777777" w:rsidR="00500E23" w:rsidRPr="00DC7CD2" w:rsidRDefault="00500E23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380836F6" w14:textId="77777777" w:rsidR="00500E23" w:rsidRPr="00DC7CD2" w:rsidRDefault="00500E23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</w:p>
    <w:p w14:paraId="2E3154E8" w14:textId="77777777" w:rsidR="00500E23" w:rsidRPr="00DC7CD2" w:rsidRDefault="00500E23" w:rsidP="00500E23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64" w:lineRule="auto"/>
        <w:jc w:val="center"/>
        <w:rPr>
          <w:rFonts w:ascii="Arial Narrow" w:hAnsi="Arial Narrow"/>
          <w:b/>
          <w:sz w:val="22"/>
          <w:szCs w:val="22"/>
        </w:rPr>
      </w:pPr>
      <w:r w:rsidRPr="00DC7CD2">
        <w:rPr>
          <w:rFonts w:ascii="Arial Narrow" w:hAnsi="Arial Narrow"/>
          <w:b/>
          <w:sz w:val="22"/>
          <w:szCs w:val="22"/>
        </w:rPr>
        <w:t>(</w:t>
      </w:r>
      <w:r w:rsidRPr="00DC7CD2">
        <w:rPr>
          <w:rFonts w:ascii="Arial Narrow" w:hAnsi="Arial Narrow"/>
          <w:b/>
          <w:sz w:val="22"/>
          <w:szCs w:val="22"/>
          <w:highlight w:val="yellow"/>
        </w:rPr>
        <w:t>doplní uchádzač, v prípade že nebude využívať subdodávateľov  uvedie vyhlásenie</w:t>
      </w:r>
      <w:r w:rsidRPr="00DC7CD2">
        <w:rPr>
          <w:rFonts w:ascii="Arial Narrow" w:hAnsi="Arial Narrow"/>
          <w:b/>
          <w:sz w:val="22"/>
          <w:szCs w:val="22"/>
        </w:rPr>
        <w:t>)</w:t>
      </w:r>
    </w:p>
    <w:p w14:paraId="35932472" w14:textId="77777777" w:rsidR="00500E23" w:rsidRPr="00DC7CD2" w:rsidRDefault="00500E23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68E9ECEC" w14:textId="77777777" w:rsidR="009527E2" w:rsidRPr="00DC7CD2" w:rsidRDefault="009527E2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71330CD2" w14:textId="77777777" w:rsidR="009527E2" w:rsidRPr="00DC7CD2" w:rsidRDefault="009527E2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4E7FD47E" w14:textId="77777777" w:rsidR="009527E2" w:rsidRPr="00DC7CD2" w:rsidRDefault="009527E2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1907B786" w14:textId="77777777" w:rsidR="009527E2" w:rsidRPr="00DC7CD2" w:rsidRDefault="009527E2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p w14:paraId="581849AC" w14:textId="77777777" w:rsidR="009527E2" w:rsidRPr="00DC7CD2" w:rsidRDefault="009527E2" w:rsidP="009527E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  <w:lang w:eastAsia="en-US"/>
        </w:rPr>
      </w:pPr>
      <w:r w:rsidRPr="00DC7CD2">
        <w:rPr>
          <w:rFonts w:ascii="Arial Narrow" w:eastAsia="Calibri" w:hAnsi="Arial Narrow"/>
          <w:sz w:val="22"/>
          <w:szCs w:val="22"/>
          <w:lang w:eastAsia="en-US"/>
        </w:rPr>
        <w:t>Za Poskytovateľa:</w:t>
      </w:r>
    </w:p>
    <w:p w14:paraId="36CF3BF4" w14:textId="77777777" w:rsidR="009527E2" w:rsidRPr="00DC7CD2" w:rsidRDefault="009527E2" w:rsidP="009527E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  <w:lang w:eastAsia="en-US"/>
        </w:rPr>
      </w:pPr>
    </w:p>
    <w:p w14:paraId="473BCBC5" w14:textId="77777777" w:rsidR="009527E2" w:rsidRPr="00DC7CD2" w:rsidRDefault="009527E2" w:rsidP="009527E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  <w:lang w:eastAsia="en-US"/>
        </w:rPr>
      </w:pPr>
    </w:p>
    <w:p w14:paraId="5C050D05" w14:textId="77777777" w:rsidR="009527E2" w:rsidRPr="00DC7CD2" w:rsidRDefault="009527E2" w:rsidP="009527E2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rPr>
          <w:rFonts w:ascii="Arial Narrow" w:eastAsia="Calibri" w:hAnsi="Arial Narrow"/>
          <w:sz w:val="22"/>
          <w:szCs w:val="22"/>
          <w:lang w:eastAsia="en-US"/>
        </w:rPr>
      </w:pPr>
    </w:p>
    <w:p w14:paraId="48D16B75" w14:textId="77777777" w:rsidR="009527E2" w:rsidRPr="00DC7CD2" w:rsidRDefault="009527E2" w:rsidP="009527E2">
      <w:pPr>
        <w:tabs>
          <w:tab w:val="left" w:pos="567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</w: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</w:r>
    </w:p>
    <w:p w14:paraId="25143DE6" w14:textId="77777777" w:rsidR="009527E2" w:rsidRPr="00DC7CD2" w:rsidRDefault="009527E2" w:rsidP="009527E2">
      <w:pPr>
        <w:tabs>
          <w:tab w:val="left" w:pos="5670"/>
        </w:tabs>
        <w:rPr>
          <w:rFonts w:ascii="Arial Narrow" w:eastAsia="Calibri" w:hAnsi="Arial Narrow"/>
          <w:sz w:val="22"/>
          <w:szCs w:val="22"/>
          <w:lang w:eastAsia="en-US"/>
        </w:rPr>
      </w:pP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</w: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</w: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  <w:t xml:space="preserve">       .............................................................</w:t>
      </w:r>
      <w:r w:rsidRPr="00DC7CD2">
        <w:rPr>
          <w:rFonts w:ascii="Arial Narrow" w:hAnsi="Arial Narrow"/>
          <w:b/>
          <w:i/>
          <w:sz w:val="22"/>
          <w:szCs w:val="22"/>
        </w:rPr>
        <w:tab/>
      </w:r>
      <w:r w:rsidRPr="00DC7CD2">
        <w:rPr>
          <w:rFonts w:ascii="Arial Narrow" w:hAnsi="Arial Narrow"/>
          <w:b/>
          <w:i/>
          <w:sz w:val="22"/>
          <w:szCs w:val="22"/>
        </w:rPr>
        <w:tab/>
      </w:r>
    </w:p>
    <w:p w14:paraId="14976498" w14:textId="77777777" w:rsidR="009527E2" w:rsidRPr="00DC7CD2" w:rsidRDefault="009527E2" w:rsidP="009527E2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DC7CD2">
        <w:rPr>
          <w:rFonts w:ascii="Arial Narrow" w:hAnsi="Arial Narrow"/>
          <w:i/>
          <w:iCs/>
          <w:sz w:val="22"/>
          <w:szCs w:val="22"/>
        </w:rPr>
        <w:tab/>
        <w:t xml:space="preserve">          </w:t>
      </w:r>
      <w:r w:rsidR="005B4153" w:rsidRPr="00DC7CD2">
        <w:rPr>
          <w:rFonts w:ascii="Arial Narrow" w:hAnsi="Arial Narrow"/>
          <w:i/>
          <w:iCs/>
          <w:sz w:val="22"/>
          <w:szCs w:val="22"/>
        </w:rPr>
        <w:t xml:space="preserve">                            </w:t>
      </w:r>
      <w:r w:rsidRPr="00DC7CD2">
        <w:rPr>
          <w:rFonts w:ascii="Arial Narrow" w:hAnsi="Arial Narrow"/>
          <w:i/>
          <w:iCs/>
          <w:sz w:val="22"/>
          <w:szCs w:val="22"/>
        </w:rPr>
        <w:t xml:space="preserve">  konateľ spoločnosti  </w:t>
      </w: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</w:r>
    </w:p>
    <w:p w14:paraId="0EFACC00" w14:textId="77777777" w:rsidR="009527E2" w:rsidRPr="00DC7CD2" w:rsidRDefault="009527E2" w:rsidP="009527E2">
      <w:pPr>
        <w:spacing w:after="200" w:line="276" w:lineRule="auto"/>
        <w:jc w:val="center"/>
        <w:rPr>
          <w:rFonts w:ascii="Arial Narrow" w:hAnsi="Arial Narrow"/>
          <w:b/>
          <w:sz w:val="24"/>
          <w:szCs w:val="24"/>
        </w:rPr>
      </w:pPr>
      <w:r w:rsidRPr="00DC7CD2">
        <w:rPr>
          <w:rFonts w:ascii="Arial Narrow" w:eastAsia="Calibri" w:hAnsi="Arial Narrow"/>
          <w:sz w:val="22"/>
          <w:szCs w:val="22"/>
          <w:lang w:eastAsia="en-US"/>
        </w:rPr>
        <w:tab/>
      </w:r>
    </w:p>
    <w:p w14:paraId="4670D8FE" w14:textId="77777777" w:rsidR="009527E2" w:rsidRPr="00DC7CD2" w:rsidRDefault="009527E2" w:rsidP="00500E23">
      <w:pPr>
        <w:pStyle w:val="Hlavika"/>
        <w:ind w:right="-30"/>
        <w:rPr>
          <w:rFonts w:ascii="Arial Narrow" w:hAnsi="Arial Narrow"/>
          <w:sz w:val="22"/>
          <w:szCs w:val="22"/>
        </w:rPr>
      </w:pPr>
    </w:p>
    <w:sectPr w:rsidR="009527E2" w:rsidRPr="00DC7CD2" w:rsidSect="00137061">
      <w:footerReference w:type="default" r:id="rId8"/>
      <w:footerReference w:type="first" r:id="rId9"/>
      <w:pgSz w:w="11906" w:h="16838" w:code="9"/>
      <w:pgMar w:top="1134" w:right="1021" w:bottom="1134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4C5CF" w14:textId="77777777" w:rsidR="00FD042D" w:rsidRDefault="00FD042D" w:rsidP="00464EC7">
      <w:r>
        <w:separator/>
      </w:r>
    </w:p>
  </w:endnote>
  <w:endnote w:type="continuationSeparator" w:id="0">
    <w:p w14:paraId="0E13E677" w14:textId="77777777" w:rsidR="00FD042D" w:rsidRDefault="00FD042D" w:rsidP="00464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36FE1" w14:textId="390C6F15" w:rsidR="00532A4E" w:rsidRPr="00DC7CD2" w:rsidRDefault="00532A4E" w:rsidP="00532A4E">
    <w:pPr>
      <w:pStyle w:val="Pta"/>
      <w:rPr>
        <w:rFonts w:ascii="Arial Narrow" w:hAnsi="Arial Narrow"/>
      </w:rPr>
    </w:pPr>
    <w:r w:rsidRPr="00DC7CD2">
      <w:rPr>
        <w:rFonts w:ascii="Arial Narrow" w:hAnsi="Arial Narrow"/>
        <w:sz w:val="14"/>
        <w:szCs w:val="16"/>
      </w:rPr>
      <w:t xml:space="preserve">Príloha č.2 k SP: „Obstaranie </w:t>
    </w:r>
    <w:r w:rsidR="002B7695">
      <w:rPr>
        <w:rFonts w:ascii="Arial Narrow" w:hAnsi="Arial Narrow"/>
        <w:sz w:val="14"/>
        <w:szCs w:val="16"/>
      </w:rPr>
      <w:t>Technickej správy budov a servis zariadení“</w:t>
    </w:r>
    <w:r w:rsidR="00137061" w:rsidRPr="00DC7CD2">
      <w:rPr>
        <w:rFonts w:ascii="Arial Narrow" w:hAnsi="Arial Narrow"/>
        <w:sz w:val="14"/>
        <w:szCs w:val="16"/>
      </w:rPr>
      <w:tab/>
    </w:r>
    <w:r w:rsidRPr="00DC7CD2">
      <w:rPr>
        <w:rFonts w:ascii="Arial Narrow" w:hAnsi="Arial Narrow"/>
        <w:sz w:val="18"/>
        <w:szCs w:val="18"/>
      </w:rPr>
      <w:fldChar w:fldCharType="begin"/>
    </w:r>
    <w:r w:rsidRPr="00DC7CD2">
      <w:rPr>
        <w:rFonts w:ascii="Arial Narrow" w:hAnsi="Arial Narrow"/>
        <w:sz w:val="18"/>
        <w:szCs w:val="18"/>
      </w:rPr>
      <w:instrText>PAGE</w:instrText>
    </w:r>
    <w:r w:rsidRPr="00DC7CD2">
      <w:rPr>
        <w:rFonts w:ascii="Arial Narrow" w:hAnsi="Arial Narrow"/>
        <w:sz w:val="18"/>
        <w:szCs w:val="18"/>
      </w:rPr>
      <w:fldChar w:fldCharType="separate"/>
    </w:r>
    <w:r w:rsidR="00934D8A">
      <w:rPr>
        <w:rFonts w:ascii="Arial Narrow" w:hAnsi="Arial Narrow"/>
        <w:noProof/>
        <w:sz w:val="18"/>
        <w:szCs w:val="18"/>
      </w:rPr>
      <w:t>4</w:t>
    </w:r>
    <w:r w:rsidRPr="00DC7CD2">
      <w:rPr>
        <w:rFonts w:ascii="Arial Narrow" w:hAnsi="Arial Narrow"/>
        <w:sz w:val="18"/>
        <w:szCs w:val="18"/>
      </w:rPr>
      <w:fldChar w:fldCharType="end"/>
    </w:r>
    <w:r w:rsidRPr="00DC7CD2">
      <w:rPr>
        <w:rFonts w:ascii="Arial Narrow" w:hAnsi="Arial Narrow"/>
        <w:sz w:val="18"/>
        <w:szCs w:val="18"/>
      </w:rPr>
      <w:t>/</w:t>
    </w:r>
    <w:r w:rsidRPr="00DC7CD2">
      <w:rPr>
        <w:rFonts w:ascii="Arial Narrow" w:hAnsi="Arial Narrow"/>
        <w:sz w:val="18"/>
        <w:szCs w:val="18"/>
      </w:rPr>
      <w:fldChar w:fldCharType="begin"/>
    </w:r>
    <w:r w:rsidRPr="00DC7CD2">
      <w:rPr>
        <w:rFonts w:ascii="Arial Narrow" w:hAnsi="Arial Narrow"/>
        <w:sz w:val="18"/>
        <w:szCs w:val="18"/>
      </w:rPr>
      <w:instrText>NUMPAGES</w:instrText>
    </w:r>
    <w:r w:rsidRPr="00DC7CD2">
      <w:rPr>
        <w:rFonts w:ascii="Arial Narrow" w:hAnsi="Arial Narrow"/>
        <w:sz w:val="18"/>
        <w:szCs w:val="18"/>
      </w:rPr>
      <w:fldChar w:fldCharType="separate"/>
    </w:r>
    <w:r w:rsidR="00934D8A">
      <w:rPr>
        <w:rFonts w:ascii="Arial Narrow" w:hAnsi="Arial Narrow"/>
        <w:noProof/>
        <w:sz w:val="18"/>
        <w:szCs w:val="18"/>
      </w:rPr>
      <w:t>12</w:t>
    </w:r>
    <w:r w:rsidRPr="00DC7CD2">
      <w:rPr>
        <w:rFonts w:ascii="Arial Narrow" w:hAnsi="Arial Narrow"/>
        <w:sz w:val="18"/>
        <w:szCs w:val="18"/>
      </w:rPr>
      <w:fldChar w:fldCharType="end"/>
    </w:r>
  </w:p>
  <w:p w14:paraId="6E17D5D0" w14:textId="77777777" w:rsidR="00532A4E" w:rsidRPr="00137061" w:rsidRDefault="00532A4E">
    <w:pPr>
      <w:pStyle w:val="Pta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4CCB0" w14:textId="0D77EEE3" w:rsidR="00532A4E" w:rsidRDefault="00532A4E" w:rsidP="00532A4E">
    <w:pPr>
      <w:pStyle w:val="Pta"/>
    </w:pPr>
    <w:r>
      <w:rPr>
        <w:rFonts w:ascii="Arial Narrow" w:hAnsi="Arial Narrow" w:cs="Arial Narrow"/>
        <w:sz w:val="14"/>
        <w:szCs w:val="16"/>
      </w:rPr>
      <w:t xml:space="preserve">Príloha č.2 k </w:t>
    </w:r>
    <w:r w:rsidRPr="006A56AB">
      <w:rPr>
        <w:rFonts w:ascii="Arial Narrow" w:hAnsi="Arial Narrow" w:cs="Arial Narrow"/>
        <w:sz w:val="14"/>
        <w:szCs w:val="16"/>
      </w:rPr>
      <w:t>SP: „</w:t>
    </w:r>
    <w:r w:rsidRPr="0076743B">
      <w:rPr>
        <w:rFonts w:ascii="Arial Narrow" w:hAnsi="Arial Narrow" w:cs="Arial Narrow"/>
        <w:sz w:val="14"/>
        <w:szCs w:val="16"/>
      </w:rPr>
      <w:t xml:space="preserve">Obstaranie </w:t>
    </w:r>
    <w:r w:rsidR="002B7695" w:rsidRPr="00DC7CD2">
      <w:rPr>
        <w:rFonts w:ascii="Arial Narrow" w:hAnsi="Arial Narrow"/>
        <w:sz w:val="14"/>
        <w:szCs w:val="16"/>
      </w:rPr>
      <w:t xml:space="preserve"> </w:t>
    </w:r>
    <w:r w:rsidR="002B7695">
      <w:rPr>
        <w:rFonts w:ascii="Arial Narrow" w:hAnsi="Arial Narrow"/>
        <w:sz w:val="14"/>
        <w:szCs w:val="16"/>
      </w:rPr>
      <w:t>Technickej správy budov a servis zariadení</w:t>
    </w:r>
    <w:r w:rsidR="002B7695" w:rsidRPr="006211AD">
      <w:rPr>
        <w:rFonts w:ascii="Arial Narrow" w:hAnsi="Arial Narrow" w:cs="Arial Narrow"/>
        <w:sz w:val="18"/>
        <w:szCs w:val="18"/>
      </w:rPr>
      <w:t xml:space="preserve"> </w:t>
    </w:r>
    <w:r w:rsidRPr="006211AD">
      <w:rPr>
        <w:rFonts w:ascii="Arial Narrow" w:hAnsi="Arial Narrow" w:cs="Arial Narrow"/>
        <w:sz w:val="18"/>
        <w:szCs w:val="18"/>
      </w:rPr>
      <w:fldChar w:fldCharType="begin"/>
    </w:r>
    <w:r w:rsidRPr="006211AD">
      <w:rPr>
        <w:rFonts w:ascii="Arial Narrow" w:hAnsi="Arial Narrow" w:cs="Arial Narrow"/>
        <w:sz w:val="18"/>
        <w:szCs w:val="18"/>
      </w:rPr>
      <w:instrText>PAGE</w:instrText>
    </w:r>
    <w:r w:rsidRPr="006211AD">
      <w:rPr>
        <w:rFonts w:ascii="Arial Narrow" w:hAnsi="Arial Narrow" w:cs="Arial Narrow"/>
        <w:sz w:val="18"/>
        <w:szCs w:val="18"/>
      </w:rPr>
      <w:fldChar w:fldCharType="separate"/>
    </w:r>
    <w:r w:rsidR="00934D8A">
      <w:rPr>
        <w:rFonts w:ascii="Arial Narrow" w:hAnsi="Arial Narrow" w:cs="Arial Narrow"/>
        <w:noProof/>
        <w:sz w:val="18"/>
        <w:szCs w:val="18"/>
      </w:rPr>
      <w:t>1</w:t>
    </w:r>
    <w:r w:rsidRPr="006211AD">
      <w:rPr>
        <w:rFonts w:ascii="Arial Narrow" w:hAnsi="Arial Narrow" w:cs="Arial Narrow"/>
        <w:sz w:val="18"/>
        <w:szCs w:val="18"/>
      </w:rPr>
      <w:fldChar w:fldCharType="end"/>
    </w:r>
    <w:r>
      <w:rPr>
        <w:rFonts w:ascii="Arial Narrow" w:hAnsi="Arial Narrow" w:cs="Arial Narrow"/>
        <w:sz w:val="18"/>
        <w:szCs w:val="18"/>
      </w:rPr>
      <w:t>/</w:t>
    </w:r>
    <w:r w:rsidRPr="006211AD">
      <w:rPr>
        <w:rFonts w:ascii="Arial Narrow" w:hAnsi="Arial Narrow" w:cs="Arial Narrow"/>
        <w:sz w:val="18"/>
        <w:szCs w:val="18"/>
      </w:rPr>
      <w:fldChar w:fldCharType="begin"/>
    </w:r>
    <w:r w:rsidRPr="006211AD">
      <w:rPr>
        <w:rFonts w:ascii="Arial Narrow" w:hAnsi="Arial Narrow" w:cs="Arial Narrow"/>
        <w:sz w:val="18"/>
        <w:szCs w:val="18"/>
      </w:rPr>
      <w:instrText>NUMPAGES</w:instrText>
    </w:r>
    <w:r w:rsidRPr="006211AD">
      <w:rPr>
        <w:rFonts w:ascii="Arial Narrow" w:hAnsi="Arial Narrow" w:cs="Arial Narrow"/>
        <w:sz w:val="18"/>
        <w:szCs w:val="18"/>
      </w:rPr>
      <w:fldChar w:fldCharType="separate"/>
    </w:r>
    <w:r w:rsidR="00934D8A">
      <w:rPr>
        <w:rFonts w:ascii="Arial Narrow" w:hAnsi="Arial Narrow" w:cs="Arial Narrow"/>
        <w:noProof/>
        <w:sz w:val="18"/>
        <w:szCs w:val="18"/>
      </w:rPr>
      <w:t>12</w:t>
    </w:r>
    <w:r w:rsidRPr="006211AD">
      <w:rPr>
        <w:rFonts w:ascii="Arial Narrow" w:hAnsi="Arial Narrow" w:cs="Arial Narrow"/>
        <w:sz w:val="18"/>
        <w:szCs w:val="18"/>
      </w:rPr>
      <w:fldChar w:fldCharType="end"/>
    </w:r>
  </w:p>
  <w:p w14:paraId="737D7A6A" w14:textId="77777777" w:rsidR="00532A4E" w:rsidRDefault="00532A4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628C14" w14:textId="77777777" w:rsidR="00FD042D" w:rsidRDefault="00FD042D" w:rsidP="00464EC7">
      <w:r>
        <w:separator/>
      </w:r>
    </w:p>
  </w:footnote>
  <w:footnote w:type="continuationSeparator" w:id="0">
    <w:p w14:paraId="76206ED4" w14:textId="77777777" w:rsidR="00FD042D" w:rsidRDefault="00FD042D" w:rsidP="00464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52C28"/>
    <w:multiLevelType w:val="multilevel"/>
    <w:tmpl w:val="2C6CB5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812A2E"/>
    <w:multiLevelType w:val="hybridMultilevel"/>
    <w:tmpl w:val="395E2242"/>
    <w:lvl w:ilvl="0" w:tplc="FFFFFFFF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FFFFFFFF">
      <w:start w:val="1"/>
      <w:numFmt w:val="upperLetter"/>
      <w:lvlText w:val="%2."/>
      <w:lvlJc w:val="left"/>
      <w:pPr>
        <w:ind w:left="1080" w:hanging="360"/>
      </w:pPr>
      <w:rPr>
        <w:rFonts w:ascii="Arial Narrow" w:eastAsia="Times New Roman" w:hAnsi="Arial Narrow"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4CF16DA"/>
    <w:multiLevelType w:val="hybridMultilevel"/>
    <w:tmpl w:val="CDBC4820"/>
    <w:lvl w:ilvl="0" w:tplc="FFFFFFFF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1E266F"/>
    <w:multiLevelType w:val="hybridMultilevel"/>
    <w:tmpl w:val="BAD632A0"/>
    <w:lvl w:ilvl="0" w:tplc="FFFFFFFF">
      <w:start w:val="1"/>
      <w:numFmt w:val="decimal"/>
      <w:lvlText w:val="8.7.%1."/>
      <w:lvlJc w:val="left"/>
      <w:pPr>
        <w:ind w:left="2291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C656F4"/>
    <w:multiLevelType w:val="hybridMultilevel"/>
    <w:tmpl w:val="8BE448F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8.5.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52AAD"/>
    <w:multiLevelType w:val="multilevel"/>
    <w:tmpl w:val="49D4B2A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8907B5"/>
    <w:multiLevelType w:val="hybridMultilevel"/>
    <w:tmpl w:val="CB4E0B82"/>
    <w:lvl w:ilvl="0" w:tplc="017E77D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7A16E2"/>
    <w:multiLevelType w:val="multilevel"/>
    <w:tmpl w:val="09708F0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4C63F53"/>
    <w:multiLevelType w:val="multilevel"/>
    <w:tmpl w:val="1B40AF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35E01B70"/>
    <w:multiLevelType w:val="hybridMultilevel"/>
    <w:tmpl w:val="B8DA2B7A"/>
    <w:lvl w:ilvl="0" w:tplc="FFFFFFFF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876D6C"/>
    <w:multiLevelType w:val="multilevel"/>
    <w:tmpl w:val="3932975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16" w15:restartNumberingAfterBreak="0">
    <w:nsid w:val="41256FFE"/>
    <w:multiLevelType w:val="multilevel"/>
    <w:tmpl w:val="B68461BA"/>
    <w:lvl w:ilvl="0">
      <w:start w:val="11"/>
      <w:numFmt w:val="decimal"/>
      <w:lvlText w:val="%1."/>
      <w:lvlJc w:val="left"/>
      <w:pPr>
        <w:ind w:left="689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81E7827"/>
    <w:multiLevelType w:val="hybridMultilevel"/>
    <w:tmpl w:val="8390D0AA"/>
    <w:lvl w:ilvl="0" w:tplc="B226FAE2">
      <w:start w:val="1"/>
      <w:numFmt w:val="lowerLetter"/>
      <w:lvlText w:val="%1)"/>
      <w:lvlJc w:val="left"/>
      <w:pPr>
        <w:ind w:left="1474" w:hanging="72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834" w:hanging="360"/>
      </w:pPr>
    </w:lvl>
    <w:lvl w:ilvl="2" w:tplc="041B001B" w:tentative="1">
      <w:start w:val="1"/>
      <w:numFmt w:val="lowerRoman"/>
      <w:lvlText w:val="%3."/>
      <w:lvlJc w:val="right"/>
      <w:pPr>
        <w:ind w:left="2554" w:hanging="180"/>
      </w:pPr>
    </w:lvl>
    <w:lvl w:ilvl="3" w:tplc="041B000F" w:tentative="1">
      <w:start w:val="1"/>
      <w:numFmt w:val="decimal"/>
      <w:lvlText w:val="%4."/>
      <w:lvlJc w:val="left"/>
      <w:pPr>
        <w:ind w:left="3274" w:hanging="360"/>
      </w:pPr>
    </w:lvl>
    <w:lvl w:ilvl="4" w:tplc="041B0019" w:tentative="1">
      <w:start w:val="1"/>
      <w:numFmt w:val="lowerLetter"/>
      <w:lvlText w:val="%5."/>
      <w:lvlJc w:val="left"/>
      <w:pPr>
        <w:ind w:left="3994" w:hanging="360"/>
      </w:pPr>
    </w:lvl>
    <w:lvl w:ilvl="5" w:tplc="041B001B" w:tentative="1">
      <w:start w:val="1"/>
      <w:numFmt w:val="lowerRoman"/>
      <w:lvlText w:val="%6."/>
      <w:lvlJc w:val="right"/>
      <w:pPr>
        <w:ind w:left="4714" w:hanging="180"/>
      </w:pPr>
    </w:lvl>
    <w:lvl w:ilvl="6" w:tplc="041B000F" w:tentative="1">
      <w:start w:val="1"/>
      <w:numFmt w:val="decimal"/>
      <w:lvlText w:val="%7."/>
      <w:lvlJc w:val="left"/>
      <w:pPr>
        <w:ind w:left="5434" w:hanging="360"/>
      </w:pPr>
    </w:lvl>
    <w:lvl w:ilvl="7" w:tplc="041B0019" w:tentative="1">
      <w:start w:val="1"/>
      <w:numFmt w:val="lowerLetter"/>
      <w:lvlText w:val="%8."/>
      <w:lvlJc w:val="left"/>
      <w:pPr>
        <w:ind w:left="6154" w:hanging="360"/>
      </w:pPr>
    </w:lvl>
    <w:lvl w:ilvl="8" w:tplc="041B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18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9CF3C29"/>
    <w:multiLevelType w:val="multilevel"/>
    <w:tmpl w:val="AD0AF23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9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440"/>
      </w:pPr>
      <w:rPr>
        <w:rFonts w:hint="default"/>
      </w:rPr>
    </w:lvl>
  </w:abstractNum>
  <w:abstractNum w:abstractNumId="21" w15:restartNumberingAfterBreak="0">
    <w:nsid w:val="49DD6CDF"/>
    <w:multiLevelType w:val="multilevel"/>
    <w:tmpl w:val="0A4C53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CD54FCD"/>
    <w:multiLevelType w:val="multilevel"/>
    <w:tmpl w:val="513022BE"/>
    <w:lvl w:ilvl="0">
      <w:start w:val="15"/>
      <w:numFmt w:val="decimal"/>
      <w:lvlText w:val="%1."/>
      <w:lvlJc w:val="left"/>
      <w:pPr>
        <w:ind w:left="689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9DC0EF6"/>
    <w:multiLevelType w:val="multilevel"/>
    <w:tmpl w:val="5EE4B46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6" w15:restartNumberingAfterBreak="0">
    <w:nsid w:val="5DB36B7D"/>
    <w:multiLevelType w:val="multilevel"/>
    <w:tmpl w:val="EE30625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-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7" w15:restartNumberingAfterBreak="0">
    <w:nsid w:val="5DE26705"/>
    <w:multiLevelType w:val="multilevel"/>
    <w:tmpl w:val="D72660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8" w15:restartNumberingAfterBreak="0">
    <w:nsid w:val="65203B2C"/>
    <w:multiLevelType w:val="hybridMultilevel"/>
    <w:tmpl w:val="99968E10"/>
    <w:lvl w:ilvl="0" w:tplc="FFFFFFFF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3749C0"/>
    <w:multiLevelType w:val="multilevel"/>
    <w:tmpl w:val="27CC24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000000"/>
      </w:rPr>
    </w:lvl>
  </w:abstractNum>
  <w:abstractNum w:abstractNumId="30" w15:restartNumberingAfterBreak="0">
    <w:nsid w:val="73DD2BB9"/>
    <w:multiLevelType w:val="hybridMultilevel"/>
    <w:tmpl w:val="F53A4C66"/>
    <w:lvl w:ilvl="0" w:tplc="AC64E786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</w:rPr>
    </w:lvl>
    <w:lvl w:ilvl="1" w:tplc="F0187B16">
      <w:start w:val="1"/>
      <w:numFmt w:val="lowerLetter"/>
      <w:lvlText w:val="%2)"/>
      <w:lvlJc w:val="left"/>
      <w:pPr>
        <w:ind w:left="1440" w:hanging="360"/>
      </w:pPr>
      <w:rPr>
        <w:rFonts w:ascii="Arial Narrow" w:hAnsi="Arial Narrow" w:cs="Arial" w:hint="default"/>
        <w:sz w:val="22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4F001B32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D46DDE"/>
    <w:multiLevelType w:val="multilevel"/>
    <w:tmpl w:val="36E08EBE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32" w15:restartNumberingAfterBreak="0">
    <w:nsid w:val="7E8B75AE"/>
    <w:multiLevelType w:val="multilevel"/>
    <w:tmpl w:val="DC0E8016"/>
    <w:lvl w:ilvl="0">
      <w:start w:val="15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3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2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18" w:hanging="1440"/>
      </w:pPr>
      <w:rPr>
        <w:rFonts w:hint="default"/>
      </w:rPr>
    </w:lvl>
  </w:abstractNum>
  <w:num w:numId="1">
    <w:abstractNumId w:val="1"/>
  </w:num>
  <w:num w:numId="2">
    <w:abstractNumId w:val="28"/>
  </w:num>
  <w:num w:numId="3">
    <w:abstractNumId w:val="2"/>
  </w:num>
  <w:num w:numId="4">
    <w:abstractNumId w:val="22"/>
  </w:num>
  <w:num w:numId="5">
    <w:abstractNumId w:val="7"/>
  </w:num>
  <w:num w:numId="6">
    <w:abstractNumId w:val="0"/>
  </w:num>
  <w:num w:numId="7">
    <w:abstractNumId w:val="9"/>
  </w:num>
  <w:num w:numId="8">
    <w:abstractNumId w:val="18"/>
  </w:num>
  <w:num w:numId="9">
    <w:abstractNumId w:val="5"/>
  </w:num>
  <w:num w:numId="10">
    <w:abstractNumId w:val="4"/>
  </w:num>
  <w:num w:numId="11">
    <w:abstractNumId w:val="24"/>
  </w:num>
  <w:num w:numId="12">
    <w:abstractNumId w:val="19"/>
  </w:num>
  <w:num w:numId="13">
    <w:abstractNumId w:val="14"/>
  </w:num>
  <w:num w:numId="14">
    <w:abstractNumId w:val="6"/>
  </w:num>
  <w:num w:numId="15">
    <w:abstractNumId w:val="12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2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6">
    <w:abstractNumId w:val="12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17">
    <w:abstractNumId w:val="12"/>
    <w:lvlOverride w:ilvl="0">
      <w:lvl w:ilvl="0">
        <w:start w:val="3"/>
        <w:numFmt w:val="decimal"/>
        <w:lvlText w:val="1%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2%1.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1%1.4.1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1%1.4.1.%4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360"/>
          </w:tabs>
          <w:ind w:left="357" w:hanging="357"/>
        </w:pPr>
        <w:rPr>
          <w:rFonts w:hint="default"/>
        </w:rPr>
      </w:lvl>
    </w:lvlOverride>
  </w:num>
  <w:num w:numId="18">
    <w:abstractNumId w:val="3"/>
  </w:num>
  <w:num w:numId="19">
    <w:abstractNumId w:val="27"/>
  </w:num>
  <w:num w:numId="20">
    <w:abstractNumId w:val="21"/>
  </w:num>
  <w:num w:numId="21">
    <w:abstractNumId w:val="10"/>
  </w:num>
  <w:num w:numId="22">
    <w:abstractNumId w:val="20"/>
  </w:num>
  <w:num w:numId="23">
    <w:abstractNumId w:val="11"/>
  </w:num>
  <w:num w:numId="24">
    <w:abstractNumId w:val="12"/>
  </w:num>
  <w:num w:numId="25">
    <w:abstractNumId w:val="17"/>
  </w:num>
  <w:num w:numId="26">
    <w:abstractNumId w:val="23"/>
  </w:num>
  <w:num w:numId="27">
    <w:abstractNumId w:val="32"/>
  </w:num>
  <w:num w:numId="28">
    <w:abstractNumId w:val="30"/>
  </w:num>
  <w:num w:numId="29">
    <w:abstractNumId w:val="29"/>
  </w:num>
  <w:num w:numId="30">
    <w:abstractNumId w:val="8"/>
  </w:num>
  <w:num w:numId="31">
    <w:abstractNumId w:val="31"/>
  </w:num>
  <w:num w:numId="32">
    <w:abstractNumId w:val="25"/>
  </w:num>
  <w:num w:numId="33">
    <w:abstractNumId w:val="26"/>
  </w:num>
  <w:num w:numId="34">
    <w:abstractNumId w:val="15"/>
  </w:num>
  <w:num w:numId="35">
    <w:abstractNumId w:val="16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A12"/>
    <w:rsid w:val="00025E9B"/>
    <w:rsid w:val="00030548"/>
    <w:rsid w:val="00045214"/>
    <w:rsid w:val="000605E9"/>
    <w:rsid w:val="00060995"/>
    <w:rsid w:val="00064331"/>
    <w:rsid w:val="000745A3"/>
    <w:rsid w:val="00084A1D"/>
    <w:rsid w:val="0009230E"/>
    <w:rsid w:val="000C3D22"/>
    <w:rsid w:val="000E63EA"/>
    <w:rsid w:val="001114CF"/>
    <w:rsid w:val="00112F4A"/>
    <w:rsid w:val="001171F3"/>
    <w:rsid w:val="00133C96"/>
    <w:rsid w:val="00137061"/>
    <w:rsid w:val="00151AA3"/>
    <w:rsid w:val="00171EDF"/>
    <w:rsid w:val="001B335A"/>
    <w:rsid w:val="001D3398"/>
    <w:rsid w:val="001F12D4"/>
    <w:rsid w:val="001F50D8"/>
    <w:rsid w:val="00200066"/>
    <w:rsid w:val="00210B9B"/>
    <w:rsid w:val="00211A29"/>
    <w:rsid w:val="00225769"/>
    <w:rsid w:val="0024058B"/>
    <w:rsid w:val="00242433"/>
    <w:rsid w:val="00291212"/>
    <w:rsid w:val="00293200"/>
    <w:rsid w:val="002A3C94"/>
    <w:rsid w:val="002B7695"/>
    <w:rsid w:val="002D2077"/>
    <w:rsid w:val="002F7618"/>
    <w:rsid w:val="003223B4"/>
    <w:rsid w:val="00322403"/>
    <w:rsid w:val="003354F4"/>
    <w:rsid w:val="003736DC"/>
    <w:rsid w:val="00377A3A"/>
    <w:rsid w:val="00387B00"/>
    <w:rsid w:val="0039225D"/>
    <w:rsid w:val="00392D8C"/>
    <w:rsid w:val="00407F67"/>
    <w:rsid w:val="0041187B"/>
    <w:rsid w:val="00432107"/>
    <w:rsid w:val="00437421"/>
    <w:rsid w:val="00446896"/>
    <w:rsid w:val="00464EC7"/>
    <w:rsid w:val="00466A68"/>
    <w:rsid w:val="00475C65"/>
    <w:rsid w:val="004815E6"/>
    <w:rsid w:val="00496279"/>
    <w:rsid w:val="004B43C5"/>
    <w:rsid w:val="004C4AC4"/>
    <w:rsid w:val="004E16E5"/>
    <w:rsid w:val="00500E23"/>
    <w:rsid w:val="00515EDE"/>
    <w:rsid w:val="00521C5E"/>
    <w:rsid w:val="00532A4E"/>
    <w:rsid w:val="00585803"/>
    <w:rsid w:val="0059540B"/>
    <w:rsid w:val="00595E8B"/>
    <w:rsid w:val="00596CB5"/>
    <w:rsid w:val="005A11AE"/>
    <w:rsid w:val="005A5F86"/>
    <w:rsid w:val="005B2F36"/>
    <w:rsid w:val="005B4153"/>
    <w:rsid w:val="005B4B6C"/>
    <w:rsid w:val="005D16AD"/>
    <w:rsid w:val="005E56A9"/>
    <w:rsid w:val="005E7BEA"/>
    <w:rsid w:val="005F71C0"/>
    <w:rsid w:val="00600259"/>
    <w:rsid w:val="00601A54"/>
    <w:rsid w:val="00621C6A"/>
    <w:rsid w:val="00671268"/>
    <w:rsid w:val="006737DD"/>
    <w:rsid w:val="00691510"/>
    <w:rsid w:val="00696395"/>
    <w:rsid w:val="00697AE2"/>
    <w:rsid w:val="006A270C"/>
    <w:rsid w:val="006A6470"/>
    <w:rsid w:val="006D3BCE"/>
    <w:rsid w:val="006D7F1E"/>
    <w:rsid w:val="00721A89"/>
    <w:rsid w:val="00722665"/>
    <w:rsid w:val="007257B8"/>
    <w:rsid w:val="00730045"/>
    <w:rsid w:val="00731330"/>
    <w:rsid w:val="00732C93"/>
    <w:rsid w:val="00734E8D"/>
    <w:rsid w:val="00740791"/>
    <w:rsid w:val="00752B09"/>
    <w:rsid w:val="00786AAD"/>
    <w:rsid w:val="007B179E"/>
    <w:rsid w:val="007C3204"/>
    <w:rsid w:val="007C66AA"/>
    <w:rsid w:val="007F7B7E"/>
    <w:rsid w:val="0082351D"/>
    <w:rsid w:val="00846409"/>
    <w:rsid w:val="008559C2"/>
    <w:rsid w:val="00855E91"/>
    <w:rsid w:val="008751FE"/>
    <w:rsid w:val="00875B13"/>
    <w:rsid w:val="00885B4B"/>
    <w:rsid w:val="00894688"/>
    <w:rsid w:val="008C5312"/>
    <w:rsid w:val="008C6D3B"/>
    <w:rsid w:val="008E0428"/>
    <w:rsid w:val="008F4134"/>
    <w:rsid w:val="00934D8A"/>
    <w:rsid w:val="009461ED"/>
    <w:rsid w:val="00951673"/>
    <w:rsid w:val="009527E2"/>
    <w:rsid w:val="00964A77"/>
    <w:rsid w:val="0097686E"/>
    <w:rsid w:val="009B292D"/>
    <w:rsid w:val="009E4F61"/>
    <w:rsid w:val="009E6502"/>
    <w:rsid w:val="009F4781"/>
    <w:rsid w:val="009F5A12"/>
    <w:rsid w:val="00A11178"/>
    <w:rsid w:val="00A261BF"/>
    <w:rsid w:val="00A41D39"/>
    <w:rsid w:val="00A62BAF"/>
    <w:rsid w:val="00A97195"/>
    <w:rsid w:val="00AA7375"/>
    <w:rsid w:val="00AE3783"/>
    <w:rsid w:val="00AF0614"/>
    <w:rsid w:val="00AF5E56"/>
    <w:rsid w:val="00B02FBB"/>
    <w:rsid w:val="00B06B49"/>
    <w:rsid w:val="00B32E8B"/>
    <w:rsid w:val="00B40719"/>
    <w:rsid w:val="00B51D8E"/>
    <w:rsid w:val="00B91794"/>
    <w:rsid w:val="00B91AD9"/>
    <w:rsid w:val="00BB1898"/>
    <w:rsid w:val="00BC24EA"/>
    <w:rsid w:val="00BC2828"/>
    <w:rsid w:val="00BF54BA"/>
    <w:rsid w:val="00C47999"/>
    <w:rsid w:val="00CB5880"/>
    <w:rsid w:val="00CB7AA7"/>
    <w:rsid w:val="00CC3472"/>
    <w:rsid w:val="00CD215D"/>
    <w:rsid w:val="00CE7CF1"/>
    <w:rsid w:val="00CF458E"/>
    <w:rsid w:val="00CF48E9"/>
    <w:rsid w:val="00D25EC1"/>
    <w:rsid w:val="00D333F3"/>
    <w:rsid w:val="00D8219D"/>
    <w:rsid w:val="00D83E2A"/>
    <w:rsid w:val="00D87D24"/>
    <w:rsid w:val="00D923BE"/>
    <w:rsid w:val="00DA03E4"/>
    <w:rsid w:val="00DC7CD2"/>
    <w:rsid w:val="00E07A52"/>
    <w:rsid w:val="00E20724"/>
    <w:rsid w:val="00E20D18"/>
    <w:rsid w:val="00E22463"/>
    <w:rsid w:val="00E37615"/>
    <w:rsid w:val="00E80348"/>
    <w:rsid w:val="00E865C0"/>
    <w:rsid w:val="00EE42A4"/>
    <w:rsid w:val="00F01500"/>
    <w:rsid w:val="00F0179E"/>
    <w:rsid w:val="00F13233"/>
    <w:rsid w:val="00F32B07"/>
    <w:rsid w:val="00F35FAC"/>
    <w:rsid w:val="00F41A81"/>
    <w:rsid w:val="00F42ABD"/>
    <w:rsid w:val="00F57DB0"/>
    <w:rsid w:val="00FC6BC6"/>
    <w:rsid w:val="00FD042D"/>
    <w:rsid w:val="00FD1613"/>
    <w:rsid w:val="00FD2D44"/>
    <w:rsid w:val="00FE5F46"/>
    <w:rsid w:val="00FE785C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731BE"/>
  <w15:docId w15:val="{1165CECF-99A2-4CD6-882C-2938DE52E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F5A12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qFormat/>
    <w:rsid w:val="009F5A12"/>
    <w:pPr>
      <w:keepNext/>
      <w:tabs>
        <w:tab w:val="num" w:pos="576"/>
        <w:tab w:val="left" w:pos="1260"/>
      </w:tabs>
      <w:spacing w:before="200"/>
      <w:ind w:left="540"/>
      <w:outlineLvl w:val="1"/>
    </w:pPr>
    <w:rPr>
      <w:rFonts w:cs="Arial"/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F5A12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9F5A12"/>
    <w:pPr>
      <w:ind w:left="708"/>
    </w:pPr>
    <w:rPr>
      <w:lang w:val="x-none"/>
    </w:rPr>
  </w:style>
  <w:style w:type="character" w:customStyle="1" w:styleId="OdsekzoznamuChar">
    <w:name w:val="Odsek zoznamu Char"/>
    <w:link w:val="Odsekzoznamu"/>
    <w:uiPriority w:val="34"/>
    <w:locked/>
    <w:rsid w:val="009F5A12"/>
    <w:rPr>
      <w:rFonts w:ascii="Arial" w:eastAsia="Times New Roman" w:hAnsi="Arial" w:cs="Times New Roman"/>
      <w:sz w:val="20"/>
      <w:szCs w:val="20"/>
      <w:lang w:val="x-none" w:eastAsia="cs-CZ"/>
    </w:rPr>
  </w:style>
  <w:style w:type="paragraph" w:customStyle="1" w:styleId="Odsekzoznamu1">
    <w:name w:val="Odsek zoznamu1"/>
    <w:basedOn w:val="Normlny"/>
    <w:uiPriority w:val="99"/>
    <w:qFormat/>
    <w:rsid w:val="009F5A12"/>
    <w:pPr>
      <w:ind w:left="708"/>
    </w:pPr>
  </w:style>
  <w:style w:type="paragraph" w:customStyle="1" w:styleId="Bezriadkovania1">
    <w:name w:val="Bez riadkovania1"/>
    <w:uiPriority w:val="99"/>
    <w:rsid w:val="009F5A12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Level2">
    <w:name w:val="Level 2"/>
    <w:basedOn w:val="Normlny"/>
    <w:uiPriority w:val="99"/>
    <w:rsid w:val="009F5A12"/>
    <w:pPr>
      <w:tabs>
        <w:tab w:val="clear" w:pos="2160"/>
        <w:tab w:val="clear" w:pos="2880"/>
        <w:tab w:val="clear" w:pos="4500"/>
        <w:tab w:val="num" w:pos="360"/>
        <w:tab w:val="num" w:pos="680"/>
      </w:tabs>
      <w:spacing w:after="140" w:line="288" w:lineRule="auto"/>
      <w:ind w:left="680" w:hanging="680"/>
      <w:jc w:val="both"/>
    </w:pPr>
    <w:rPr>
      <w:rFonts w:cs="Arial"/>
      <w:kern w:val="20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464EC7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64EC7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58580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85803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8580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8580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8580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8580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85803"/>
    <w:rPr>
      <w:rFonts w:ascii="Segoe UI" w:eastAsia="Times New Roman" w:hAnsi="Segoe UI" w:cs="Segoe UI"/>
      <w:sz w:val="18"/>
      <w:szCs w:val="18"/>
      <w:lang w:eastAsia="cs-CZ"/>
    </w:rPr>
  </w:style>
  <w:style w:type="paragraph" w:styleId="Revzia">
    <w:name w:val="Revision"/>
    <w:hidden/>
    <w:uiPriority w:val="99"/>
    <w:semiHidden/>
    <w:rsid w:val="00AF5E56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2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A1852-5FCD-4ECB-B7E9-DFCD3B90D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3375</Words>
  <Characters>19240</Characters>
  <Application>Microsoft Office Word</Application>
  <DocSecurity>0</DocSecurity>
  <Lines>160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Rámcová dohoda</vt:lpstr>
    </vt:vector>
  </TitlesOfParts>
  <Company>MVSR</Company>
  <LinksUpToDate>false</LinksUpToDate>
  <CharactersWithSpaces>22570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Rámcová dohoda</dc:title>
  <dc:creator>tomas.kundrat@minv.sk</dc:creator>
  <cp:lastModifiedBy>Tomáš Kundrát</cp:lastModifiedBy>
  <cp:revision>2</cp:revision>
  <cp:lastPrinted>2019-01-28T08:18:00Z</cp:lastPrinted>
  <dcterms:created xsi:type="dcterms:W3CDTF">2019-07-02T09:41:00Z</dcterms:created>
  <dcterms:modified xsi:type="dcterms:W3CDTF">2019-07-02T09:41:00Z</dcterms:modified>
</cp:coreProperties>
</file>