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2CE" w:rsidRPr="00FA7518" w:rsidRDefault="00B012CE" w:rsidP="00613795">
      <w:pPr>
        <w:pStyle w:val="Nadpis1"/>
        <w:numPr>
          <w:ilvl w:val="0"/>
          <w:numId w:val="37"/>
        </w:numPr>
        <w:ind w:hanging="720"/>
        <w:rPr>
          <w:rFonts w:asciiTheme="minorHAnsi" w:hAnsiTheme="minorHAnsi"/>
          <w:sz w:val="22"/>
          <w:szCs w:val="22"/>
        </w:rPr>
      </w:pPr>
      <w:bookmarkStart w:id="0" w:name="_Toc6398194"/>
      <w:r>
        <w:rPr>
          <w:rFonts w:asciiTheme="minorHAnsi" w:hAnsiTheme="minorHAnsi"/>
          <w:sz w:val="22"/>
          <w:szCs w:val="22"/>
        </w:rPr>
        <w:t>OBCHODNÉ PODMIENKY VEREJNÉHO OBSTARÁVATEĽA</w:t>
      </w:r>
      <w:bookmarkEnd w:id="0"/>
      <w:r w:rsidRPr="00FA7518">
        <w:rPr>
          <w:rFonts w:asciiTheme="minorHAnsi" w:hAnsiTheme="minorHAnsi"/>
          <w:sz w:val="22"/>
          <w:szCs w:val="22"/>
        </w:rPr>
        <w:tab/>
      </w:r>
    </w:p>
    <w:p w:rsidR="00B012CE" w:rsidRPr="00D51E9C" w:rsidRDefault="00B012CE" w:rsidP="00B012CE">
      <w:pPr>
        <w:pStyle w:val="Cislo-2-text"/>
        <w:rPr>
          <w:rFonts w:asciiTheme="minorHAnsi" w:hAnsiTheme="minorHAnsi"/>
          <w:b/>
        </w:rPr>
      </w:pPr>
      <w:r>
        <w:tab/>
      </w:r>
      <w:r w:rsidRPr="00D51E9C">
        <w:rPr>
          <w:rFonts w:asciiTheme="minorHAnsi" w:hAnsiTheme="minorHAnsi"/>
          <w:b/>
        </w:rPr>
        <w:t xml:space="preserve">Návrh </w:t>
      </w:r>
      <w:r>
        <w:rPr>
          <w:rFonts w:asciiTheme="minorHAnsi" w:hAnsiTheme="minorHAnsi"/>
          <w:b/>
        </w:rPr>
        <w:t>Poistnej zmluvy</w:t>
      </w:r>
      <w:r w:rsidRPr="00D51E9C">
        <w:rPr>
          <w:rFonts w:asciiTheme="minorHAnsi" w:hAnsiTheme="minorHAnsi"/>
          <w:b/>
        </w:rPr>
        <w:t xml:space="preserve">. </w:t>
      </w:r>
    </w:p>
    <w:p w:rsidR="00B012CE" w:rsidRDefault="00B012CE" w:rsidP="00B012CE">
      <w:pPr>
        <w:pStyle w:val="Cislo-2-text"/>
        <w:tabs>
          <w:tab w:val="clear" w:pos="1423"/>
          <w:tab w:val="left" w:pos="709"/>
        </w:tabs>
        <w:rPr>
          <w:rFonts w:asciiTheme="minorHAnsi" w:hAnsiTheme="minorHAnsi"/>
        </w:rPr>
      </w:pPr>
    </w:p>
    <w:p w:rsidR="00B012CE" w:rsidRDefault="00B012CE" w:rsidP="00B012CE">
      <w:pPr>
        <w:pStyle w:val="Cislo-2-text"/>
        <w:tabs>
          <w:tab w:val="clear" w:pos="1423"/>
          <w:tab w:val="left" w:pos="709"/>
        </w:tabs>
        <w:rPr>
          <w:rFonts w:asciiTheme="minorHAnsi" w:hAnsiTheme="minorHAnsi"/>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Pr="00F60B3F" w:rsidRDefault="00B012CE" w:rsidP="00B012CE">
      <w:pPr>
        <w:jc w:val="center"/>
        <w:rPr>
          <w:rFonts w:asciiTheme="minorHAnsi" w:hAnsiTheme="minorHAnsi" w:cstheme="minorHAnsi"/>
          <w:b/>
        </w:rPr>
      </w:pPr>
    </w:p>
    <w:p w:rsidR="00B012CE" w:rsidRPr="00F60B3F" w:rsidRDefault="00B012CE" w:rsidP="00B012CE">
      <w:pPr>
        <w:pBdr>
          <w:top w:val="double" w:sz="2" w:space="1" w:color="000000"/>
        </w:pBd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Pr="00F60B3F" w:rsidRDefault="00B012CE" w:rsidP="00B012CE">
      <w:pPr>
        <w:rPr>
          <w:rFonts w:asciiTheme="minorHAnsi" w:hAnsiTheme="minorHAnsi" w:cstheme="minorHAnsi"/>
        </w:rPr>
      </w:pPr>
    </w:p>
    <w:p w:rsidR="00B012CE" w:rsidRPr="00F60B3F" w:rsidRDefault="00B012CE" w:rsidP="00B012CE">
      <w:pPr>
        <w:jc w:val="center"/>
        <w:rPr>
          <w:rFonts w:asciiTheme="minorHAnsi" w:hAnsiTheme="minorHAnsi" w:cstheme="minorHAnsi"/>
          <w:b/>
        </w:rPr>
      </w:pPr>
      <w:r>
        <w:rPr>
          <w:rFonts w:asciiTheme="minorHAnsi" w:hAnsiTheme="minorHAnsi" w:cstheme="minorHAnsi"/>
          <w:b/>
        </w:rPr>
        <w:t>Poistná zmluva</w:t>
      </w: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Pr="00F60B3F" w:rsidRDefault="00B012CE" w:rsidP="00B012CE">
      <w:pPr>
        <w:rPr>
          <w:rFonts w:asciiTheme="minorHAnsi" w:hAnsiTheme="minorHAnsi" w:cstheme="minorHAnsi"/>
        </w:rPr>
      </w:pPr>
    </w:p>
    <w:p w:rsidR="00B012CE" w:rsidRPr="00F60B3F" w:rsidRDefault="00B012CE" w:rsidP="00B012CE">
      <w:pPr>
        <w:pBdr>
          <w:bottom w:val="double" w:sz="2" w:space="1" w:color="000000"/>
        </w:pBdr>
        <w:rPr>
          <w:rFonts w:asciiTheme="minorHAnsi" w:hAnsiTheme="minorHAnsi" w:cstheme="minorHAnsi"/>
        </w:rPr>
      </w:pPr>
    </w:p>
    <w:p w:rsidR="00B012CE" w:rsidRDefault="00B012CE" w:rsidP="00B012CE">
      <w:pPr>
        <w:jc w:val="center"/>
        <w:rPr>
          <w:rFonts w:asciiTheme="minorHAnsi" w:hAnsiTheme="minorHAnsi" w:cstheme="minorHAnsi"/>
        </w:rPr>
      </w:pPr>
    </w:p>
    <w:p w:rsidR="00B012CE" w:rsidRDefault="00B012CE" w:rsidP="00B012CE">
      <w:pPr>
        <w:jc w:val="center"/>
        <w:rPr>
          <w:rFonts w:asciiTheme="minorHAnsi" w:hAnsiTheme="minorHAnsi" w:cstheme="minorHAnsi"/>
        </w:rPr>
      </w:pPr>
    </w:p>
    <w:p w:rsidR="00B012CE" w:rsidRPr="00F60B3F" w:rsidRDefault="00B012CE" w:rsidP="00B012CE">
      <w:pPr>
        <w:jc w:val="center"/>
        <w:rPr>
          <w:rFonts w:asciiTheme="minorHAnsi" w:hAnsiTheme="minorHAnsi" w:cstheme="minorHAnsi"/>
        </w:rPr>
      </w:pPr>
    </w:p>
    <w:p w:rsidR="00B012CE" w:rsidRPr="00F60B3F" w:rsidRDefault="00B012CE" w:rsidP="00B012CE">
      <w:pPr>
        <w:jc w:val="center"/>
        <w:rPr>
          <w:rFonts w:asciiTheme="minorHAnsi" w:hAnsiTheme="minorHAnsi" w:cstheme="minorHAnsi"/>
          <w:b/>
        </w:rPr>
      </w:pPr>
      <w:r w:rsidRPr="00F60B3F">
        <w:rPr>
          <w:rFonts w:asciiTheme="minorHAnsi" w:hAnsiTheme="minorHAnsi" w:cstheme="minorHAnsi"/>
          <w:b/>
        </w:rPr>
        <w:t>uzavretá medzi</w:t>
      </w: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Pr="00F60B3F" w:rsidRDefault="00B012CE" w:rsidP="00B012CE">
      <w:pPr>
        <w:jc w:val="center"/>
        <w:rPr>
          <w:rFonts w:asciiTheme="minorHAnsi" w:hAnsiTheme="minorHAnsi" w:cstheme="minorHAnsi"/>
          <w:b/>
        </w:rPr>
      </w:pPr>
      <w:r w:rsidRPr="00F60B3F">
        <w:rPr>
          <w:rFonts w:asciiTheme="minorHAnsi" w:hAnsiTheme="minorHAnsi" w:cstheme="minorHAnsi"/>
          <w:b/>
        </w:rPr>
        <w:t>Rozhlasom a televíziou Slovenska</w:t>
      </w:r>
    </w:p>
    <w:p w:rsidR="00B012CE" w:rsidRDefault="00B012CE" w:rsidP="00B012CE">
      <w:pPr>
        <w:jc w:val="center"/>
        <w:rPr>
          <w:rFonts w:asciiTheme="minorHAnsi" w:hAnsiTheme="minorHAnsi" w:cstheme="minorHAnsi"/>
          <w:b/>
        </w:rPr>
      </w:pPr>
      <w:r w:rsidRPr="00ED63BE">
        <w:rPr>
          <w:rFonts w:asciiTheme="minorHAnsi" w:hAnsiTheme="minorHAnsi" w:cstheme="minorHAnsi"/>
          <w:b/>
        </w:rPr>
        <w:t xml:space="preserve"> </w:t>
      </w:r>
    </w:p>
    <w:p w:rsidR="00B012CE" w:rsidRDefault="00B012CE" w:rsidP="00B012CE">
      <w:pPr>
        <w:jc w:val="center"/>
        <w:rPr>
          <w:rFonts w:asciiTheme="minorHAnsi" w:hAnsiTheme="minorHAnsi" w:cstheme="minorHAnsi"/>
          <w:b/>
        </w:rPr>
      </w:pPr>
    </w:p>
    <w:p w:rsidR="00B012CE" w:rsidRPr="00ED63BE" w:rsidRDefault="00B012CE" w:rsidP="00B012CE">
      <w:pPr>
        <w:jc w:val="center"/>
        <w:rPr>
          <w:rFonts w:asciiTheme="minorHAnsi" w:hAnsiTheme="minorHAnsi" w:cstheme="minorHAnsi"/>
          <w:b/>
        </w:rPr>
      </w:pPr>
    </w:p>
    <w:p w:rsidR="00B012CE" w:rsidRPr="00ED63BE" w:rsidRDefault="00B012CE" w:rsidP="00B012CE">
      <w:pPr>
        <w:jc w:val="center"/>
        <w:rPr>
          <w:rFonts w:asciiTheme="minorHAnsi" w:hAnsiTheme="minorHAnsi" w:cstheme="minorHAnsi"/>
          <w:b/>
        </w:rPr>
      </w:pPr>
      <w:r w:rsidRPr="00ED63BE">
        <w:rPr>
          <w:rFonts w:asciiTheme="minorHAnsi" w:hAnsiTheme="minorHAnsi" w:cstheme="minorHAnsi"/>
          <w:b/>
        </w:rPr>
        <w:t>a</w:t>
      </w:r>
    </w:p>
    <w:p w:rsidR="00B012CE" w:rsidRDefault="00B012CE" w:rsidP="00B012CE">
      <w:pPr>
        <w:jc w:val="center"/>
        <w:rPr>
          <w:rFonts w:asciiTheme="minorHAnsi" w:hAnsiTheme="minorHAnsi" w:cstheme="minorHAnsi"/>
        </w:rPr>
      </w:pPr>
    </w:p>
    <w:p w:rsidR="00B012CE" w:rsidRDefault="00B012CE" w:rsidP="00B012CE">
      <w:pPr>
        <w:jc w:val="center"/>
        <w:rPr>
          <w:rFonts w:asciiTheme="minorHAnsi" w:hAnsiTheme="minorHAnsi" w:cstheme="minorHAnsi"/>
        </w:rPr>
      </w:pPr>
    </w:p>
    <w:p w:rsidR="00B012CE" w:rsidRPr="00ED63BE" w:rsidRDefault="00B012CE" w:rsidP="00B012CE">
      <w:pPr>
        <w:jc w:val="center"/>
        <w:rPr>
          <w:rFonts w:asciiTheme="minorHAnsi" w:hAnsiTheme="minorHAnsi" w:cstheme="minorHAnsi"/>
        </w:rPr>
      </w:pPr>
    </w:p>
    <w:p w:rsidR="00B012CE" w:rsidRPr="00ED63BE" w:rsidRDefault="00B012CE" w:rsidP="00B012CE">
      <w:pPr>
        <w:jc w:val="center"/>
        <w:rPr>
          <w:rFonts w:asciiTheme="minorHAnsi" w:hAnsiTheme="minorHAnsi" w:cstheme="minorHAnsi"/>
          <w:b/>
        </w:rPr>
      </w:pPr>
      <w:r w:rsidRPr="00ED63BE">
        <w:rPr>
          <w:rFonts w:asciiTheme="minorHAnsi" w:hAnsiTheme="minorHAnsi" w:cstheme="minorHAnsi"/>
          <w:b/>
          <w:shd w:val="clear" w:color="auto" w:fill="8EAADB" w:themeFill="accent5" w:themeFillTint="99"/>
        </w:rPr>
        <w:t>[•]</w:t>
      </w:r>
    </w:p>
    <w:p w:rsidR="00B012CE" w:rsidRPr="00F60B3F" w:rsidRDefault="00B012CE" w:rsidP="00B012CE">
      <w:pPr>
        <w:jc w:val="center"/>
        <w:rPr>
          <w:rFonts w:asciiTheme="minorHAnsi" w:hAnsiTheme="minorHAnsi" w:cstheme="minorHAnsi"/>
          <w:b/>
        </w:rPr>
      </w:pPr>
    </w:p>
    <w:p w:rsidR="00B012CE" w:rsidRPr="00F60B3F" w:rsidRDefault="00B012CE" w:rsidP="00B012CE">
      <w:pPr>
        <w:jc w:val="center"/>
        <w:rPr>
          <w:rFonts w:asciiTheme="minorHAnsi" w:hAnsiTheme="minorHAnsi" w:cstheme="minorHAnsi"/>
          <w:b/>
        </w:rPr>
      </w:pPr>
    </w:p>
    <w:p w:rsidR="00B012CE" w:rsidRPr="00F60B3F"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Pr="00F60B3F"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Default="00B012CE" w:rsidP="00B012CE">
      <w:pPr>
        <w:jc w:val="center"/>
        <w:rPr>
          <w:rFonts w:asciiTheme="minorHAnsi" w:hAnsiTheme="minorHAnsi" w:cstheme="minorHAnsi"/>
          <w:b/>
        </w:rPr>
      </w:pPr>
    </w:p>
    <w:p w:rsidR="00B012CE" w:rsidRPr="00F60B3F" w:rsidRDefault="00B012CE" w:rsidP="00B012CE">
      <w:pPr>
        <w:jc w:val="center"/>
        <w:rPr>
          <w:rFonts w:asciiTheme="minorHAnsi" w:hAnsiTheme="minorHAnsi" w:cstheme="minorHAnsi"/>
          <w:b/>
        </w:rPr>
      </w:pPr>
    </w:p>
    <w:p w:rsidR="00B012CE" w:rsidRPr="00F60B3F" w:rsidRDefault="00B012CE" w:rsidP="00B012CE">
      <w:pPr>
        <w:jc w:val="center"/>
        <w:rPr>
          <w:rFonts w:asciiTheme="minorHAnsi" w:hAnsiTheme="minorHAnsi" w:cstheme="minorHAnsi"/>
          <w:b/>
        </w:rPr>
      </w:pPr>
    </w:p>
    <w:p w:rsidR="00B012CE" w:rsidRPr="00F60B3F" w:rsidRDefault="00B012CE" w:rsidP="00B012CE">
      <w:pPr>
        <w:jc w:val="center"/>
        <w:rPr>
          <w:rFonts w:asciiTheme="minorHAnsi" w:hAnsiTheme="minorHAnsi" w:cstheme="minorHAnsi"/>
          <w:b/>
        </w:rPr>
      </w:pPr>
    </w:p>
    <w:p w:rsidR="00B012CE" w:rsidRPr="00AC5F0A" w:rsidRDefault="00B012CE" w:rsidP="00B012CE">
      <w:pPr>
        <w:jc w:val="both"/>
        <w:rPr>
          <w:rFonts w:asciiTheme="minorHAnsi" w:hAnsiTheme="minorHAnsi" w:cstheme="minorHAnsi"/>
        </w:rPr>
      </w:pPr>
      <w:r w:rsidRPr="00AC5F0A">
        <w:rPr>
          <w:rFonts w:asciiTheme="minorHAnsi" w:hAnsiTheme="minorHAnsi" w:cstheme="minorHAnsi"/>
        </w:rPr>
        <w:lastRenderedPageBreak/>
        <w:t xml:space="preserve">Táto </w:t>
      </w:r>
      <w:r>
        <w:rPr>
          <w:rFonts w:asciiTheme="minorHAnsi" w:hAnsiTheme="minorHAnsi" w:cstheme="minorHAnsi"/>
        </w:rPr>
        <w:t>Poistná zmluva</w:t>
      </w:r>
      <w:r w:rsidRPr="00AC5F0A">
        <w:rPr>
          <w:rFonts w:asciiTheme="minorHAnsi" w:hAnsiTheme="minorHAnsi" w:cstheme="minorHAnsi"/>
        </w:rPr>
        <w:t xml:space="preserve"> sa uzatvára podľa príslušných ustanovení zákona č. 343/2015 Z. z. o verejnom obstarávaní a o zmene a doplnení niektorých zákonov (ďalej len „</w:t>
      </w:r>
      <w:r w:rsidRPr="00AC5F0A">
        <w:rPr>
          <w:rFonts w:asciiTheme="minorHAnsi" w:hAnsiTheme="minorHAnsi" w:cstheme="minorHAnsi"/>
          <w:b/>
        </w:rPr>
        <w:t>ZVO</w:t>
      </w:r>
      <w:r w:rsidRPr="00AC5F0A">
        <w:rPr>
          <w:rFonts w:asciiTheme="minorHAnsi" w:hAnsiTheme="minorHAnsi" w:cstheme="minorHAnsi"/>
        </w:rPr>
        <w:t xml:space="preserve">“) v spojení s ustanoveniami § </w:t>
      </w:r>
      <w:r>
        <w:rPr>
          <w:rFonts w:asciiTheme="minorHAnsi" w:hAnsiTheme="minorHAnsi" w:cstheme="minorHAnsi"/>
        </w:rPr>
        <w:t>788</w:t>
      </w:r>
      <w:r w:rsidRPr="00AC5F0A">
        <w:rPr>
          <w:rFonts w:asciiTheme="minorHAnsi" w:hAnsiTheme="minorHAnsi" w:cstheme="minorHAnsi"/>
        </w:rPr>
        <w:t xml:space="preserve"> a </w:t>
      </w:r>
      <w:proofErr w:type="spellStart"/>
      <w:r w:rsidRPr="00AC5F0A">
        <w:rPr>
          <w:rFonts w:asciiTheme="minorHAnsi" w:hAnsiTheme="minorHAnsi" w:cstheme="minorHAnsi"/>
        </w:rPr>
        <w:t>nasl</w:t>
      </w:r>
      <w:proofErr w:type="spellEnd"/>
      <w:r w:rsidRPr="00AC5F0A">
        <w:rPr>
          <w:rFonts w:asciiTheme="minorHAnsi" w:hAnsiTheme="minorHAnsi" w:cstheme="minorHAnsi"/>
        </w:rPr>
        <w:t xml:space="preserve">. zákona č. </w:t>
      </w:r>
      <w:r>
        <w:rPr>
          <w:rFonts w:asciiTheme="minorHAnsi" w:hAnsiTheme="minorHAnsi" w:cstheme="minorHAnsi"/>
        </w:rPr>
        <w:t>40</w:t>
      </w:r>
      <w:r w:rsidRPr="00AC5F0A">
        <w:rPr>
          <w:rFonts w:asciiTheme="minorHAnsi" w:hAnsiTheme="minorHAnsi" w:cstheme="minorHAnsi"/>
        </w:rPr>
        <w:t>/19</w:t>
      </w:r>
      <w:r>
        <w:rPr>
          <w:rFonts w:asciiTheme="minorHAnsi" w:hAnsiTheme="minorHAnsi" w:cstheme="minorHAnsi"/>
        </w:rPr>
        <w:t>64</w:t>
      </w:r>
      <w:r w:rsidRPr="00AC5F0A">
        <w:rPr>
          <w:rFonts w:asciiTheme="minorHAnsi" w:hAnsiTheme="minorHAnsi" w:cstheme="minorHAnsi"/>
        </w:rPr>
        <w:t xml:space="preserve"> Zb. O</w:t>
      </w:r>
      <w:r>
        <w:rPr>
          <w:rFonts w:asciiTheme="minorHAnsi" w:hAnsiTheme="minorHAnsi" w:cstheme="minorHAnsi"/>
        </w:rPr>
        <w:t>bčianskeho zákonníka</w:t>
      </w:r>
      <w:r w:rsidRPr="00AC5F0A">
        <w:rPr>
          <w:rFonts w:asciiTheme="minorHAnsi" w:hAnsiTheme="minorHAnsi" w:cstheme="minorHAnsi"/>
        </w:rPr>
        <w:t xml:space="preserve"> v platnom znení (ďalej len „</w:t>
      </w:r>
      <w:proofErr w:type="spellStart"/>
      <w:r w:rsidRPr="00AC5F0A">
        <w:rPr>
          <w:rFonts w:asciiTheme="minorHAnsi" w:hAnsiTheme="minorHAnsi" w:cstheme="minorHAnsi"/>
          <w:b/>
        </w:rPr>
        <w:t>Ob</w:t>
      </w:r>
      <w:r>
        <w:rPr>
          <w:rFonts w:asciiTheme="minorHAnsi" w:hAnsiTheme="minorHAnsi" w:cstheme="minorHAnsi"/>
          <w:b/>
        </w:rPr>
        <w:t>č</w:t>
      </w:r>
      <w:r w:rsidRPr="00AC5F0A">
        <w:rPr>
          <w:rFonts w:asciiTheme="minorHAnsi" w:hAnsiTheme="minorHAnsi" w:cstheme="minorHAnsi"/>
          <w:b/>
        </w:rPr>
        <w:t>Z</w:t>
      </w:r>
      <w:proofErr w:type="spellEnd"/>
      <w:r w:rsidRPr="00AC5F0A">
        <w:rPr>
          <w:rFonts w:asciiTheme="minorHAnsi" w:hAnsiTheme="minorHAnsi" w:cstheme="minorHAnsi"/>
        </w:rPr>
        <w:t>“) medzi nasledovnými zmluvnými stranami:</w:t>
      </w:r>
    </w:p>
    <w:p w:rsidR="00B012CE" w:rsidRPr="00AC5F0A" w:rsidRDefault="00B012CE" w:rsidP="00B012CE">
      <w:pPr>
        <w:jc w:val="both"/>
        <w:rPr>
          <w:rFonts w:asciiTheme="minorHAnsi" w:hAnsiTheme="minorHAnsi" w:cstheme="minorHAnsi"/>
        </w:rPr>
      </w:pPr>
    </w:p>
    <w:p w:rsidR="00B012CE" w:rsidRPr="00AC5F0A" w:rsidRDefault="00B012CE" w:rsidP="00613795">
      <w:pPr>
        <w:pStyle w:val="Odsekzoznamu"/>
        <w:numPr>
          <w:ilvl w:val="0"/>
          <w:numId w:val="4"/>
        </w:numPr>
        <w:spacing w:after="0" w:line="240" w:lineRule="auto"/>
        <w:ind w:left="851" w:hanging="851"/>
        <w:jc w:val="both"/>
        <w:rPr>
          <w:rFonts w:cstheme="minorHAnsi"/>
          <w:b/>
          <w:bCs/>
        </w:rPr>
      </w:pPr>
      <w:r w:rsidRPr="00AC5F0A">
        <w:rPr>
          <w:rFonts w:cstheme="minorHAnsi"/>
          <w:b/>
          <w:bCs/>
        </w:rPr>
        <w:t>Rozhlas a televízia Slovenska</w:t>
      </w:r>
    </w:p>
    <w:p w:rsidR="00B012CE" w:rsidRPr="00AC5F0A" w:rsidRDefault="00B012CE" w:rsidP="00B012CE">
      <w:pPr>
        <w:pStyle w:val="Odsekzoznamu"/>
        <w:ind w:left="851"/>
        <w:jc w:val="both"/>
        <w:rPr>
          <w:rFonts w:cstheme="minorHAnsi"/>
        </w:rPr>
      </w:pPr>
      <w:r w:rsidRPr="00AC5F0A">
        <w:rPr>
          <w:rFonts w:cstheme="minorHAnsi"/>
        </w:rPr>
        <w:t>sídlo: Mlynská dolina, 845 45 Bratislava, Slovenská republika</w:t>
      </w:r>
    </w:p>
    <w:p w:rsidR="00B012CE" w:rsidRPr="00AC5F0A" w:rsidRDefault="00B012CE" w:rsidP="00B012CE">
      <w:pPr>
        <w:pStyle w:val="Odsekzoznamu"/>
        <w:ind w:left="851"/>
        <w:jc w:val="both"/>
        <w:rPr>
          <w:rFonts w:cstheme="minorHAnsi"/>
        </w:rPr>
      </w:pPr>
      <w:r w:rsidRPr="00AC5F0A">
        <w:rPr>
          <w:rFonts w:cstheme="minorHAnsi"/>
        </w:rPr>
        <w:t>IČO: 47 232</w:t>
      </w:r>
      <w:r>
        <w:rPr>
          <w:rFonts w:cstheme="minorHAnsi"/>
        </w:rPr>
        <w:t> </w:t>
      </w:r>
      <w:r w:rsidRPr="00AC5F0A">
        <w:rPr>
          <w:rFonts w:cstheme="minorHAnsi"/>
        </w:rPr>
        <w:t>480</w:t>
      </w:r>
    </w:p>
    <w:p w:rsidR="00B012CE" w:rsidRPr="00AC5F0A" w:rsidRDefault="00B012CE" w:rsidP="00B012CE">
      <w:pPr>
        <w:pStyle w:val="Odsekzoznamu"/>
        <w:ind w:left="851"/>
        <w:jc w:val="both"/>
        <w:rPr>
          <w:rFonts w:cstheme="minorHAnsi"/>
        </w:rPr>
      </w:pPr>
      <w:r w:rsidRPr="00AC5F0A">
        <w:rPr>
          <w:rFonts w:eastAsia="STXihei" w:cstheme="minorHAnsi"/>
        </w:rPr>
        <w:t xml:space="preserve">IČ DPH: </w:t>
      </w:r>
      <w:r w:rsidRPr="00AC5F0A">
        <w:rPr>
          <w:rFonts w:cstheme="minorHAnsi"/>
          <w:bCs/>
          <w:shd w:val="clear" w:color="auto" w:fill="FFFFFF"/>
        </w:rPr>
        <w:t>SK2023169973</w:t>
      </w:r>
    </w:p>
    <w:p w:rsidR="00B012CE" w:rsidRPr="00AC5F0A" w:rsidRDefault="00B012CE" w:rsidP="00B012CE">
      <w:pPr>
        <w:ind w:left="851" w:hanging="851"/>
        <w:rPr>
          <w:rFonts w:asciiTheme="minorHAnsi" w:hAnsiTheme="minorHAnsi" w:cstheme="minorHAnsi"/>
        </w:rPr>
      </w:pPr>
      <w:r>
        <w:rPr>
          <w:rFonts w:asciiTheme="minorHAnsi" w:eastAsia="STXihei" w:hAnsiTheme="minorHAnsi" w:cstheme="minorHAnsi"/>
        </w:rPr>
        <w:tab/>
      </w:r>
      <w:r>
        <w:rPr>
          <w:rFonts w:asciiTheme="minorHAnsi" w:eastAsia="STXihei" w:hAnsiTheme="minorHAnsi" w:cstheme="minorHAnsi"/>
        </w:rPr>
        <w:tab/>
      </w:r>
      <w:r w:rsidRPr="00AC5F0A">
        <w:rPr>
          <w:rFonts w:asciiTheme="minorHAnsi" w:eastAsia="STXihei" w:hAnsiTheme="minorHAnsi" w:cstheme="minorHAnsi"/>
        </w:rPr>
        <w:t>registrácia: Obchodný register OS Bratislava I, oddiel Po, vložka č. 1922/B</w:t>
      </w:r>
      <w:r w:rsidRPr="00AC5F0A">
        <w:rPr>
          <w:rFonts w:asciiTheme="minorHAnsi" w:hAnsiTheme="minorHAnsi" w:cstheme="minorHAnsi"/>
        </w:rPr>
        <w:t xml:space="preserve"> </w:t>
      </w:r>
    </w:p>
    <w:p w:rsidR="00B012CE" w:rsidRPr="00AC5F0A" w:rsidRDefault="00B012CE" w:rsidP="00B012CE">
      <w:pPr>
        <w:ind w:left="851" w:hanging="851"/>
        <w:rPr>
          <w:rFonts w:asciiTheme="minorHAnsi" w:eastAsia="Times New Roman" w:hAnsiTheme="minorHAnsi" w:cstheme="minorHAnsi"/>
          <w:iCs/>
          <w:lang w:eastAsia="cs-CZ"/>
        </w:rPr>
      </w:pPr>
      <w:r>
        <w:rPr>
          <w:rFonts w:asciiTheme="minorHAnsi" w:hAnsiTheme="minorHAnsi" w:cstheme="minorHAnsi"/>
        </w:rPr>
        <w:tab/>
      </w:r>
      <w:r>
        <w:rPr>
          <w:rFonts w:asciiTheme="minorHAnsi" w:hAnsiTheme="minorHAnsi" w:cstheme="minorHAnsi"/>
        </w:rPr>
        <w:tab/>
      </w:r>
      <w:r w:rsidRPr="00AC5F0A">
        <w:rPr>
          <w:rFonts w:asciiTheme="minorHAnsi" w:hAnsiTheme="minorHAnsi" w:cstheme="minorHAnsi"/>
        </w:rPr>
        <w:t>konajúca prostredníctvom: PhDr. Jaroslav Rezník, generálny riaditeľ</w:t>
      </w:r>
    </w:p>
    <w:p w:rsidR="00B012CE" w:rsidRPr="00AC5F0A" w:rsidRDefault="00B012CE" w:rsidP="00B012CE">
      <w:pPr>
        <w:pStyle w:val="Odsekzoznamu"/>
        <w:ind w:left="851"/>
        <w:jc w:val="both"/>
        <w:rPr>
          <w:rFonts w:cstheme="minorHAnsi"/>
        </w:rPr>
      </w:pPr>
      <w:r w:rsidRPr="00AC5F0A">
        <w:rPr>
          <w:rFonts w:cstheme="minorHAnsi"/>
        </w:rPr>
        <w:t xml:space="preserve">bankové spojenie: </w:t>
      </w:r>
      <w:r w:rsidRPr="00AC5F0A">
        <w:rPr>
          <w:rFonts w:cs="Arial"/>
        </w:rPr>
        <w:t>Tatra banka, a. s., Bratislava</w:t>
      </w:r>
    </w:p>
    <w:p w:rsidR="00B012CE" w:rsidRPr="00AC5F0A" w:rsidRDefault="00B012CE" w:rsidP="00B012CE">
      <w:pPr>
        <w:pStyle w:val="Odsekzoznamu"/>
        <w:ind w:left="851"/>
        <w:jc w:val="both"/>
        <w:rPr>
          <w:rFonts w:cstheme="minorHAnsi"/>
        </w:rPr>
      </w:pPr>
      <w:r w:rsidRPr="00AC5F0A">
        <w:rPr>
          <w:rFonts w:cstheme="minorHAnsi"/>
        </w:rPr>
        <w:t xml:space="preserve">IBAN: </w:t>
      </w:r>
      <w:r w:rsidRPr="00AC5F0A">
        <w:rPr>
          <w:rFonts w:cs="Arial"/>
        </w:rPr>
        <w:t>SK7811000000002923123200</w:t>
      </w:r>
    </w:p>
    <w:p w:rsidR="00B012CE" w:rsidRPr="00AC5F0A" w:rsidRDefault="00B012CE" w:rsidP="00B012CE">
      <w:pPr>
        <w:pStyle w:val="Odsekzoznamu"/>
        <w:ind w:left="851" w:hanging="851"/>
        <w:jc w:val="both"/>
        <w:rPr>
          <w:rFonts w:cstheme="minorHAnsi"/>
        </w:rPr>
      </w:pPr>
      <w:r w:rsidRPr="00AC5F0A">
        <w:rPr>
          <w:rFonts w:cstheme="minorHAnsi"/>
        </w:rPr>
        <w:tab/>
      </w:r>
      <w:r w:rsidRPr="00AC5F0A">
        <w:rPr>
          <w:rFonts w:cstheme="minorHAnsi"/>
        </w:rPr>
        <w:tab/>
      </w:r>
    </w:p>
    <w:p w:rsidR="00B012CE" w:rsidRPr="00AC5F0A" w:rsidRDefault="00B012CE" w:rsidP="00B012CE">
      <w:pPr>
        <w:pStyle w:val="Odsekzoznamu"/>
        <w:ind w:left="851"/>
        <w:jc w:val="both"/>
        <w:rPr>
          <w:rFonts w:eastAsia="STXihei" w:cstheme="minorHAnsi"/>
        </w:rPr>
      </w:pPr>
      <w:r w:rsidRPr="00AC5F0A">
        <w:rPr>
          <w:rFonts w:eastAsia="STXihei" w:cstheme="minorHAnsi"/>
        </w:rPr>
        <w:t>(ďalej len „</w:t>
      </w:r>
      <w:r>
        <w:rPr>
          <w:rFonts w:eastAsia="STXihei" w:cstheme="minorHAnsi"/>
          <w:b/>
          <w:bCs/>
        </w:rPr>
        <w:t>Poistník</w:t>
      </w:r>
      <w:r w:rsidRPr="00AC5F0A">
        <w:rPr>
          <w:rFonts w:eastAsia="STXihei" w:cstheme="minorHAnsi"/>
        </w:rPr>
        <w:t>“</w:t>
      </w:r>
      <w:r>
        <w:rPr>
          <w:rFonts w:eastAsia="STXihei" w:cstheme="minorHAnsi"/>
        </w:rPr>
        <w:t xml:space="preserve"> alebo </w:t>
      </w:r>
      <w:r w:rsidRPr="009A301B">
        <w:rPr>
          <w:rFonts w:eastAsia="STXihei" w:cstheme="minorHAnsi"/>
          <w:b/>
        </w:rPr>
        <w:t>„Poistený“</w:t>
      </w:r>
      <w:r w:rsidRPr="00AC5F0A">
        <w:rPr>
          <w:rFonts w:eastAsia="STXihei" w:cstheme="minorHAnsi"/>
        </w:rPr>
        <w:t>)</w:t>
      </w:r>
    </w:p>
    <w:p w:rsidR="00B012CE" w:rsidRPr="00AC5F0A" w:rsidRDefault="00B012CE" w:rsidP="00B012CE">
      <w:pPr>
        <w:pStyle w:val="Odsekzoznamu"/>
        <w:ind w:left="567"/>
        <w:jc w:val="both"/>
        <w:rPr>
          <w:rFonts w:eastAsia="STXihei" w:cstheme="minorHAnsi"/>
        </w:rPr>
      </w:pPr>
    </w:p>
    <w:p w:rsidR="00B012CE" w:rsidRPr="00AC5F0A" w:rsidRDefault="00B012CE" w:rsidP="00B012CE">
      <w:pPr>
        <w:pStyle w:val="Odsekzoznamu"/>
        <w:ind w:left="567"/>
        <w:jc w:val="both"/>
        <w:rPr>
          <w:rFonts w:eastAsia="STXihei" w:cstheme="minorHAnsi"/>
        </w:rPr>
      </w:pPr>
    </w:p>
    <w:p w:rsidR="00B012CE" w:rsidRPr="00AC5F0A" w:rsidRDefault="00B012CE" w:rsidP="00613795">
      <w:pPr>
        <w:pStyle w:val="Odsekzoznamu"/>
        <w:numPr>
          <w:ilvl w:val="0"/>
          <w:numId w:val="4"/>
        </w:numPr>
        <w:spacing w:after="0" w:line="240" w:lineRule="auto"/>
        <w:ind w:left="851" w:hanging="851"/>
        <w:jc w:val="both"/>
        <w:rPr>
          <w:rFonts w:cstheme="minorHAnsi"/>
          <w:b/>
          <w:bCs/>
        </w:rPr>
      </w:pPr>
      <w:r w:rsidRPr="00AC5F0A">
        <w:rPr>
          <w:rFonts w:cstheme="minorHAnsi"/>
          <w:shd w:val="clear" w:color="auto" w:fill="8EAADB" w:themeFill="accent5" w:themeFillTint="99"/>
        </w:rPr>
        <w:t>[•]</w:t>
      </w:r>
    </w:p>
    <w:p w:rsidR="00B012CE" w:rsidRPr="00AC5F0A" w:rsidRDefault="00B012CE" w:rsidP="00B012CE">
      <w:pPr>
        <w:pStyle w:val="Odsekzoznamu"/>
        <w:ind w:left="851"/>
        <w:jc w:val="both"/>
        <w:rPr>
          <w:rFonts w:eastAsia="STXihei" w:cstheme="minorHAnsi"/>
        </w:rPr>
      </w:pPr>
      <w:r w:rsidRPr="00AC5F0A">
        <w:rPr>
          <w:rFonts w:cstheme="minorHAnsi"/>
        </w:rPr>
        <w:t xml:space="preserve">sídlo: </w:t>
      </w:r>
      <w:r w:rsidRPr="00AC5F0A">
        <w:rPr>
          <w:rFonts w:cstheme="minorHAnsi"/>
          <w:shd w:val="clear" w:color="auto" w:fill="8EAADB" w:themeFill="accent5" w:themeFillTint="99"/>
        </w:rPr>
        <w:t>[•]</w:t>
      </w:r>
    </w:p>
    <w:p w:rsidR="00B012CE" w:rsidRPr="00AC5F0A" w:rsidRDefault="00B012CE" w:rsidP="00B012CE">
      <w:pPr>
        <w:pStyle w:val="Odsekzoznamu"/>
        <w:ind w:left="851"/>
        <w:jc w:val="both"/>
        <w:rPr>
          <w:rFonts w:cstheme="minorHAnsi"/>
        </w:rPr>
      </w:pPr>
      <w:r w:rsidRPr="00AC5F0A">
        <w:rPr>
          <w:rFonts w:eastAsia="STXihei" w:cstheme="minorHAnsi"/>
        </w:rPr>
        <w:t>IČO:  </w:t>
      </w:r>
      <w:r w:rsidRPr="00AC5F0A">
        <w:rPr>
          <w:rFonts w:cstheme="minorHAnsi"/>
          <w:shd w:val="clear" w:color="auto" w:fill="8EAADB" w:themeFill="accent5" w:themeFillTint="99"/>
        </w:rPr>
        <w:t>[•]</w:t>
      </w:r>
    </w:p>
    <w:p w:rsidR="00B012CE" w:rsidRPr="00AC5F0A" w:rsidRDefault="00B012CE" w:rsidP="00B012CE">
      <w:pPr>
        <w:pStyle w:val="Odsekzoznamu"/>
        <w:ind w:left="851"/>
        <w:jc w:val="both"/>
        <w:rPr>
          <w:rFonts w:cstheme="minorHAnsi"/>
          <w:shd w:val="clear" w:color="auto" w:fill="8EAADB" w:themeFill="accent5" w:themeFillTint="99"/>
        </w:rPr>
      </w:pPr>
      <w:r w:rsidRPr="00AC5F0A">
        <w:rPr>
          <w:rFonts w:eastAsia="STXihei" w:cstheme="minorHAnsi"/>
        </w:rPr>
        <w:t xml:space="preserve">IČ DPH: </w:t>
      </w:r>
      <w:r w:rsidRPr="00AC5F0A">
        <w:rPr>
          <w:rFonts w:cstheme="minorHAnsi"/>
          <w:shd w:val="clear" w:color="auto" w:fill="8EAADB" w:themeFill="accent5" w:themeFillTint="99"/>
        </w:rPr>
        <w:t>[•]</w:t>
      </w:r>
    </w:p>
    <w:p w:rsidR="00B012CE" w:rsidRPr="00AC5F0A" w:rsidRDefault="00B012CE" w:rsidP="00B012CE">
      <w:pPr>
        <w:pStyle w:val="Odsekzoznamu"/>
        <w:ind w:left="851"/>
        <w:jc w:val="both"/>
        <w:rPr>
          <w:rFonts w:cstheme="minorHAnsi"/>
        </w:rPr>
      </w:pPr>
      <w:r w:rsidRPr="00AC5F0A">
        <w:rPr>
          <w:rFonts w:eastAsia="STXihei" w:cstheme="minorHAnsi"/>
        </w:rPr>
        <w:t xml:space="preserve">DIČ: </w:t>
      </w:r>
      <w:r w:rsidRPr="00AC5F0A">
        <w:rPr>
          <w:rFonts w:cstheme="minorHAnsi"/>
          <w:b/>
          <w:shd w:val="clear" w:color="auto" w:fill="8EAADB" w:themeFill="accent5" w:themeFillTint="99"/>
        </w:rPr>
        <w:t>[•]</w:t>
      </w:r>
    </w:p>
    <w:p w:rsidR="00B012CE" w:rsidRPr="00AC5F0A" w:rsidRDefault="00B012CE" w:rsidP="00B012CE">
      <w:pPr>
        <w:pStyle w:val="Odsekzoznamu"/>
        <w:ind w:left="851"/>
        <w:jc w:val="both"/>
        <w:rPr>
          <w:rFonts w:eastAsia="STXihei" w:cstheme="minorHAnsi"/>
        </w:rPr>
      </w:pPr>
      <w:r w:rsidRPr="00AC5F0A">
        <w:rPr>
          <w:rFonts w:eastAsia="STXihei" w:cstheme="minorHAnsi"/>
        </w:rPr>
        <w:t xml:space="preserve">registrácia: </w:t>
      </w:r>
      <w:r w:rsidRPr="00AC5F0A">
        <w:rPr>
          <w:rFonts w:cstheme="minorHAnsi"/>
          <w:shd w:val="clear" w:color="auto" w:fill="8EAADB" w:themeFill="accent5" w:themeFillTint="99"/>
        </w:rPr>
        <w:t>[•]</w:t>
      </w:r>
    </w:p>
    <w:p w:rsidR="00B012CE" w:rsidRPr="00AC5F0A" w:rsidRDefault="00B012CE" w:rsidP="00B012CE">
      <w:pPr>
        <w:pStyle w:val="Odsekzoznamu"/>
        <w:ind w:left="851"/>
        <w:jc w:val="both"/>
        <w:rPr>
          <w:rFonts w:cstheme="minorHAnsi"/>
        </w:rPr>
      </w:pPr>
      <w:r w:rsidRPr="00AC5F0A">
        <w:rPr>
          <w:rFonts w:cstheme="minorHAnsi"/>
        </w:rPr>
        <w:t xml:space="preserve">konajúca prostredníctvom: </w:t>
      </w:r>
      <w:r w:rsidRPr="00AC5F0A">
        <w:rPr>
          <w:rFonts w:cstheme="minorHAnsi"/>
          <w:shd w:val="clear" w:color="auto" w:fill="8EAADB" w:themeFill="accent5" w:themeFillTint="99"/>
        </w:rPr>
        <w:t>[•]</w:t>
      </w:r>
    </w:p>
    <w:p w:rsidR="00B012CE" w:rsidRPr="00AC5F0A" w:rsidRDefault="00B012CE" w:rsidP="00B012CE">
      <w:pPr>
        <w:pStyle w:val="Odsekzoznamu"/>
        <w:ind w:left="851"/>
        <w:jc w:val="both"/>
        <w:rPr>
          <w:rFonts w:cstheme="minorHAnsi"/>
        </w:rPr>
      </w:pPr>
      <w:r w:rsidRPr="00AC5F0A">
        <w:rPr>
          <w:rFonts w:cstheme="minorHAnsi"/>
        </w:rPr>
        <w:t xml:space="preserve">bankové spojenie: </w:t>
      </w:r>
      <w:r w:rsidRPr="00AC5F0A">
        <w:rPr>
          <w:rFonts w:cstheme="minorHAnsi"/>
          <w:shd w:val="clear" w:color="auto" w:fill="8EAADB" w:themeFill="accent5" w:themeFillTint="99"/>
        </w:rPr>
        <w:t>[•]</w:t>
      </w:r>
    </w:p>
    <w:p w:rsidR="00B012CE" w:rsidRPr="00AC5F0A" w:rsidRDefault="00B012CE" w:rsidP="00B012CE">
      <w:pPr>
        <w:pStyle w:val="Odsekzoznamu"/>
        <w:ind w:left="851"/>
        <w:jc w:val="both"/>
        <w:rPr>
          <w:rFonts w:cstheme="minorHAnsi"/>
        </w:rPr>
      </w:pPr>
      <w:r w:rsidRPr="00AC5F0A">
        <w:rPr>
          <w:rFonts w:cstheme="minorHAnsi"/>
        </w:rPr>
        <w:t xml:space="preserve">IBAN: </w:t>
      </w:r>
      <w:r w:rsidRPr="00AC5F0A">
        <w:rPr>
          <w:rFonts w:cstheme="minorHAnsi"/>
          <w:shd w:val="clear" w:color="auto" w:fill="8EAADB" w:themeFill="accent5" w:themeFillTint="99"/>
        </w:rPr>
        <w:t>[•]</w:t>
      </w:r>
    </w:p>
    <w:p w:rsidR="00B012CE" w:rsidRPr="00AC5F0A" w:rsidRDefault="00B012CE" w:rsidP="00B012CE">
      <w:pPr>
        <w:pStyle w:val="Odsekzoznamu"/>
        <w:ind w:left="851"/>
        <w:jc w:val="both"/>
        <w:rPr>
          <w:rFonts w:cstheme="minorHAnsi"/>
        </w:rPr>
      </w:pPr>
    </w:p>
    <w:p w:rsidR="00B012CE" w:rsidRPr="00AC5F0A" w:rsidRDefault="00B012CE" w:rsidP="00B012CE">
      <w:pPr>
        <w:pStyle w:val="Odsekzoznamu"/>
        <w:ind w:left="851"/>
        <w:jc w:val="both"/>
        <w:rPr>
          <w:rFonts w:cstheme="minorHAnsi"/>
        </w:rPr>
      </w:pPr>
      <w:r w:rsidRPr="00AC5F0A">
        <w:rPr>
          <w:rFonts w:cstheme="minorHAnsi"/>
        </w:rPr>
        <w:t>(ďalej len „</w:t>
      </w:r>
      <w:r>
        <w:rPr>
          <w:rFonts w:cstheme="minorHAnsi"/>
          <w:b/>
        </w:rPr>
        <w:t>Poisťovateľ</w:t>
      </w:r>
      <w:r w:rsidRPr="00AC5F0A">
        <w:rPr>
          <w:rFonts w:cstheme="minorHAnsi"/>
        </w:rPr>
        <w:t>“</w:t>
      </w:r>
      <w:r>
        <w:rPr>
          <w:rFonts w:cstheme="minorHAnsi"/>
        </w:rPr>
        <w:t xml:space="preserve"> a </w:t>
      </w:r>
      <w:r w:rsidRPr="003242B7">
        <w:rPr>
          <w:rFonts w:cstheme="minorHAnsi"/>
          <w:b/>
        </w:rPr>
        <w:t>„Poistiteľ“</w:t>
      </w:r>
      <w:r w:rsidRPr="00AC5F0A">
        <w:rPr>
          <w:rFonts w:cstheme="minorHAnsi"/>
        </w:rPr>
        <w:t>)</w:t>
      </w:r>
    </w:p>
    <w:p w:rsidR="00B012CE" w:rsidRPr="00AC5F0A" w:rsidRDefault="00B012CE" w:rsidP="00B012CE">
      <w:pPr>
        <w:ind w:left="600"/>
        <w:jc w:val="both"/>
        <w:rPr>
          <w:rFonts w:asciiTheme="minorHAnsi" w:hAnsiTheme="minorHAnsi" w:cstheme="minorHAnsi"/>
        </w:rPr>
      </w:pPr>
    </w:p>
    <w:p w:rsidR="00B012CE" w:rsidRPr="00AC5F0A" w:rsidRDefault="00B012CE" w:rsidP="00B012CE">
      <w:pPr>
        <w:ind w:left="851" w:hanging="251"/>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AC5F0A">
        <w:rPr>
          <w:rFonts w:asciiTheme="minorHAnsi" w:hAnsiTheme="minorHAnsi" w:cstheme="minorHAnsi"/>
        </w:rPr>
        <w:t>(</w:t>
      </w:r>
      <w:r>
        <w:rPr>
          <w:rFonts w:asciiTheme="minorHAnsi" w:hAnsiTheme="minorHAnsi" w:cstheme="minorHAnsi"/>
        </w:rPr>
        <w:t>Poistník</w:t>
      </w:r>
      <w:r w:rsidRPr="00AC5F0A">
        <w:rPr>
          <w:rFonts w:asciiTheme="minorHAnsi" w:hAnsiTheme="minorHAnsi" w:cstheme="minorHAnsi"/>
        </w:rPr>
        <w:t xml:space="preserve"> a  ďalej spolu ako „</w:t>
      </w:r>
      <w:r w:rsidRPr="00AC5F0A">
        <w:rPr>
          <w:rFonts w:asciiTheme="minorHAnsi" w:hAnsiTheme="minorHAnsi" w:cstheme="minorHAnsi"/>
          <w:b/>
        </w:rPr>
        <w:t>Zmluvné strany</w:t>
      </w:r>
      <w:r w:rsidRPr="00AC5F0A">
        <w:rPr>
          <w:rFonts w:asciiTheme="minorHAnsi" w:hAnsiTheme="minorHAnsi" w:cstheme="minorHAnsi"/>
        </w:rPr>
        <w:t>“ alebo každý samostatne aj ako „</w:t>
      </w:r>
      <w:r w:rsidRPr="00AC5F0A">
        <w:rPr>
          <w:rFonts w:asciiTheme="minorHAnsi" w:hAnsiTheme="minorHAnsi" w:cstheme="minorHAnsi"/>
          <w:b/>
        </w:rPr>
        <w:t>Zmluvná strana</w:t>
      </w:r>
      <w:r w:rsidRPr="00AC5F0A">
        <w:rPr>
          <w:rFonts w:asciiTheme="minorHAnsi" w:hAnsiTheme="minorHAnsi" w:cstheme="minorHAnsi"/>
        </w:rPr>
        <w:t>“)</w:t>
      </w:r>
    </w:p>
    <w:p w:rsidR="00B012CE" w:rsidRDefault="00B012CE" w:rsidP="00B012CE">
      <w:pPr>
        <w:jc w:val="center"/>
        <w:rPr>
          <w:rFonts w:asciiTheme="minorHAnsi" w:hAnsiTheme="minorHAnsi" w:cstheme="minorHAnsi"/>
          <w:b/>
        </w:rPr>
      </w:pPr>
    </w:p>
    <w:p w:rsidR="00B012CE" w:rsidRPr="00AC5F0A" w:rsidRDefault="00B012CE" w:rsidP="00B012CE">
      <w:pPr>
        <w:jc w:val="center"/>
        <w:rPr>
          <w:rFonts w:asciiTheme="minorHAnsi" w:hAnsiTheme="minorHAnsi" w:cstheme="minorHAnsi"/>
          <w:b/>
        </w:rPr>
      </w:pPr>
    </w:p>
    <w:p w:rsidR="00B012CE" w:rsidRDefault="00B012CE" w:rsidP="00B012CE">
      <w:pPr>
        <w:pStyle w:val="Zkladntext"/>
        <w:shd w:val="clear" w:color="auto" w:fill="FFFFFF" w:themeFill="background1"/>
        <w:tabs>
          <w:tab w:val="clear" w:pos="709"/>
          <w:tab w:val="left" w:pos="0"/>
        </w:tabs>
        <w:spacing w:after="0" w:line="259" w:lineRule="auto"/>
        <w:jc w:val="center"/>
        <w:rPr>
          <w:rFonts w:asciiTheme="minorHAnsi" w:hAnsiTheme="minorHAnsi"/>
          <w:b/>
        </w:rPr>
      </w:pPr>
      <w:r w:rsidRPr="002C2B67">
        <w:rPr>
          <w:rFonts w:asciiTheme="minorHAnsi" w:hAnsiTheme="minorHAnsi"/>
          <w:b/>
        </w:rPr>
        <w:t>P</w:t>
      </w:r>
      <w:r>
        <w:rPr>
          <w:rFonts w:asciiTheme="minorHAnsi" w:hAnsiTheme="minorHAnsi"/>
          <w:b/>
        </w:rPr>
        <w:t>REAMBULA</w:t>
      </w:r>
    </w:p>
    <w:p w:rsidR="00B012CE" w:rsidRPr="002C2B67" w:rsidRDefault="00B012CE" w:rsidP="00B012CE">
      <w:pPr>
        <w:pStyle w:val="Zkladntext"/>
        <w:shd w:val="clear" w:color="auto" w:fill="FFFFFF" w:themeFill="background1"/>
        <w:spacing w:after="0" w:line="259" w:lineRule="auto"/>
        <w:ind w:left="708" w:firstLine="708"/>
        <w:jc w:val="center"/>
        <w:rPr>
          <w:rFonts w:asciiTheme="minorHAnsi" w:hAnsiTheme="minorHAnsi"/>
          <w:b/>
        </w:rPr>
      </w:pPr>
    </w:p>
    <w:p w:rsidR="00B012CE" w:rsidRDefault="00B012CE" w:rsidP="00B012CE">
      <w:pPr>
        <w:pStyle w:val="Zkladntext"/>
        <w:widowControl w:val="0"/>
        <w:autoSpaceDE w:val="0"/>
        <w:autoSpaceDN w:val="0"/>
        <w:adjustRightInd w:val="0"/>
        <w:spacing w:after="0" w:line="259" w:lineRule="auto"/>
        <w:ind w:left="851" w:hanging="851"/>
        <w:jc w:val="both"/>
        <w:rPr>
          <w:rFonts w:asciiTheme="minorHAnsi" w:hAnsiTheme="minorHAnsi"/>
        </w:rPr>
      </w:pPr>
      <w:r>
        <w:rPr>
          <w:rFonts w:asciiTheme="minorHAnsi" w:hAnsiTheme="minorHAnsi"/>
        </w:rPr>
        <w:t>A.</w:t>
      </w:r>
      <w:r>
        <w:rPr>
          <w:rFonts w:asciiTheme="minorHAnsi" w:hAnsiTheme="minorHAnsi"/>
        </w:rPr>
        <w:tab/>
      </w:r>
      <w:r>
        <w:rPr>
          <w:rFonts w:asciiTheme="minorHAnsi" w:hAnsiTheme="minorHAnsi"/>
        </w:rPr>
        <w:tab/>
      </w:r>
      <w:r w:rsidRPr="002C2B67">
        <w:rPr>
          <w:rFonts w:asciiTheme="minorHAnsi" w:hAnsiTheme="minorHAnsi"/>
        </w:rPr>
        <w:t xml:space="preserve">Táto </w:t>
      </w:r>
      <w:r>
        <w:rPr>
          <w:rFonts w:asciiTheme="minorHAnsi" w:hAnsiTheme="minorHAnsi"/>
        </w:rPr>
        <w:t>P</w:t>
      </w:r>
      <w:r w:rsidRPr="002C2B67">
        <w:rPr>
          <w:rFonts w:asciiTheme="minorHAnsi" w:hAnsiTheme="minorHAnsi"/>
        </w:rPr>
        <w:t xml:space="preserve">oistná zmluva sa uzatvára na základe výsledku </w:t>
      </w:r>
      <w:r>
        <w:rPr>
          <w:rFonts w:asciiTheme="minorHAnsi" w:hAnsiTheme="minorHAnsi"/>
        </w:rPr>
        <w:t>v</w:t>
      </w:r>
      <w:r w:rsidRPr="002C2B67">
        <w:rPr>
          <w:rFonts w:asciiTheme="minorHAnsi" w:hAnsiTheme="minorHAnsi"/>
        </w:rPr>
        <w:t xml:space="preserve">erejného obstarávania v zmysle ustanovení ZVO, pričom Poistník na obstaranie predmetu </w:t>
      </w:r>
      <w:r>
        <w:rPr>
          <w:rFonts w:asciiTheme="minorHAnsi" w:hAnsiTheme="minorHAnsi"/>
        </w:rPr>
        <w:t>Poistnej zmluvy</w:t>
      </w:r>
      <w:r w:rsidRPr="002C2B67">
        <w:rPr>
          <w:rFonts w:asciiTheme="minorHAnsi" w:hAnsiTheme="minorHAnsi"/>
        </w:rPr>
        <w:t xml:space="preserve"> uskutočnil postup verejného obstarávania – verejnú súťaž na predmet zákazky: „</w:t>
      </w:r>
      <w:r>
        <w:rPr>
          <w:rFonts w:asciiTheme="minorHAnsi" w:hAnsiTheme="minorHAnsi"/>
        </w:rPr>
        <w:t>Poistenie majetku RTVS a poistenie zodpovednosti za škodu</w:t>
      </w:r>
      <w:r w:rsidRPr="002C2B67">
        <w:rPr>
          <w:rFonts w:asciiTheme="minorHAnsi" w:hAnsiTheme="minorHAnsi"/>
        </w:rPr>
        <w:t xml:space="preserve">“, vyhlásenej na základe </w:t>
      </w:r>
      <w:r>
        <w:rPr>
          <w:rFonts w:asciiTheme="minorHAnsi" w:hAnsiTheme="minorHAnsi"/>
        </w:rPr>
        <w:t>Oznámenia o vyhlásení verejného obstarávania</w:t>
      </w:r>
      <w:r w:rsidRPr="002C2B67">
        <w:rPr>
          <w:rFonts w:asciiTheme="minorHAnsi" w:hAnsiTheme="minorHAnsi"/>
        </w:rPr>
        <w:t xml:space="preserve"> </w:t>
      </w:r>
      <w:r>
        <w:rPr>
          <w:rFonts w:asciiTheme="minorHAnsi" w:hAnsiTheme="minorHAnsi"/>
        </w:rPr>
        <w:t xml:space="preserve">zverejneného v Európskom vestníku č. ................. a </w:t>
      </w:r>
      <w:r w:rsidRPr="002C2B67">
        <w:rPr>
          <w:rFonts w:asciiTheme="minorHAnsi" w:hAnsiTheme="minorHAnsi"/>
        </w:rPr>
        <w:t>vo Vestníku verejného obstarávania č</w:t>
      </w:r>
      <w:r>
        <w:rPr>
          <w:rFonts w:asciiTheme="minorHAnsi" w:hAnsiTheme="minorHAnsi"/>
        </w:rPr>
        <w:t xml:space="preserve">. </w:t>
      </w:r>
      <w:r w:rsidRPr="002C2B67">
        <w:rPr>
          <w:rFonts w:asciiTheme="minorHAnsi" w:hAnsiTheme="minorHAnsi"/>
        </w:rPr>
        <w:t xml:space="preserve">..../2019, zo dňa </w:t>
      </w:r>
      <w:proofErr w:type="spellStart"/>
      <w:r w:rsidRPr="002C2B67">
        <w:rPr>
          <w:rFonts w:asciiTheme="minorHAnsi" w:hAnsiTheme="minorHAnsi"/>
        </w:rPr>
        <w:t>xxxx</w:t>
      </w:r>
      <w:proofErr w:type="spellEnd"/>
      <w:r>
        <w:rPr>
          <w:rFonts w:asciiTheme="minorHAnsi" w:hAnsiTheme="minorHAnsi"/>
        </w:rPr>
        <w:t xml:space="preserve"> pod značkou ...........</w:t>
      </w:r>
      <w:r w:rsidRPr="002C2B67">
        <w:rPr>
          <w:rFonts w:asciiTheme="minorHAnsi" w:hAnsiTheme="minorHAnsi"/>
        </w:rPr>
        <w:t>.</w:t>
      </w:r>
    </w:p>
    <w:p w:rsidR="00B012CE" w:rsidRPr="002C2B67" w:rsidRDefault="00B012CE" w:rsidP="00B012CE">
      <w:pPr>
        <w:pStyle w:val="Zkladntext"/>
        <w:widowControl w:val="0"/>
        <w:autoSpaceDE w:val="0"/>
        <w:autoSpaceDN w:val="0"/>
        <w:adjustRightInd w:val="0"/>
        <w:spacing w:after="0" w:line="259" w:lineRule="auto"/>
        <w:ind w:left="567" w:hanging="567"/>
        <w:jc w:val="both"/>
        <w:rPr>
          <w:rFonts w:asciiTheme="minorHAnsi" w:hAnsiTheme="minorHAnsi"/>
        </w:rPr>
      </w:pPr>
    </w:p>
    <w:p w:rsidR="00B012CE" w:rsidRPr="002C2B67" w:rsidRDefault="00B012CE" w:rsidP="00B012CE">
      <w:pPr>
        <w:pStyle w:val="Zkladntext"/>
        <w:widowControl w:val="0"/>
        <w:autoSpaceDE w:val="0"/>
        <w:autoSpaceDN w:val="0"/>
        <w:adjustRightInd w:val="0"/>
        <w:spacing w:after="0" w:line="259" w:lineRule="auto"/>
        <w:ind w:left="851" w:hanging="851"/>
        <w:jc w:val="both"/>
        <w:rPr>
          <w:rFonts w:asciiTheme="minorHAnsi" w:hAnsiTheme="minorHAnsi"/>
        </w:rPr>
      </w:pPr>
      <w:r>
        <w:rPr>
          <w:rFonts w:asciiTheme="minorHAnsi" w:hAnsiTheme="minorHAnsi"/>
        </w:rPr>
        <w:t>B.</w:t>
      </w:r>
      <w:r>
        <w:rPr>
          <w:rFonts w:asciiTheme="minorHAnsi" w:hAnsiTheme="minorHAnsi"/>
        </w:rPr>
        <w:tab/>
      </w:r>
      <w:r>
        <w:rPr>
          <w:rFonts w:asciiTheme="minorHAnsi" w:hAnsiTheme="minorHAnsi"/>
        </w:rPr>
        <w:tab/>
      </w:r>
      <w:r w:rsidRPr="002C2B67">
        <w:rPr>
          <w:rFonts w:asciiTheme="minorHAnsi" w:hAnsiTheme="minorHAnsi"/>
        </w:rPr>
        <w:t>Práva a povinnosti Z</w:t>
      </w:r>
      <w:r>
        <w:rPr>
          <w:rFonts w:asciiTheme="minorHAnsi" w:hAnsiTheme="minorHAnsi"/>
        </w:rPr>
        <w:t>mluvných strán sa riadia touto P</w:t>
      </w:r>
      <w:r w:rsidRPr="002C2B67">
        <w:rPr>
          <w:rFonts w:asciiTheme="minorHAnsi" w:hAnsiTheme="minorHAnsi"/>
        </w:rPr>
        <w:t>oistnou zmluvou a jej prípadnými dodatkami a Všeobecnými poi</w:t>
      </w:r>
      <w:r>
        <w:rPr>
          <w:rFonts w:asciiTheme="minorHAnsi" w:hAnsiTheme="minorHAnsi"/>
        </w:rPr>
        <w:t>stnými podmienkami Poisťovateľa a Osobitnými poistnými podmienkami (OPP), ktoré tvoria Prílohu č. 1 tejto Poistnej zmluvy.</w:t>
      </w:r>
    </w:p>
    <w:p w:rsidR="00B012CE" w:rsidRPr="002C2B67" w:rsidRDefault="00B012CE" w:rsidP="00B012CE">
      <w:pPr>
        <w:pStyle w:val="Zkladntext"/>
        <w:spacing w:after="0" w:line="259" w:lineRule="auto"/>
        <w:ind w:left="851" w:hanging="851"/>
        <w:rPr>
          <w:rFonts w:asciiTheme="minorHAnsi" w:hAnsiTheme="minorHAnsi"/>
        </w:rPr>
      </w:pPr>
    </w:p>
    <w:p w:rsidR="00B012CE" w:rsidRDefault="00B012CE" w:rsidP="00B012CE">
      <w:pPr>
        <w:spacing w:line="259" w:lineRule="auto"/>
        <w:jc w:val="both"/>
        <w:rPr>
          <w:rFonts w:asciiTheme="minorHAnsi" w:hAnsiTheme="minorHAnsi"/>
        </w:rPr>
      </w:pPr>
    </w:p>
    <w:p w:rsidR="00B012CE" w:rsidRDefault="00B012CE" w:rsidP="00B012CE">
      <w:pPr>
        <w:spacing w:line="259" w:lineRule="auto"/>
        <w:jc w:val="both"/>
        <w:rPr>
          <w:rFonts w:asciiTheme="minorHAnsi" w:hAnsiTheme="minorHAnsi"/>
        </w:rPr>
      </w:pPr>
    </w:p>
    <w:p w:rsidR="00B012CE" w:rsidRDefault="00B012CE" w:rsidP="00B012CE">
      <w:pPr>
        <w:spacing w:line="259" w:lineRule="auto"/>
        <w:jc w:val="center"/>
        <w:rPr>
          <w:rFonts w:asciiTheme="minorHAnsi" w:hAnsiTheme="minorHAnsi"/>
          <w:b/>
          <w:bCs/>
        </w:rPr>
      </w:pPr>
      <w:r w:rsidRPr="002C2B67">
        <w:rPr>
          <w:rFonts w:asciiTheme="minorHAnsi" w:hAnsiTheme="minorHAnsi"/>
          <w:b/>
          <w:bCs/>
        </w:rPr>
        <w:lastRenderedPageBreak/>
        <w:t>Č</w:t>
      </w:r>
      <w:r>
        <w:rPr>
          <w:rFonts w:asciiTheme="minorHAnsi" w:hAnsiTheme="minorHAnsi"/>
          <w:b/>
          <w:bCs/>
        </w:rPr>
        <w:t>LÁNOK</w:t>
      </w:r>
      <w:r w:rsidRPr="002C2B67">
        <w:rPr>
          <w:rFonts w:asciiTheme="minorHAnsi" w:hAnsiTheme="minorHAnsi"/>
          <w:b/>
          <w:bCs/>
        </w:rPr>
        <w:t xml:space="preserve"> </w:t>
      </w:r>
      <w:r>
        <w:rPr>
          <w:rFonts w:asciiTheme="minorHAnsi" w:hAnsiTheme="minorHAnsi"/>
          <w:b/>
          <w:bCs/>
        </w:rPr>
        <w:t>I</w:t>
      </w:r>
      <w:r w:rsidRPr="002C2B67">
        <w:rPr>
          <w:rFonts w:asciiTheme="minorHAnsi" w:hAnsiTheme="minorHAnsi"/>
          <w:b/>
          <w:bCs/>
        </w:rPr>
        <w:t>.</w:t>
      </w:r>
    </w:p>
    <w:p w:rsidR="00B012CE" w:rsidRDefault="00B012CE" w:rsidP="00B012CE">
      <w:pPr>
        <w:spacing w:line="259" w:lineRule="auto"/>
        <w:jc w:val="center"/>
        <w:rPr>
          <w:rFonts w:asciiTheme="minorHAnsi" w:hAnsiTheme="minorHAnsi"/>
          <w:b/>
          <w:bCs/>
        </w:rPr>
      </w:pPr>
      <w:r>
        <w:rPr>
          <w:rFonts w:asciiTheme="minorHAnsi" w:hAnsiTheme="minorHAnsi"/>
          <w:b/>
          <w:bCs/>
        </w:rPr>
        <w:t>ÚČEL POISTNEJ ZMLUVY</w:t>
      </w:r>
    </w:p>
    <w:p w:rsidR="00B012CE" w:rsidRDefault="00B012CE" w:rsidP="00B012CE">
      <w:pPr>
        <w:spacing w:line="259" w:lineRule="auto"/>
        <w:jc w:val="center"/>
        <w:rPr>
          <w:rFonts w:asciiTheme="minorHAnsi" w:hAnsiTheme="minorHAnsi"/>
          <w:b/>
          <w:bCs/>
        </w:rPr>
      </w:pPr>
    </w:p>
    <w:p w:rsidR="00B012CE" w:rsidRPr="00E1406A" w:rsidRDefault="00B012CE" w:rsidP="00B012CE">
      <w:pPr>
        <w:tabs>
          <w:tab w:val="clear" w:pos="709"/>
          <w:tab w:val="left" w:pos="851"/>
        </w:tabs>
        <w:spacing w:line="259" w:lineRule="auto"/>
        <w:ind w:left="851" w:hanging="851"/>
        <w:jc w:val="both"/>
        <w:rPr>
          <w:rFonts w:asciiTheme="minorHAnsi" w:hAnsiTheme="minorHAnsi"/>
          <w:bCs/>
        </w:rPr>
      </w:pPr>
      <w:r w:rsidRPr="00C001DE">
        <w:rPr>
          <w:rFonts w:asciiTheme="minorHAnsi" w:hAnsiTheme="minorHAnsi"/>
          <w:bCs/>
        </w:rPr>
        <w:t>1</w:t>
      </w:r>
      <w:r>
        <w:rPr>
          <w:rFonts w:asciiTheme="minorHAnsi" w:hAnsiTheme="minorHAnsi"/>
          <w:bCs/>
        </w:rPr>
        <w:t>.</w:t>
      </w:r>
      <w:r>
        <w:rPr>
          <w:rFonts w:asciiTheme="minorHAnsi" w:hAnsiTheme="minorHAnsi"/>
          <w:bCs/>
        </w:rPr>
        <w:tab/>
      </w:r>
      <w:r w:rsidRPr="00AC5F0A">
        <w:rPr>
          <w:rFonts w:asciiTheme="minorHAnsi" w:hAnsiTheme="minorHAnsi" w:cstheme="minorHAnsi"/>
        </w:rPr>
        <w:t xml:space="preserve">Základným účelom </w:t>
      </w:r>
      <w:r>
        <w:rPr>
          <w:rFonts w:asciiTheme="minorHAnsi" w:hAnsiTheme="minorHAnsi" w:cstheme="minorHAnsi"/>
        </w:rPr>
        <w:t xml:space="preserve">tejto </w:t>
      </w:r>
      <w:r w:rsidRPr="00AC5F0A">
        <w:rPr>
          <w:rFonts w:asciiTheme="minorHAnsi" w:hAnsiTheme="minorHAnsi" w:cstheme="minorHAnsi"/>
        </w:rPr>
        <w:t xml:space="preserve">Zmluvy je </w:t>
      </w:r>
      <w:r>
        <w:rPr>
          <w:rFonts w:asciiTheme="minorHAnsi" w:hAnsiTheme="minorHAnsi" w:cstheme="minorHAnsi"/>
        </w:rPr>
        <w:t xml:space="preserve">zabezpečenie Poistenia </w:t>
      </w:r>
      <w:r w:rsidRPr="00AC5F0A">
        <w:rPr>
          <w:rFonts w:asciiTheme="minorHAnsi" w:hAnsiTheme="minorHAnsi" w:cstheme="minorHAnsi"/>
        </w:rPr>
        <w:t xml:space="preserve">pre </w:t>
      </w:r>
      <w:r>
        <w:rPr>
          <w:rFonts w:asciiTheme="minorHAnsi" w:hAnsiTheme="minorHAnsi" w:cstheme="minorHAnsi"/>
        </w:rPr>
        <w:t>Poistníka</w:t>
      </w:r>
      <w:r w:rsidRPr="00AC5F0A">
        <w:rPr>
          <w:rFonts w:asciiTheme="minorHAnsi" w:hAnsiTheme="minorHAnsi" w:cstheme="minorHAnsi"/>
        </w:rPr>
        <w:t xml:space="preserve"> v zmysle </w:t>
      </w:r>
      <w:r>
        <w:rPr>
          <w:rFonts w:asciiTheme="minorHAnsi" w:hAnsiTheme="minorHAnsi"/>
        </w:rPr>
        <w:t xml:space="preserve">v článku 3. </w:t>
      </w:r>
      <w:r w:rsidRPr="00AC5F0A">
        <w:rPr>
          <w:rFonts w:asciiTheme="minorHAnsi" w:hAnsiTheme="minorHAnsi" w:cstheme="minorHAnsi"/>
        </w:rPr>
        <w:t xml:space="preserve">tejto </w:t>
      </w:r>
      <w:r>
        <w:rPr>
          <w:rFonts w:asciiTheme="minorHAnsi" w:hAnsiTheme="minorHAnsi" w:cstheme="minorHAnsi"/>
        </w:rPr>
        <w:t>Poistnej z</w:t>
      </w:r>
      <w:r w:rsidRPr="00AC5F0A">
        <w:rPr>
          <w:rFonts w:asciiTheme="minorHAnsi" w:hAnsiTheme="minorHAnsi" w:cstheme="minorHAnsi"/>
        </w:rPr>
        <w:t>mluvy.</w:t>
      </w:r>
      <w:r w:rsidRPr="00E1406A">
        <w:rPr>
          <w:rFonts w:asciiTheme="minorHAnsi" w:hAnsiTheme="minorHAnsi"/>
          <w:bCs/>
        </w:rPr>
        <w:tab/>
      </w:r>
    </w:p>
    <w:p w:rsidR="00B012CE" w:rsidRPr="002C2B67" w:rsidRDefault="00B012CE" w:rsidP="00B012CE">
      <w:pPr>
        <w:pStyle w:val="Zkladntext"/>
        <w:widowControl w:val="0"/>
        <w:autoSpaceDE w:val="0"/>
        <w:autoSpaceDN w:val="0"/>
        <w:adjustRightInd w:val="0"/>
        <w:spacing w:after="0" w:line="259" w:lineRule="auto"/>
        <w:jc w:val="both"/>
        <w:rPr>
          <w:rFonts w:asciiTheme="minorHAnsi" w:hAnsiTheme="minorHAnsi"/>
        </w:rPr>
      </w:pPr>
    </w:p>
    <w:p w:rsidR="00B012CE" w:rsidRPr="005D3A0D" w:rsidRDefault="00B012CE" w:rsidP="00B012CE">
      <w:pPr>
        <w:spacing w:line="259" w:lineRule="auto"/>
        <w:jc w:val="center"/>
        <w:rPr>
          <w:rFonts w:asciiTheme="minorHAnsi" w:hAnsiTheme="minorHAnsi"/>
          <w:b/>
          <w:bCs/>
        </w:rPr>
      </w:pPr>
      <w:r w:rsidRPr="005D3A0D">
        <w:rPr>
          <w:rFonts w:asciiTheme="minorHAnsi" w:hAnsiTheme="minorHAnsi"/>
          <w:b/>
          <w:bCs/>
        </w:rPr>
        <w:t>ČLÁNOK I</w:t>
      </w:r>
      <w:r>
        <w:rPr>
          <w:rFonts w:asciiTheme="minorHAnsi" w:hAnsiTheme="minorHAnsi"/>
          <w:b/>
          <w:bCs/>
        </w:rPr>
        <w:t>I</w:t>
      </w:r>
      <w:r w:rsidRPr="005D3A0D">
        <w:rPr>
          <w:rFonts w:asciiTheme="minorHAnsi" w:hAnsiTheme="minorHAnsi"/>
          <w:b/>
          <w:bCs/>
        </w:rPr>
        <w:t>.</w:t>
      </w:r>
    </w:p>
    <w:p w:rsidR="00B012CE" w:rsidRPr="005D3A0D" w:rsidRDefault="00B012CE" w:rsidP="00B012CE">
      <w:pPr>
        <w:spacing w:line="259" w:lineRule="auto"/>
        <w:jc w:val="center"/>
        <w:rPr>
          <w:rFonts w:asciiTheme="minorHAnsi" w:hAnsiTheme="minorHAnsi"/>
          <w:b/>
          <w:bCs/>
        </w:rPr>
      </w:pPr>
      <w:r w:rsidRPr="005D3A0D">
        <w:rPr>
          <w:rFonts w:asciiTheme="minorHAnsi" w:hAnsiTheme="minorHAnsi"/>
          <w:b/>
          <w:bCs/>
        </w:rPr>
        <w:t xml:space="preserve">PREDMET POISTNEJ ZMLUVY </w:t>
      </w:r>
    </w:p>
    <w:p w:rsidR="00B012CE" w:rsidRPr="005D3A0D" w:rsidRDefault="00B012CE" w:rsidP="00B012CE">
      <w:pPr>
        <w:spacing w:line="259" w:lineRule="auto"/>
        <w:ind w:left="851" w:hanging="851"/>
        <w:jc w:val="both"/>
        <w:rPr>
          <w:rFonts w:asciiTheme="minorHAnsi" w:hAnsiTheme="minorHAnsi"/>
          <w:b/>
          <w:bCs/>
          <w:iCs/>
        </w:rPr>
      </w:pPr>
    </w:p>
    <w:p w:rsidR="00B012CE" w:rsidRPr="005D3A0D" w:rsidRDefault="00B012CE" w:rsidP="00B012CE">
      <w:pPr>
        <w:tabs>
          <w:tab w:val="left" w:pos="567"/>
        </w:tabs>
        <w:ind w:left="851" w:hanging="851"/>
        <w:jc w:val="both"/>
        <w:rPr>
          <w:rFonts w:asciiTheme="minorHAnsi" w:hAnsiTheme="minorHAnsi"/>
        </w:rPr>
      </w:pPr>
      <w:r w:rsidRPr="005D3A0D">
        <w:rPr>
          <w:rFonts w:asciiTheme="minorHAnsi" w:hAnsiTheme="minorHAnsi"/>
          <w:color w:val="000000"/>
        </w:rPr>
        <w:t>1.</w:t>
      </w:r>
      <w:r w:rsidRPr="005D3A0D">
        <w:rPr>
          <w:rFonts w:asciiTheme="minorHAnsi" w:hAnsiTheme="minorHAnsi"/>
          <w:color w:val="000000"/>
        </w:rPr>
        <w:tab/>
      </w:r>
      <w:r>
        <w:rPr>
          <w:rFonts w:asciiTheme="minorHAnsi" w:hAnsiTheme="minorHAnsi"/>
          <w:color w:val="000000"/>
        </w:rPr>
        <w:tab/>
      </w:r>
      <w:r>
        <w:rPr>
          <w:rFonts w:asciiTheme="minorHAnsi" w:hAnsiTheme="minorHAnsi"/>
          <w:color w:val="000000"/>
        </w:rPr>
        <w:tab/>
      </w:r>
      <w:r w:rsidRPr="005D3A0D">
        <w:rPr>
          <w:rFonts w:asciiTheme="minorHAnsi" w:hAnsiTheme="minorHAnsi"/>
          <w:color w:val="000000"/>
        </w:rPr>
        <w:t xml:space="preserve">Predmetom tejto Poistnej zmluvy je stanovenie základných práv a povinností medzi Zmluvnými stranami ohľadne poskytovania Poistenia </w:t>
      </w:r>
      <w:r w:rsidRPr="005D3A0D">
        <w:rPr>
          <w:rFonts w:asciiTheme="minorHAnsi" w:hAnsiTheme="minorHAnsi"/>
        </w:rPr>
        <w:t xml:space="preserve">zo strany Poisťovateľa pre Poistníka, v rozsahu a vo forme služieb, tak ako sú tieto definované v článku </w:t>
      </w:r>
      <w:r>
        <w:rPr>
          <w:rFonts w:asciiTheme="minorHAnsi" w:hAnsiTheme="minorHAnsi"/>
        </w:rPr>
        <w:t>3</w:t>
      </w:r>
      <w:r w:rsidRPr="005D3A0D">
        <w:rPr>
          <w:rFonts w:asciiTheme="minorHAnsi" w:hAnsiTheme="minorHAnsi"/>
        </w:rPr>
        <w:t>. tejto Poistnej zmluvy.</w:t>
      </w:r>
    </w:p>
    <w:p w:rsidR="00B012CE" w:rsidRPr="005D3A0D" w:rsidRDefault="00B012CE" w:rsidP="00B012CE">
      <w:pPr>
        <w:tabs>
          <w:tab w:val="left" w:pos="567"/>
        </w:tabs>
        <w:ind w:left="851" w:hanging="851"/>
        <w:jc w:val="both"/>
        <w:rPr>
          <w:rFonts w:asciiTheme="minorHAnsi" w:hAnsiTheme="minorHAnsi"/>
        </w:rPr>
      </w:pPr>
      <w:r w:rsidRPr="005D3A0D">
        <w:rPr>
          <w:rFonts w:asciiTheme="minorHAnsi" w:hAnsiTheme="minorHAnsi"/>
        </w:rPr>
        <w:t>2</w:t>
      </w:r>
      <w:r>
        <w:rPr>
          <w:rFonts w:asciiTheme="minorHAnsi" w:hAnsiTheme="minorHAnsi"/>
        </w:rPr>
        <w:t>.</w:t>
      </w:r>
      <w:r w:rsidRPr="005D3A0D">
        <w:rPr>
          <w:rFonts w:asciiTheme="minorHAnsi" w:hAnsiTheme="minorHAnsi"/>
        </w:rPr>
        <w:tab/>
      </w:r>
      <w:r>
        <w:rPr>
          <w:rFonts w:asciiTheme="minorHAnsi" w:hAnsiTheme="minorHAnsi"/>
        </w:rPr>
        <w:tab/>
      </w:r>
      <w:r>
        <w:rPr>
          <w:rFonts w:asciiTheme="minorHAnsi" w:hAnsiTheme="minorHAnsi"/>
        </w:rPr>
        <w:tab/>
      </w:r>
      <w:r w:rsidRPr="005D3A0D">
        <w:rPr>
          <w:rFonts w:asciiTheme="minorHAnsi" w:hAnsiTheme="minorHAnsi"/>
        </w:rPr>
        <w:t xml:space="preserve">Táto Poistná zmluva  sa vzťahuje na poistenie vecí, ktoré sú majetkom Poistníka a </w:t>
      </w:r>
    </w:p>
    <w:p w:rsidR="00B012CE" w:rsidRPr="005D3A0D" w:rsidRDefault="00B012CE" w:rsidP="00B012CE">
      <w:pPr>
        <w:pStyle w:val="Odsekzoznamu"/>
        <w:spacing w:after="0"/>
        <w:ind w:left="1418" w:hanging="567"/>
        <w:jc w:val="both"/>
      </w:pPr>
      <w:r w:rsidRPr="005D3A0D">
        <w:t>a)</w:t>
      </w:r>
      <w:r w:rsidRPr="005D3A0D">
        <w:tab/>
        <w:t>nachádzajú sa v správe Poistníka a sú vedené v účtovníctve a v majetkovej evidencii, alebo</w:t>
      </w:r>
    </w:p>
    <w:p w:rsidR="00B012CE" w:rsidRPr="005D3A0D" w:rsidRDefault="00B012CE" w:rsidP="00B012CE">
      <w:pPr>
        <w:pStyle w:val="Odsekzoznamu"/>
        <w:spacing w:after="0"/>
        <w:ind w:left="1418" w:hanging="567"/>
        <w:jc w:val="both"/>
      </w:pPr>
      <w:r w:rsidRPr="005D3A0D">
        <w:t>b)</w:t>
      </w:r>
      <w:r w:rsidRPr="005D3A0D">
        <w:tab/>
        <w:t xml:space="preserve">nachádzajú sa v správe tretích osôb. </w:t>
      </w:r>
    </w:p>
    <w:p w:rsidR="00B012CE" w:rsidRPr="005D3A0D" w:rsidRDefault="00B012CE" w:rsidP="00B012CE">
      <w:pPr>
        <w:tabs>
          <w:tab w:val="left" w:pos="567"/>
        </w:tabs>
        <w:ind w:left="851" w:hanging="851"/>
        <w:jc w:val="both"/>
        <w:rPr>
          <w:rFonts w:asciiTheme="minorHAnsi" w:hAnsiTheme="minorHAnsi"/>
        </w:rPr>
      </w:pPr>
      <w:r w:rsidRPr="005D3A0D">
        <w:rPr>
          <w:rFonts w:asciiTheme="minorHAnsi" w:hAnsiTheme="minorHAnsi"/>
        </w:rPr>
        <w:t>3</w:t>
      </w:r>
      <w:r>
        <w:rPr>
          <w:rFonts w:asciiTheme="minorHAnsi" w:hAnsiTheme="minorHAnsi"/>
        </w:rPr>
        <w:t>.</w:t>
      </w:r>
      <w:r w:rsidRPr="005D3A0D">
        <w:rPr>
          <w:rFonts w:asciiTheme="minorHAnsi" w:hAnsiTheme="minorHAnsi"/>
        </w:rPr>
        <w:tab/>
      </w:r>
      <w:r>
        <w:rPr>
          <w:rFonts w:asciiTheme="minorHAnsi" w:hAnsiTheme="minorHAnsi"/>
        </w:rPr>
        <w:tab/>
      </w:r>
      <w:r>
        <w:rPr>
          <w:rFonts w:asciiTheme="minorHAnsi" w:hAnsiTheme="minorHAnsi"/>
        </w:rPr>
        <w:tab/>
      </w:r>
      <w:r w:rsidRPr="005D3A0D">
        <w:rPr>
          <w:rFonts w:asciiTheme="minorHAnsi" w:hAnsiTheme="minorHAnsi"/>
        </w:rPr>
        <w:t>Poistná zmluva sa môže vzťahovať aj na poistenie vecí, ktoré má Poistník v dočasnom užívaní na základe zmluvy a pre cudzie veci, ktoré má vo vlastnej účtovnej evidencii.</w:t>
      </w:r>
      <w:r w:rsidRPr="005D3A0D" w:rsidDel="00280B4B">
        <w:rPr>
          <w:rFonts w:asciiTheme="minorHAnsi" w:hAnsiTheme="minorHAnsi"/>
        </w:rPr>
        <w:t xml:space="preserve"> </w:t>
      </w:r>
    </w:p>
    <w:p w:rsidR="00B012CE" w:rsidRPr="005D3A0D" w:rsidRDefault="00B012CE" w:rsidP="00B012CE">
      <w:pPr>
        <w:tabs>
          <w:tab w:val="left" w:pos="567"/>
        </w:tabs>
        <w:ind w:left="851" w:hanging="851"/>
        <w:jc w:val="both"/>
        <w:rPr>
          <w:rFonts w:asciiTheme="minorHAnsi" w:hAnsiTheme="minorHAnsi"/>
        </w:rPr>
      </w:pPr>
      <w:r w:rsidRPr="005D3A0D">
        <w:rPr>
          <w:rFonts w:asciiTheme="minorHAnsi" w:hAnsiTheme="minorHAnsi"/>
        </w:rPr>
        <w:t>4</w:t>
      </w:r>
      <w:r>
        <w:rPr>
          <w:rFonts w:asciiTheme="minorHAnsi" w:hAnsiTheme="minorHAnsi"/>
        </w:rPr>
        <w:t>.</w:t>
      </w:r>
      <w:r w:rsidRPr="005D3A0D">
        <w:rPr>
          <w:rFonts w:asciiTheme="minorHAnsi" w:hAnsiTheme="minorHAnsi"/>
        </w:rPr>
        <w:tab/>
      </w:r>
      <w:r>
        <w:rPr>
          <w:rFonts w:asciiTheme="minorHAnsi" w:hAnsiTheme="minorHAnsi"/>
        </w:rPr>
        <w:tab/>
      </w:r>
      <w:r>
        <w:rPr>
          <w:rFonts w:asciiTheme="minorHAnsi" w:hAnsiTheme="minorHAnsi"/>
        </w:rPr>
        <w:tab/>
      </w:r>
      <w:r w:rsidRPr="005D3A0D">
        <w:rPr>
          <w:rFonts w:asciiTheme="minorHAnsi" w:hAnsiTheme="minorHAnsi"/>
        </w:rPr>
        <w:t xml:space="preserve">Predmety poistenia, poistné sumy a spoluúčasti sú uvedené v článku </w:t>
      </w:r>
      <w:r>
        <w:rPr>
          <w:rFonts w:asciiTheme="minorHAnsi" w:hAnsiTheme="minorHAnsi"/>
        </w:rPr>
        <w:t>3</w:t>
      </w:r>
      <w:r w:rsidRPr="005D3A0D">
        <w:rPr>
          <w:rFonts w:asciiTheme="minorHAnsi" w:hAnsiTheme="minorHAnsi"/>
        </w:rPr>
        <w:t xml:space="preserve">. tejto Poistnej zmluvy. </w:t>
      </w:r>
    </w:p>
    <w:p w:rsidR="00B012CE" w:rsidRPr="005D3A0D" w:rsidRDefault="00B012CE" w:rsidP="00B012CE">
      <w:pPr>
        <w:tabs>
          <w:tab w:val="left" w:pos="567"/>
        </w:tabs>
        <w:ind w:left="851" w:hanging="851"/>
        <w:jc w:val="both"/>
        <w:rPr>
          <w:rFonts w:asciiTheme="minorHAnsi" w:hAnsiTheme="minorHAnsi"/>
        </w:rPr>
      </w:pPr>
      <w:r w:rsidRPr="005D3A0D">
        <w:rPr>
          <w:rFonts w:asciiTheme="minorHAnsi" w:hAnsiTheme="minorHAnsi"/>
        </w:rPr>
        <w:t>5</w:t>
      </w:r>
      <w:r>
        <w:rPr>
          <w:rFonts w:asciiTheme="minorHAnsi" w:hAnsiTheme="minorHAnsi"/>
        </w:rPr>
        <w:t>.</w:t>
      </w:r>
      <w:r w:rsidRPr="005D3A0D">
        <w:rPr>
          <w:rFonts w:asciiTheme="minorHAnsi" w:hAnsiTheme="minorHAnsi"/>
        </w:rPr>
        <w:tab/>
      </w:r>
      <w:r>
        <w:rPr>
          <w:rFonts w:asciiTheme="minorHAnsi" w:hAnsiTheme="minorHAnsi"/>
        </w:rPr>
        <w:tab/>
      </w:r>
      <w:r>
        <w:rPr>
          <w:rFonts w:asciiTheme="minorHAnsi" w:hAnsiTheme="minorHAnsi"/>
        </w:rPr>
        <w:tab/>
      </w:r>
      <w:r w:rsidRPr="005D3A0D">
        <w:rPr>
          <w:rFonts w:asciiTheme="minorHAnsi" w:hAnsiTheme="minorHAnsi"/>
        </w:rPr>
        <w:t xml:space="preserve">Na základe tejto Poistnej zmluvy sa Poisťovateľ zaväzuje poskytovať Poistníkovi dohodnuté Poistenie. Záväzku Poisťovateľa zodpovedá záväzok Poistníka zaplatiť Poisťovateľovi dohodnuté poistné. </w:t>
      </w:r>
    </w:p>
    <w:p w:rsidR="00B012CE" w:rsidRPr="005D3A0D" w:rsidRDefault="00B012CE" w:rsidP="00B012CE">
      <w:pPr>
        <w:tabs>
          <w:tab w:val="clear" w:pos="709"/>
          <w:tab w:val="clear" w:pos="1066"/>
          <w:tab w:val="left" w:pos="567"/>
        </w:tabs>
        <w:ind w:left="851" w:hanging="851"/>
        <w:jc w:val="both"/>
        <w:rPr>
          <w:rFonts w:asciiTheme="minorHAnsi" w:hAnsiTheme="minorHAnsi" w:cstheme="minorHAnsi"/>
        </w:rPr>
      </w:pPr>
      <w:r w:rsidRPr="005D3A0D">
        <w:rPr>
          <w:rFonts w:asciiTheme="minorHAnsi" w:hAnsiTheme="minorHAnsi"/>
        </w:rPr>
        <w:t>6</w:t>
      </w:r>
      <w:r>
        <w:rPr>
          <w:rFonts w:asciiTheme="minorHAnsi" w:hAnsiTheme="minorHAnsi"/>
        </w:rPr>
        <w:t>.</w:t>
      </w:r>
      <w:r w:rsidRPr="005D3A0D">
        <w:rPr>
          <w:rFonts w:asciiTheme="minorHAnsi" w:hAnsiTheme="minorHAnsi"/>
        </w:rPr>
        <w:tab/>
      </w:r>
      <w:r>
        <w:rPr>
          <w:rFonts w:asciiTheme="minorHAnsi" w:hAnsiTheme="minorHAnsi"/>
        </w:rPr>
        <w:tab/>
      </w:r>
      <w:r w:rsidRPr="005D3A0D">
        <w:rPr>
          <w:rFonts w:asciiTheme="minorHAnsi" w:hAnsiTheme="minorHAnsi" w:cstheme="minorHAnsi"/>
        </w:rPr>
        <w:t>Predmetom tejto Poistnej zmluvy je v zmysle uvedeného najmä dohoda Zmluvných strán o:</w:t>
      </w:r>
    </w:p>
    <w:p w:rsidR="00B012CE" w:rsidRPr="005D3A0D" w:rsidRDefault="00B012CE" w:rsidP="00B012CE">
      <w:pPr>
        <w:tabs>
          <w:tab w:val="clear" w:pos="709"/>
          <w:tab w:val="clear" w:pos="1066"/>
          <w:tab w:val="clear" w:pos="1780"/>
          <w:tab w:val="clear" w:pos="2138"/>
          <w:tab w:val="clear" w:pos="2495"/>
          <w:tab w:val="clear" w:pos="2852"/>
          <w:tab w:val="left" w:pos="567"/>
        </w:tabs>
        <w:ind w:left="851"/>
        <w:jc w:val="both"/>
        <w:rPr>
          <w:rFonts w:asciiTheme="minorHAnsi" w:hAnsiTheme="minorHAnsi" w:cstheme="minorHAnsi"/>
        </w:rPr>
      </w:pPr>
      <w:r w:rsidRPr="005D3A0D">
        <w:rPr>
          <w:rFonts w:asciiTheme="minorHAnsi" w:hAnsiTheme="minorHAnsi" w:cstheme="minorHAnsi"/>
        </w:rPr>
        <w:t>6.1</w:t>
      </w:r>
      <w:r w:rsidRPr="005D3A0D">
        <w:rPr>
          <w:rFonts w:asciiTheme="minorHAnsi" w:hAnsiTheme="minorHAnsi" w:cstheme="minorHAnsi"/>
        </w:rPr>
        <w:tab/>
        <w:t xml:space="preserve">rozsahu poistenia, limitoch a spoluúčasti v rámci poskytovania Poistenia, </w:t>
      </w:r>
    </w:p>
    <w:p w:rsidR="00B012CE" w:rsidRPr="005D3A0D" w:rsidRDefault="00B012CE" w:rsidP="00B012CE">
      <w:pPr>
        <w:tabs>
          <w:tab w:val="clear" w:pos="709"/>
          <w:tab w:val="clear" w:pos="1066"/>
          <w:tab w:val="clear" w:pos="1780"/>
          <w:tab w:val="clear" w:pos="2138"/>
          <w:tab w:val="clear" w:pos="2495"/>
          <w:tab w:val="clear" w:pos="2852"/>
          <w:tab w:val="left" w:pos="567"/>
        </w:tabs>
        <w:ind w:left="851"/>
        <w:jc w:val="both"/>
        <w:rPr>
          <w:rFonts w:asciiTheme="minorHAnsi" w:hAnsiTheme="minorHAnsi" w:cstheme="minorHAnsi"/>
        </w:rPr>
      </w:pPr>
      <w:r w:rsidRPr="005D3A0D">
        <w:rPr>
          <w:rFonts w:asciiTheme="minorHAnsi" w:hAnsiTheme="minorHAnsi" w:cstheme="minorHAnsi"/>
        </w:rPr>
        <w:t>6.2</w:t>
      </w:r>
      <w:r w:rsidRPr="005D3A0D">
        <w:rPr>
          <w:rFonts w:asciiTheme="minorHAnsi" w:hAnsiTheme="minorHAnsi" w:cstheme="minorHAnsi"/>
        </w:rPr>
        <w:tab/>
        <w:t>výšky poistného,</w:t>
      </w:r>
    </w:p>
    <w:p w:rsidR="00B012CE" w:rsidRPr="005D3A0D" w:rsidRDefault="00B012CE" w:rsidP="00B012CE">
      <w:pPr>
        <w:tabs>
          <w:tab w:val="clear" w:pos="709"/>
          <w:tab w:val="clear" w:pos="1066"/>
          <w:tab w:val="clear" w:pos="1780"/>
          <w:tab w:val="clear" w:pos="2138"/>
          <w:tab w:val="clear" w:pos="2495"/>
          <w:tab w:val="clear" w:pos="2852"/>
          <w:tab w:val="left" w:pos="567"/>
        </w:tabs>
        <w:ind w:left="851"/>
        <w:jc w:val="both"/>
        <w:rPr>
          <w:rFonts w:asciiTheme="minorHAnsi" w:hAnsiTheme="minorHAnsi" w:cstheme="minorHAnsi"/>
        </w:rPr>
      </w:pPr>
      <w:r w:rsidRPr="005D3A0D">
        <w:rPr>
          <w:rFonts w:asciiTheme="minorHAnsi" w:hAnsiTheme="minorHAnsi" w:cstheme="minorHAnsi"/>
        </w:rPr>
        <w:t>6.3</w:t>
      </w:r>
      <w:r w:rsidRPr="005D3A0D">
        <w:rPr>
          <w:rFonts w:asciiTheme="minorHAnsi" w:hAnsiTheme="minorHAnsi" w:cstheme="minorHAnsi"/>
        </w:rPr>
        <w:tab/>
        <w:t>podmienkach poskytovania Poistenia.</w:t>
      </w:r>
    </w:p>
    <w:p w:rsidR="00B012CE" w:rsidRPr="005D3A0D" w:rsidRDefault="00B012CE" w:rsidP="00B012CE">
      <w:pPr>
        <w:pStyle w:val="Odsekzoznamu"/>
        <w:tabs>
          <w:tab w:val="left" w:pos="1701"/>
        </w:tabs>
        <w:jc w:val="both"/>
      </w:pPr>
    </w:p>
    <w:p w:rsidR="00B012CE" w:rsidRPr="005D3A0D" w:rsidRDefault="00B012CE" w:rsidP="00B012CE">
      <w:pPr>
        <w:spacing w:line="259" w:lineRule="auto"/>
        <w:jc w:val="center"/>
        <w:rPr>
          <w:rFonts w:asciiTheme="minorHAnsi" w:hAnsiTheme="minorHAnsi"/>
          <w:b/>
          <w:bCs/>
        </w:rPr>
      </w:pPr>
      <w:r w:rsidRPr="005D3A0D">
        <w:rPr>
          <w:rFonts w:asciiTheme="minorHAnsi" w:hAnsiTheme="minorHAnsi"/>
          <w:b/>
        </w:rPr>
        <w:t>ČLÁNOK I</w:t>
      </w:r>
      <w:r>
        <w:rPr>
          <w:rFonts w:asciiTheme="minorHAnsi" w:hAnsiTheme="minorHAnsi"/>
          <w:b/>
        </w:rPr>
        <w:t>I</w:t>
      </w:r>
      <w:r w:rsidRPr="005D3A0D">
        <w:rPr>
          <w:rFonts w:asciiTheme="minorHAnsi" w:hAnsiTheme="minorHAnsi"/>
          <w:b/>
        </w:rPr>
        <w:t>I.</w:t>
      </w:r>
    </w:p>
    <w:p w:rsidR="00B012CE" w:rsidRPr="005D3A0D" w:rsidRDefault="00B012CE" w:rsidP="00B012CE">
      <w:pPr>
        <w:pStyle w:val="Zarkazkladnhotextu"/>
        <w:spacing w:line="259" w:lineRule="auto"/>
        <w:ind w:left="0"/>
        <w:jc w:val="center"/>
        <w:rPr>
          <w:rFonts w:asciiTheme="minorHAnsi" w:hAnsiTheme="minorHAnsi"/>
          <w:b/>
          <w:bCs/>
          <w:szCs w:val="22"/>
        </w:rPr>
      </w:pPr>
      <w:r w:rsidRPr="005D3A0D">
        <w:rPr>
          <w:rFonts w:asciiTheme="minorHAnsi" w:hAnsiTheme="minorHAnsi"/>
          <w:b/>
          <w:bCs/>
          <w:szCs w:val="22"/>
        </w:rPr>
        <w:t>ROZSAH POISTENIA, LIMITY A SPOLUÚČASTI</w:t>
      </w:r>
    </w:p>
    <w:p w:rsidR="00B012CE" w:rsidRPr="005D3A0D" w:rsidRDefault="00B012CE" w:rsidP="00B012CE">
      <w:pPr>
        <w:spacing w:line="259" w:lineRule="auto"/>
        <w:rPr>
          <w:rFonts w:asciiTheme="minorHAnsi" w:hAnsiTheme="minorHAnsi"/>
          <w:b/>
          <w:bCs/>
        </w:rPr>
      </w:pPr>
    </w:p>
    <w:p w:rsidR="00B012CE" w:rsidRPr="00B874D3" w:rsidRDefault="00B012CE" w:rsidP="00613795">
      <w:pPr>
        <w:pStyle w:val="Odsekzoznamu"/>
        <w:numPr>
          <w:ilvl w:val="1"/>
          <w:numId w:val="19"/>
        </w:numPr>
        <w:ind w:left="851" w:hanging="851"/>
        <w:rPr>
          <w:b/>
          <w:bCs/>
          <w:smallCaps/>
        </w:rPr>
      </w:pPr>
      <w:r w:rsidRPr="00B874D3">
        <w:rPr>
          <w:b/>
          <w:bCs/>
          <w:smallCaps/>
        </w:rPr>
        <w:t>Poistenie majetku</w:t>
      </w:r>
    </w:p>
    <w:p w:rsidR="00B012CE" w:rsidRPr="00B874D3" w:rsidRDefault="00B012CE" w:rsidP="00613795">
      <w:pPr>
        <w:pStyle w:val="Odsekzoznamu"/>
        <w:numPr>
          <w:ilvl w:val="1"/>
          <w:numId w:val="25"/>
        </w:numPr>
        <w:spacing w:after="0"/>
        <w:ind w:left="851" w:hanging="851"/>
        <w:rPr>
          <w:b/>
          <w:bCs/>
          <w:i/>
          <w:iCs/>
        </w:rPr>
      </w:pPr>
      <w:r w:rsidRPr="00B874D3">
        <w:rPr>
          <w:b/>
          <w:bCs/>
        </w:rPr>
        <w:t>Komplexné živelné riziko</w:t>
      </w:r>
      <w:r w:rsidRPr="00B874D3">
        <w:rPr>
          <w:b/>
          <w:bCs/>
          <w:i/>
          <w:iCs/>
        </w:rPr>
        <w:t xml:space="preserve"> - </w:t>
      </w:r>
      <w:r w:rsidRPr="00B874D3">
        <w:rPr>
          <w:b/>
          <w:bCs/>
        </w:rPr>
        <w:t>Požadovaný minimálny rozsah poistenia pre poistenie majetku:</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požiarom,</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výbuchom,</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priamym úderom blesku,</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nárazom alebo zrútením posádkou obsadeného letiaceho telesa, jeho časti alebo jeho nákladu,</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víchricou – min. 75 km/h,</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povodňou alebo záplavou,</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ľadovcom,</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náhlym zosúvaním pôdy, zrútením skál alebo zemín, pokiaľ k nim nedošlo v súvislosti s priemyselnou alebo stavebnou činnosťou,</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zosúvaním alebo zrútením lavín,</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pádom stromov, stožiarov a iných predmetov, ak nie sú súčasťou poškodenej poistenej veci,</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zemetrasením,</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lastRenderedPageBreak/>
        <w:t xml:space="preserve">vodou unikajúcou z prívodného alebo </w:t>
      </w:r>
      <w:proofErr w:type="spellStart"/>
      <w:r w:rsidRPr="005D3A0D">
        <w:rPr>
          <w:rFonts w:asciiTheme="minorHAnsi" w:hAnsiTheme="minorHAnsi"/>
        </w:rPr>
        <w:t>odvádzacieho</w:t>
      </w:r>
      <w:proofErr w:type="spellEnd"/>
      <w:r w:rsidRPr="005D3A0D">
        <w:rPr>
          <w:rFonts w:asciiTheme="minorHAnsi" w:hAnsiTheme="minorHAnsi"/>
        </w:rPr>
        <w:t xml:space="preserve"> potrubia vodovodných zariadení a z vodovodných zariadení vrátane poplatkov / vodné, stočné/ za vodu, ktorá unikla z vodovodného potrubia z akejkoľvek príčiny,</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kvapalinou alebo parou unikajúcou z ústredného, etážového alebo diaľkového kúrenia,</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hasiacim médiom samovoľne unikajúcim zo stabilného hasiaceho zariadenia,</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kvapalinou unikajúcou zo solárnych systémov alebo klimatizačných zariadení,</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chladiarenským médiom unikajúcim z chladiarenských zariadení a rozvodov,</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hasením, strhnutím alebo evakuáciou  v dôsledku živelnej udalosti,</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atmosférickými zrážkami, ľadovcom, snehom alebo nečistotami vnikajúcimi otvormi, ktoré vznikli v dôsledku živelnej udalosti, a ak k vniknutiu došlo do 72 hodín po skončení živelnej udalosti,</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dymom vznikajúcim pri požiari,</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 xml:space="preserve">zvýšením hladiny </w:t>
      </w:r>
      <w:proofErr w:type="spellStart"/>
      <w:r w:rsidRPr="005D3A0D">
        <w:rPr>
          <w:rFonts w:asciiTheme="minorHAnsi" w:hAnsiTheme="minorHAnsi"/>
        </w:rPr>
        <w:t>podpovrchovej</w:t>
      </w:r>
      <w:proofErr w:type="spellEnd"/>
      <w:r w:rsidRPr="005D3A0D">
        <w:rPr>
          <w:rFonts w:asciiTheme="minorHAnsi" w:hAnsiTheme="minorHAnsi"/>
        </w:rPr>
        <w:t xml:space="preserve"> vody, ktoré bolo spôsobené povodňou alebo katastrofickým lejakom</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krádežou poistených hnuteľných vecí , ku ktorej došlo v priamej súvislosti s vyššie uvedenými náhodnými udalosťami,</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ľadochodmi – škody spôsobené v dôsledku deštruktívneho pôsobenia pohybujúcich sa ľadových krýh alebo ľadovej hmoty na poistenú vec</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 xml:space="preserve">prívalom bahna – škody v dôsledku deštruktívneho pôsobenia hmoty s konzistenciou veľmi hustej tekutiny pohybujúcej sa smerom nadol na poistenú vec. Vznik takéhoto prívalu (prúdu) bahna je náhly a je zapríčinený prírodnými vplyvmi. </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spätným vystúpením vody, ak bolo spôsobené atmosférickými zrážkami alebo katastrofickým lejakom, záplavou následkom búrkového prívalu</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ťarchou snehu a námrazy</w:t>
      </w:r>
    </w:p>
    <w:p w:rsidR="00B012CE" w:rsidRPr="005D3A0D" w:rsidRDefault="00B012CE" w:rsidP="00613795">
      <w:pPr>
        <w:numPr>
          <w:ilvl w:val="0"/>
          <w:numId w:val="16"/>
        </w:numPr>
        <w:tabs>
          <w:tab w:val="clear" w:pos="1066"/>
          <w:tab w:val="clear" w:pos="1423"/>
          <w:tab w:val="clear" w:pos="1780"/>
          <w:tab w:val="clear" w:pos="2138"/>
          <w:tab w:val="clear" w:pos="2495"/>
          <w:tab w:val="clear" w:pos="2852"/>
        </w:tabs>
        <w:spacing w:line="259" w:lineRule="auto"/>
        <w:ind w:left="1418" w:hanging="567"/>
        <w:rPr>
          <w:rFonts w:asciiTheme="minorHAnsi" w:hAnsiTheme="minorHAnsi"/>
        </w:rPr>
      </w:pPr>
      <w:r w:rsidRPr="005D3A0D">
        <w:rPr>
          <w:rFonts w:asciiTheme="minorHAnsi" w:hAnsiTheme="minorHAnsi"/>
        </w:rPr>
        <w:t>nárazom dopravného prostriedku, nárazovou vlnou</w:t>
      </w:r>
    </w:p>
    <w:p w:rsidR="00B012CE" w:rsidRPr="005D3A0D" w:rsidRDefault="00B012CE" w:rsidP="00B012CE">
      <w:pPr>
        <w:spacing w:line="259" w:lineRule="auto"/>
        <w:rPr>
          <w:rFonts w:asciiTheme="minorHAnsi" w:hAnsiTheme="minorHAnsi"/>
        </w:rPr>
      </w:pPr>
    </w:p>
    <w:p w:rsidR="00B012CE" w:rsidRPr="00B874D3" w:rsidRDefault="00B012CE" w:rsidP="00613795">
      <w:pPr>
        <w:pStyle w:val="Odsekzoznamu"/>
        <w:numPr>
          <w:ilvl w:val="2"/>
          <w:numId w:val="25"/>
        </w:numPr>
        <w:ind w:left="851" w:hanging="851"/>
        <w:rPr>
          <w:b/>
          <w:bCs/>
        </w:rPr>
      </w:pPr>
      <w:r w:rsidRPr="00B874D3">
        <w:rPr>
          <w:b/>
          <w:bCs/>
        </w:rPr>
        <w:t>Osobitné dojednania</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Poistenie sa vzťahuje na úmyselné poškodenie alebo zničenie poistenej veci, ak úmyselné</w:t>
      </w:r>
      <w:r w:rsidRPr="005D3A0D">
        <w:rPr>
          <w:rFonts w:asciiTheme="minorHAnsi" w:hAnsiTheme="minorHAnsi"/>
          <w:b/>
          <w:bCs/>
        </w:rPr>
        <w:t xml:space="preserve"> </w:t>
      </w:r>
      <w:r w:rsidRPr="005D3A0D">
        <w:rPr>
          <w:rFonts w:asciiTheme="minorHAnsi" w:hAnsiTheme="minorHAnsi"/>
        </w:rPr>
        <w:t>konanie smerovalo k poškodeniu alebo zničeniu poisteného majetku, proti osobe Poisteného alebo proti osobe vlastníka poisteného majetku.</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Pre predmet poistenia A3 </w:t>
      </w:r>
      <w:r w:rsidRPr="005D3A0D">
        <w:rPr>
          <w:rFonts w:asciiTheme="minorHAnsi" w:hAnsiTheme="minorHAnsi"/>
          <w:b/>
        </w:rPr>
        <w:t>Budova tvorby programov /BTP/</w:t>
      </w:r>
      <w:r w:rsidRPr="005D3A0D">
        <w:rPr>
          <w:rFonts w:asciiTheme="minorHAnsi" w:hAnsiTheme="minorHAnsi"/>
        </w:rPr>
        <w:t xml:space="preserve"> (predmet poistenia A3) sa poistenie dojednáva len v rozsahu: víchrica, krupobitie, povodeň, záplava, zemetrasenie, výbuch sopky, zosuv pôdy, lavína, ťarcha snehu, voda z vodovodného zariadenia, náraz vozidla, dym, rázová vlna, pád predmetov a vandalizmus. (</w:t>
      </w:r>
      <w:proofErr w:type="spellStart"/>
      <w:r w:rsidRPr="005D3A0D">
        <w:rPr>
          <w:rFonts w:asciiTheme="minorHAnsi" w:hAnsiTheme="minorHAnsi"/>
        </w:rPr>
        <w:t>t.j</w:t>
      </w:r>
      <w:proofErr w:type="spellEnd"/>
      <w:r w:rsidRPr="005D3A0D">
        <w:rPr>
          <w:rFonts w:asciiTheme="minorHAnsi" w:hAnsiTheme="minorHAnsi"/>
        </w:rPr>
        <w:t xml:space="preserve">. bez rizika FLEXA)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Dojednáva sa, že v rámci poistenia hnuteľného a nehnuteľného majetku je poistený aj majetok, ktorý je zaobstaraný z finančných prostriedkov fondov Európskej Únie.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cs="Arial"/>
        </w:rPr>
        <w:t>Dojednáva sa, že poistenie sa vzťahuje aj na spevnené plochy a úpravy územia, pozemné komunikácie, vrátane dopravného  značenia, oplotenia, verejné osvetlenia, verejné vodovody, verejné kanalizácie, ČOV  a inžinierske siete, ktoré sú majetkom Poisteného.</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Dojednáva sa, že poistenie sa vzťahuje na </w:t>
      </w:r>
      <w:proofErr w:type="spellStart"/>
      <w:r w:rsidRPr="005D3A0D">
        <w:rPr>
          <w:rFonts w:asciiTheme="minorHAnsi" w:hAnsiTheme="minorHAnsi"/>
        </w:rPr>
        <w:t>Mobiliár</w:t>
      </w:r>
      <w:proofErr w:type="spellEnd"/>
      <w:r w:rsidRPr="005D3A0D">
        <w:rPr>
          <w:rFonts w:asciiTheme="minorHAnsi" w:hAnsiTheme="minorHAnsi"/>
        </w:rPr>
        <w:t xml:space="preserve"> – majetok nachádzajúci sa v exteriéroch (napr. lavičky, smetné koše, ...</w:t>
      </w:r>
      <w:r w:rsidRPr="005D3A0D">
        <w:rPr>
          <w:rFonts w:asciiTheme="minorHAnsi" w:hAnsiTheme="minorHAnsi"/>
          <w:lang w:val="en-GB"/>
        </w:rPr>
        <w:t>)</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poistenie sa vzťahuje na veci uložené na voľnom priestranstve a veci upevnené na vonkajšej strane budov.</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cs="Arial"/>
        </w:rPr>
        <w:lastRenderedPageBreak/>
        <w:t xml:space="preserve">Dojednáva sa, že poistenie sa vzťahuje aj na rozostavané stavby, dokončené budovy a stavby, ktoré nie sú odovzdané do užívania a budovy a stavby počas doby ich rekonštrukcie, evidované na účte 042 – Obstaranie dlhodobého hmotného majetku.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cs="Arial"/>
        </w:rPr>
        <w:t>V rámci poistenia hnuteľných vecí (predmet poistenia B) sú poistené aj vlastné a cudzie /zapožičané/ zbierkové predmety a exponáty. Spoluúčasť je v tomto prípade stanovená na 50,00 EUR, s ročným limitom plnenia vo výške 15.000,00 EUR.</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cs="Arial"/>
        </w:rPr>
        <w:t xml:space="preserve">Dojednáva sa, že v rámci poistenia hnuteľných vecí (predmet poistenia B) sú kryté aj </w:t>
      </w:r>
      <w:r w:rsidRPr="005D3A0D">
        <w:rPr>
          <w:rFonts w:asciiTheme="minorHAnsi" w:hAnsiTheme="minorHAnsi" w:cs="Arial"/>
          <w:b/>
        </w:rPr>
        <w:t>kamerové sety</w:t>
      </w:r>
      <w:r w:rsidRPr="005D3A0D">
        <w:rPr>
          <w:rFonts w:asciiTheme="minorHAnsi" w:hAnsiTheme="minorHAnsi" w:cs="Arial"/>
        </w:rPr>
        <w:t xml:space="preserve"> (kamera, objektív, hľadáčik, statív, </w:t>
      </w:r>
      <w:proofErr w:type="spellStart"/>
      <w:r w:rsidRPr="005D3A0D">
        <w:rPr>
          <w:rFonts w:asciiTheme="minorHAnsi" w:hAnsiTheme="minorHAnsi" w:cs="Arial"/>
        </w:rPr>
        <w:t>mikroport</w:t>
      </w:r>
      <w:proofErr w:type="spellEnd"/>
      <w:r w:rsidRPr="005D3A0D">
        <w:rPr>
          <w:rFonts w:asciiTheme="minorHAnsi" w:hAnsiTheme="minorHAnsi" w:cs="Arial"/>
        </w:rPr>
        <w:t xml:space="preserve">, zdroj, nabíjačka, svetlo a ďalšie príslušenstvo). Pre tieto kamerové sety sa dojednáva teritoriálny rozsah krytia </w:t>
      </w:r>
      <w:r w:rsidRPr="005D3A0D">
        <w:rPr>
          <w:rFonts w:asciiTheme="minorHAnsi" w:hAnsiTheme="minorHAnsi" w:cs="Arial"/>
          <w:b/>
        </w:rPr>
        <w:t xml:space="preserve">celý svet </w:t>
      </w:r>
      <w:r w:rsidRPr="005D3A0D">
        <w:rPr>
          <w:rFonts w:asciiTheme="minorHAnsi" w:hAnsiTheme="minorHAnsi" w:cs="Arial"/>
        </w:rPr>
        <w:t>s výnimkou krajín postihnutých v čase vstupu alebo počas návštevy Poisteného v príslušnej krajine vojnou, ozbrojeným konfliktom, občianskou vojnou, občianskymi nepokojmi, štátnym alebo vojenským prevratom, revolúciou, povstaním či vzburou.</w:t>
      </w:r>
      <w:r w:rsidRPr="005D3A0D">
        <w:rPr>
          <w:rFonts w:asciiTheme="minorHAnsi" w:hAnsiTheme="minorHAnsi"/>
        </w:rPr>
        <w:t xml:space="preserve"> </w:t>
      </w:r>
      <w:r w:rsidRPr="005D3A0D">
        <w:rPr>
          <w:rFonts w:asciiTheme="minorHAnsi" w:hAnsiTheme="minorHAnsi" w:cs="Arial"/>
        </w:rPr>
        <w:t xml:space="preserve"> Spoluúčasť pre škody na kamerových setoch je pre jednu a každú škodu a) 10%, minimálne však 330,00 EUR na území Európy a b) 10%, minimálne však 1.000,00 EUR mimo územia Európy. Osobitne pre kamerové sety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ind w:left="1418" w:hanging="567"/>
        <w:jc w:val="both"/>
        <w:rPr>
          <w:rFonts w:asciiTheme="minorHAnsi" w:hAnsiTheme="minorHAnsi"/>
        </w:rPr>
      </w:pPr>
      <w:r w:rsidRPr="005D3A0D">
        <w:rPr>
          <w:rFonts w:asciiTheme="minorHAnsi" w:hAnsiTheme="minorHAnsi" w:cs="Arial"/>
        </w:rPr>
        <w:t xml:space="preserve">Dojednáva sa, že týmto poistením sú kryté aj </w:t>
      </w:r>
      <w:r w:rsidRPr="005D3A0D">
        <w:rPr>
          <w:rFonts w:asciiTheme="minorHAnsi" w:hAnsiTheme="minorHAnsi" w:cs="Arial"/>
          <w:b/>
        </w:rPr>
        <w:t>prenosové vozy</w:t>
      </w:r>
      <w:r w:rsidRPr="005D3A0D">
        <w:rPr>
          <w:rFonts w:asciiTheme="minorHAnsi" w:hAnsiTheme="minorHAnsi" w:cs="Arial"/>
        </w:rPr>
        <w:t xml:space="preserve"> s prideleným EČV (vozidlá kategórie N a O) vrátane v nich a na nich zabudovaných a umiestnených elektronických a technologických zariadení a príslušenstva. </w:t>
      </w:r>
      <w:r w:rsidRPr="005D3A0D">
        <w:rPr>
          <w:rFonts w:asciiTheme="minorHAnsi" w:hAnsiTheme="minorHAnsi"/>
        </w:rPr>
        <w:t xml:space="preserve">Územný rozsah poistenia je územie Slovenskej republiky a územie Českej republiky.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cs="Arial"/>
        </w:rPr>
      </w:pPr>
      <w:r w:rsidRPr="005D3A0D">
        <w:rPr>
          <w:rFonts w:asciiTheme="minorHAnsi" w:hAnsiTheme="minorHAnsi" w:cs="Arial"/>
        </w:rPr>
        <w:t>Dojednáva sa, že poistenie sa vzťahuje aj na snímacie, záznamové a zobrazovacie prvky strojných a elektronických zariadení.</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cs="Arial"/>
        </w:rPr>
      </w:pPr>
      <w:r w:rsidRPr="005D3A0D">
        <w:rPr>
          <w:rFonts w:asciiTheme="minorHAnsi" w:hAnsiTheme="minorHAnsi" w:cs="Arial"/>
        </w:rPr>
        <w:t>Dojednáva sa, že Poisťovateľ nahradí náklady na vypratanie miesta poistenia po poistnej udalosti, vrátane strhnutia stojacich častí, odvoz sutiny a iných zvyškov na najbližšiu skládku a na ich uloženie alebo zničenie a aj náklady nevyhnutné na stavebné úpravy a na demontáž a </w:t>
      </w:r>
      <w:proofErr w:type="spellStart"/>
      <w:r w:rsidRPr="005D3A0D">
        <w:rPr>
          <w:rFonts w:asciiTheme="minorHAnsi" w:hAnsiTheme="minorHAnsi" w:cs="Arial"/>
        </w:rPr>
        <w:t>remontáž</w:t>
      </w:r>
      <w:proofErr w:type="spellEnd"/>
      <w:r w:rsidRPr="005D3A0D">
        <w:rPr>
          <w:rFonts w:asciiTheme="minorHAnsi" w:hAnsiTheme="minorHAnsi" w:cs="Arial"/>
        </w:rPr>
        <w:t xml:space="preserve"> ostatných nepoškodených a poškodených poistených vecí, vykonané v súvislosti so </w:t>
      </w:r>
      <w:proofErr w:type="spellStart"/>
      <w:r w:rsidRPr="005D3A0D">
        <w:rPr>
          <w:rFonts w:asciiTheme="minorHAnsi" w:hAnsiTheme="minorHAnsi" w:cs="Arial"/>
        </w:rPr>
        <w:t>znovuobstaraním</w:t>
      </w:r>
      <w:proofErr w:type="spellEnd"/>
      <w:r w:rsidRPr="005D3A0D">
        <w:rPr>
          <w:rFonts w:asciiTheme="minorHAnsi" w:hAnsiTheme="minorHAnsi" w:cs="Arial"/>
        </w:rPr>
        <w:t xml:space="preserve"> alebo opravou vecí poškodených, zničených alebo stratených pri poistnej udalosti, náklady na posudkového znalca, náklady na hľadanie príčiny škody, náklady na zemné a výkopové práce, náklady spojené s dodatočnými projektovými a plánovacími prácami, náklady spojené s leteckou dopravou, s príplatkami za nočnú prácu, prácu nadčas, prácu počas víkendov a sviatkov, ako aj expresné príplatky, náklady na cestovné a ubytovacie náklady pre technikov zo zahraničia aj SR, prepravné náklady na zaslanie poškodenej veci do opravy v SR aj v zahraničí, vrátane expresných príplatkov alebo leteckej prepravy poškodenej veci alebo náhradných dielov. Pre tieto položky je v tabuľke č. 1 stanovená samostatná poistná suma (Predmet poistenia G) vo výške 150.000,00 EUR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Dojednáva sa, že pri poistení na časové ceny, časovej cene zodpovedá obstarávacia hodnota poistenej veci, uvedená v účtovnej evidencii Poisteného.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Pr>
          <w:rFonts w:asciiTheme="minorHAnsi" w:hAnsiTheme="minorHAnsi"/>
        </w:rPr>
        <w:t xml:space="preserve">Dojednáva sa, že </w:t>
      </w:r>
      <w:r w:rsidRPr="005D3A0D">
        <w:rPr>
          <w:rFonts w:asciiTheme="minorHAnsi" w:hAnsiTheme="minorHAnsi"/>
        </w:rPr>
        <w:t xml:space="preserve">Poisťovateľ nebude uplatňovať princíp </w:t>
      </w:r>
      <w:proofErr w:type="spellStart"/>
      <w:r w:rsidRPr="005D3A0D">
        <w:rPr>
          <w:rFonts w:asciiTheme="minorHAnsi" w:hAnsiTheme="minorHAnsi"/>
        </w:rPr>
        <w:t>podpoistenia</w:t>
      </w:r>
      <w:proofErr w:type="spellEnd"/>
      <w:r w:rsidRPr="005D3A0D">
        <w:rPr>
          <w:rFonts w:asciiTheme="minorHAnsi" w:hAnsiTheme="minorHAnsi"/>
        </w:rPr>
        <w:t>.</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kryté sú aj škody spôsobené takým zaplavením územia, ktoré bolo spôsobené regulovaným vypúšťaním vôd z vodných tokov, priehrad a nádrží.</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Dojednáva sa, že v prípade poistenia na časové ceny  sa bude plnenie pri parciálnych škodách poskytovať v nových cenách a v prípade totálnych škôd sa bude plnenie poskytovať v časových cenách. Za parciálne škody sa budú považovať také škody, ktoré budú dosahovať výšku maximálne 40 % zo stanovenej poistnej hodnoty poistenej veci.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lastRenderedPageBreak/>
        <w:t xml:space="preserve">Dojednáva sa, že pri živelnom poistení sú kryté aj následné škody, ktoré vznikli v súvislosti so živelnou udalosťou, napr. poškodenie alebo zničenie majetku pri prácach na zmiernenie škody, škody spôsobené hasiacim médiom pri likvidácii požiaru a pod., nejedná sa o priame finančné škody.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Poisťovateľ bude likvidovať poistné udalosti aj na základe rozpočtov vypracovaných na základe schválených cenníkov (</w:t>
      </w:r>
      <w:proofErr w:type="spellStart"/>
      <w:r w:rsidRPr="005D3A0D">
        <w:rPr>
          <w:rFonts w:asciiTheme="minorHAnsi" w:hAnsiTheme="minorHAnsi"/>
          <w:color w:val="000000"/>
        </w:rPr>
        <w:t>schválene</w:t>
      </w:r>
      <w:proofErr w:type="spellEnd"/>
      <w:r w:rsidRPr="005D3A0D">
        <w:rPr>
          <w:rFonts w:asciiTheme="minorHAnsi" w:hAnsiTheme="minorHAnsi"/>
          <w:color w:val="000000"/>
        </w:rPr>
        <w:t xml:space="preserve">́ </w:t>
      </w:r>
      <w:proofErr w:type="spellStart"/>
      <w:r w:rsidRPr="005D3A0D">
        <w:rPr>
          <w:rFonts w:asciiTheme="minorHAnsi" w:hAnsiTheme="minorHAnsi"/>
          <w:color w:val="000000"/>
        </w:rPr>
        <w:t>rozpočtove</w:t>
      </w:r>
      <w:proofErr w:type="spellEnd"/>
      <w:r w:rsidRPr="005D3A0D">
        <w:rPr>
          <w:rFonts w:asciiTheme="minorHAnsi" w:hAnsiTheme="minorHAnsi"/>
          <w:color w:val="000000"/>
        </w:rPr>
        <w:t xml:space="preserve">́ </w:t>
      </w:r>
      <w:proofErr w:type="spellStart"/>
      <w:r w:rsidRPr="005D3A0D">
        <w:rPr>
          <w:rFonts w:asciiTheme="minorHAnsi" w:hAnsiTheme="minorHAnsi"/>
          <w:color w:val="000000"/>
        </w:rPr>
        <w:t>cenníky</w:t>
      </w:r>
      <w:proofErr w:type="spellEnd"/>
      <w:r w:rsidRPr="005D3A0D">
        <w:rPr>
          <w:rFonts w:asciiTheme="minorHAnsi" w:hAnsiTheme="minorHAnsi"/>
          <w:color w:val="000000"/>
        </w:rPr>
        <w:t xml:space="preserve">, </w:t>
      </w:r>
      <w:proofErr w:type="spellStart"/>
      <w:r w:rsidRPr="005D3A0D">
        <w:rPr>
          <w:rFonts w:asciiTheme="minorHAnsi" w:hAnsiTheme="minorHAnsi"/>
          <w:color w:val="000000"/>
        </w:rPr>
        <w:t>ktore</w:t>
      </w:r>
      <w:proofErr w:type="spellEnd"/>
      <w:r w:rsidRPr="005D3A0D">
        <w:rPr>
          <w:rFonts w:asciiTheme="minorHAnsi" w:hAnsiTheme="minorHAnsi"/>
          <w:color w:val="000000"/>
        </w:rPr>
        <w:t xml:space="preserve">́ </w:t>
      </w:r>
      <w:proofErr w:type="spellStart"/>
      <w:r w:rsidRPr="005D3A0D">
        <w:rPr>
          <w:rFonts w:asciiTheme="minorHAnsi" w:hAnsiTheme="minorHAnsi"/>
          <w:color w:val="000000"/>
        </w:rPr>
        <w:t>používaju</w:t>
      </w:r>
      <w:proofErr w:type="spellEnd"/>
      <w:r w:rsidRPr="005D3A0D">
        <w:rPr>
          <w:rFonts w:asciiTheme="minorHAnsi" w:hAnsiTheme="minorHAnsi"/>
          <w:color w:val="000000"/>
        </w:rPr>
        <w:t xml:space="preserve">́ </w:t>
      </w:r>
      <w:proofErr w:type="spellStart"/>
      <w:r w:rsidRPr="005D3A0D">
        <w:rPr>
          <w:rFonts w:asciiTheme="minorHAnsi" w:hAnsiTheme="minorHAnsi"/>
          <w:color w:val="000000"/>
        </w:rPr>
        <w:t>rozpočtove</w:t>
      </w:r>
      <w:proofErr w:type="spellEnd"/>
      <w:r w:rsidRPr="005D3A0D">
        <w:rPr>
          <w:rFonts w:asciiTheme="minorHAnsi" w:hAnsiTheme="minorHAnsi"/>
          <w:color w:val="000000"/>
        </w:rPr>
        <w:t xml:space="preserve">́ a </w:t>
      </w:r>
      <w:proofErr w:type="spellStart"/>
      <w:r w:rsidRPr="005D3A0D">
        <w:rPr>
          <w:rFonts w:asciiTheme="minorHAnsi" w:hAnsiTheme="minorHAnsi"/>
          <w:color w:val="000000"/>
        </w:rPr>
        <w:t>projektove</w:t>
      </w:r>
      <w:proofErr w:type="spellEnd"/>
      <w:r w:rsidRPr="005D3A0D">
        <w:rPr>
          <w:rFonts w:asciiTheme="minorHAnsi" w:hAnsiTheme="minorHAnsi"/>
          <w:color w:val="000000"/>
        </w:rPr>
        <w:t xml:space="preserve">́ </w:t>
      </w:r>
      <w:proofErr w:type="spellStart"/>
      <w:r w:rsidRPr="005D3A0D">
        <w:rPr>
          <w:rFonts w:asciiTheme="minorHAnsi" w:hAnsiTheme="minorHAnsi"/>
          <w:color w:val="000000"/>
        </w:rPr>
        <w:t>organizácie</w:t>
      </w:r>
      <w:proofErr w:type="spellEnd"/>
      <w:r w:rsidRPr="005D3A0D">
        <w:rPr>
          <w:rFonts w:asciiTheme="minorHAnsi" w:hAnsiTheme="minorHAnsi"/>
          <w:color w:val="000000"/>
        </w:rPr>
        <w:t xml:space="preserve"> napr. CENKROS, CENEKON, ODIS). </w:t>
      </w:r>
      <w:r w:rsidRPr="005D3A0D">
        <w:rPr>
          <w:rFonts w:asciiTheme="minorHAnsi" w:hAnsiTheme="minorHAnsi"/>
        </w:rPr>
        <w:t>Ak  Poistený neuskutoční opravu poškodenej poistenej veci v zmysle predloženého rozpočtu do jedného roku od vzniku poistnej udalosti Poisťovateľ vyplatí poistné plnenie max. 80 % rozpočtovaných nákladov na opravu.</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Dojednáva sa, že poistenie pre prípad poškodenia vecí vodou z vodovodného zariadenia zahŕňa aj škody vzniknuté vo vnútri budovy na privádzacom vodovodnom potrubí vrátene zariadení pripojených na potrubie, odpadovom potrubí vrátane zariadení pripojených na potrubie, potrubí klimatizačných zariadení, potrubí </w:t>
      </w:r>
      <w:proofErr w:type="spellStart"/>
      <w:r w:rsidRPr="005D3A0D">
        <w:rPr>
          <w:rFonts w:asciiTheme="minorHAnsi" w:hAnsiTheme="minorHAnsi"/>
        </w:rPr>
        <w:t>horúcovodného</w:t>
      </w:r>
      <w:proofErr w:type="spellEnd"/>
      <w:r w:rsidRPr="005D3A0D">
        <w:rPr>
          <w:rFonts w:asciiTheme="minorHAnsi" w:hAnsiTheme="minorHAnsi"/>
        </w:rPr>
        <w:t xml:space="preserve"> alebo parného kúrenia, teplovodných čerpadiel, solárnych systémov, pokiaľ ku škode dôjde následkom prasknutia alebo zamrznutia potrubia.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Poisťovateľ  v prípade vodovodnej škody poskytne poistné plnenie so spoluúčasťou 100,00 EUR.</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Poisťovateľ v prípade vodovodnej škody poskytne poistné plnenie aj za uniknutú vodu do výšky 3.330,00 EUR za jednu poistnú udalosť, max. však 10.000, 00 EUR za poistné obdobie. Poisťovateľ pri takejto škode uplatní spoluúčasť 100,00 EUR.</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poistením kryté sú aj budovy, na ktorých prebiehajú stavebné úpravy vrátane vecí v týchto budovách uložených.</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Dojednáva sa, že poistenie sa vzťahuje aj na náklady spojené so zachovaním pôvodných stavebných materiálov, stavebných technologických postupov a zhotovením umeleckých súčastí / uplatnených pri zhotovení budovy v minulosti/, ktoré je nutné vynaložiť pri oprave alebo znovunadobudnutí poistenej budovy.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V prípade sériovej poistnej udalosti bude spoluúčasť odpočítaná z poistného plnenia len raz. Pod sériovou poistnou udalosťou sa pre účely tejto poistnej zmluvy rozumie viac po sebe nasledujúcich škôd na jednej poistenej veci evidovanej pod jedným inventárnym číslom, ktoré majú spoločnú príčinnú súvislosť.</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cs="Arial"/>
        </w:rPr>
        <w:t>Dojednáva sa, že pokiaľ umelecké dielo alebo umelecko-remeselné dielo, ktoré je stavebnou súčasťou poistenej budovy alebo poistenej inej stavby (ďalej len „dielo“) bolo v dôsledku poistnej udalosti:</w:t>
      </w:r>
    </w:p>
    <w:p w:rsidR="00B012CE" w:rsidRPr="005D3A0D" w:rsidRDefault="00B012CE" w:rsidP="00613795">
      <w:pPr>
        <w:numPr>
          <w:ilvl w:val="1"/>
          <w:numId w:val="8"/>
        </w:numPr>
        <w:tabs>
          <w:tab w:val="clear" w:pos="709"/>
          <w:tab w:val="clear" w:pos="1066"/>
          <w:tab w:val="clear" w:pos="1423"/>
          <w:tab w:val="clear" w:pos="1780"/>
          <w:tab w:val="clear" w:pos="2138"/>
          <w:tab w:val="clear" w:pos="2495"/>
          <w:tab w:val="clear" w:pos="2852"/>
        </w:tabs>
        <w:spacing w:line="259" w:lineRule="auto"/>
        <w:ind w:left="1701" w:hanging="283"/>
        <w:jc w:val="both"/>
        <w:rPr>
          <w:rFonts w:asciiTheme="minorHAnsi" w:hAnsiTheme="minorHAnsi" w:cs="Arial"/>
        </w:rPr>
      </w:pPr>
      <w:r w:rsidRPr="005D3A0D">
        <w:rPr>
          <w:rFonts w:asciiTheme="minorHAnsi" w:hAnsiTheme="minorHAnsi" w:cs="Arial"/>
        </w:rPr>
        <w:t>poškodené, vzniká Poistenému právo, aby mu Poisťovateľ vyplatil primerane vynaložené náklady na jeho uvedenie do pôvodného stavu bezprostredne pred poistnou udalosťou,</w:t>
      </w:r>
    </w:p>
    <w:p w:rsidR="00B012CE" w:rsidRPr="005D3A0D" w:rsidRDefault="00B012CE" w:rsidP="00613795">
      <w:pPr>
        <w:numPr>
          <w:ilvl w:val="1"/>
          <w:numId w:val="8"/>
        </w:numPr>
        <w:tabs>
          <w:tab w:val="clear" w:pos="709"/>
          <w:tab w:val="clear" w:pos="1066"/>
          <w:tab w:val="clear" w:pos="1423"/>
          <w:tab w:val="clear" w:pos="1780"/>
          <w:tab w:val="clear" w:pos="2138"/>
          <w:tab w:val="clear" w:pos="2495"/>
          <w:tab w:val="clear" w:pos="2852"/>
        </w:tabs>
        <w:spacing w:line="259" w:lineRule="auto"/>
        <w:ind w:left="1701" w:hanging="283"/>
        <w:jc w:val="both"/>
        <w:rPr>
          <w:rFonts w:asciiTheme="minorHAnsi" w:hAnsiTheme="minorHAnsi" w:cs="Arial"/>
        </w:rPr>
      </w:pPr>
      <w:r w:rsidRPr="005D3A0D">
        <w:rPr>
          <w:rFonts w:asciiTheme="minorHAnsi" w:hAnsiTheme="minorHAnsi" w:cs="Arial"/>
        </w:rPr>
        <w:t>zničené, vzniká Poistenému právo, aby mu Poisťovateľ vyplatil primerane vynaložené náklady na zhotovenie jeho umeleckej alebo umelecko-remeselnej kópie.</w:t>
      </w:r>
    </w:p>
    <w:p w:rsidR="00B012CE" w:rsidRPr="005D3A0D" w:rsidRDefault="00B012CE" w:rsidP="00B012CE">
      <w:pPr>
        <w:spacing w:line="259" w:lineRule="auto"/>
        <w:ind w:left="1418" w:hanging="567"/>
        <w:jc w:val="both"/>
        <w:rPr>
          <w:rFonts w:asciiTheme="minorHAnsi" w:hAnsiTheme="minorHAnsi" w:cs="Arial"/>
        </w:rPr>
      </w:pPr>
      <w:r>
        <w:rPr>
          <w:rFonts w:asciiTheme="minorHAnsi" w:hAnsiTheme="minorHAnsi" w:cs="Arial"/>
        </w:rPr>
        <w:tab/>
      </w:r>
      <w:r>
        <w:rPr>
          <w:rFonts w:asciiTheme="minorHAnsi" w:hAnsiTheme="minorHAnsi" w:cs="Arial"/>
        </w:rPr>
        <w:tab/>
      </w:r>
      <w:r w:rsidRPr="005D3A0D">
        <w:rPr>
          <w:rFonts w:asciiTheme="minorHAnsi" w:hAnsiTheme="minorHAnsi" w:cs="Arial"/>
        </w:rPr>
        <w:t xml:space="preserve">Pokiaľ nie je možné dielo do pôvodného stavu uviesť alebo nie je možné kópiu diela zhotoviť, vzniká Poistenému právo, aby mu Poisťovateľ vyplatil cenu diela zistenú znaleckým posudkom zníženú o cenu zbytkov diela, najviac však pre tieto diela dojednanou poistnou sumou alebo sumu limitu poistného plnenia, pričom Poisťovateľ vyplatí nižšiu z uvedených súm.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cs="Arial"/>
        </w:rPr>
        <w:t xml:space="preserve">Pri poistení vlastných a cudzích hnuteľných vecí – zbierky umeleckých predmetov, exponáty, (napr. obrazy, sochy, knihy, .... ) sa dojednáva, že mieru poškodenia určí </w:t>
      </w:r>
      <w:r w:rsidRPr="005D3A0D">
        <w:rPr>
          <w:rFonts w:asciiTheme="minorHAnsi" w:hAnsiTheme="minorHAnsi" w:cs="Arial"/>
        </w:rPr>
        <w:lastRenderedPageBreak/>
        <w:t>kunsthistorik a poistné plnenie bude predstavovať cenu reštaurovania, maximálne však poistnú sumu uvedenú v poistnej zmluve.</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cs="Arial"/>
        </w:rPr>
        <w:t xml:space="preserve">Pod pojmom Nová cena sa rozumie cena, za ktorú je možné na danom mieste a v danom čase rovnakú vec kúpiť alebo porovnateľnú vec získať. Ide o veci rovnakého druhu a účelu. </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Pod pojmom</w:t>
      </w:r>
      <w:r w:rsidRPr="005D3A0D">
        <w:rPr>
          <w:rFonts w:asciiTheme="minorHAnsi" w:hAnsiTheme="minorHAnsi"/>
          <w:b/>
          <w:bCs/>
        </w:rPr>
        <w:t xml:space="preserve"> „poistenie na 1. riziko“ </w:t>
      </w:r>
      <w:r w:rsidRPr="005D3A0D">
        <w:rPr>
          <w:rFonts w:asciiTheme="minorHAnsi" w:hAnsiTheme="minorHAnsi"/>
        </w:rPr>
        <w:t xml:space="preserve">sa rozumie </w:t>
      </w:r>
      <w:r w:rsidRPr="005D3A0D">
        <w:rPr>
          <w:rFonts w:asciiTheme="minorHAnsi" w:hAnsiTheme="minorHAnsi"/>
          <w:b/>
          <w:bCs/>
        </w:rPr>
        <w:t>„poistenie na 1. riziko s automatickým obnovením</w:t>
      </w:r>
      <w:r w:rsidRPr="005D3A0D">
        <w:rPr>
          <w:rFonts w:asciiTheme="minorHAnsi" w:hAnsiTheme="minorHAnsi"/>
        </w:rPr>
        <w:t xml:space="preserve"> </w:t>
      </w:r>
      <w:r w:rsidRPr="005D3A0D">
        <w:rPr>
          <w:rFonts w:asciiTheme="minorHAnsi" w:hAnsiTheme="minorHAnsi"/>
          <w:b/>
          <w:bCs/>
        </w:rPr>
        <w:t xml:space="preserve">poistnej sumy“ </w:t>
      </w:r>
      <w:r w:rsidRPr="005D3A0D">
        <w:rPr>
          <w:rFonts w:asciiTheme="minorHAnsi" w:hAnsiTheme="minorHAnsi"/>
        </w:rPr>
        <w:t>– ak v priebehu poisteného obdobia v prípade na prvé riziko nastala poistná udalosť a poistenému vzniklo právo na poistné plnenie, Poisťovateľ automaticky obnoví poistnú sumu na zvyšok poistného obdobia. Obnovenie poistnej sumy Poisťovateľ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b/>
          <w:bCs/>
        </w:rPr>
        <w:t>Záplavou</w:t>
      </w:r>
      <w:r w:rsidRPr="005D3A0D">
        <w:rPr>
          <w:rFonts w:asciiTheme="minorHAnsi" w:hAnsiTheme="minorHAnsi"/>
        </w:rPr>
        <w:t xml:space="preserve"> sa pre účely tejto poistnej zmluvy rozumie vytvorenie súvislej vodnej plochy, ktorá určitú dobu stojí alebo prúdi v mieste poistenia.</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b/>
          <w:bCs/>
        </w:rPr>
        <w:t>Povodňou</w:t>
      </w:r>
      <w:r w:rsidRPr="005D3A0D">
        <w:rPr>
          <w:rFonts w:asciiTheme="minorHAnsi" w:hAnsiTheme="minorHAnsi"/>
        </w:rPr>
        <w:t xml:space="preserve"> sa pre účely tejto poistnej zmluvy rozumie  definícia povodne v zmysle zákona č. 7/2010  </w:t>
      </w:r>
      <w:proofErr w:type="spellStart"/>
      <w:r w:rsidRPr="005D3A0D">
        <w:rPr>
          <w:rFonts w:asciiTheme="minorHAnsi" w:hAnsiTheme="minorHAnsi"/>
        </w:rPr>
        <w:t>Z.z</w:t>
      </w:r>
      <w:proofErr w:type="spellEnd"/>
      <w:r w:rsidRPr="005D3A0D">
        <w:rPr>
          <w:rFonts w:asciiTheme="minorHAnsi" w:hAnsiTheme="minorHAnsi"/>
        </w:rPr>
        <w:t xml:space="preserve">.  o ochrane pred povodňami a to najmä prechodné výrazné zvýšenie hladiny vodného toku, pri ktorom bezprostredne hrozí vyliatie vody z koryta vodného toku alebo sa voda z koryta vodného toku už vylieva, platí to aj na stav, pri ktorom je dočasne zamedzený prirodzený odtok vody zo zrážok a dochádza k zaplaveniu vnútornými vodami. Zároveň sa pre účely tejto poistnej zmluvy </w:t>
      </w:r>
      <w:r w:rsidRPr="005D3A0D">
        <w:rPr>
          <w:rFonts w:asciiTheme="minorHAnsi" w:hAnsiTheme="minorHAnsi"/>
          <w:b/>
          <w:bCs/>
        </w:rPr>
        <w:t>povodňou</w:t>
      </w:r>
      <w:r w:rsidRPr="005D3A0D">
        <w:rPr>
          <w:rFonts w:asciiTheme="minorHAnsi" w:hAnsiTheme="minorHAnsi"/>
        </w:rPr>
        <w:t xml:space="preserve"> rozumie aj vyhlásenie II. stupňa povodňovej aktivity (stav pohotovosti) alebo vyhlásenie III. stupňa povodňovej aktivity (stav ohrozenia) v zmysle platných právnych predpisov.</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pri živelnom poistení sú kryté aj následné škody.</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Dojednáva sa, že poistenie sa vzťahuje aj na škody spôsobené lokálnym turbulentným charakterom vetra, vírmi vertikálneho alebo horizontálneho smeru prípadne účinkami </w:t>
      </w:r>
      <w:proofErr w:type="spellStart"/>
      <w:r w:rsidRPr="005D3A0D">
        <w:rPr>
          <w:rFonts w:asciiTheme="minorHAnsi" w:hAnsiTheme="minorHAnsi"/>
        </w:rPr>
        <w:t>malopriestorových</w:t>
      </w:r>
      <w:proofErr w:type="spellEnd"/>
      <w:r w:rsidRPr="005D3A0D">
        <w:rPr>
          <w:rFonts w:asciiTheme="minorHAnsi" w:hAnsiTheme="minorHAnsi"/>
        </w:rPr>
        <w:t xml:space="preserve"> turbulentných vírov s malým polomerom a krátkou dobou trvania, ktoré sa vyskytli  v bezprostrednej blízkosti poškodeného objektu a na deštrukciu objektu mali zásadný vplyv. Pri poškodení objektu  z uvedených príčin  nie je rozhodujúce pre posudzovanie vzniku poistnej udalosti  aká rýchlosť vetra bola zaznamenaná v najbližšej meracej stanici SHMÚ, ale rozhodujúcim ukazovateľom je  prejav lokálneho  deštrukčného účinku vetra na  poškodenie objektu.</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poistenie sa vzťahuje aj na stavebné súčasti. Za stavebné súčasti budovy alebo stavby sa považujú veci, ktoré k nej podľa svojej povahy patria a nemôžu byť oddelené bez toho, aby sa budova alebo stavba tým neznehodnotili. Spravidla ide o veci, ktoré sú k budove alebo stavbe pevne pripojené (napr. okná, dvere, priečky, obklady, inštalácie, podlahy, maľby stien, tapety...).</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v prípade zmien poistných súm jednotlivých predmetov poistenia v priebehu poistného obdobia budú tieto zmeny akceptované, ak agregovane nepresiahnu výšku 15% z dojednanej celkovej poistnej sumy za celý majetok.</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poistenie sa vzťahuje na pojazdné pracovné stroje s prideleným EČV alebo registračnou značkou a prípojné pracovné stroje bez EČV,.</w:t>
      </w:r>
    </w:p>
    <w:p w:rsidR="00B012CE" w:rsidRPr="005D3A0D" w:rsidRDefault="00B012CE" w:rsidP="00613795">
      <w:pPr>
        <w:numPr>
          <w:ilvl w:val="0"/>
          <w:numId w:val="17"/>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 xml:space="preserve">Územná platnosť poistenia: územie Slovenskej republiky, ak nie je v Osobitných dojednaniach uvedené inak. </w:t>
      </w:r>
    </w:p>
    <w:p w:rsidR="00B012CE" w:rsidRDefault="00B012CE" w:rsidP="00B012CE">
      <w:pPr>
        <w:spacing w:line="259" w:lineRule="auto"/>
        <w:jc w:val="both"/>
        <w:rPr>
          <w:rFonts w:asciiTheme="minorHAnsi" w:hAnsiTheme="minorHAnsi"/>
          <w:b/>
          <w:color w:val="7030A0"/>
        </w:rPr>
      </w:pPr>
    </w:p>
    <w:p w:rsidR="00B012CE" w:rsidRDefault="00B012CE" w:rsidP="00B012CE">
      <w:pPr>
        <w:spacing w:line="259" w:lineRule="auto"/>
        <w:jc w:val="both"/>
        <w:rPr>
          <w:rFonts w:asciiTheme="minorHAnsi" w:hAnsiTheme="minorHAnsi"/>
          <w:b/>
          <w:color w:val="7030A0"/>
        </w:rPr>
      </w:pPr>
    </w:p>
    <w:p w:rsidR="00B012CE" w:rsidRPr="005D3A0D" w:rsidRDefault="00B012CE" w:rsidP="00B012CE">
      <w:pPr>
        <w:spacing w:line="259" w:lineRule="auto"/>
        <w:jc w:val="both"/>
        <w:rPr>
          <w:rFonts w:asciiTheme="minorHAnsi" w:hAnsiTheme="minorHAnsi"/>
          <w:b/>
          <w:color w:val="7030A0"/>
        </w:rPr>
      </w:pPr>
    </w:p>
    <w:p w:rsidR="00B012CE" w:rsidRPr="008A5DF7" w:rsidRDefault="00B012CE" w:rsidP="00613795">
      <w:pPr>
        <w:pStyle w:val="Cislo-1-nadpis"/>
        <w:numPr>
          <w:ilvl w:val="2"/>
          <w:numId w:val="25"/>
        </w:numPr>
        <w:tabs>
          <w:tab w:val="clear" w:pos="1066"/>
          <w:tab w:val="left" w:pos="851"/>
        </w:tabs>
        <w:ind w:left="851" w:hanging="851"/>
        <w:rPr>
          <w:rFonts w:asciiTheme="minorHAnsi" w:hAnsiTheme="minorHAnsi"/>
        </w:rPr>
      </w:pPr>
      <w:bookmarkStart w:id="1" w:name="_Toc6229412"/>
      <w:bookmarkStart w:id="2" w:name="_Toc6398195"/>
      <w:r w:rsidRPr="008A5DF7">
        <w:rPr>
          <w:rFonts w:asciiTheme="minorHAnsi" w:hAnsiTheme="minorHAnsi"/>
        </w:rPr>
        <w:lastRenderedPageBreak/>
        <w:t>Limity poistného plnenia</w:t>
      </w:r>
      <w:bookmarkEnd w:id="1"/>
      <w:bookmarkEnd w:id="2"/>
    </w:p>
    <w:p w:rsidR="00B012CE" w:rsidRPr="005D3A0D" w:rsidRDefault="00B012CE" w:rsidP="00B012CE">
      <w:pPr>
        <w:tabs>
          <w:tab w:val="clear" w:pos="709"/>
          <w:tab w:val="clear" w:pos="1066"/>
          <w:tab w:val="clear" w:pos="1423"/>
          <w:tab w:val="clear" w:pos="1780"/>
          <w:tab w:val="clear" w:pos="2138"/>
          <w:tab w:val="clear" w:pos="2495"/>
          <w:tab w:val="clear" w:pos="2852"/>
          <w:tab w:val="left" w:pos="851"/>
        </w:tabs>
        <w:spacing w:line="259" w:lineRule="auto"/>
        <w:ind w:left="708"/>
        <w:jc w:val="both"/>
        <w:rPr>
          <w:rFonts w:asciiTheme="minorHAnsi" w:hAnsiTheme="minorHAnsi"/>
        </w:rPr>
      </w:pPr>
      <w:r>
        <w:rPr>
          <w:rFonts w:asciiTheme="minorHAnsi" w:hAnsiTheme="minorHAnsi"/>
        </w:rPr>
        <w:tab/>
      </w:r>
      <w:r w:rsidRPr="005D3A0D">
        <w:rPr>
          <w:rFonts w:asciiTheme="minorHAnsi" w:hAnsiTheme="minorHAnsi"/>
        </w:rPr>
        <w:t>Pre komplexné živelné riziko sa dojednávajú nasledovné maximálne limity poistného plnenia:</w:t>
      </w:r>
    </w:p>
    <w:p w:rsidR="00B012CE" w:rsidRPr="00012CD5" w:rsidRDefault="00B012CE" w:rsidP="00B012CE">
      <w:pPr>
        <w:pStyle w:val="Cislo-4-a-text"/>
        <w:ind w:left="1418" w:hanging="567"/>
        <w:rPr>
          <w:rFonts w:asciiTheme="minorHAnsi" w:hAnsiTheme="minorHAnsi"/>
        </w:rPr>
      </w:pPr>
      <w:r w:rsidRPr="00012CD5">
        <w:rPr>
          <w:rFonts w:asciiTheme="minorHAnsi" w:hAnsiTheme="minorHAnsi"/>
        </w:rPr>
        <w:t xml:space="preserve">pre predmet poistenia A1 sa dojednáva ročný limit plnenia pre jednu a všetky poistné udalosti vo výške </w:t>
      </w:r>
      <w:r w:rsidRPr="00012CD5">
        <w:rPr>
          <w:rFonts w:asciiTheme="minorHAnsi" w:hAnsiTheme="minorHAnsi"/>
          <w:b/>
        </w:rPr>
        <w:t>50.000.000,00 EUR</w:t>
      </w:r>
    </w:p>
    <w:p w:rsidR="00B012CE" w:rsidRPr="00012CD5" w:rsidRDefault="00B012CE" w:rsidP="00B012CE">
      <w:pPr>
        <w:pStyle w:val="Cislo-4-a-text"/>
        <w:ind w:left="1418" w:hanging="567"/>
        <w:rPr>
          <w:rFonts w:asciiTheme="minorHAnsi" w:hAnsiTheme="minorHAnsi"/>
        </w:rPr>
      </w:pPr>
      <w:r w:rsidRPr="00012CD5">
        <w:rPr>
          <w:rFonts w:asciiTheme="minorHAnsi" w:hAnsiTheme="minorHAnsi"/>
        </w:rPr>
        <w:t xml:space="preserve">pre predmety poistenia A2, A3 a B sa dojednáva spoločný ročný limit plnenia pre jednu a všetky poistné udalosti vo výške </w:t>
      </w:r>
      <w:r w:rsidRPr="00012CD5">
        <w:rPr>
          <w:rFonts w:asciiTheme="minorHAnsi" w:hAnsiTheme="minorHAnsi"/>
          <w:b/>
        </w:rPr>
        <w:t>8.000.000,00 EUR</w:t>
      </w:r>
      <w:r w:rsidRPr="00012CD5">
        <w:rPr>
          <w:rFonts w:asciiTheme="minorHAnsi" w:hAnsiTheme="minorHAnsi"/>
        </w:rPr>
        <w:t xml:space="preserve"> </w:t>
      </w:r>
    </w:p>
    <w:p w:rsidR="00B012CE" w:rsidRPr="005D3A0D" w:rsidRDefault="00B012CE" w:rsidP="00B012CE">
      <w:pPr>
        <w:spacing w:line="259" w:lineRule="auto"/>
        <w:ind w:left="720"/>
        <w:jc w:val="both"/>
        <w:rPr>
          <w:rFonts w:asciiTheme="minorHAnsi" w:hAnsiTheme="minorHAnsi"/>
        </w:rPr>
      </w:pPr>
    </w:p>
    <w:p w:rsidR="00B012CE" w:rsidRPr="00B874D3" w:rsidRDefault="00B012CE" w:rsidP="00613795">
      <w:pPr>
        <w:pStyle w:val="Odsekzoznamu"/>
        <w:numPr>
          <w:ilvl w:val="2"/>
          <w:numId w:val="25"/>
        </w:numPr>
        <w:ind w:left="851" w:hanging="851"/>
        <w:jc w:val="both"/>
        <w:rPr>
          <w:b/>
        </w:rPr>
      </w:pPr>
      <w:r w:rsidRPr="00B874D3">
        <w:rPr>
          <w:b/>
        </w:rPr>
        <w:t xml:space="preserve">Odchylne sa dojednáva: </w:t>
      </w:r>
    </w:p>
    <w:p w:rsidR="00B012CE" w:rsidRPr="00012CD5" w:rsidRDefault="00B012CE" w:rsidP="00613795">
      <w:pPr>
        <w:pStyle w:val="Odsekzoznamu"/>
        <w:numPr>
          <w:ilvl w:val="0"/>
          <w:numId w:val="20"/>
        </w:numPr>
        <w:ind w:left="1418" w:hanging="567"/>
        <w:jc w:val="both"/>
      </w:pPr>
      <w:r w:rsidRPr="00012CD5">
        <w:t>pre predmet poistenia „vlastné a cudzie /zapožičané/ zbierkové predmety a exponáty“ (v rámci predmetu poistenia (B) – Súbor hnuteľného majetku) sa dojednáva ročný limit plnenia vo výške 15.000,00 EUR,</w:t>
      </w:r>
    </w:p>
    <w:p w:rsidR="00B012CE" w:rsidRPr="003F45FF" w:rsidRDefault="00B012CE" w:rsidP="00613795">
      <w:pPr>
        <w:pStyle w:val="Odsekzoznamu"/>
        <w:numPr>
          <w:ilvl w:val="0"/>
          <w:numId w:val="20"/>
        </w:numPr>
        <w:ind w:left="1418" w:hanging="567"/>
        <w:jc w:val="both"/>
      </w:pPr>
      <w:r w:rsidRPr="00012CD5">
        <w:rPr>
          <w:rFonts w:cs="Arial"/>
        </w:rPr>
        <w:t>osobitne pre kamerové sety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B012CE" w:rsidRPr="003F45FF" w:rsidRDefault="00B012CE" w:rsidP="00613795">
      <w:pPr>
        <w:pStyle w:val="Odsekzoznamu"/>
        <w:numPr>
          <w:ilvl w:val="0"/>
          <w:numId w:val="20"/>
        </w:numPr>
        <w:ind w:left="1418" w:hanging="567"/>
        <w:jc w:val="both"/>
      </w:pPr>
      <w:r w:rsidRPr="00012CD5">
        <w:rPr>
          <w:rFonts w:cs="Arial"/>
        </w:rPr>
        <w:t xml:space="preserve">limit plnenia  </w:t>
      </w:r>
      <w:r w:rsidRPr="003F45FF">
        <w:t>v prípade vodovodnej škody za uniknutú vodu je do výšky 3.330,00 EUR za jednu poistnú udalosť, max. však 10.000, 00 EUR za poistné obdobie.</w:t>
      </w:r>
    </w:p>
    <w:p w:rsidR="00B012CE" w:rsidRPr="005D3A0D" w:rsidRDefault="00B012CE" w:rsidP="00B012CE">
      <w:pPr>
        <w:jc w:val="both"/>
        <w:rPr>
          <w:rFonts w:asciiTheme="minorHAnsi" w:hAnsiTheme="minorHAnsi"/>
        </w:rPr>
      </w:pPr>
    </w:p>
    <w:p w:rsidR="00B012CE" w:rsidRPr="005D3A0D" w:rsidRDefault="00B012CE" w:rsidP="00613795">
      <w:pPr>
        <w:pStyle w:val="Cislo-1-nadpis"/>
        <w:numPr>
          <w:ilvl w:val="2"/>
          <w:numId w:val="25"/>
        </w:numPr>
        <w:tabs>
          <w:tab w:val="clear" w:pos="1066"/>
          <w:tab w:val="left" w:pos="851"/>
        </w:tabs>
        <w:ind w:left="851" w:hanging="851"/>
        <w:rPr>
          <w:rFonts w:asciiTheme="minorHAnsi" w:hAnsiTheme="minorHAnsi"/>
          <w:b w:val="0"/>
          <w:bCs/>
        </w:rPr>
      </w:pPr>
      <w:bookmarkStart w:id="3" w:name="_Toc6229413"/>
      <w:bookmarkStart w:id="4" w:name="_Toc6398196"/>
      <w:r w:rsidRPr="005D3A0D">
        <w:rPr>
          <w:rFonts w:asciiTheme="minorHAnsi" w:hAnsiTheme="minorHAnsi"/>
          <w:bCs/>
        </w:rPr>
        <w:t>Spoluúčasti</w:t>
      </w:r>
      <w:bookmarkEnd w:id="3"/>
      <w:bookmarkEnd w:id="4"/>
    </w:p>
    <w:p w:rsidR="00B012CE" w:rsidRPr="003F45FF" w:rsidRDefault="00B012CE" w:rsidP="00B012CE">
      <w:pPr>
        <w:tabs>
          <w:tab w:val="clear" w:pos="709"/>
          <w:tab w:val="left" w:pos="851"/>
        </w:tabs>
        <w:spacing w:line="259" w:lineRule="auto"/>
        <w:ind w:left="851" w:hanging="142"/>
        <w:jc w:val="both"/>
        <w:rPr>
          <w:rFonts w:asciiTheme="minorHAnsi" w:hAnsiTheme="minorHAnsi"/>
        </w:rPr>
      </w:pPr>
      <w:r>
        <w:rPr>
          <w:rFonts w:asciiTheme="minorHAnsi" w:hAnsiTheme="minorHAnsi"/>
        </w:rPr>
        <w:tab/>
      </w:r>
      <w:r w:rsidRPr="003F45FF">
        <w:rPr>
          <w:rFonts w:asciiTheme="minorHAnsi" w:hAnsiTheme="minorHAnsi"/>
        </w:rPr>
        <w:t>Pre komplexné živelné riziko sa dojednávajú nasledovné spoluú</w:t>
      </w:r>
      <w:r>
        <w:rPr>
          <w:rFonts w:asciiTheme="minorHAnsi" w:hAnsiTheme="minorHAnsi"/>
        </w:rPr>
        <w:t xml:space="preserve">časti pre jednu a každú poistnú </w:t>
      </w:r>
      <w:r w:rsidRPr="003F45FF">
        <w:rPr>
          <w:rFonts w:asciiTheme="minorHAnsi" w:hAnsiTheme="minorHAnsi"/>
        </w:rPr>
        <w:t>udalosť:</w:t>
      </w:r>
    </w:p>
    <w:p w:rsidR="00B012CE" w:rsidRPr="003F45FF" w:rsidRDefault="00B012CE" w:rsidP="00613795">
      <w:pPr>
        <w:pStyle w:val="Odsekzoznamu"/>
        <w:numPr>
          <w:ilvl w:val="2"/>
          <w:numId w:val="18"/>
        </w:numPr>
        <w:tabs>
          <w:tab w:val="left" w:pos="1418"/>
        </w:tabs>
        <w:ind w:left="1418" w:hanging="567"/>
        <w:jc w:val="both"/>
      </w:pPr>
      <w:r w:rsidRPr="003F45FF">
        <w:t>pre predmet poistenia A1 sa dojednáva spoluúčasť vo výške 5% minimálne 2.500,00 EUR,</w:t>
      </w:r>
    </w:p>
    <w:p w:rsidR="00B012CE" w:rsidRPr="003F45FF" w:rsidRDefault="00B012CE" w:rsidP="00613795">
      <w:pPr>
        <w:pStyle w:val="Odsekzoznamu"/>
        <w:numPr>
          <w:ilvl w:val="2"/>
          <w:numId w:val="18"/>
        </w:numPr>
        <w:tabs>
          <w:tab w:val="left" w:pos="1418"/>
        </w:tabs>
        <w:ind w:left="1418" w:hanging="567"/>
        <w:jc w:val="both"/>
      </w:pPr>
      <w:r w:rsidRPr="003F45FF">
        <w:t>pre predmety poistenia A2, A3, B a G sa dojednáva spoluúčasť vo výške 5% minimálne 500,00 EUR,</w:t>
      </w:r>
    </w:p>
    <w:p w:rsidR="00B012CE" w:rsidRPr="003F45FF" w:rsidRDefault="00B012CE" w:rsidP="00613795">
      <w:pPr>
        <w:pStyle w:val="Odsekzoznamu"/>
        <w:numPr>
          <w:ilvl w:val="2"/>
          <w:numId w:val="18"/>
        </w:numPr>
        <w:tabs>
          <w:tab w:val="left" w:pos="1418"/>
        </w:tabs>
        <w:ind w:left="1418" w:hanging="567"/>
        <w:jc w:val="both"/>
      </w:pPr>
      <w:r w:rsidRPr="003F45FF">
        <w:t>pre predmety poistenia C, D, a F sa dojednáva spoluúčasť vo výške 150,00 EUR,</w:t>
      </w:r>
    </w:p>
    <w:p w:rsidR="00B012CE" w:rsidRPr="003F45FF" w:rsidRDefault="00B012CE" w:rsidP="00613795">
      <w:pPr>
        <w:pStyle w:val="Odsekzoznamu"/>
        <w:numPr>
          <w:ilvl w:val="2"/>
          <w:numId w:val="18"/>
        </w:numPr>
        <w:tabs>
          <w:tab w:val="left" w:pos="1418"/>
        </w:tabs>
        <w:ind w:left="1418" w:hanging="567"/>
        <w:jc w:val="both"/>
      </w:pPr>
      <w:r w:rsidRPr="003F45FF">
        <w:t>pre predmet poistenia E sa dojednáva spoluúčasť vo výške 50,00 EUR.</w:t>
      </w:r>
    </w:p>
    <w:p w:rsidR="00B012CE" w:rsidRPr="005D3A0D" w:rsidRDefault="00B012CE" w:rsidP="00B012CE">
      <w:pPr>
        <w:jc w:val="both"/>
        <w:rPr>
          <w:rFonts w:asciiTheme="minorHAnsi" w:hAnsiTheme="minorHAnsi"/>
        </w:rPr>
      </w:pPr>
    </w:p>
    <w:p w:rsidR="00B012CE" w:rsidRPr="00B874D3" w:rsidRDefault="00B012CE" w:rsidP="00613795">
      <w:pPr>
        <w:pStyle w:val="Odsekzoznamu"/>
        <w:numPr>
          <w:ilvl w:val="2"/>
          <w:numId w:val="25"/>
        </w:numPr>
        <w:ind w:left="851" w:hanging="851"/>
        <w:jc w:val="both"/>
        <w:rPr>
          <w:b/>
        </w:rPr>
      </w:pPr>
      <w:r w:rsidRPr="00B874D3">
        <w:rPr>
          <w:b/>
        </w:rPr>
        <w:t>Odchylne sa dojednáva spoluúčasť:</w:t>
      </w:r>
    </w:p>
    <w:p w:rsidR="00B012CE" w:rsidRPr="00012CD5" w:rsidRDefault="00B012CE" w:rsidP="00B012CE">
      <w:pPr>
        <w:tabs>
          <w:tab w:val="clear" w:pos="709"/>
          <w:tab w:val="clear" w:pos="1066"/>
          <w:tab w:val="clear" w:pos="1423"/>
          <w:tab w:val="clear" w:pos="1780"/>
          <w:tab w:val="clear" w:pos="2138"/>
          <w:tab w:val="clear" w:pos="2495"/>
          <w:tab w:val="clear" w:pos="2852"/>
        </w:tabs>
        <w:ind w:left="1418" w:hanging="567"/>
        <w:jc w:val="both"/>
        <w:rPr>
          <w:rFonts w:asciiTheme="minorHAnsi" w:hAnsiTheme="minorHAnsi"/>
        </w:rPr>
      </w:pPr>
      <w:r w:rsidRPr="00012CD5">
        <w:rPr>
          <w:rFonts w:asciiTheme="minorHAnsi" w:hAnsiTheme="minorHAnsi"/>
        </w:rPr>
        <w:t xml:space="preserve">a) </w:t>
      </w:r>
      <w:r>
        <w:rPr>
          <w:rFonts w:asciiTheme="minorHAnsi" w:hAnsiTheme="minorHAnsi"/>
        </w:rPr>
        <w:tab/>
      </w:r>
      <w:r w:rsidRPr="00012CD5">
        <w:rPr>
          <w:rFonts w:asciiTheme="minorHAnsi" w:hAnsiTheme="minorHAnsi"/>
        </w:rPr>
        <w:t>pre poškodenie alebo zničenie veci vodou z vodovodného zariadenia /vodovodné škody/je dojednaná spoluúčasť vo výške 100,00 EUR,</w:t>
      </w:r>
    </w:p>
    <w:p w:rsidR="00B012CE" w:rsidRPr="00012CD5" w:rsidRDefault="00B012CE" w:rsidP="00613795">
      <w:pPr>
        <w:pStyle w:val="Cislo-4-a-text"/>
        <w:numPr>
          <w:ilvl w:val="1"/>
          <w:numId w:val="9"/>
        </w:numPr>
        <w:tabs>
          <w:tab w:val="clear" w:pos="1080"/>
          <w:tab w:val="num" w:pos="709"/>
        </w:tabs>
        <w:ind w:left="1418" w:hanging="567"/>
        <w:rPr>
          <w:rFonts w:asciiTheme="minorHAnsi" w:hAnsiTheme="minorHAnsi"/>
        </w:rPr>
      </w:pPr>
      <w:r w:rsidRPr="00012CD5">
        <w:rPr>
          <w:rFonts w:asciiTheme="minorHAnsi" w:hAnsiTheme="minorHAnsi"/>
        </w:rPr>
        <w:t>pre predmet poistenia „vlastné a cudzie /zapožičané/ zbierkové predmety a exponáty“ (v rámci predmetu poistenia (B) – Súbor hnuteľného majetku) sa dojednáva spoluúčasť vo výške 50,00 EUR,</w:t>
      </w:r>
    </w:p>
    <w:p w:rsidR="00B012CE" w:rsidRPr="00012CD5" w:rsidRDefault="00B012CE" w:rsidP="00613795">
      <w:pPr>
        <w:pStyle w:val="Cislo-1-nadpis"/>
        <w:numPr>
          <w:ilvl w:val="1"/>
          <w:numId w:val="9"/>
        </w:numPr>
        <w:tabs>
          <w:tab w:val="clear" w:pos="1080"/>
          <w:tab w:val="num" w:pos="709"/>
        </w:tabs>
        <w:ind w:left="1418" w:hanging="567"/>
        <w:rPr>
          <w:rFonts w:asciiTheme="minorHAnsi" w:hAnsiTheme="minorHAnsi"/>
          <w:b w:val="0"/>
        </w:rPr>
      </w:pPr>
      <w:bookmarkStart w:id="5" w:name="_Toc6229414"/>
      <w:bookmarkStart w:id="6" w:name="_Toc6398197"/>
      <w:r w:rsidRPr="00012CD5">
        <w:rPr>
          <w:rFonts w:asciiTheme="minorHAnsi" w:hAnsiTheme="minorHAnsi" w:cs="Arial"/>
          <w:b w:val="0"/>
        </w:rPr>
        <w:t>pre škody na kamerových setoch je spoluúčasť a) 10%, minimálne však 330,00 EUR na území Európy a b) 10%, minimálne však 1.000,00 EUR mimo územia Európy,</w:t>
      </w:r>
      <w:bookmarkEnd w:id="5"/>
      <w:bookmarkEnd w:id="6"/>
    </w:p>
    <w:p w:rsidR="00B012CE" w:rsidRPr="005D3A0D" w:rsidRDefault="00B012CE" w:rsidP="00B012CE">
      <w:pPr>
        <w:jc w:val="both"/>
        <w:rPr>
          <w:rFonts w:asciiTheme="minorHAnsi" w:hAnsiTheme="minorHAnsi"/>
        </w:rPr>
      </w:pPr>
    </w:p>
    <w:p w:rsidR="00B012CE" w:rsidRPr="006831C7" w:rsidRDefault="00B012CE" w:rsidP="00B012CE">
      <w:pPr>
        <w:pStyle w:val="Cislo-2-text"/>
        <w:tabs>
          <w:tab w:val="clear" w:pos="709"/>
          <w:tab w:val="num" w:pos="851"/>
        </w:tabs>
        <w:rPr>
          <w:rFonts w:asciiTheme="minorHAnsi" w:hAnsiTheme="minorHAnsi"/>
          <w:b/>
          <w:bCs/>
        </w:rPr>
      </w:pPr>
      <w:r>
        <w:rPr>
          <w:rFonts w:asciiTheme="minorHAnsi" w:hAnsiTheme="minorHAnsi"/>
          <w:b/>
          <w:bCs/>
        </w:rPr>
        <w:t>1.</w:t>
      </w:r>
      <w:r w:rsidRPr="006831C7">
        <w:rPr>
          <w:rFonts w:asciiTheme="minorHAnsi" w:hAnsiTheme="minorHAnsi"/>
          <w:b/>
          <w:bCs/>
        </w:rPr>
        <w:t xml:space="preserve">2 </w:t>
      </w:r>
      <w:r>
        <w:rPr>
          <w:rFonts w:asciiTheme="minorHAnsi" w:hAnsiTheme="minorHAnsi"/>
          <w:b/>
          <w:bCs/>
        </w:rPr>
        <w:tab/>
      </w:r>
      <w:r>
        <w:rPr>
          <w:rFonts w:asciiTheme="minorHAnsi" w:hAnsiTheme="minorHAnsi"/>
          <w:b/>
          <w:bCs/>
        </w:rPr>
        <w:tab/>
      </w:r>
      <w:r w:rsidRPr="006831C7">
        <w:rPr>
          <w:rFonts w:asciiTheme="minorHAnsi" w:hAnsiTheme="minorHAnsi"/>
          <w:b/>
          <w:bCs/>
        </w:rPr>
        <w:t xml:space="preserve">Poistenie pre prípad odcudzenia veci </w:t>
      </w:r>
    </w:p>
    <w:p w:rsidR="00B012CE" w:rsidRPr="006831C7" w:rsidRDefault="00B012CE" w:rsidP="00B012CE">
      <w:pPr>
        <w:pStyle w:val="Cislo-2-text"/>
        <w:tabs>
          <w:tab w:val="clear" w:pos="709"/>
          <w:tab w:val="num" w:pos="851"/>
        </w:tabs>
        <w:ind w:left="851" w:hanging="851"/>
        <w:rPr>
          <w:rFonts w:asciiTheme="minorHAnsi" w:hAnsiTheme="minorHAnsi"/>
          <w:b/>
          <w:bCs/>
        </w:rPr>
      </w:pPr>
      <w:r>
        <w:rPr>
          <w:rFonts w:asciiTheme="minorHAnsi" w:hAnsiTheme="minorHAnsi"/>
          <w:b/>
        </w:rPr>
        <w:t>1.</w:t>
      </w:r>
      <w:r w:rsidRPr="00E6739E">
        <w:rPr>
          <w:rFonts w:asciiTheme="minorHAnsi" w:hAnsiTheme="minorHAnsi"/>
          <w:b/>
        </w:rPr>
        <w:t>2.1</w:t>
      </w:r>
      <w:r w:rsidRPr="006831C7">
        <w:rPr>
          <w:rFonts w:asciiTheme="minorHAnsi" w:hAnsiTheme="minorHAnsi"/>
        </w:rPr>
        <w:t xml:space="preserve"> </w:t>
      </w:r>
      <w:r>
        <w:rPr>
          <w:rFonts w:asciiTheme="minorHAnsi" w:hAnsiTheme="minorHAnsi"/>
        </w:rPr>
        <w:tab/>
      </w:r>
      <w:r w:rsidRPr="006831C7">
        <w:rPr>
          <w:rFonts w:asciiTheme="minorHAnsi" w:hAnsiTheme="minorHAnsi"/>
        </w:rPr>
        <w:t>Poistenie pre prípad krádeže, poškodenia alebo zničenia, pričom páchateľ sa zmocnil poistenej veci nasledujúcim spôsobom:</w:t>
      </w:r>
    </w:p>
    <w:p w:rsidR="00B012CE" w:rsidRPr="005D3A0D" w:rsidRDefault="00B012CE" w:rsidP="00613795">
      <w:pPr>
        <w:numPr>
          <w:ilvl w:val="0"/>
          <w:numId w:val="21"/>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do miesta poistenia sa dostal tak, že ho otvoril nástrojom, ktorý nie je určený na jeho riadne otvorenie,</w:t>
      </w:r>
    </w:p>
    <w:p w:rsidR="00B012CE" w:rsidRPr="005D3A0D" w:rsidRDefault="00B012CE" w:rsidP="00613795">
      <w:pPr>
        <w:numPr>
          <w:ilvl w:val="0"/>
          <w:numId w:val="21"/>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do miesta poistenia sa dostal iným preukázateľne násilným spôsobom,</w:t>
      </w:r>
    </w:p>
    <w:p w:rsidR="00B012CE" w:rsidRPr="005D3A0D" w:rsidRDefault="00B012CE" w:rsidP="00613795">
      <w:pPr>
        <w:numPr>
          <w:ilvl w:val="0"/>
          <w:numId w:val="21"/>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v mieste sa skryl, po jeho zamknutí sa veci zmocnil a pri jeho opustení zanechal po sebe stopy, ktoré môžu byť použité ako dôkazný prostriedok</w:t>
      </w:r>
    </w:p>
    <w:p w:rsidR="00B012CE" w:rsidRPr="005D3A0D" w:rsidRDefault="00B012CE" w:rsidP="00613795">
      <w:pPr>
        <w:numPr>
          <w:ilvl w:val="0"/>
          <w:numId w:val="21"/>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lastRenderedPageBreak/>
        <w:t>miesto poistenia otvoril originálnym kľúčom alebo legálne zhotoveným duplikátom, ktorého sa zmocnil krádežou vlámaním alebo lúpežným prepadnutím,</w:t>
      </w:r>
    </w:p>
    <w:p w:rsidR="00B012CE" w:rsidRPr="005D3A0D" w:rsidRDefault="00B012CE" w:rsidP="00613795">
      <w:pPr>
        <w:numPr>
          <w:ilvl w:val="0"/>
          <w:numId w:val="21"/>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do schránky, ktorej obsah je poistený sa dostal alebo ju otvoril nástrojom, ktorý nie je určený na jej riadne otvorenie,</w:t>
      </w:r>
    </w:p>
    <w:p w:rsidR="00B012CE" w:rsidRPr="005D3A0D" w:rsidRDefault="00B012CE" w:rsidP="00613795">
      <w:pPr>
        <w:numPr>
          <w:ilvl w:val="0"/>
          <w:numId w:val="21"/>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krádežou, pri ktorej páchateľ preukázateľne prekonal prekážku alebo opatrenie chrániace poistenú vec pred krádežou,</w:t>
      </w:r>
    </w:p>
    <w:p w:rsidR="00B012CE" w:rsidRPr="005D3A0D" w:rsidRDefault="00B012CE" w:rsidP="00613795">
      <w:pPr>
        <w:numPr>
          <w:ilvl w:val="0"/>
          <w:numId w:val="21"/>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krádežou, pri ktorej boli poistené veci Poistenému alebo jeho pracovníkovi zobrané, pretože jeho odpor bol vylúčený v dôsledku telesného stavu po nehode alebo v dôsledku inej príčiny, za ktorú nemôže byť zodpovedný,</w:t>
      </w:r>
    </w:p>
    <w:p w:rsidR="00B012CE" w:rsidRPr="005D3A0D" w:rsidRDefault="00B012CE" w:rsidP="00613795">
      <w:pPr>
        <w:numPr>
          <w:ilvl w:val="0"/>
          <w:numId w:val="21"/>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lúpežou - zmocnením sa poistenej veci tak, že páchateľ použil proti Poistenému, jeho pracovníkovi alebo inej osobe násilie alebo hrozbu násilia.</w:t>
      </w:r>
    </w:p>
    <w:p w:rsidR="00B012CE" w:rsidRDefault="00B012CE" w:rsidP="00B012CE">
      <w:pPr>
        <w:spacing w:line="259" w:lineRule="auto"/>
        <w:ind w:left="567" w:hanging="567"/>
        <w:jc w:val="both"/>
        <w:rPr>
          <w:rFonts w:asciiTheme="minorHAnsi" w:eastAsia="Calibri" w:hAnsiTheme="minorHAnsi"/>
        </w:rPr>
      </w:pPr>
    </w:p>
    <w:p w:rsidR="00B012CE" w:rsidRPr="00B874D3" w:rsidRDefault="00B012CE" w:rsidP="00613795">
      <w:pPr>
        <w:pStyle w:val="Odsekzoznamu"/>
        <w:numPr>
          <w:ilvl w:val="2"/>
          <w:numId w:val="26"/>
        </w:numPr>
        <w:spacing w:after="0"/>
        <w:ind w:left="851" w:hanging="851"/>
        <w:jc w:val="both"/>
        <w:rPr>
          <w:b/>
          <w:bCs/>
        </w:rPr>
      </w:pPr>
      <w:r w:rsidRPr="00B874D3">
        <w:rPr>
          <w:b/>
          <w:bCs/>
        </w:rPr>
        <w:t>Osobitné dojednania</w:t>
      </w:r>
      <w:r w:rsidRPr="00B874D3">
        <w:rPr>
          <w:b/>
          <w:bCs/>
        </w:rPr>
        <w:tab/>
      </w:r>
    </w:p>
    <w:p w:rsidR="00B012CE" w:rsidRPr="005D3A0D" w:rsidRDefault="00B012CE" w:rsidP="00613795">
      <w:pPr>
        <w:numPr>
          <w:ilvl w:val="0"/>
          <w:numId w:val="22"/>
        </w:numPr>
        <w:tabs>
          <w:tab w:val="clear" w:pos="1066"/>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Poistenie sa vzťahuje na úmyselné poškodenie alebo zničenie poistenej veci, ak úmyselné konanie smerovalo k poškodeniu alebo zničeniu poisteného majetku, proti osobe Poisteného alebo proti osobe vlastníka poisteného majetku.</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5D3A0D">
        <w:rPr>
          <w:rFonts w:asciiTheme="minorHAnsi" w:hAnsiTheme="minorHAnsi"/>
        </w:rPr>
        <w:t xml:space="preserve">Pod pojmom úmyselné poškodenie alebo zničenie poistenej veci sa okrem iného chápe aj estetické poškodenie poistenej veci – poškodenie sprejermi alebo grafitmi. Dojednáva sa, že toto poistenie sa vzťahuje aj na estetické poškodenie </w:t>
      </w:r>
      <w:r w:rsidRPr="005D3A0D">
        <w:rPr>
          <w:rFonts w:asciiTheme="minorHAnsi" w:hAnsiTheme="minorHAnsi"/>
          <w:b/>
        </w:rPr>
        <w:t>nehnuteľného majetku</w:t>
      </w:r>
      <w:r w:rsidRPr="005D3A0D">
        <w:rPr>
          <w:rFonts w:asciiTheme="minorHAnsi" w:hAnsiTheme="minorHAnsi"/>
        </w:rPr>
        <w:t xml:space="preserve"> </w:t>
      </w:r>
      <w:proofErr w:type="spellStart"/>
      <w:r w:rsidRPr="005D3A0D">
        <w:rPr>
          <w:rFonts w:asciiTheme="minorHAnsi" w:hAnsiTheme="minorHAnsi"/>
        </w:rPr>
        <w:t>posprejovaním</w:t>
      </w:r>
      <w:proofErr w:type="spellEnd"/>
      <w:r w:rsidRPr="005D3A0D">
        <w:rPr>
          <w:rFonts w:asciiTheme="minorHAnsi" w:hAnsiTheme="minorHAnsi"/>
        </w:rPr>
        <w:t xml:space="preserve"> resp. grafitmi treťou osobou, </w:t>
      </w:r>
      <w:proofErr w:type="spellStart"/>
      <w:r w:rsidRPr="005D3A0D">
        <w:rPr>
          <w:rFonts w:asciiTheme="minorHAnsi" w:hAnsiTheme="minorHAnsi"/>
        </w:rPr>
        <w:t>t.j</w:t>
      </w:r>
      <w:proofErr w:type="spellEnd"/>
      <w:r w:rsidRPr="005D3A0D">
        <w:rPr>
          <w:rFonts w:asciiTheme="minorHAnsi" w:hAnsiTheme="minorHAnsi"/>
        </w:rPr>
        <w:t>. osobou inou ako Poistený, jeho zamestnanec alebo ním poverená osoba. Pre takéto poškodenie je stanovený ročný limit pre jednu a všetky poistné udalosti v priebehu roka vo výške 10.000,00 EUR.</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5D3A0D">
        <w:rPr>
          <w:rFonts w:asciiTheme="minorHAnsi" w:hAnsiTheme="minorHAnsi"/>
        </w:rPr>
        <w:t>Dojednáva sa, že poistné krytie zahŕňa aj “vnútorný a vonkajší vandalizmus. / zistený aj nezistený páchateľ/Vnútorný vandalizmus znamená úmyselné poškodenie alebo úmyselné zničenie poistenej veci spáchané inou osobou ako Poisteným tým spôsobom, že vnikne  do chráneného priestoru, prekoná prekážku a poškodí alebo zničí predmet poistenia.</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5D3A0D">
        <w:rPr>
          <w:rFonts w:asciiTheme="minorHAnsi" w:hAnsiTheme="minorHAnsi"/>
        </w:rPr>
        <w:t>Vonkajší vandalizmus znamená, že iná osoba ako Poistený spácha úmyselné poškodenie alebo zničenie verejne prístupnej poistenej veci.</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5D3A0D">
        <w:rPr>
          <w:rFonts w:asciiTheme="minorHAnsi" w:hAnsiTheme="minorHAnsi"/>
        </w:rPr>
        <w:t>Dojednáva sa, že poistené veci uložené na voľnom priestranstve sú zabezpečené pre prípad krádeže svojou polohou. Pod pojmom chránené svojou polohou sa rozumie umiestnenie veci, ktorej odcudzenie si vyžaduje použitie špeciálnych pomôcok (čln, rebrík, vysúvacia plošina, korba vozidla a pod.), alebo pri jej odcudzení sa musia použiť pracovné pomôcky (kliešte, zvárací prístroj, uhlová brúska a pod.)</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5D3A0D">
        <w:rPr>
          <w:rFonts w:asciiTheme="minorHAnsi" w:hAnsiTheme="minorHAnsi"/>
        </w:rPr>
        <w:t>Dojednáva sa, že poistenie sa vzťahuje aj na stavebné súčasti. Za stavebné súčasti budovy alebo stavby sa považujú veci, ktoré k nej podľa svojej povahy patria a nemôžu byť oddelené bez toho, aby sa budova alebo stavba tým neznehodnotili. Spravidla ide o veci, ktoré sú k budove alebo stavbe pevne pripojené (napr. okná, dvere, priečky, obklady, inštalácie, podlahy, maľby stien, tapety...). Limit na prvé riziko a novú cenu je pre stavebné súčasti dojednaný vo výške 20.000,00 EUR</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5D3A0D">
        <w:rPr>
          <w:rFonts w:asciiTheme="minorHAnsi" w:hAnsiTheme="minorHAnsi"/>
        </w:rPr>
        <w:t>Pod pojmom „poistenie na 1. riziko“ sa rozumie „poistenie na 1. riziko s automatickým obnovením poistnej sumy“ – ak v priebehu poisteného obdobia v prípade na prvé riziko nastala poistná udalosť a Poistenému vzniklo právo na poistné plnenie, Poisťovateľ automaticky obnoví poistnú sumu na zvyšok poistného obdobia. Obnovenie poistnej sumy Poisťovateľ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rsidR="00B012CE" w:rsidRPr="00C24B9B" w:rsidRDefault="00B012CE" w:rsidP="00613795">
      <w:pPr>
        <w:numPr>
          <w:ilvl w:val="0"/>
          <w:numId w:val="22"/>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5D3A0D">
        <w:rPr>
          <w:rFonts w:asciiTheme="minorHAnsi" w:hAnsiTheme="minorHAnsi" w:cs="Arial"/>
        </w:rPr>
        <w:lastRenderedPageBreak/>
        <w:t xml:space="preserve">Pod pojmom Nová cena sa rozumie cena, za ktorú je možné na danom mieste a v danom čase rovnakú vec kúpiť alebo porovnateľnú vec získať. Ide o veci rovnakého druhu a účelu. </w:t>
      </w:r>
    </w:p>
    <w:p w:rsidR="00B012CE" w:rsidRPr="00C24B9B" w:rsidRDefault="00B012CE" w:rsidP="00613795">
      <w:pPr>
        <w:numPr>
          <w:ilvl w:val="0"/>
          <w:numId w:val="22"/>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Pr>
          <w:rFonts w:asciiTheme="minorHAnsi" w:hAnsiTheme="minorHAnsi"/>
        </w:rPr>
        <w:t xml:space="preserve">Dojednáva sa, že </w:t>
      </w:r>
      <w:r w:rsidRPr="005D3A0D">
        <w:rPr>
          <w:rFonts w:asciiTheme="minorHAnsi" w:hAnsiTheme="minorHAnsi"/>
        </w:rPr>
        <w:t>Poisťovateľ</w:t>
      </w:r>
      <w:r w:rsidRPr="005D3A0D">
        <w:rPr>
          <w:rFonts w:asciiTheme="minorHAnsi" w:hAnsiTheme="minorHAnsi"/>
          <w:lang w:val="x-none"/>
        </w:rPr>
        <w:t xml:space="preserve"> nebude uplatňovať princíp </w:t>
      </w:r>
      <w:proofErr w:type="spellStart"/>
      <w:r w:rsidRPr="005D3A0D">
        <w:rPr>
          <w:rFonts w:asciiTheme="minorHAnsi" w:hAnsiTheme="minorHAnsi"/>
          <w:lang w:val="x-none"/>
        </w:rPr>
        <w:t>podpoistenia</w:t>
      </w:r>
      <w:proofErr w:type="spellEnd"/>
      <w:r w:rsidRPr="00C24B9B">
        <w:rPr>
          <w:rFonts w:asciiTheme="minorHAnsi" w:hAnsiTheme="minorHAnsi"/>
        </w:rPr>
        <w:t>.</w:t>
      </w:r>
      <w:r w:rsidRPr="00C24B9B">
        <w:rPr>
          <w:rFonts w:asciiTheme="minorHAnsi" w:hAnsiTheme="minorHAnsi" w:cs="Arial"/>
        </w:rPr>
        <w:t xml:space="preserve"> </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5D3A0D">
        <w:rPr>
          <w:rFonts w:asciiTheme="minorHAnsi" w:hAnsiTheme="minorHAnsi"/>
        </w:rPr>
        <w:t>Dojednáva sa, že Poisťovateľ bude likvidovať poistné udalosti aj na základe rozpočtov vypracovaných na základe schválených cenníkov.</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5D3A0D">
        <w:rPr>
          <w:rFonts w:asciiTheme="minorHAnsi" w:hAnsiTheme="minorHAnsi"/>
          <w:lang w:val="x-none"/>
        </w:rPr>
        <w:t xml:space="preserve">Dojednáva sa, že </w:t>
      </w:r>
      <w:r w:rsidRPr="005D3A0D">
        <w:rPr>
          <w:rFonts w:asciiTheme="minorHAnsi" w:hAnsiTheme="minorHAnsi"/>
        </w:rPr>
        <w:t>Poisťovateľ</w:t>
      </w:r>
      <w:r w:rsidRPr="005D3A0D">
        <w:rPr>
          <w:rFonts w:asciiTheme="minorHAnsi" w:hAnsiTheme="minorHAnsi"/>
          <w:lang w:val="x-none"/>
        </w:rPr>
        <w:t xml:space="preserve"> bude pri poistných udalostiach akceptovať šetrenie Mestskou políciou a to do výšky škody  266,55 EUR.</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5D3A0D">
        <w:rPr>
          <w:rFonts w:asciiTheme="minorHAnsi" w:hAnsiTheme="minorHAnsi"/>
          <w:lang w:val="x-none"/>
        </w:rPr>
        <w:t xml:space="preserve">Dojednáva sa, že poistenie kryje aj odcudzenie </w:t>
      </w:r>
      <w:r w:rsidRPr="005D3A0D">
        <w:rPr>
          <w:rFonts w:asciiTheme="minorHAnsi" w:hAnsiTheme="minorHAnsi"/>
        </w:rPr>
        <w:t xml:space="preserve">prenosnej </w:t>
      </w:r>
      <w:r w:rsidRPr="005D3A0D">
        <w:rPr>
          <w:rFonts w:asciiTheme="minorHAnsi" w:hAnsiTheme="minorHAnsi"/>
          <w:lang w:val="x-none"/>
        </w:rPr>
        <w:t>elektroniky z motorového vozidla za podmienky, že motorové vozidlo bolo v čase poistnej udalosti uzamknuté a poistená elektronika sa nachádzala v </w:t>
      </w:r>
      <w:r w:rsidRPr="005D3A0D">
        <w:rPr>
          <w:rFonts w:asciiTheme="minorHAnsi" w:hAnsiTheme="minorHAnsi"/>
        </w:rPr>
        <w:t>nákladovom priestore</w:t>
      </w:r>
      <w:r w:rsidRPr="005D3A0D">
        <w:rPr>
          <w:rFonts w:asciiTheme="minorHAnsi" w:hAnsiTheme="minorHAnsi"/>
          <w:lang w:val="x-none"/>
        </w:rPr>
        <w:t>, alebo uzatvárateľnej priehradke motorového vozidla.</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5D3A0D">
        <w:rPr>
          <w:rFonts w:asciiTheme="minorHAnsi" w:hAnsiTheme="minorHAnsi"/>
        </w:rPr>
        <w:t>Ú</w:t>
      </w:r>
      <w:r w:rsidRPr="005D3A0D">
        <w:rPr>
          <w:rFonts w:asciiTheme="minorHAnsi" w:hAnsiTheme="minorHAnsi" w:cs="Arial"/>
          <w:bCs/>
          <w:lang w:val="x-none"/>
        </w:rPr>
        <w:t>zemná platnosť hnuteľných vecí – pracovných pomôcok /notebooky, tlačiarne, diáre, mobily a iná elektronika/ sa pre prípad krádeže a vandalizmu rozširuje aj o miesta pobytu /externé pracovisko, adresa trvalého a prechodného bydliska, ubytovacie zariadenie – všetko na území Slovenskej republiky a krajín Európskej únie/ a pohybu /motorové vozidlá, vlaky, autobusy, lietadlá, plavidlá – všetko na území Slovenskej republiky a krajín Európskej únie/.</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5D3A0D">
        <w:rPr>
          <w:rFonts w:asciiTheme="minorHAnsi" w:hAnsiTheme="minorHAnsi" w:cs="Arial"/>
        </w:rPr>
        <w:t xml:space="preserve">Dojednáva sa, že v rámci poistenia hnuteľných vecí (predmet poistenia B) sú kryté aj kamerové sety (kamera, objektív, hľadáčik, statív, </w:t>
      </w:r>
      <w:proofErr w:type="spellStart"/>
      <w:r w:rsidRPr="005D3A0D">
        <w:rPr>
          <w:rFonts w:asciiTheme="minorHAnsi" w:hAnsiTheme="minorHAnsi" w:cs="Arial"/>
        </w:rPr>
        <w:t>mikroport</w:t>
      </w:r>
      <w:proofErr w:type="spellEnd"/>
      <w:r w:rsidRPr="005D3A0D">
        <w:rPr>
          <w:rFonts w:asciiTheme="minorHAnsi" w:hAnsiTheme="minorHAnsi" w:cs="Arial"/>
        </w:rPr>
        <w:t>, zdroj, nabíjačka, svetlo a ďalšie príslušenstvo). Pre tieto kamerové sety sa dojednáva teritoriálny rozsah krytia celý svet s výnimkou krajín postihnutých v čase vstupu alebo počas návštevy Poisteného v príslušnej krajine vojnou, ozbrojeným konfliktom, občianskou vojnou, občianskymi nepokojmi, štátnym alebo vojenským prevratom, revolúciou, povstaním či vzburou.  Spoluúčasť pre škody na kamerových setoch je pre jednu a každú škodu a) 10%, minimálne však 330,00 EUR na území Európy a b) 10%, minimálne však 1.000,00 EUR mimo územia Európy. Osobitne pre kamerové sety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5D3A0D">
        <w:rPr>
          <w:rFonts w:asciiTheme="minorHAnsi" w:hAnsiTheme="minorHAnsi"/>
          <w:lang w:val="x-none"/>
        </w:rPr>
        <w:t xml:space="preserve">Dojednáva sa, že týmto poistením sú kryté aj </w:t>
      </w:r>
      <w:r w:rsidRPr="005D3A0D">
        <w:rPr>
          <w:rFonts w:asciiTheme="minorHAnsi" w:hAnsiTheme="minorHAnsi"/>
          <w:b/>
          <w:lang w:val="x-none"/>
        </w:rPr>
        <w:t>prenosové vozy</w:t>
      </w:r>
      <w:r w:rsidRPr="005D3A0D">
        <w:rPr>
          <w:rFonts w:asciiTheme="minorHAnsi" w:hAnsiTheme="minorHAnsi"/>
          <w:lang w:val="x-none"/>
        </w:rPr>
        <w:t xml:space="preserve"> s prideleným EČV (vozidlá kategórie N a O) vrátane v nich a na nich zabudovaných a umiestnených elektronických a technologických zariadení a príslušenstva.</w:t>
      </w:r>
      <w:r w:rsidRPr="005D3A0D">
        <w:rPr>
          <w:rFonts w:asciiTheme="minorHAnsi" w:hAnsiTheme="minorHAnsi"/>
        </w:rPr>
        <w:t xml:space="preserve"> Územný rozsah poistenia je územie Slovenskej republiky a územie Českej republiky. Spoluúčasť je stanovená na 10%, minimálne však 2.000,00 EUR pre škody na území Slovenskej republiky a 10%, minimálne 5.000,00 EUR pre škody na území Českej republiky.</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cs="Arial"/>
          <w:bCs/>
          <w:lang w:val="x-none"/>
        </w:rPr>
      </w:pPr>
      <w:r w:rsidRPr="005D3A0D">
        <w:rPr>
          <w:rFonts w:asciiTheme="minorHAnsi" w:hAnsiTheme="minorHAnsi" w:cs="Arial"/>
          <w:bCs/>
          <w:lang w:val="x-none"/>
        </w:rPr>
        <w:t>Dojednáva sa, že poistenie sa vzťahuje na pojazdné pracovné stroje s prideleným EČV alebo registračnou značkou a prípojné pracovné stroje bez EČV,.</w:t>
      </w:r>
    </w:p>
    <w:p w:rsidR="00B012CE" w:rsidRPr="005D3A0D" w:rsidRDefault="00B012CE" w:rsidP="00613795">
      <w:pPr>
        <w:numPr>
          <w:ilvl w:val="0"/>
          <w:numId w:val="22"/>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5D3A0D">
        <w:rPr>
          <w:rFonts w:asciiTheme="minorHAnsi" w:hAnsiTheme="minorHAnsi"/>
          <w:bCs/>
          <w:lang w:val="x-none"/>
        </w:rPr>
        <w:t>Územná platnosť poistenia: územie Slovenskej republiky</w:t>
      </w:r>
      <w:r w:rsidRPr="005D3A0D">
        <w:rPr>
          <w:rFonts w:asciiTheme="minorHAnsi" w:hAnsiTheme="minorHAnsi"/>
        </w:rPr>
        <w:t>, ak nie je v Osobitných dojednaniach uvedené inak.</w:t>
      </w:r>
    </w:p>
    <w:p w:rsidR="00B012CE" w:rsidRDefault="00B012CE" w:rsidP="00B012CE">
      <w:pPr>
        <w:autoSpaceDE w:val="0"/>
        <w:autoSpaceDN w:val="0"/>
        <w:spacing w:line="259" w:lineRule="auto"/>
        <w:ind w:left="360"/>
        <w:jc w:val="both"/>
        <w:rPr>
          <w:rFonts w:asciiTheme="minorHAnsi" w:hAnsiTheme="minorHAnsi"/>
        </w:rPr>
      </w:pPr>
    </w:p>
    <w:p w:rsidR="00B012CE" w:rsidRPr="005D3A0D" w:rsidRDefault="00B012CE" w:rsidP="00B012CE">
      <w:pPr>
        <w:autoSpaceDE w:val="0"/>
        <w:autoSpaceDN w:val="0"/>
        <w:spacing w:line="259" w:lineRule="auto"/>
        <w:ind w:left="360"/>
        <w:jc w:val="both"/>
        <w:rPr>
          <w:rFonts w:asciiTheme="minorHAnsi" w:hAnsiTheme="minorHAnsi"/>
        </w:rPr>
      </w:pPr>
    </w:p>
    <w:p w:rsidR="00B012CE" w:rsidRPr="008D586A" w:rsidRDefault="00B012CE" w:rsidP="00613795">
      <w:pPr>
        <w:pStyle w:val="Odsekzoznamu"/>
        <w:numPr>
          <w:ilvl w:val="2"/>
          <w:numId w:val="26"/>
        </w:numPr>
        <w:ind w:left="851" w:hanging="851"/>
        <w:jc w:val="both"/>
        <w:rPr>
          <w:b/>
          <w:bCs/>
        </w:rPr>
      </w:pPr>
      <w:r w:rsidRPr="008D586A">
        <w:rPr>
          <w:b/>
          <w:bCs/>
        </w:rPr>
        <w:t>Spôsoby zabezpečenia hnuteľných vecí proti odcudzeniu</w:t>
      </w:r>
      <w:r w:rsidRPr="008D586A">
        <w:rPr>
          <w:b/>
          <w:bCs/>
        </w:rPr>
        <w:tab/>
      </w:r>
    </w:p>
    <w:p w:rsidR="00B012CE" w:rsidRPr="008D586A" w:rsidRDefault="00B012CE" w:rsidP="00613795">
      <w:pPr>
        <w:pStyle w:val="Odsekzoznamu"/>
        <w:numPr>
          <w:ilvl w:val="3"/>
          <w:numId w:val="26"/>
        </w:numPr>
        <w:ind w:left="851" w:hanging="851"/>
        <w:jc w:val="both"/>
        <w:rPr>
          <w:rFonts w:eastAsia="Calibri"/>
          <w:b/>
          <w:bCs/>
        </w:rPr>
      </w:pPr>
      <w:r w:rsidRPr="008D586A">
        <w:rPr>
          <w:rFonts w:eastAsia="Calibri"/>
          <w:b/>
          <w:bCs/>
        </w:rPr>
        <w:t>Zabezpečenie objektu:</w:t>
      </w:r>
    </w:p>
    <w:p w:rsidR="00B012CE" w:rsidRPr="005D3A0D" w:rsidRDefault="00B012CE" w:rsidP="00613795">
      <w:pPr>
        <w:pStyle w:val="Odsekzoznamu"/>
        <w:numPr>
          <w:ilvl w:val="0"/>
          <w:numId w:val="23"/>
        </w:numPr>
        <w:tabs>
          <w:tab w:val="left" w:pos="4253"/>
        </w:tabs>
        <w:ind w:left="1418" w:hanging="567"/>
        <w:jc w:val="both"/>
        <w:rPr>
          <w:rFonts w:eastAsia="Calibri"/>
        </w:rPr>
      </w:pPr>
      <w:r w:rsidRPr="005D3A0D">
        <w:rPr>
          <w:rFonts w:eastAsia="Calibri"/>
        </w:rPr>
        <w:t xml:space="preserve">Limit plnenia </w:t>
      </w:r>
      <w:r w:rsidRPr="005D3A0D">
        <w:rPr>
          <w:rFonts w:eastAsia="Calibri"/>
          <w:b/>
          <w:bCs/>
        </w:rPr>
        <w:t xml:space="preserve">do 5.000,00 EUR: </w:t>
      </w:r>
      <w:r w:rsidRPr="005D3A0D">
        <w:rPr>
          <w:rFonts w:eastAsia="Calibri"/>
          <w:b/>
          <w:bCs/>
        </w:rPr>
        <w:tab/>
      </w:r>
      <w:r w:rsidRPr="005D3A0D">
        <w:rPr>
          <w:rFonts w:eastAsia="Calibri"/>
        </w:rPr>
        <w:t>uzamknutý objekt</w:t>
      </w:r>
      <w:r>
        <w:rPr>
          <w:rFonts w:eastAsia="Calibri"/>
        </w:rPr>
        <w:t xml:space="preserve"> </w:t>
      </w:r>
      <w:r w:rsidRPr="005D3A0D">
        <w:rPr>
          <w:rFonts w:eastAsia="Calibri"/>
        </w:rPr>
        <w:t>/bez špecifikácie uzamykacieho</w:t>
      </w:r>
      <w:r>
        <w:rPr>
          <w:rFonts w:eastAsia="Calibri"/>
        </w:rPr>
        <w:t xml:space="preserve"> </w:t>
      </w:r>
      <w:r w:rsidRPr="005D3A0D">
        <w:rPr>
          <w:rFonts w:eastAsia="Calibri"/>
        </w:rPr>
        <w:t xml:space="preserve">systému/ </w:t>
      </w:r>
    </w:p>
    <w:p w:rsidR="00B012CE" w:rsidRPr="005D3A0D" w:rsidRDefault="00B012CE" w:rsidP="00613795">
      <w:pPr>
        <w:pStyle w:val="Odsekzoznamu"/>
        <w:numPr>
          <w:ilvl w:val="0"/>
          <w:numId w:val="23"/>
        </w:numPr>
        <w:tabs>
          <w:tab w:val="left" w:pos="4253"/>
        </w:tabs>
        <w:ind w:left="1418" w:hanging="567"/>
        <w:jc w:val="both"/>
        <w:rPr>
          <w:rFonts w:eastAsia="Calibri"/>
        </w:rPr>
      </w:pPr>
      <w:r w:rsidRPr="005D3A0D">
        <w:rPr>
          <w:rFonts w:eastAsia="Calibri"/>
        </w:rPr>
        <w:lastRenderedPageBreak/>
        <w:t xml:space="preserve">Limit plnenia </w:t>
      </w:r>
      <w:r w:rsidRPr="005D3A0D">
        <w:rPr>
          <w:rFonts w:eastAsia="Calibri"/>
          <w:b/>
          <w:bCs/>
        </w:rPr>
        <w:t xml:space="preserve">do 8.300,00 EUR: </w:t>
      </w:r>
      <w:r w:rsidRPr="005D3A0D">
        <w:rPr>
          <w:rFonts w:eastAsia="Calibri"/>
          <w:b/>
          <w:bCs/>
        </w:rPr>
        <w:tab/>
      </w:r>
      <w:r w:rsidRPr="005D3A0D">
        <w:rPr>
          <w:rFonts w:eastAsia="Calibri"/>
        </w:rPr>
        <w:t>bezpečnostná cylindrická vložka zabraňujúca vytlačeniu a bezpečnostný štít zabraňujúci rozlomeniu a vylomeniu vložky</w:t>
      </w:r>
    </w:p>
    <w:p w:rsidR="00B012CE" w:rsidRPr="005D3A0D" w:rsidRDefault="00B012CE" w:rsidP="00613795">
      <w:pPr>
        <w:pStyle w:val="Odsekzoznamu"/>
        <w:numPr>
          <w:ilvl w:val="0"/>
          <w:numId w:val="23"/>
        </w:numPr>
        <w:ind w:left="1418" w:hanging="567"/>
        <w:jc w:val="both"/>
        <w:rPr>
          <w:rFonts w:eastAsia="Calibri"/>
        </w:rPr>
      </w:pPr>
      <w:r w:rsidRPr="005D3A0D">
        <w:rPr>
          <w:rFonts w:eastAsia="Calibri"/>
        </w:rPr>
        <w:t xml:space="preserve">Limit plnenia </w:t>
      </w:r>
      <w:r w:rsidRPr="005D3A0D">
        <w:rPr>
          <w:rFonts w:eastAsia="Calibri"/>
          <w:b/>
          <w:bCs/>
        </w:rPr>
        <w:t xml:space="preserve">do 16.600,00 EUR: </w:t>
      </w:r>
      <w:r w:rsidRPr="005D3A0D">
        <w:rPr>
          <w:rFonts w:eastAsia="Calibri"/>
        </w:rPr>
        <w:t>bezpečnostná cylindrická vložka zabraňujúca vytlačeniu a bezpečnostný štít zabraňujúci rozlomeniu a vylomeniu vložky + pridaný ďalší zámok, bezpečnostná závora a oplechované dvere.</w:t>
      </w:r>
    </w:p>
    <w:p w:rsidR="00B012CE" w:rsidRPr="005D3A0D" w:rsidRDefault="00B012CE" w:rsidP="00613795">
      <w:pPr>
        <w:pStyle w:val="Odsekzoznamu"/>
        <w:numPr>
          <w:ilvl w:val="0"/>
          <w:numId w:val="23"/>
        </w:numPr>
        <w:ind w:left="1418" w:hanging="567"/>
        <w:jc w:val="both"/>
        <w:rPr>
          <w:rFonts w:eastAsia="Calibri"/>
        </w:rPr>
      </w:pPr>
      <w:r w:rsidRPr="005D3A0D">
        <w:rPr>
          <w:rFonts w:eastAsia="Calibri"/>
        </w:rPr>
        <w:t xml:space="preserve">Limit plnenia </w:t>
      </w:r>
      <w:r w:rsidRPr="005D3A0D">
        <w:rPr>
          <w:rFonts w:eastAsia="Calibri"/>
          <w:b/>
          <w:bCs/>
        </w:rPr>
        <w:t>do  33.200,00 EUR</w:t>
      </w:r>
      <w:r w:rsidRPr="005D3A0D">
        <w:rPr>
          <w:rFonts w:eastAsia="Calibri"/>
        </w:rPr>
        <w:t xml:space="preserve">: bezpečnostný uzamykací systém zabraňujúci vytlačeniu , rozlomeniu a </w:t>
      </w:r>
      <w:proofErr w:type="spellStart"/>
      <w:r w:rsidRPr="005D3A0D">
        <w:rPr>
          <w:rFonts w:eastAsia="Calibri"/>
        </w:rPr>
        <w:t>odvŕtaniu</w:t>
      </w:r>
      <w:proofErr w:type="spellEnd"/>
      <w:r w:rsidRPr="005D3A0D">
        <w:rPr>
          <w:rFonts w:eastAsia="Calibri"/>
        </w:rPr>
        <w:t xml:space="preserve"> vložky, ďalej prídavný bezpečnostný zámok. Dvere zabezpečené proti vysadeniu alebo zabezpečené proti vysadeniu alebo zabezpečené dvojitou závorou s uzamykateľnou bezpečnostnou zámkou. </w:t>
      </w:r>
    </w:p>
    <w:p w:rsidR="00B012CE" w:rsidRPr="005D3A0D" w:rsidRDefault="00B012CE" w:rsidP="00613795">
      <w:pPr>
        <w:pStyle w:val="Odsekzoznamu"/>
        <w:numPr>
          <w:ilvl w:val="0"/>
          <w:numId w:val="23"/>
        </w:numPr>
        <w:ind w:left="1418" w:hanging="567"/>
        <w:jc w:val="both"/>
        <w:rPr>
          <w:rFonts w:eastAsia="Calibri"/>
        </w:rPr>
      </w:pPr>
      <w:r w:rsidRPr="005D3A0D">
        <w:rPr>
          <w:rFonts w:eastAsia="Calibri"/>
        </w:rPr>
        <w:t>Limit plnenia nad</w:t>
      </w:r>
      <w:r w:rsidRPr="005D3A0D">
        <w:rPr>
          <w:rFonts w:eastAsia="Calibri"/>
          <w:b/>
          <w:bCs/>
        </w:rPr>
        <w:t xml:space="preserve"> 33.200,00 EUR</w:t>
      </w:r>
      <w:r w:rsidRPr="005D3A0D">
        <w:rPr>
          <w:rFonts w:eastAsia="Calibri"/>
        </w:rPr>
        <w:t>:</w:t>
      </w:r>
      <w:r>
        <w:rPr>
          <w:rFonts w:eastAsia="Calibri"/>
        </w:rPr>
        <w:t xml:space="preserve"> </w:t>
      </w:r>
      <w:r w:rsidRPr="005D3A0D">
        <w:rPr>
          <w:rFonts w:eastAsia="Calibri"/>
        </w:rPr>
        <w:t>trvalá strážna fyzická ochrana alebo strážna službu, alebo EZS  napojená na  pult centrálnej ochrany mestskej alebo štátnej polície.</w:t>
      </w:r>
    </w:p>
    <w:p w:rsidR="00B012CE" w:rsidRPr="005D3A0D" w:rsidRDefault="00B012CE" w:rsidP="00613795">
      <w:pPr>
        <w:pStyle w:val="Odsekzoznamu"/>
        <w:numPr>
          <w:ilvl w:val="0"/>
          <w:numId w:val="23"/>
        </w:numPr>
        <w:spacing w:line="283" w:lineRule="auto"/>
        <w:ind w:left="1418" w:hanging="567"/>
        <w:jc w:val="both"/>
      </w:pPr>
      <w:r w:rsidRPr="005D3A0D">
        <w:t xml:space="preserve">Ostatné stavebné otvory sú zabezpečené bežnými stavebnými prvkami, cez ktoré nie je možné vniknúť  bez ich poškodenia. </w:t>
      </w:r>
    </w:p>
    <w:p w:rsidR="00B012CE" w:rsidRPr="005D3A0D" w:rsidRDefault="00B012CE" w:rsidP="00613795">
      <w:pPr>
        <w:pStyle w:val="Odsekzoznamu"/>
        <w:numPr>
          <w:ilvl w:val="0"/>
          <w:numId w:val="23"/>
        </w:numPr>
        <w:ind w:left="1418" w:hanging="567"/>
        <w:jc w:val="both"/>
      </w:pPr>
      <w:r w:rsidRPr="005D3A0D">
        <w:rPr>
          <w:iCs/>
        </w:rPr>
        <w:t>Výška limitu poistného plnenia závisí od úrovne zabezpečenia daného priestoru v dobe vzniku poistnej udalosti</w:t>
      </w:r>
      <w:r w:rsidRPr="005D3A0D">
        <w:t>.</w:t>
      </w:r>
    </w:p>
    <w:p w:rsidR="00B012CE" w:rsidRPr="005D3A0D" w:rsidRDefault="00B012CE" w:rsidP="00B012CE">
      <w:pPr>
        <w:spacing w:line="259" w:lineRule="auto"/>
        <w:jc w:val="both"/>
        <w:rPr>
          <w:rFonts w:asciiTheme="minorHAnsi" w:eastAsia="Calibri" w:hAnsiTheme="minorHAnsi"/>
        </w:rPr>
      </w:pPr>
    </w:p>
    <w:p w:rsidR="00B012CE" w:rsidRPr="008D586A" w:rsidRDefault="00B012CE" w:rsidP="00613795">
      <w:pPr>
        <w:pStyle w:val="Odsekzoznamu"/>
        <w:numPr>
          <w:ilvl w:val="3"/>
          <w:numId w:val="26"/>
        </w:numPr>
        <w:spacing w:after="0"/>
        <w:ind w:left="851" w:hanging="851"/>
        <w:jc w:val="both"/>
        <w:rPr>
          <w:rFonts w:eastAsia="Calibri"/>
        </w:rPr>
      </w:pPr>
      <w:r w:rsidRPr="008D586A">
        <w:rPr>
          <w:rFonts w:eastAsia="Calibri"/>
          <w:b/>
        </w:rPr>
        <w:t xml:space="preserve">Zabezpečenie pojazdných pracovných strojov: </w:t>
      </w:r>
    </w:p>
    <w:p w:rsidR="00B012CE" w:rsidRPr="005D3A0D" w:rsidRDefault="00B012CE" w:rsidP="00B012CE">
      <w:pPr>
        <w:tabs>
          <w:tab w:val="clear" w:pos="709"/>
          <w:tab w:val="left" w:pos="851"/>
        </w:tabs>
        <w:spacing w:line="259" w:lineRule="auto"/>
        <w:ind w:left="851" w:hanging="851"/>
        <w:jc w:val="both"/>
        <w:rPr>
          <w:rFonts w:asciiTheme="minorHAnsi" w:eastAsia="Calibri" w:hAnsiTheme="minorHAnsi"/>
        </w:rPr>
      </w:pPr>
      <w:r>
        <w:rPr>
          <w:rFonts w:asciiTheme="minorHAnsi" w:eastAsia="Calibri" w:hAnsiTheme="minorHAnsi"/>
        </w:rPr>
        <w:t>1.2.3.2.1</w:t>
      </w:r>
      <w:r w:rsidRPr="005D3A0D">
        <w:rPr>
          <w:rFonts w:asciiTheme="minorHAnsi" w:eastAsia="Calibri" w:hAnsiTheme="minorHAnsi"/>
        </w:rPr>
        <w:t xml:space="preserve">V prípade poistnej udalosti spôsobenej krádežou vlámaním do pojazdného pracovného stroja, jeho krádežou  alebo vandalským činom Poisťovateľ poskytne poistné plnenie za poškodený, zničený alebo odcudzený pojazdný stroj alebo jeho časť ak pri opustení bol pojazdný stroj odstavený: </w:t>
      </w:r>
    </w:p>
    <w:p w:rsidR="00B012CE" w:rsidRPr="005D3A0D" w:rsidRDefault="00B012CE" w:rsidP="00613795">
      <w:pPr>
        <w:numPr>
          <w:ilvl w:val="0"/>
          <w:numId w:val="24"/>
        </w:numPr>
        <w:tabs>
          <w:tab w:val="clear" w:pos="709"/>
          <w:tab w:val="clear" w:pos="1066"/>
          <w:tab w:val="clear" w:pos="1323"/>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 xml:space="preserve">na oplotenom pozemku alebo </w:t>
      </w:r>
    </w:p>
    <w:p w:rsidR="00B012CE" w:rsidRPr="005D3A0D" w:rsidRDefault="00B012CE" w:rsidP="00613795">
      <w:pPr>
        <w:numPr>
          <w:ilvl w:val="0"/>
          <w:numId w:val="24"/>
        </w:numPr>
        <w:tabs>
          <w:tab w:val="clear" w:pos="709"/>
          <w:tab w:val="clear" w:pos="1066"/>
          <w:tab w:val="clear" w:pos="1323"/>
          <w:tab w:val="clear" w:pos="1423"/>
          <w:tab w:val="clear" w:pos="1780"/>
          <w:tab w:val="clear" w:pos="2138"/>
          <w:tab w:val="clear" w:pos="2495"/>
          <w:tab w:val="clear" w:pos="2852"/>
          <w:tab w:val="num" w:pos="0"/>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 xml:space="preserve">v mieste pod stálym dohľadom alebo </w:t>
      </w:r>
    </w:p>
    <w:p w:rsidR="00B012CE" w:rsidRPr="005D3A0D" w:rsidRDefault="00B012CE" w:rsidP="00613795">
      <w:pPr>
        <w:numPr>
          <w:ilvl w:val="0"/>
          <w:numId w:val="24"/>
        </w:numPr>
        <w:tabs>
          <w:tab w:val="clear" w:pos="709"/>
          <w:tab w:val="clear" w:pos="1066"/>
          <w:tab w:val="clear" w:pos="1323"/>
          <w:tab w:val="clear" w:pos="1423"/>
          <w:tab w:val="clear" w:pos="1780"/>
          <w:tab w:val="clear" w:pos="2138"/>
          <w:tab w:val="clear" w:pos="2495"/>
          <w:tab w:val="clear" w:pos="2852"/>
          <w:tab w:val="num" w:pos="0"/>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 xml:space="preserve">v uzamknutej garáži alebo </w:t>
      </w:r>
    </w:p>
    <w:p w:rsidR="00B012CE" w:rsidRPr="005D3A0D" w:rsidRDefault="00B012CE" w:rsidP="00613795">
      <w:pPr>
        <w:numPr>
          <w:ilvl w:val="0"/>
          <w:numId w:val="24"/>
        </w:numPr>
        <w:tabs>
          <w:tab w:val="clear" w:pos="709"/>
          <w:tab w:val="clear" w:pos="1066"/>
          <w:tab w:val="clear" w:pos="1323"/>
          <w:tab w:val="clear" w:pos="1423"/>
          <w:tab w:val="clear" w:pos="1780"/>
          <w:tab w:val="clear" w:pos="2138"/>
          <w:tab w:val="clear" w:pos="2495"/>
          <w:tab w:val="clear" w:pos="2852"/>
          <w:tab w:val="num" w:pos="0"/>
          <w:tab w:val="num" w:pos="1418"/>
        </w:tabs>
        <w:spacing w:line="259" w:lineRule="auto"/>
        <w:ind w:left="1418" w:hanging="567"/>
        <w:jc w:val="both"/>
        <w:rPr>
          <w:rFonts w:asciiTheme="minorHAnsi" w:eastAsia="Calibri" w:hAnsiTheme="minorHAnsi"/>
        </w:rPr>
      </w:pPr>
      <w:r w:rsidRPr="005D3A0D">
        <w:rPr>
          <w:rFonts w:asciiTheme="minorHAnsi" w:eastAsia="Calibri" w:hAnsiTheme="minorHAnsi"/>
        </w:rPr>
        <w:t xml:space="preserve">na osvetlenom stráženom parkovisku </w:t>
      </w:r>
    </w:p>
    <w:p w:rsidR="00B012CE" w:rsidRPr="005D3A0D" w:rsidRDefault="00B012CE" w:rsidP="00B012CE">
      <w:pPr>
        <w:spacing w:line="259" w:lineRule="auto"/>
        <w:ind w:left="851"/>
        <w:jc w:val="both"/>
        <w:rPr>
          <w:rFonts w:asciiTheme="minorHAnsi" w:eastAsia="Calibri" w:hAnsiTheme="minorHAnsi"/>
        </w:rPr>
      </w:pPr>
      <w:r w:rsidRPr="005D3A0D">
        <w:rPr>
          <w:rFonts w:asciiTheme="minorHAnsi" w:eastAsia="Calibri" w:hAnsiTheme="minorHAnsi"/>
        </w:rPr>
        <w:t xml:space="preserve">a súčasne pracovný stroj s vlastným zdrojom pohonu musí byť navyše uzamknutý funkčnými zámkami na dverách. </w:t>
      </w:r>
    </w:p>
    <w:p w:rsidR="00B012CE" w:rsidRPr="005D3A0D" w:rsidRDefault="00B012CE" w:rsidP="00B012CE">
      <w:pPr>
        <w:spacing w:line="259" w:lineRule="auto"/>
        <w:jc w:val="both"/>
        <w:rPr>
          <w:rFonts w:asciiTheme="minorHAnsi" w:eastAsia="Calibri" w:hAnsiTheme="minorHAnsi"/>
        </w:rPr>
      </w:pPr>
    </w:p>
    <w:p w:rsidR="00B012CE" w:rsidRPr="005D3A0D" w:rsidRDefault="00B012CE" w:rsidP="00613795">
      <w:pPr>
        <w:pStyle w:val="Odsekzoznamu"/>
        <w:numPr>
          <w:ilvl w:val="3"/>
          <w:numId w:val="26"/>
        </w:numPr>
        <w:spacing w:after="0"/>
        <w:ind w:left="851" w:hanging="851"/>
        <w:jc w:val="both"/>
        <w:rPr>
          <w:rFonts w:eastAsia="Calibri"/>
        </w:rPr>
      </w:pPr>
      <w:r w:rsidRPr="005D3A0D">
        <w:rPr>
          <w:rFonts w:eastAsia="Calibri"/>
          <w:b/>
        </w:rPr>
        <w:t>Pre prípad krádeže dennej tržby v čase prevádzky, peňazí v trezore, peňazí v pokladniach, prepravy peňazí poslom  sa dojednáva nasledovný spôsob zabezpečenia:</w:t>
      </w:r>
    </w:p>
    <w:p w:rsidR="00B012CE" w:rsidRPr="005D3A0D" w:rsidRDefault="00B012CE" w:rsidP="00B012CE">
      <w:pPr>
        <w:tabs>
          <w:tab w:val="clear" w:pos="1066"/>
          <w:tab w:val="clear" w:pos="1423"/>
          <w:tab w:val="clear" w:pos="1780"/>
          <w:tab w:val="clear" w:pos="2138"/>
          <w:tab w:val="clear" w:pos="2495"/>
          <w:tab w:val="left" w:pos="0"/>
        </w:tabs>
        <w:spacing w:line="259" w:lineRule="auto"/>
        <w:ind w:left="851" w:hanging="851"/>
        <w:jc w:val="both"/>
        <w:rPr>
          <w:rFonts w:asciiTheme="minorHAnsi" w:eastAsia="Calibri" w:hAnsiTheme="minorHAnsi"/>
        </w:rPr>
      </w:pPr>
      <w:r>
        <w:rPr>
          <w:rFonts w:asciiTheme="minorHAnsi" w:eastAsia="Calibri" w:hAnsiTheme="minorHAnsi"/>
        </w:rPr>
        <w:t xml:space="preserve">1.2.3.3.1 </w:t>
      </w:r>
      <w:r w:rsidRPr="005D3A0D">
        <w:rPr>
          <w:rFonts w:asciiTheme="minorHAnsi" w:eastAsia="Calibri" w:hAnsiTheme="minorHAnsi"/>
        </w:rPr>
        <w:t>Pre dennú tržbu peňazí, cenín, cenností, cenných papierov, ktoré nie sú z prevádzkových dôvodov uložené počas prevádzky v uzamknutých trezoroch v čase:</w:t>
      </w:r>
    </w:p>
    <w:p w:rsidR="00B012CE" w:rsidRPr="005D3A0D" w:rsidRDefault="00B012CE" w:rsidP="00B012CE">
      <w:pPr>
        <w:tabs>
          <w:tab w:val="clear" w:pos="1066"/>
          <w:tab w:val="clear" w:pos="1423"/>
          <w:tab w:val="clear" w:pos="1780"/>
          <w:tab w:val="clear" w:pos="2138"/>
          <w:tab w:val="clear" w:pos="2495"/>
          <w:tab w:val="left" w:pos="0"/>
        </w:tabs>
        <w:spacing w:line="259" w:lineRule="auto"/>
        <w:ind w:left="1418" w:hanging="567"/>
        <w:jc w:val="both"/>
        <w:rPr>
          <w:rFonts w:asciiTheme="minorHAnsi" w:eastAsia="Calibri" w:hAnsiTheme="minorHAnsi"/>
        </w:rPr>
      </w:pPr>
      <w:r w:rsidRPr="005D3A0D">
        <w:rPr>
          <w:rFonts w:asciiTheme="minorHAnsi" w:eastAsia="Calibri" w:hAnsiTheme="minorHAnsi"/>
        </w:rPr>
        <w:t>a)</w:t>
      </w:r>
      <w:r w:rsidRPr="005D3A0D">
        <w:rPr>
          <w:rFonts w:asciiTheme="minorHAnsi" w:eastAsia="Calibri" w:hAnsiTheme="minorHAnsi"/>
        </w:rPr>
        <w:tab/>
        <w:t>od prevzatia peňazí oprávnenou osobou po uloženie do pokladne alebo zásuvky,</w:t>
      </w:r>
    </w:p>
    <w:p w:rsidR="00B012CE" w:rsidRPr="005D3A0D" w:rsidRDefault="00B012CE" w:rsidP="00B012CE">
      <w:pPr>
        <w:tabs>
          <w:tab w:val="clear" w:pos="1066"/>
          <w:tab w:val="clear" w:pos="1423"/>
          <w:tab w:val="clear" w:pos="1780"/>
          <w:tab w:val="clear" w:pos="2138"/>
          <w:tab w:val="clear" w:pos="2495"/>
          <w:tab w:val="left" w:pos="0"/>
        </w:tabs>
        <w:spacing w:line="259" w:lineRule="auto"/>
        <w:ind w:left="1418" w:hanging="567"/>
        <w:jc w:val="both"/>
        <w:rPr>
          <w:rFonts w:asciiTheme="minorHAnsi" w:eastAsia="Calibri" w:hAnsiTheme="minorHAnsi"/>
        </w:rPr>
      </w:pPr>
      <w:r w:rsidRPr="005D3A0D">
        <w:rPr>
          <w:rFonts w:asciiTheme="minorHAnsi" w:eastAsia="Calibri" w:hAnsiTheme="minorHAnsi"/>
        </w:rPr>
        <w:t>b)</w:t>
      </w:r>
      <w:r w:rsidRPr="005D3A0D">
        <w:rPr>
          <w:rFonts w:asciiTheme="minorHAnsi" w:eastAsia="Calibri" w:hAnsiTheme="minorHAnsi"/>
        </w:rPr>
        <w:tab/>
        <w:t>uloženia peňazí v</w:t>
      </w:r>
      <w:r>
        <w:rPr>
          <w:rFonts w:asciiTheme="minorHAnsi" w:eastAsia="Calibri" w:hAnsiTheme="minorHAnsi"/>
        </w:rPr>
        <w:t> </w:t>
      </w:r>
      <w:r w:rsidRPr="005D3A0D">
        <w:rPr>
          <w:rFonts w:asciiTheme="minorHAnsi" w:eastAsia="Calibri" w:hAnsiTheme="minorHAnsi"/>
        </w:rPr>
        <w:t>pokladni</w:t>
      </w:r>
      <w:r>
        <w:rPr>
          <w:rFonts w:asciiTheme="minorHAnsi" w:eastAsia="Calibri" w:hAnsiTheme="minorHAnsi"/>
        </w:rPr>
        <w:t>,</w:t>
      </w:r>
    </w:p>
    <w:p w:rsidR="00B012CE" w:rsidRPr="005D3A0D" w:rsidRDefault="00B012CE" w:rsidP="00B012CE">
      <w:pPr>
        <w:tabs>
          <w:tab w:val="clear" w:pos="1066"/>
          <w:tab w:val="clear" w:pos="1423"/>
          <w:tab w:val="clear" w:pos="1780"/>
          <w:tab w:val="clear" w:pos="2138"/>
          <w:tab w:val="clear" w:pos="2495"/>
          <w:tab w:val="left" w:pos="0"/>
        </w:tabs>
        <w:spacing w:line="259" w:lineRule="auto"/>
        <w:ind w:left="1418" w:hanging="567"/>
        <w:jc w:val="both"/>
        <w:rPr>
          <w:rFonts w:asciiTheme="minorHAnsi" w:eastAsia="Calibri" w:hAnsiTheme="minorHAnsi"/>
        </w:rPr>
      </w:pPr>
      <w:r w:rsidRPr="005D3A0D">
        <w:rPr>
          <w:rFonts w:asciiTheme="minorHAnsi" w:eastAsia="Calibri" w:hAnsiTheme="minorHAnsi"/>
        </w:rPr>
        <w:t>c)</w:t>
      </w:r>
      <w:r w:rsidRPr="005D3A0D">
        <w:rPr>
          <w:rFonts w:asciiTheme="minorHAnsi" w:eastAsia="Calibri" w:hAnsiTheme="minorHAnsi"/>
        </w:rPr>
        <w:tab/>
        <w:t>prenosu peňazí oprávnenou osobou do trezoru v mie</w:t>
      </w:r>
      <w:r>
        <w:rPr>
          <w:rFonts w:asciiTheme="minorHAnsi" w:eastAsia="Calibri" w:hAnsiTheme="minorHAnsi"/>
        </w:rPr>
        <w:t xml:space="preserve">ste poistenia musia byť splnené </w:t>
      </w:r>
      <w:r w:rsidRPr="005D3A0D">
        <w:rPr>
          <w:rFonts w:asciiTheme="minorHAnsi" w:eastAsia="Calibri" w:hAnsiTheme="minorHAnsi"/>
        </w:rPr>
        <w:t>nasledujúce bezpečnostné opatrenia:</w:t>
      </w:r>
    </w:p>
    <w:p w:rsidR="00B012CE" w:rsidRPr="005D3A0D" w:rsidRDefault="00B012CE" w:rsidP="00B012CE">
      <w:pPr>
        <w:tabs>
          <w:tab w:val="clear" w:pos="1066"/>
          <w:tab w:val="left" w:pos="1701"/>
        </w:tabs>
        <w:spacing w:line="259" w:lineRule="auto"/>
        <w:ind w:left="1134" w:firstLine="284"/>
        <w:jc w:val="both"/>
        <w:rPr>
          <w:rFonts w:asciiTheme="minorHAnsi" w:eastAsia="Calibri" w:hAnsiTheme="minorHAnsi"/>
        </w:rPr>
      </w:pPr>
      <w:r>
        <w:rPr>
          <w:rFonts w:asciiTheme="minorHAnsi" w:eastAsia="Calibri" w:hAnsiTheme="minorHAnsi"/>
        </w:rPr>
        <w:t xml:space="preserve">- </w:t>
      </w:r>
      <w:r w:rsidRPr="005D3A0D">
        <w:rPr>
          <w:rFonts w:asciiTheme="minorHAnsi" w:eastAsia="Calibri" w:hAnsiTheme="minorHAnsi"/>
        </w:rPr>
        <w:tab/>
        <w:t>nepretržitá, bezprostredná prítomnosť oprávnenej osoby,</w:t>
      </w:r>
    </w:p>
    <w:p w:rsidR="00B012CE" w:rsidRPr="005D3A0D" w:rsidRDefault="00B012CE" w:rsidP="00B012CE">
      <w:pPr>
        <w:tabs>
          <w:tab w:val="clear" w:pos="1066"/>
          <w:tab w:val="left" w:pos="1701"/>
        </w:tabs>
        <w:spacing w:line="259" w:lineRule="auto"/>
        <w:ind w:left="1134" w:firstLine="284"/>
        <w:jc w:val="both"/>
        <w:rPr>
          <w:rFonts w:asciiTheme="minorHAnsi" w:eastAsia="Calibri" w:hAnsiTheme="minorHAnsi"/>
        </w:rPr>
      </w:pPr>
      <w:r>
        <w:rPr>
          <w:rFonts w:asciiTheme="minorHAnsi" w:eastAsia="Calibri" w:hAnsiTheme="minorHAnsi"/>
        </w:rPr>
        <w:t xml:space="preserve">- </w:t>
      </w:r>
      <w:r w:rsidRPr="005D3A0D">
        <w:rPr>
          <w:rFonts w:asciiTheme="minorHAnsi" w:eastAsia="Calibri" w:hAnsiTheme="minorHAnsi"/>
        </w:rPr>
        <w:tab/>
        <w:t>pokladňa alebo zásuvka môže byť otvorená len v čase manipulácie s peniazmi,</w:t>
      </w:r>
    </w:p>
    <w:p w:rsidR="00B012CE" w:rsidRPr="005D3A0D" w:rsidRDefault="00B012CE" w:rsidP="00B012CE">
      <w:pPr>
        <w:tabs>
          <w:tab w:val="clear" w:pos="1066"/>
          <w:tab w:val="left" w:pos="1701"/>
        </w:tabs>
        <w:spacing w:line="259" w:lineRule="auto"/>
        <w:ind w:left="1688" w:hanging="270"/>
        <w:jc w:val="both"/>
        <w:rPr>
          <w:rFonts w:asciiTheme="minorHAnsi" w:eastAsia="Calibri" w:hAnsiTheme="minorHAnsi"/>
        </w:rPr>
      </w:pPr>
      <w:r>
        <w:rPr>
          <w:rFonts w:asciiTheme="minorHAnsi" w:eastAsia="Calibri" w:hAnsiTheme="minorHAnsi"/>
        </w:rPr>
        <w:t xml:space="preserve">- </w:t>
      </w:r>
      <w:r w:rsidRPr="005D3A0D">
        <w:rPr>
          <w:rFonts w:asciiTheme="minorHAnsi" w:eastAsia="Calibri" w:hAnsiTheme="minorHAnsi"/>
        </w:rPr>
        <w:tab/>
        <w:t>v prípade, keď je v jednej pokladni alebo zásuvke uložených viac ako 4.350,00 EUR musia byť tieto bezodkladne uložené a uzamknuté do trezora,</w:t>
      </w:r>
    </w:p>
    <w:p w:rsidR="00B012CE" w:rsidRPr="005D3A0D" w:rsidRDefault="00B012CE" w:rsidP="00B012CE">
      <w:pPr>
        <w:tabs>
          <w:tab w:val="clear" w:pos="1066"/>
          <w:tab w:val="left" w:pos="1701"/>
        </w:tabs>
        <w:spacing w:line="259" w:lineRule="auto"/>
        <w:ind w:left="1688" w:hanging="270"/>
        <w:jc w:val="both"/>
        <w:rPr>
          <w:rFonts w:asciiTheme="minorHAnsi" w:eastAsia="Calibri" w:hAnsiTheme="minorHAnsi"/>
        </w:rPr>
      </w:pPr>
      <w:r>
        <w:rPr>
          <w:rFonts w:asciiTheme="minorHAnsi" w:eastAsia="Calibri" w:hAnsiTheme="minorHAnsi"/>
        </w:rPr>
        <w:t xml:space="preserve">- </w:t>
      </w:r>
      <w:r w:rsidRPr="005D3A0D">
        <w:rPr>
          <w:rFonts w:asciiTheme="minorHAnsi" w:eastAsia="Calibri" w:hAnsiTheme="minorHAnsi"/>
        </w:rPr>
        <w:tab/>
        <w:t>prenos dennej tržby do trezora v mieste poistenia musí byť vykonávaný oprávnenou osobou, bez neodôvodneného prerušenia, čo najkratšou cestou.</w:t>
      </w:r>
    </w:p>
    <w:p w:rsidR="00B012CE" w:rsidRPr="005D3A0D" w:rsidRDefault="00B012CE" w:rsidP="00B012CE">
      <w:pPr>
        <w:spacing w:line="259" w:lineRule="auto"/>
        <w:jc w:val="both"/>
        <w:rPr>
          <w:rFonts w:asciiTheme="minorHAnsi" w:eastAsia="Calibri" w:hAnsiTheme="minorHAnsi"/>
        </w:rPr>
      </w:pPr>
    </w:p>
    <w:p w:rsidR="00B012CE" w:rsidRPr="005D3A0D" w:rsidRDefault="00B012CE" w:rsidP="00B012CE">
      <w:pPr>
        <w:spacing w:line="259" w:lineRule="auto"/>
        <w:ind w:left="851" w:hanging="851"/>
        <w:jc w:val="both"/>
        <w:rPr>
          <w:rFonts w:asciiTheme="minorHAnsi" w:eastAsia="Calibri" w:hAnsiTheme="minorHAnsi"/>
        </w:rPr>
      </w:pPr>
      <w:r>
        <w:rPr>
          <w:rFonts w:asciiTheme="minorHAnsi" w:eastAsia="Calibri" w:hAnsiTheme="minorHAnsi"/>
        </w:rPr>
        <w:t xml:space="preserve">1.2.3.3.2 </w:t>
      </w:r>
      <w:r w:rsidRPr="005D3A0D">
        <w:rPr>
          <w:rFonts w:asciiTheme="minorHAnsi" w:eastAsia="Calibri" w:hAnsiTheme="minorHAnsi"/>
        </w:rPr>
        <w:t>Ak nie je zabezpečená bezprostredná prítomnosť oprávnenej osoby, denná tržba musí byť uložená:</w:t>
      </w:r>
    </w:p>
    <w:p w:rsidR="00B012CE" w:rsidRPr="005D3A0D" w:rsidRDefault="00B012CE" w:rsidP="00B012CE">
      <w:pPr>
        <w:tabs>
          <w:tab w:val="clear" w:pos="1066"/>
        </w:tabs>
        <w:spacing w:line="259" w:lineRule="auto"/>
        <w:ind w:left="1418" w:hanging="567"/>
        <w:jc w:val="both"/>
        <w:rPr>
          <w:rFonts w:asciiTheme="minorHAnsi" w:eastAsia="Calibri" w:hAnsiTheme="minorHAnsi"/>
        </w:rPr>
      </w:pPr>
      <w:r w:rsidRPr="005D3A0D">
        <w:rPr>
          <w:rFonts w:asciiTheme="minorHAnsi" w:eastAsia="Calibri" w:hAnsiTheme="minorHAnsi"/>
        </w:rPr>
        <w:t>a)</w:t>
      </w:r>
      <w:r w:rsidRPr="005D3A0D">
        <w:rPr>
          <w:rFonts w:asciiTheme="minorHAnsi" w:eastAsia="Calibri" w:hAnsiTheme="minorHAnsi"/>
        </w:rPr>
        <w:tab/>
        <w:t>do  limitu  5.000,00 EUR  v uzamknutej miestnosti,</w:t>
      </w:r>
    </w:p>
    <w:p w:rsidR="00B012CE" w:rsidRPr="005D3A0D" w:rsidRDefault="00B012CE" w:rsidP="00B012CE">
      <w:pPr>
        <w:tabs>
          <w:tab w:val="clear" w:pos="1066"/>
        </w:tabs>
        <w:spacing w:line="259" w:lineRule="auto"/>
        <w:ind w:left="1418" w:hanging="567"/>
        <w:jc w:val="both"/>
        <w:rPr>
          <w:rFonts w:asciiTheme="minorHAnsi" w:eastAsia="Calibri" w:hAnsiTheme="minorHAnsi"/>
        </w:rPr>
      </w:pPr>
      <w:r w:rsidRPr="005D3A0D">
        <w:rPr>
          <w:rFonts w:asciiTheme="minorHAnsi" w:eastAsia="Calibri" w:hAnsiTheme="minorHAnsi"/>
        </w:rPr>
        <w:lastRenderedPageBreak/>
        <w:t>b)</w:t>
      </w:r>
      <w:r w:rsidRPr="005D3A0D">
        <w:rPr>
          <w:rFonts w:asciiTheme="minorHAnsi" w:eastAsia="Calibri" w:hAnsiTheme="minorHAnsi"/>
        </w:rPr>
        <w:tab/>
        <w:t xml:space="preserve">do  limitu 16.600,00 EUR v uzamknutom trezore. Miestnosť v ktorej sa trezor nachádza musí byť v dobe neprítomnosti uzamknutá, okná miestnosti musia byť zatvorené. </w:t>
      </w:r>
    </w:p>
    <w:p w:rsidR="00B012CE" w:rsidRPr="005D3A0D" w:rsidRDefault="00B012CE" w:rsidP="00B012CE">
      <w:pPr>
        <w:spacing w:line="259" w:lineRule="auto"/>
        <w:jc w:val="both"/>
        <w:rPr>
          <w:rFonts w:asciiTheme="minorHAnsi" w:eastAsia="Calibri" w:hAnsiTheme="minorHAnsi"/>
        </w:rPr>
      </w:pPr>
    </w:p>
    <w:p w:rsidR="00B012CE" w:rsidRPr="005D3A0D" w:rsidRDefault="00B012CE" w:rsidP="00B012CE">
      <w:pPr>
        <w:spacing w:line="259" w:lineRule="auto"/>
        <w:ind w:left="851" w:hanging="851"/>
        <w:jc w:val="both"/>
        <w:rPr>
          <w:rFonts w:asciiTheme="minorHAnsi" w:eastAsia="Calibri" w:hAnsiTheme="minorHAnsi"/>
        </w:rPr>
      </w:pPr>
      <w:r>
        <w:rPr>
          <w:rFonts w:asciiTheme="minorHAnsi" w:eastAsia="Calibri" w:hAnsiTheme="minorHAnsi"/>
        </w:rPr>
        <w:t>1.2.3.3.3</w:t>
      </w:r>
      <w:r>
        <w:rPr>
          <w:rFonts w:asciiTheme="minorHAnsi" w:eastAsia="Calibri" w:hAnsiTheme="minorHAnsi"/>
        </w:rPr>
        <w:tab/>
      </w:r>
      <w:r w:rsidRPr="005D3A0D">
        <w:rPr>
          <w:rFonts w:asciiTheme="minorHAnsi" w:eastAsia="Calibri" w:hAnsiTheme="minorHAnsi"/>
        </w:rPr>
        <w:t>V prípade prepravy finančnej hotovosti poslom, musia byť splnené nasledovné spôsoby zabezpečenia:</w:t>
      </w:r>
    </w:p>
    <w:p w:rsidR="00B012CE" w:rsidRPr="005D3A0D" w:rsidRDefault="00B012CE" w:rsidP="00B012CE">
      <w:pPr>
        <w:tabs>
          <w:tab w:val="clear" w:pos="1066"/>
          <w:tab w:val="clear" w:pos="1423"/>
          <w:tab w:val="left" w:pos="1418"/>
        </w:tabs>
        <w:spacing w:line="259" w:lineRule="auto"/>
        <w:ind w:left="1418" w:hanging="567"/>
        <w:jc w:val="both"/>
        <w:rPr>
          <w:rFonts w:asciiTheme="minorHAnsi" w:eastAsia="Calibri" w:hAnsiTheme="minorHAnsi"/>
        </w:rPr>
      </w:pPr>
      <w:r w:rsidRPr="005D3A0D">
        <w:rPr>
          <w:rFonts w:asciiTheme="minorHAnsi" w:eastAsia="Calibri" w:hAnsiTheme="minorHAnsi"/>
        </w:rPr>
        <w:t>a)</w:t>
      </w:r>
      <w:r w:rsidRPr="005D3A0D">
        <w:rPr>
          <w:rFonts w:asciiTheme="minorHAnsi" w:eastAsia="Calibri" w:hAnsiTheme="minorHAnsi"/>
        </w:rPr>
        <w:tab/>
        <w:t xml:space="preserve">do limitu 5.000,00 EUR poverená osoba vybavená vhodným kufríkom alebo taškou </w:t>
      </w:r>
    </w:p>
    <w:p w:rsidR="00B012CE" w:rsidRPr="005D3A0D" w:rsidRDefault="00B012CE" w:rsidP="00B012CE">
      <w:pPr>
        <w:tabs>
          <w:tab w:val="clear" w:pos="1066"/>
          <w:tab w:val="clear" w:pos="1423"/>
          <w:tab w:val="left" w:pos="1418"/>
        </w:tabs>
        <w:spacing w:line="259" w:lineRule="auto"/>
        <w:ind w:left="1418" w:hanging="567"/>
        <w:jc w:val="both"/>
        <w:rPr>
          <w:rFonts w:asciiTheme="minorHAnsi" w:eastAsia="Calibri" w:hAnsiTheme="minorHAnsi"/>
        </w:rPr>
      </w:pPr>
      <w:r w:rsidRPr="005D3A0D">
        <w:rPr>
          <w:rFonts w:asciiTheme="minorHAnsi" w:eastAsia="Calibri" w:hAnsiTheme="minorHAnsi"/>
        </w:rPr>
        <w:t>b)</w:t>
      </w:r>
      <w:r w:rsidRPr="005D3A0D">
        <w:rPr>
          <w:rFonts w:asciiTheme="minorHAnsi" w:eastAsia="Calibri" w:hAnsiTheme="minorHAnsi"/>
        </w:rPr>
        <w:tab/>
        <w:t>do limitu 16.600,00 EUR poverená osoba vybavená bezpečnostným kufríkom a ďalšia osoba vybavená strelnou zbraňou ( napr. Mestská polícia )</w:t>
      </w:r>
    </w:p>
    <w:p w:rsidR="00B012CE" w:rsidRPr="005D3A0D" w:rsidRDefault="00B012CE" w:rsidP="00B012CE">
      <w:pPr>
        <w:tabs>
          <w:tab w:val="clear" w:pos="1066"/>
          <w:tab w:val="clear" w:pos="1423"/>
          <w:tab w:val="left" w:pos="1418"/>
        </w:tabs>
        <w:spacing w:line="259" w:lineRule="auto"/>
        <w:ind w:left="1418" w:hanging="567"/>
        <w:jc w:val="both"/>
        <w:rPr>
          <w:rFonts w:asciiTheme="minorHAnsi" w:eastAsia="Calibri" w:hAnsiTheme="minorHAnsi"/>
        </w:rPr>
      </w:pPr>
      <w:r w:rsidRPr="005D3A0D">
        <w:rPr>
          <w:rFonts w:asciiTheme="minorHAnsi" w:eastAsia="Calibri" w:hAnsiTheme="minorHAnsi"/>
        </w:rPr>
        <w:t>c)</w:t>
      </w:r>
      <w:r w:rsidRPr="005D3A0D">
        <w:rPr>
          <w:rFonts w:asciiTheme="minorHAnsi" w:eastAsia="Calibri" w:hAnsiTheme="minorHAnsi"/>
        </w:rPr>
        <w:tab/>
        <w:t>nad limit 16.600,00 EUR – poverená osoba vybavená výhradne bezpečnostným kufríkom v sprievode dvoch osôb vybavených strelnou zbraňou.</w:t>
      </w:r>
    </w:p>
    <w:p w:rsidR="00B012CE" w:rsidRPr="005D3A0D" w:rsidRDefault="00B012CE" w:rsidP="00B012CE">
      <w:pPr>
        <w:spacing w:line="259" w:lineRule="auto"/>
        <w:jc w:val="both"/>
        <w:rPr>
          <w:rFonts w:asciiTheme="minorHAnsi" w:eastAsia="Calibri" w:hAnsiTheme="minorHAnsi"/>
        </w:rPr>
      </w:pPr>
    </w:p>
    <w:p w:rsidR="00B012CE" w:rsidRPr="005D3A0D" w:rsidRDefault="00B012CE" w:rsidP="00613795">
      <w:pPr>
        <w:numPr>
          <w:ilvl w:val="2"/>
          <w:numId w:val="26"/>
        </w:numPr>
        <w:tabs>
          <w:tab w:val="clear" w:pos="709"/>
          <w:tab w:val="clear" w:pos="1066"/>
          <w:tab w:val="clear" w:pos="1423"/>
          <w:tab w:val="clear" w:pos="1780"/>
          <w:tab w:val="clear" w:pos="2138"/>
          <w:tab w:val="clear" w:pos="2495"/>
          <w:tab w:val="clear" w:pos="2852"/>
        </w:tabs>
        <w:spacing w:line="259" w:lineRule="auto"/>
        <w:ind w:left="851" w:hanging="851"/>
        <w:rPr>
          <w:rFonts w:asciiTheme="minorHAnsi" w:hAnsiTheme="minorHAnsi"/>
          <w:b/>
          <w:bCs/>
        </w:rPr>
      </w:pPr>
      <w:r w:rsidRPr="005D3A0D">
        <w:rPr>
          <w:rFonts w:asciiTheme="minorHAnsi" w:hAnsiTheme="minorHAnsi"/>
          <w:b/>
          <w:bCs/>
        </w:rPr>
        <w:t>Limity poistného plnenia</w:t>
      </w:r>
    </w:p>
    <w:p w:rsidR="00B012CE" w:rsidRPr="005D3A0D" w:rsidRDefault="00B012CE" w:rsidP="00B012CE">
      <w:pPr>
        <w:tabs>
          <w:tab w:val="clear" w:pos="709"/>
          <w:tab w:val="left" w:pos="851"/>
        </w:tabs>
        <w:spacing w:line="259" w:lineRule="auto"/>
        <w:ind w:left="851" w:hanging="851"/>
        <w:jc w:val="both"/>
        <w:rPr>
          <w:rFonts w:asciiTheme="minorHAnsi" w:hAnsiTheme="minorHAnsi"/>
        </w:rPr>
      </w:pPr>
      <w:r>
        <w:rPr>
          <w:rFonts w:asciiTheme="minorHAnsi" w:hAnsiTheme="minorHAnsi"/>
        </w:rPr>
        <w:t xml:space="preserve">1.2.4.1 </w:t>
      </w:r>
      <w:r>
        <w:rPr>
          <w:rFonts w:asciiTheme="minorHAnsi" w:hAnsiTheme="minorHAnsi"/>
        </w:rPr>
        <w:tab/>
      </w:r>
      <w:r w:rsidRPr="005D3A0D">
        <w:rPr>
          <w:rFonts w:asciiTheme="minorHAnsi" w:hAnsiTheme="minorHAnsi"/>
        </w:rPr>
        <w:t>Pre poistenie pre prípad odcudzenia sa dojednávajú nasledovné maximálne limity poistného plnenia:</w:t>
      </w:r>
    </w:p>
    <w:p w:rsidR="00B012CE" w:rsidRPr="00F20A4C" w:rsidRDefault="00B012CE" w:rsidP="00B012CE">
      <w:pPr>
        <w:pStyle w:val="Cislo-2-text"/>
        <w:tabs>
          <w:tab w:val="clear" w:pos="709"/>
          <w:tab w:val="clear" w:pos="1066"/>
          <w:tab w:val="clear" w:pos="1423"/>
          <w:tab w:val="clear" w:pos="1780"/>
          <w:tab w:val="left" w:pos="1418"/>
        </w:tabs>
        <w:ind w:left="1418" w:hanging="567"/>
        <w:rPr>
          <w:rFonts w:asciiTheme="minorHAnsi" w:hAnsiTheme="minorHAnsi"/>
        </w:rPr>
      </w:pPr>
      <w:r>
        <w:rPr>
          <w:rFonts w:asciiTheme="minorHAnsi" w:hAnsiTheme="minorHAnsi"/>
        </w:rPr>
        <w:t xml:space="preserve">a) </w:t>
      </w:r>
      <w:r>
        <w:rPr>
          <w:rFonts w:asciiTheme="minorHAnsi" w:hAnsiTheme="minorHAnsi"/>
        </w:rPr>
        <w:tab/>
      </w:r>
      <w:r w:rsidRPr="00F20A4C">
        <w:rPr>
          <w:rFonts w:asciiTheme="minorHAnsi" w:hAnsiTheme="minorHAnsi"/>
        </w:rPr>
        <w:t xml:space="preserve">pre estetické poškodenie </w:t>
      </w:r>
      <w:r w:rsidRPr="00F20A4C">
        <w:rPr>
          <w:rFonts w:asciiTheme="minorHAnsi" w:hAnsiTheme="minorHAnsi"/>
          <w:b/>
        </w:rPr>
        <w:t>nehnuteľného majetku</w:t>
      </w:r>
      <w:r w:rsidRPr="00F20A4C">
        <w:rPr>
          <w:rFonts w:asciiTheme="minorHAnsi" w:hAnsiTheme="minorHAnsi"/>
        </w:rPr>
        <w:t xml:space="preserve"> </w:t>
      </w:r>
      <w:proofErr w:type="spellStart"/>
      <w:r w:rsidRPr="00F20A4C">
        <w:rPr>
          <w:rFonts w:asciiTheme="minorHAnsi" w:hAnsiTheme="minorHAnsi"/>
        </w:rPr>
        <w:t>posprejovaním</w:t>
      </w:r>
      <w:proofErr w:type="spellEnd"/>
      <w:r w:rsidRPr="00F20A4C">
        <w:rPr>
          <w:rFonts w:asciiTheme="minorHAnsi" w:hAnsiTheme="minorHAnsi"/>
        </w:rPr>
        <w:t xml:space="preserve"> resp. grafitmi treťou osobou, </w:t>
      </w:r>
      <w:proofErr w:type="spellStart"/>
      <w:r w:rsidRPr="00F20A4C">
        <w:rPr>
          <w:rFonts w:asciiTheme="minorHAnsi" w:hAnsiTheme="minorHAnsi"/>
        </w:rPr>
        <w:t>t.j</w:t>
      </w:r>
      <w:proofErr w:type="spellEnd"/>
      <w:r w:rsidRPr="00F20A4C">
        <w:rPr>
          <w:rFonts w:asciiTheme="minorHAnsi" w:hAnsiTheme="minorHAnsi"/>
        </w:rPr>
        <w:t>. osobou inou ako Poistený, jeho zamestnanec alebo ním poverená osoba je stanovený  ročný limit pre jednu a všetky poistné udalosti v priebehu roka vo výške 10.000,00 EUR,</w:t>
      </w:r>
    </w:p>
    <w:p w:rsidR="00B012CE" w:rsidRPr="00F20A4C" w:rsidRDefault="00B012CE" w:rsidP="00B012CE">
      <w:pPr>
        <w:pStyle w:val="Cislo-2-text"/>
        <w:tabs>
          <w:tab w:val="clear" w:pos="709"/>
          <w:tab w:val="clear" w:pos="1066"/>
          <w:tab w:val="clear" w:pos="1423"/>
          <w:tab w:val="clear" w:pos="1780"/>
          <w:tab w:val="left" w:pos="1418"/>
        </w:tabs>
        <w:ind w:left="1418" w:hanging="567"/>
        <w:rPr>
          <w:rFonts w:asciiTheme="minorHAnsi" w:hAnsiTheme="minorHAnsi"/>
        </w:rPr>
      </w:pPr>
      <w:r>
        <w:rPr>
          <w:rFonts w:asciiTheme="minorHAnsi" w:hAnsiTheme="minorHAnsi" w:cs="Arial"/>
        </w:rPr>
        <w:t xml:space="preserve">b) </w:t>
      </w:r>
      <w:r>
        <w:rPr>
          <w:rFonts w:asciiTheme="minorHAnsi" w:hAnsiTheme="minorHAnsi" w:cs="Arial"/>
        </w:rPr>
        <w:tab/>
      </w:r>
      <w:r w:rsidRPr="00F20A4C">
        <w:rPr>
          <w:rFonts w:asciiTheme="minorHAnsi" w:hAnsiTheme="minorHAnsi" w:cs="Arial"/>
        </w:rPr>
        <w:t>osobitne pre kamerové sety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B012CE" w:rsidRPr="005D3A0D" w:rsidRDefault="00B012CE" w:rsidP="00B012CE">
      <w:pPr>
        <w:ind w:left="720"/>
        <w:jc w:val="both"/>
        <w:rPr>
          <w:rFonts w:asciiTheme="minorHAnsi" w:hAnsiTheme="minorHAnsi"/>
        </w:rPr>
      </w:pPr>
    </w:p>
    <w:p w:rsidR="00B012CE" w:rsidRPr="005D3A0D" w:rsidRDefault="00B012CE" w:rsidP="00613795">
      <w:pPr>
        <w:numPr>
          <w:ilvl w:val="2"/>
          <w:numId w:val="26"/>
        </w:numPr>
        <w:tabs>
          <w:tab w:val="clear" w:pos="709"/>
          <w:tab w:val="clear" w:pos="1066"/>
          <w:tab w:val="clear" w:pos="1423"/>
          <w:tab w:val="clear" w:pos="1780"/>
          <w:tab w:val="clear" w:pos="2138"/>
          <w:tab w:val="clear" w:pos="2495"/>
          <w:tab w:val="clear" w:pos="2852"/>
        </w:tabs>
        <w:spacing w:line="259" w:lineRule="auto"/>
        <w:ind w:left="851" w:hanging="851"/>
        <w:rPr>
          <w:rFonts w:asciiTheme="minorHAnsi" w:hAnsiTheme="minorHAnsi"/>
          <w:b/>
          <w:bCs/>
        </w:rPr>
      </w:pPr>
      <w:r w:rsidRPr="005D3A0D">
        <w:rPr>
          <w:rFonts w:asciiTheme="minorHAnsi" w:hAnsiTheme="minorHAnsi"/>
          <w:b/>
          <w:bCs/>
        </w:rPr>
        <w:t>Spoluúčasti</w:t>
      </w:r>
    </w:p>
    <w:p w:rsidR="00B012CE" w:rsidRPr="005D3A0D" w:rsidRDefault="00B012CE" w:rsidP="00B012CE">
      <w:pPr>
        <w:tabs>
          <w:tab w:val="clear" w:pos="709"/>
          <w:tab w:val="clear" w:pos="1066"/>
          <w:tab w:val="left" w:pos="1134"/>
        </w:tabs>
        <w:spacing w:line="259" w:lineRule="auto"/>
        <w:ind w:left="851" w:hanging="851"/>
        <w:jc w:val="both"/>
        <w:rPr>
          <w:rFonts w:asciiTheme="minorHAnsi" w:hAnsiTheme="minorHAnsi"/>
        </w:rPr>
      </w:pPr>
      <w:r>
        <w:rPr>
          <w:rFonts w:asciiTheme="minorHAnsi" w:hAnsiTheme="minorHAnsi"/>
        </w:rPr>
        <w:t xml:space="preserve">1.2.5.1 </w:t>
      </w:r>
      <w:r>
        <w:rPr>
          <w:rFonts w:asciiTheme="minorHAnsi" w:hAnsiTheme="minorHAnsi"/>
        </w:rPr>
        <w:tab/>
      </w:r>
      <w:r w:rsidRPr="005D3A0D">
        <w:rPr>
          <w:rFonts w:asciiTheme="minorHAnsi" w:hAnsiTheme="minorHAnsi"/>
        </w:rPr>
        <w:t>Pre poistenie pre prípad odcudzenia sa dojednávajú nasledovné spoluúčasti pre jednu a každú poistnú udalosť:</w:t>
      </w:r>
    </w:p>
    <w:p w:rsidR="00B012CE" w:rsidRPr="00320B8D" w:rsidRDefault="00B012CE" w:rsidP="00B012CE">
      <w:pPr>
        <w:pStyle w:val="Cislo-2-text"/>
        <w:tabs>
          <w:tab w:val="clear" w:pos="709"/>
          <w:tab w:val="clear" w:pos="1066"/>
          <w:tab w:val="left" w:pos="1560"/>
        </w:tabs>
        <w:ind w:left="1418" w:hanging="567"/>
        <w:rPr>
          <w:rFonts w:asciiTheme="minorHAnsi" w:hAnsiTheme="minorHAnsi"/>
        </w:rPr>
      </w:pPr>
      <w:r>
        <w:rPr>
          <w:rFonts w:asciiTheme="minorHAnsi" w:hAnsiTheme="minorHAnsi"/>
        </w:rPr>
        <w:t xml:space="preserve">a) </w:t>
      </w:r>
      <w:r>
        <w:rPr>
          <w:rFonts w:asciiTheme="minorHAnsi" w:hAnsiTheme="minorHAnsi"/>
        </w:rPr>
        <w:tab/>
      </w:r>
      <w:r w:rsidRPr="00320B8D">
        <w:rPr>
          <w:rFonts w:asciiTheme="minorHAnsi" w:hAnsiTheme="minorHAnsi"/>
        </w:rPr>
        <w:t>pre predmet poistenia B sa dojednáva spoluúčasť vo výške 5% minimálne 150,00 EUR</w:t>
      </w:r>
    </w:p>
    <w:p w:rsidR="00B012CE" w:rsidRPr="00320B8D" w:rsidRDefault="00B012CE" w:rsidP="00B012CE">
      <w:pPr>
        <w:pStyle w:val="Cislo-2-text"/>
        <w:tabs>
          <w:tab w:val="clear" w:pos="709"/>
          <w:tab w:val="clear" w:pos="1066"/>
          <w:tab w:val="left" w:pos="1560"/>
        </w:tabs>
        <w:ind w:left="1418" w:hanging="567"/>
        <w:rPr>
          <w:rFonts w:asciiTheme="minorHAnsi" w:hAnsiTheme="minorHAnsi"/>
        </w:rPr>
      </w:pPr>
      <w:r>
        <w:rPr>
          <w:rFonts w:asciiTheme="minorHAnsi" w:hAnsiTheme="minorHAnsi"/>
        </w:rPr>
        <w:t xml:space="preserve">b) </w:t>
      </w:r>
      <w:r>
        <w:rPr>
          <w:rFonts w:asciiTheme="minorHAnsi" w:hAnsiTheme="minorHAnsi"/>
        </w:rPr>
        <w:tab/>
      </w:r>
      <w:r w:rsidRPr="00320B8D">
        <w:rPr>
          <w:rFonts w:asciiTheme="minorHAnsi" w:hAnsiTheme="minorHAnsi"/>
        </w:rPr>
        <w:t>pre predmety poistenia: peniaze, ceniny, cennosti stravné lístky a listinné cenné papiere v trezore a pokladniach, preprava peňazí, cenností a cenín, stavebné súčasti budov, hál a stavieb vrátane technologického vybavenia budov, hál a stavieb  sa dojednáva spoluúčasť vo výške 5% minimálne 150,00 EUR.</w:t>
      </w:r>
    </w:p>
    <w:p w:rsidR="00B012CE" w:rsidRPr="005D3A0D" w:rsidRDefault="00B012CE" w:rsidP="00B012CE">
      <w:pPr>
        <w:spacing w:line="259" w:lineRule="auto"/>
        <w:ind w:left="720"/>
        <w:jc w:val="both"/>
        <w:rPr>
          <w:rFonts w:asciiTheme="minorHAnsi" w:hAnsiTheme="minorHAnsi"/>
        </w:rPr>
      </w:pPr>
    </w:p>
    <w:p w:rsidR="00B012CE" w:rsidRPr="005D3A0D" w:rsidRDefault="00B012CE" w:rsidP="00B012CE">
      <w:pPr>
        <w:tabs>
          <w:tab w:val="clear" w:pos="709"/>
          <w:tab w:val="left" w:pos="851"/>
        </w:tabs>
        <w:ind w:left="851" w:hanging="851"/>
        <w:jc w:val="both"/>
        <w:rPr>
          <w:rFonts w:asciiTheme="minorHAnsi" w:hAnsiTheme="minorHAnsi"/>
        </w:rPr>
      </w:pPr>
      <w:r>
        <w:rPr>
          <w:rFonts w:asciiTheme="minorHAnsi" w:hAnsiTheme="minorHAnsi"/>
        </w:rPr>
        <w:t xml:space="preserve">1.2.5.2 </w:t>
      </w:r>
      <w:r>
        <w:rPr>
          <w:rFonts w:asciiTheme="minorHAnsi" w:hAnsiTheme="minorHAnsi"/>
        </w:rPr>
        <w:tab/>
      </w:r>
      <w:r w:rsidRPr="005D3A0D">
        <w:rPr>
          <w:rFonts w:asciiTheme="minorHAnsi" w:hAnsiTheme="minorHAnsi"/>
        </w:rPr>
        <w:t>Odchylne sa dojednáva spoluúčasť:</w:t>
      </w:r>
    </w:p>
    <w:p w:rsidR="00B012CE" w:rsidRPr="00320B8D" w:rsidRDefault="00B012CE" w:rsidP="00B012CE">
      <w:pPr>
        <w:pStyle w:val="Cislo-2-text"/>
        <w:tabs>
          <w:tab w:val="clear" w:pos="709"/>
          <w:tab w:val="clear" w:pos="1066"/>
          <w:tab w:val="clear" w:pos="1423"/>
          <w:tab w:val="num" w:pos="1276"/>
          <w:tab w:val="left" w:pos="1418"/>
        </w:tabs>
        <w:ind w:left="1418" w:hanging="567"/>
        <w:rPr>
          <w:rFonts w:asciiTheme="minorHAnsi" w:hAnsiTheme="minorHAnsi"/>
        </w:rPr>
      </w:pPr>
      <w:r>
        <w:rPr>
          <w:rFonts w:asciiTheme="minorHAnsi" w:hAnsiTheme="minorHAnsi"/>
        </w:rPr>
        <w:t xml:space="preserve">a) </w:t>
      </w:r>
      <w:r>
        <w:rPr>
          <w:rFonts w:asciiTheme="minorHAnsi" w:hAnsiTheme="minorHAnsi"/>
        </w:rPr>
        <w:tab/>
      </w:r>
      <w:r>
        <w:rPr>
          <w:rFonts w:asciiTheme="minorHAnsi" w:hAnsiTheme="minorHAnsi"/>
        </w:rPr>
        <w:tab/>
      </w:r>
      <w:r w:rsidRPr="00320B8D">
        <w:rPr>
          <w:rFonts w:asciiTheme="minorHAnsi" w:hAnsiTheme="minorHAnsi"/>
        </w:rPr>
        <w:t>pre škody na kamerových setoch je spoluúčasť a) 10%, minimálne však 330,00 EUR na území Európy a b) 10%, minimálne však 1.000,00 EUR mimo územia Európy,</w:t>
      </w:r>
    </w:p>
    <w:p w:rsidR="00B012CE" w:rsidRPr="00320B8D" w:rsidRDefault="00B012CE" w:rsidP="00B012CE">
      <w:pPr>
        <w:pStyle w:val="Cislo-2-text"/>
        <w:tabs>
          <w:tab w:val="clear" w:pos="709"/>
          <w:tab w:val="clear" w:pos="1066"/>
          <w:tab w:val="clear" w:pos="1423"/>
          <w:tab w:val="num" w:pos="1276"/>
          <w:tab w:val="left" w:pos="1418"/>
        </w:tabs>
        <w:ind w:left="1418" w:hanging="567"/>
        <w:rPr>
          <w:rFonts w:asciiTheme="minorHAnsi" w:hAnsiTheme="minorHAnsi"/>
          <w:lang w:val="x-none"/>
        </w:rPr>
      </w:pPr>
      <w:r>
        <w:rPr>
          <w:rFonts w:asciiTheme="minorHAnsi" w:hAnsiTheme="minorHAnsi"/>
        </w:rPr>
        <w:t xml:space="preserve">b) </w:t>
      </w:r>
      <w:r>
        <w:rPr>
          <w:rFonts w:asciiTheme="minorHAnsi" w:hAnsiTheme="minorHAnsi"/>
        </w:rPr>
        <w:tab/>
      </w:r>
      <w:r>
        <w:rPr>
          <w:rFonts w:asciiTheme="minorHAnsi" w:hAnsiTheme="minorHAnsi"/>
        </w:rPr>
        <w:tab/>
      </w:r>
      <w:r w:rsidRPr="00320B8D">
        <w:rPr>
          <w:rFonts w:asciiTheme="minorHAnsi" w:hAnsiTheme="minorHAnsi"/>
        </w:rPr>
        <w:t>pre predmet poistenia prenosové vozy s prideleným EČ (vozidlá kategórie N a O) je spoluúčasť stanovená na 10%, minimálne však 2.000,00 EUR pre škody na území Slovenskej republiky a 10%, minimálne 5.000,00 EUR pre škody na území Českej republiky.</w:t>
      </w:r>
    </w:p>
    <w:p w:rsidR="00B012CE" w:rsidRDefault="00B012CE" w:rsidP="00B012CE">
      <w:pPr>
        <w:jc w:val="both"/>
        <w:rPr>
          <w:rFonts w:asciiTheme="minorHAnsi" w:hAnsiTheme="minorHAnsi"/>
        </w:rPr>
      </w:pPr>
    </w:p>
    <w:p w:rsidR="00B012CE" w:rsidRPr="005D3A0D" w:rsidRDefault="00B012CE" w:rsidP="00B012CE">
      <w:pPr>
        <w:jc w:val="both"/>
        <w:rPr>
          <w:rFonts w:asciiTheme="minorHAnsi" w:hAnsiTheme="minorHAnsi"/>
        </w:rPr>
      </w:pPr>
    </w:p>
    <w:p w:rsidR="00B012CE" w:rsidRDefault="00B012CE" w:rsidP="00613795">
      <w:pPr>
        <w:numPr>
          <w:ilvl w:val="1"/>
          <w:numId w:val="26"/>
        </w:numPr>
        <w:tabs>
          <w:tab w:val="clear" w:pos="709"/>
          <w:tab w:val="clear" w:pos="1066"/>
          <w:tab w:val="clear" w:pos="1423"/>
          <w:tab w:val="clear" w:pos="1780"/>
          <w:tab w:val="clear" w:pos="2138"/>
          <w:tab w:val="clear" w:pos="2495"/>
          <w:tab w:val="clear" w:pos="2852"/>
        </w:tabs>
        <w:spacing w:line="259" w:lineRule="auto"/>
        <w:ind w:hanging="840"/>
        <w:jc w:val="both"/>
        <w:rPr>
          <w:rFonts w:asciiTheme="minorHAnsi" w:eastAsia="Calibri" w:hAnsiTheme="minorHAnsi"/>
          <w:b/>
          <w:bCs/>
        </w:rPr>
      </w:pPr>
      <w:r w:rsidRPr="005D3A0D">
        <w:rPr>
          <w:rFonts w:asciiTheme="minorHAnsi" w:eastAsia="Calibri" w:hAnsiTheme="minorHAnsi"/>
          <w:b/>
          <w:bCs/>
        </w:rPr>
        <w:t xml:space="preserve">Poistenie strojov, strojových zariadení a elektroniky </w:t>
      </w:r>
    </w:p>
    <w:p w:rsidR="00B012CE" w:rsidRPr="00D1694B" w:rsidRDefault="00B012CE" w:rsidP="00613795">
      <w:pPr>
        <w:pStyle w:val="Odsekzoznamu"/>
        <w:numPr>
          <w:ilvl w:val="2"/>
          <w:numId w:val="13"/>
        </w:numPr>
        <w:ind w:left="851" w:hanging="851"/>
        <w:jc w:val="both"/>
        <w:rPr>
          <w:rFonts w:eastAsia="Calibri"/>
          <w:b/>
          <w:bCs/>
        </w:rPr>
      </w:pPr>
      <w:r w:rsidRPr="00D1694B">
        <w:rPr>
          <w:lang w:val="x-none"/>
        </w:rPr>
        <w:t>Poistenie pre prípad poškodenia alebo zničenia strojov, pojazdných pracovných strojov  a strojových zariadení, elektroniky vrátane technologického vybavenia budov, hál a stavieb akoukoľvek poistnou udalosťou, okrem výluk z poistenia, ktorá nastane nečakane a náhle a obmedzuje alebo  vylučuje funkčnosť poisteného stroja</w:t>
      </w:r>
      <w:r w:rsidRPr="00D1694B">
        <w:t xml:space="preserve"> alebo elektroniky</w:t>
      </w:r>
      <w:r w:rsidRPr="00D1694B">
        <w:rPr>
          <w:lang w:val="x-none"/>
        </w:rPr>
        <w:t>.</w:t>
      </w:r>
    </w:p>
    <w:p w:rsidR="00B012CE" w:rsidRPr="005D3A0D" w:rsidRDefault="00B012CE" w:rsidP="00613795">
      <w:pPr>
        <w:pStyle w:val="Odsekzoznamu"/>
        <w:numPr>
          <w:ilvl w:val="2"/>
          <w:numId w:val="13"/>
        </w:numPr>
        <w:spacing w:after="0"/>
        <w:ind w:left="851" w:hanging="851"/>
        <w:jc w:val="both"/>
        <w:rPr>
          <w:rFonts w:eastAsia="Calibri"/>
          <w:b/>
          <w:bCs/>
        </w:rPr>
      </w:pPr>
      <w:r w:rsidRPr="005D3A0D">
        <w:rPr>
          <w:lang w:val="x-none"/>
        </w:rPr>
        <w:t>Právo na plnenie vznikne, ak poistná udalosť bola spôsobená napr.:</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851"/>
        </w:tabs>
        <w:spacing w:line="259" w:lineRule="auto"/>
        <w:ind w:left="1418" w:hanging="567"/>
        <w:jc w:val="both"/>
        <w:rPr>
          <w:rFonts w:asciiTheme="minorHAnsi" w:hAnsiTheme="minorHAnsi"/>
          <w:lang w:val="x-none"/>
        </w:rPr>
      </w:pPr>
      <w:r w:rsidRPr="005D3A0D">
        <w:rPr>
          <w:rFonts w:asciiTheme="minorHAnsi" w:hAnsiTheme="minorHAnsi"/>
          <w:lang w:val="x-none"/>
        </w:rPr>
        <w:lastRenderedPageBreak/>
        <w:t>chybou konštrukcie, chybou materiálu alebo výrobnou chybou (pokiaľ sa na ňu nevzťahuje záruka výrobcu),</w:t>
      </w:r>
      <w:r w:rsidRPr="005D3A0D">
        <w:rPr>
          <w:rFonts w:asciiTheme="minorHAnsi" w:hAnsiTheme="minorHAnsi"/>
        </w:rPr>
        <w:t xml:space="preserve"> </w:t>
      </w:r>
      <w:r w:rsidRPr="005D3A0D">
        <w:rPr>
          <w:rFonts w:asciiTheme="minorHAnsi" w:hAnsiTheme="minorHAnsi"/>
          <w:lang w:val="x-none"/>
        </w:rPr>
        <w:t xml:space="preserve">konštrukčná chyba sa posudzuje podľa stavu techniky v období konštruovania stroja, vady materiálu a zhotovenia podľa stavu v období výroby stroja, </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5D3A0D">
        <w:rPr>
          <w:rFonts w:asciiTheme="minorHAnsi" w:hAnsiTheme="minorHAnsi"/>
          <w:lang w:val="x-none"/>
        </w:rPr>
        <w:t xml:space="preserve">chybou obsluhy, nešikovnosťou, nedbalosťou alebo úmyselným konaním, </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5D3A0D">
        <w:rPr>
          <w:rFonts w:asciiTheme="minorHAnsi" w:hAnsiTheme="minorHAnsi"/>
          <w:lang w:val="x-none"/>
        </w:rPr>
        <w:t>pretlakom pary, plynu, kvapalinou alebo podtlakom,</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5D3A0D">
        <w:rPr>
          <w:rFonts w:asciiTheme="minorHAnsi" w:hAnsiTheme="minorHAnsi"/>
          <w:lang w:val="x-none"/>
        </w:rPr>
        <w:t>nedostatkom vody v kotloch, parných generátoroch,</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5D3A0D">
        <w:rPr>
          <w:rFonts w:asciiTheme="minorHAnsi" w:hAnsiTheme="minorHAnsi"/>
          <w:lang w:val="x-none"/>
        </w:rPr>
        <w:t>pádom stroja,</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5D3A0D">
        <w:rPr>
          <w:rFonts w:asciiTheme="minorHAnsi" w:hAnsiTheme="minorHAnsi"/>
          <w:lang w:val="x-none"/>
        </w:rPr>
        <w:t>roztrhnutie v dôsledku odstredivej sily,</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5D3A0D">
        <w:rPr>
          <w:rFonts w:asciiTheme="minorHAnsi" w:hAnsiTheme="minorHAnsi"/>
          <w:lang w:val="x-none"/>
        </w:rPr>
        <w:t>skrat el. prúdom a iným  pôsobením el. prúdu /prepätie, indukčné účinky blesku/,</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5D3A0D">
        <w:rPr>
          <w:rFonts w:asciiTheme="minorHAnsi" w:hAnsiTheme="minorHAnsi"/>
          <w:lang w:val="x-none"/>
        </w:rPr>
        <w:t>zlyhaním meracej, regulačnej alebo zabezpečovacej techniky</w:t>
      </w:r>
    </w:p>
    <w:p w:rsidR="00B012CE" w:rsidRPr="005D3A0D" w:rsidRDefault="00B012CE" w:rsidP="00613795">
      <w:pPr>
        <w:numPr>
          <w:ilvl w:val="0"/>
          <w:numId w:val="14"/>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5D3A0D">
        <w:rPr>
          <w:rFonts w:asciiTheme="minorHAnsi" w:hAnsiTheme="minorHAnsi"/>
          <w:lang w:val="x-none"/>
        </w:rPr>
        <w:t>vniknutie cudzieho predmetu</w:t>
      </w:r>
    </w:p>
    <w:p w:rsidR="00B012CE" w:rsidRPr="005D3A0D" w:rsidRDefault="00B012CE" w:rsidP="00B012CE">
      <w:pPr>
        <w:spacing w:line="259" w:lineRule="auto"/>
        <w:rPr>
          <w:rFonts w:asciiTheme="minorHAnsi" w:hAnsiTheme="minorHAnsi"/>
          <w:b/>
          <w:bCs/>
          <w:iCs/>
          <w:lang w:val="x-none"/>
        </w:rPr>
      </w:pPr>
    </w:p>
    <w:p w:rsidR="00B012CE" w:rsidRPr="005D3A0D" w:rsidRDefault="00B012CE" w:rsidP="00613795">
      <w:pPr>
        <w:pStyle w:val="Odsekzoznamu"/>
        <w:numPr>
          <w:ilvl w:val="2"/>
          <w:numId w:val="13"/>
        </w:numPr>
        <w:spacing w:after="0"/>
        <w:ind w:left="851" w:hanging="851"/>
        <w:jc w:val="both"/>
        <w:rPr>
          <w:rFonts w:eastAsia="Calibri"/>
          <w:b/>
          <w:bCs/>
        </w:rPr>
      </w:pPr>
      <w:r w:rsidRPr="005D3A0D">
        <w:rPr>
          <w:b/>
          <w:bCs/>
          <w:lang w:val="x-none"/>
        </w:rPr>
        <w:t xml:space="preserve">Osobitné dojednania </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lang w:val="x-none"/>
        </w:rPr>
      </w:pPr>
      <w:r>
        <w:rPr>
          <w:rFonts w:asciiTheme="minorHAnsi" w:hAnsiTheme="minorHAnsi"/>
        </w:rPr>
        <w:t xml:space="preserve">Dojednáva sa, že </w:t>
      </w:r>
      <w:r w:rsidRPr="005D3A0D">
        <w:rPr>
          <w:rFonts w:asciiTheme="minorHAnsi" w:hAnsiTheme="minorHAnsi"/>
        </w:rPr>
        <w:t>Poisťovateľ</w:t>
      </w:r>
      <w:r w:rsidRPr="005D3A0D">
        <w:rPr>
          <w:rFonts w:asciiTheme="minorHAnsi" w:hAnsiTheme="minorHAnsi"/>
          <w:lang w:val="x-none"/>
        </w:rPr>
        <w:t xml:space="preserve"> nebude uplatňovať princíp </w:t>
      </w:r>
      <w:proofErr w:type="spellStart"/>
      <w:r w:rsidRPr="005D3A0D">
        <w:rPr>
          <w:rFonts w:asciiTheme="minorHAnsi" w:hAnsiTheme="minorHAnsi"/>
          <w:lang w:val="x-none"/>
        </w:rPr>
        <w:t>podpoistenia</w:t>
      </w:r>
      <w:proofErr w:type="spellEnd"/>
      <w:r w:rsidRPr="005D3A0D">
        <w:rPr>
          <w:rFonts w:asciiTheme="minorHAnsi" w:hAnsiTheme="minorHAnsi"/>
          <w:lang w:val="x-none"/>
        </w:rPr>
        <w:t>.</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lang w:val="x-none"/>
        </w:rPr>
      </w:pPr>
      <w:r w:rsidRPr="005D3A0D">
        <w:rPr>
          <w:rFonts w:asciiTheme="minorHAnsi" w:hAnsiTheme="minorHAnsi"/>
          <w:lang w:val="x-none"/>
        </w:rPr>
        <w:t xml:space="preserve">Dojednáva sa , že v prípade poistenia na časové ceny  sa bude plnenie pri parciálnych škodách poskytovať v nových cenách a v prípade totálnych škôd sa bude plnenie poskytovať v časových cenách. Za parciálne škody sa budú považovať také škody, ktoré budú dosahovať výšku maximálne 40 % zo stanovenej poistnej hodnoty poistenej veci. </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lang w:val="x-none"/>
        </w:rPr>
      </w:pPr>
      <w:r w:rsidRPr="005D3A0D">
        <w:rPr>
          <w:rFonts w:asciiTheme="minorHAnsi" w:hAnsiTheme="minorHAnsi"/>
          <w:lang w:val="x-none"/>
        </w:rPr>
        <w:t xml:space="preserve">Dojednáva sa, že </w:t>
      </w:r>
      <w:r w:rsidRPr="005D3A0D">
        <w:rPr>
          <w:rFonts w:asciiTheme="minorHAnsi" w:hAnsiTheme="minorHAnsi"/>
        </w:rPr>
        <w:t>P</w:t>
      </w:r>
      <w:proofErr w:type="spellStart"/>
      <w:r w:rsidRPr="005D3A0D">
        <w:rPr>
          <w:rFonts w:asciiTheme="minorHAnsi" w:hAnsiTheme="minorHAnsi"/>
          <w:lang w:val="x-none"/>
        </w:rPr>
        <w:t>oisťovateľ</w:t>
      </w:r>
      <w:proofErr w:type="spellEnd"/>
      <w:r w:rsidRPr="005D3A0D">
        <w:rPr>
          <w:rFonts w:asciiTheme="minorHAnsi" w:hAnsiTheme="minorHAnsi"/>
          <w:lang w:val="x-none"/>
        </w:rPr>
        <w:t xml:space="preserve"> nahradí  aj náklady nevyhnutné na stavebné úpravy a na demontáž a </w:t>
      </w:r>
      <w:proofErr w:type="spellStart"/>
      <w:r w:rsidRPr="005D3A0D">
        <w:rPr>
          <w:rFonts w:asciiTheme="minorHAnsi" w:hAnsiTheme="minorHAnsi"/>
          <w:lang w:val="x-none"/>
        </w:rPr>
        <w:t>remontáž</w:t>
      </w:r>
      <w:proofErr w:type="spellEnd"/>
      <w:r w:rsidRPr="005D3A0D">
        <w:rPr>
          <w:rFonts w:asciiTheme="minorHAnsi" w:hAnsiTheme="minorHAnsi"/>
          <w:lang w:val="x-none"/>
        </w:rPr>
        <w:t xml:space="preserve"> ostatných nepoškodených poistených vecí, vykonané v súvislosti so </w:t>
      </w:r>
      <w:proofErr w:type="spellStart"/>
      <w:r w:rsidRPr="005D3A0D">
        <w:rPr>
          <w:rFonts w:asciiTheme="minorHAnsi" w:hAnsiTheme="minorHAnsi"/>
          <w:lang w:val="x-none"/>
        </w:rPr>
        <w:t>znovuobstaraním</w:t>
      </w:r>
      <w:proofErr w:type="spellEnd"/>
      <w:r w:rsidRPr="005D3A0D">
        <w:rPr>
          <w:rFonts w:asciiTheme="minorHAnsi" w:hAnsiTheme="minorHAnsi"/>
          <w:lang w:val="x-none"/>
        </w:rPr>
        <w:t xml:space="preserve"> alebo opravou vecí poškodených, zničených alebo stratených pri poistnej udalosti, náklady na posudkového znalca, náklady na hľadanie príčiny škody, náklady na zemné a výkopové práce, náklady spojené s dodatočnými projektovými a plánovacími prácami, náklady spojené s leteckou dopravou, s príplatkami za nočnú prácu, prácu nadčas, prácu počas víkendov a sviatkov, ako aj expresné príplatky, náklady na cestovné a ubytovacie náklady pre technikov zo zahraničia aj SR, prepravné náklady na zaslanie poškodenej veci do opravy v SR aj v zahraničí, vrátane expresných príplatkov alebo leteckej prepravy poškodenej veci alebo náhradných dielov. Pre tieto položky je v tabuľke č. 1 stanovená samostatná poistná suma.</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lang w:val="x-none"/>
        </w:rPr>
      </w:pPr>
      <w:r w:rsidRPr="005D3A0D">
        <w:rPr>
          <w:rFonts w:asciiTheme="minorHAnsi" w:hAnsiTheme="minorHAnsi"/>
          <w:lang w:val="x-none"/>
        </w:rPr>
        <w:t>Pod pojmom</w:t>
      </w:r>
      <w:r w:rsidRPr="005D3A0D">
        <w:rPr>
          <w:rFonts w:asciiTheme="minorHAnsi" w:hAnsiTheme="minorHAnsi"/>
          <w:b/>
          <w:bCs/>
          <w:lang w:val="x-none"/>
        </w:rPr>
        <w:t xml:space="preserve"> „poistenie na 1. riziko“ </w:t>
      </w:r>
      <w:r w:rsidRPr="005D3A0D">
        <w:rPr>
          <w:rFonts w:asciiTheme="minorHAnsi" w:hAnsiTheme="minorHAnsi"/>
          <w:lang w:val="x-none"/>
        </w:rPr>
        <w:t xml:space="preserve">sa rozumie </w:t>
      </w:r>
      <w:r w:rsidRPr="005D3A0D">
        <w:rPr>
          <w:rFonts w:asciiTheme="minorHAnsi" w:hAnsiTheme="minorHAnsi"/>
          <w:b/>
          <w:bCs/>
          <w:lang w:val="x-none"/>
        </w:rPr>
        <w:t>„poistenie na 1. riziko s automatickým obnovením</w:t>
      </w:r>
      <w:r w:rsidRPr="005D3A0D">
        <w:rPr>
          <w:rFonts w:asciiTheme="minorHAnsi" w:hAnsiTheme="minorHAnsi"/>
          <w:lang w:val="x-none"/>
        </w:rPr>
        <w:t xml:space="preserve"> </w:t>
      </w:r>
      <w:r w:rsidRPr="005D3A0D">
        <w:rPr>
          <w:rFonts w:asciiTheme="minorHAnsi" w:hAnsiTheme="minorHAnsi"/>
          <w:b/>
          <w:bCs/>
          <w:lang w:val="x-none"/>
        </w:rPr>
        <w:t xml:space="preserve">poistnej sumy“ </w:t>
      </w:r>
      <w:r w:rsidRPr="005D3A0D">
        <w:rPr>
          <w:rFonts w:asciiTheme="minorHAnsi" w:hAnsiTheme="minorHAnsi"/>
          <w:lang w:val="x-none"/>
        </w:rPr>
        <w:t>– ak v priebehu poisteného obdobia v prípade na prvé riziko nastala poistná udalosť a </w:t>
      </w:r>
      <w:r w:rsidRPr="005D3A0D">
        <w:rPr>
          <w:rFonts w:asciiTheme="minorHAnsi" w:hAnsiTheme="minorHAnsi"/>
        </w:rPr>
        <w:t>P</w:t>
      </w:r>
      <w:proofErr w:type="spellStart"/>
      <w:r w:rsidRPr="005D3A0D">
        <w:rPr>
          <w:rFonts w:asciiTheme="minorHAnsi" w:hAnsiTheme="minorHAnsi"/>
          <w:lang w:val="x-none"/>
        </w:rPr>
        <w:t>oistenému</w:t>
      </w:r>
      <w:proofErr w:type="spellEnd"/>
      <w:r w:rsidRPr="005D3A0D">
        <w:rPr>
          <w:rFonts w:asciiTheme="minorHAnsi" w:hAnsiTheme="minorHAnsi"/>
          <w:lang w:val="x-none"/>
        </w:rPr>
        <w:t xml:space="preserve"> vzniklo právo na poistné plnenie, </w:t>
      </w:r>
      <w:r w:rsidRPr="005D3A0D">
        <w:rPr>
          <w:rFonts w:asciiTheme="minorHAnsi" w:hAnsiTheme="minorHAnsi"/>
        </w:rPr>
        <w:t>Poisťovateľ</w:t>
      </w:r>
      <w:r w:rsidRPr="005D3A0D">
        <w:rPr>
          <w:rFonts w:asciiTheme="minorHAnsi" w:hAnsiTheme="minorHAnsi"/>
          <w:lang w:val="x-none"/>
        </w:rPr>
        <w:t xml:space="preserve"> automaticky obnoví poistnú sumu na zvyšok poistného obdobia. Obnovenie poistnej sumy </w:t>
      </w:r>
      <w:r w:rsidRPr="005D3A0D">
        <w:rPr>
          <w:rFonts w:asciiTheme="minorHAnsi" w:hAnsiTheme="minorHAnsi"/>
        </w:rPr>
        <w:t>Poisťovateľ</w:t>
      </w:r>
      <w:r w:rsidRPr="005D3A0D">
        <w:rPr>
          <w:rFonts w:asciiTheme="minorHAnsi" w:hAnsiTheme="minorHAnsi"/>
          <w:lang w:val="x-none"/>
        </w:rPr>
        <w:t xml:space="preserve">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t xml:space="preserve">Pod pojmom Nová cena sa rozumie cena, za ktorú je možné na danom mieste a v danom čase rovnakú vec kúpiť alebo porovnateľnú vec získať. Ide o vec rovnakého druhu a účelu. </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t xml:space="preserve">Dojednáva sa, že pri poistení na časové ceny, časovej cene zodpovedá obstarávacia hodnota poistenej veci, uvedená v účtovnej evidencii poisteného. Poisťovateľ nebude uplatňovať princíp </w:t>
      </w:r>
      <w:proofErr w:type="spellStart"/>
      <w:r w:rsidRPr="005D3A0D">
        <w:rPr>
          <w:rFonts w:asciiTheme="minorHAnsi" w:hAnsiTheme="minorHAnsi"/>
        </w:rPr>
        <w:t>podpoistenia</w:t>
      </w:r>
      <w:proofErr w:type="spellEnd"/>
      <w:r w:rsidRPr="005D3A0D">
        <w:rPr>
          <w:rFonts w:asciiTheme="minorHAnsi" w:hAnsiTheme="minorHAnsi"/>
        </w:rPr>
        <w:t>.</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t>Dojednáva sa, že poistenie sa vzťahuje aj na nosiče dát pevne zabudované v </w:t>
      </w:r>
      <w:proofErr w:type="spellStart"/>
      <w:r w:rsidRPr="005D3A0D">
        <w:rPr>
          <w:rFonts w:asciiTheme="minorHAnsi" w:hAnsiTheme="minorHAnsi"/>
        </w:rPr>
        <w:t>hardwerovej</w:t>
      </w:r>
      <w:proofErr w:type="spellEnd"/>
      <w:r w:rsidRPr="005D3A0D">
        <w:rPr>
          <w:rFonts w:asciiTheme="minorHAnsi" w:hAnsiTheme="minorHAnsi"/>
        </w:rPr>
        <w:t xml:space="preserve"> časti riadiacej alebo regulačnej jednotky poistenej veci, nosiče dát a záznamov programového vybavenia strojov.</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lastRenderedPageBreak/>
        <w:t>Dojednáva sa, že poistenie sa vzťahuje aj na kamery, fotoaparáty a inú prenosnú elektroniku (napr. notebooky, tlačiarne, diáre, mobilné telefóny, ...</w:t>
      </w:r>
      <w:proofErr w:type="spellStart"/>
      <w:r w:rsidRPr="005D3A0D">
        <w:rPr>
          <w:rFonts w:asciiTheme="minorHAnsi" w:hAnsiTheme="minorHAnsi"/>
        </w:rPr>
        <w:t>atď</w:t>
      </w:r>
      <w:proofErr w:type="spellEnd"/>
      <w:r w:rsidRPr="005D3A0D">
        <w:rPr>
          <w:rFonts w:asciiTheme="minorHAnsi" w:hAnsiTheme="minorHAnsi"/>
        </w:rPr>
        <w:t>) a zároveň aj na snímacie, záznamové a zobrazovacie prvky strojných a elektronických zariadení</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t xml:space="preserve">V prípade, že časti elektronického zariadenia, ktoré sa pri normálom používaní prirodzene rýchle opotrebujú alebo znehodnotia, napr. žiarovky, ventily, potrubia, pásky, gravírovacie valce, poistky, tesnenia, reťaze, pásy, laná, drôty, gumové pneumatiky, predmety zo skla, porcelánu alebo keramiky, siete, tkaniny alebo prevádzkové médiá (napr. mazivá, palivo, katalyzátory), tvoria súčasť poistnou udalosťou postihnutých elektronických zariadení, Poisťovateľ poskytne plnenie aj za tieto veci. </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t>Poistením sú kryté aj technologické súčasti budov, hál a stavieb – ich strojno-technologické vybavenie.</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t xml:space="preserve">Dojednáva sa, že v rámci tohto poistenia sú kryté aj kamerové sety (kamera, objektív, hľadáčik, statív, </w:t>
      </w:r>
      <w:proofErr w:type="spellStart"/>
      <w:r w:rsidRPr="005D3A0D">
        <w:rPr>
          <w:rFonts w:asciiTheme="minorHAnsi" w:hAnsiTheme="minorHAnsi"/>
        </w:rPr>
        <w:t>mikroport</w:t>
      </w:r>
      <w:proofErr w:type="spellEnd"/>
      <w:r w:rsidRPr="005D3A0D">
        <w:rPr>
          <w:rFonts w:asciiTheme="minorHAnsi" w:hAnsiTheme="minorHAnsi"/>
        </w:rPr>
        <w:t>, zdroj, nabíjačka, svetlo a ďalšie príslušenstvo). Pre tieto kamerové sety sa dojednáva teritoriálny rozsah krytia celý svet s výnimkou krajín postihnutých v čase vstupu alebo počas návštevy Poisteného v príslušnej krajine vojnou, ozbrojeným konfliktom, občianskou vojnou, občianskymi nepokojmi, štátnym alebo vojenským prevratom, revolúciou, povstaním či vzburou.  Spoluúčasť pre škody na kamerových setoch je pre jednu a každú škodu a) 10%, minimálne však 330,00 EUR na území Európy a b) 10%, minimálne však 1.000,00 EUR mimo územia Európy. Osobitne pre kamerové sety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lang w:val="x-none"/>
        </w:rPr>
        <w:t xml:space="preserve">Dojednáva sa, že týmto poistením sú kryté aj </w:t>
      </w:r>
      <w:r w:rsidRPr="005D3A0D">
        <w:rPr>
          <w:rFonts w:asciiTheme="minorHAnsi" w:hAnsiTheme="minorHAnsi"/>
          <w:b/>
          <w:lang w:val="x-none"/>
        </w:rPr>
        <w:t>prenosové vozy</w:t>
      </w:r>
      <w:r w:rsidRPr="005D3A0D">
        <w:rPr>
          <w:rFonts w:asciiTheme="minorHAnsi" w:hAnsiTheme="minorHAnsi"/>
          <w:lang w:val="x-none"/>
        </w:rPr>
        <w:t xml:space="preserve"> s prideleným EČV (vozidlá kategórie N a O) vrátane v nich a na nich zabudovaných a umiestnených elektronických a technologických zariadení a príslušenstva.</w:t>
      </w:r>
      <w:r w:rsidRPr="005D3A0D">
        <w:rPr>
          <w:rFonts w:asciiTheme="minorHAnsi" w:hAnsiTheme="minorHAnsi"/>
        </w:rPr>
        <w:t xml:space="preserve"> Územný rozsah poistenia je územie Slovenskej republiky a územie Českej republiky. Spoluúčasť je stanovená na 10%, minimálne však 2.000,00 EUR pre škody na území Slovenskej republiky a 10%, minimálne 5.000,00 EUR pre škody na území Českej republiky.</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num" w:pos="1068"/>
          <w:tab w:val="left" w:pos="1418"/>
        </w:tabs>
        <w:spacing w:line="259" w:lineRule="auto"/>
        <w:ind w:left="1418" w:hanging="567"/>
        <w:jc w:val="both"/>
        <w:rPr>
          <w:rFonts w:asciiTheme="minorHAnsi" w:hAnsiTheme="minorHAnsi"/>
        </w:rPr>
      </w:pPr>
      <w:r w:rsidRPr="005D3A0D">
        <w:rPr>
          <w:rFonts w:asciiTheme="minorHAnsi" w:hAnsiTheme="minorHAnsi"/>
        </w:rPr>
        <w:t xml:space="preserve">Dojednáva sa, že poistenie sa vzťahuje na </w:t>
      </w:r>
      <w:r w:rsidRPr="005D3A0D">
        <w:rPr>
          <w:rFonts w:asciiTheme="minorHAnsi" w:hAnsiTheme="minorHAnsi"/>
          <w:b/>
        </w:rPr>
        <w:t>pojazdné pracovné stroje</w:t>
      </w:r>
      <w:r w:rsidRPr="005D3A0D">
        <w:rPr>
          <w:rFonts w:asciiTheme="minorHAnsi" w:hAnsiTheme="minorHAnsi"/>
        </w:rPr>
        <w:t xml:space="preserve"> s prideleným EČV alebo registračnou značkou a prípojné pracovné stroje bez EČV,  .</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t>Dojednáva sa, že pri poistení prenosových vozov a pojazdných pracovných strojov sú kryté aj škody na sklených dieloch a častiach voza a stroja aj bez ich iného poškodenia.</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rPr>
        <w:t>Dojednáva sa, že poistenie prenosových vozov a pojazdných pracovných strojov sa vzťahuje aj na krytie rizika havárie.</w:t>
      </w:r>
    </w:p>
    <w:p w:rsidR="00B012CE" w:rsidRPr="005D3A0D" w:rsidRDefault="00B012CE" w:rsidP="00B012CE">
      <w:pPr>
        <w:tabs>
          <w:tab w:val="clear" w:pos="1423"/>
          <w:tab w:val="left" w:pos="1418"/>
        </w:tabs>
        <w:spacing w:line="259" w:lineRule="auto"/>
        <w:ind w:left="1418" w:hanging="567"/>
        <w:jc w:val="both"/>
        <w:rPr>
          <w:rFonts w:asciiTheme="minorHAnsi" w:hAnsiTheme="minorHAnsi"/>
        </w:rPr>
      </w:pPr>
      <w:r>
        <w:rPr>
          <w:rFonts w:asciiTheme="minorHAnsi" w:hAnsiTheme="minorHAnsi"/>
        </w:rPr>
        <w:tab/>
      </w:r>
      <w:r>
        <w:rPr>
          <w:rFonts w:asciiTheme="minorHAnsi" w:hAnsiTheme="minorHAnsi"/>
        </w:rPr>
        <w:tab/>
      </w:r>
      <w:r w:rsidRPr="005D3A0D">
        <w:rPr>
          <w:rFonts w:asciiTheme="minorHAnsi" w:hAnsiTheme="minorHAnsi"/>
        </w:rPr>
        <w:t xml:space="preserve">Haváriou sa rozumie náraz alebo stret, pričom náraz je zrážka pojazdného pracovného stroja s nepohyblivou prekážkou (napr. stena, stojaci automobil,  </w:t>
      </w:r>
      <w:proofErr w:type="spellStart"/>
      <w:r w:rsidRPr="005D3A0D">
        <w:rPr>
          <w:rFonts w:asciiTheme="minorHAnsi" w:hAnsiTheme="minorHAnsi"/>
        </w:rPr>
        <w:t>atď</w:t>
      </w:r>
      <w:proofErr w:type="spellEnd"/>
      <w:r w:rsidRPr="005D3A0D">
        <w:rPr>
          <w:rFonts w:asciiTheme="minorHAnsi" w:hAnsiTheme="minorHAnsi"/>
        </w:rPr>
        <w:t>…) a stret je zrážka pojazdného pracovného stroja s pohyblivým objektom (napr. automobil, človek, zviera, …).</w:t>
      </w:r>
    </w:p>
    <w:p w:rsidR="00B012CE" w:rsidRPr="005D3A0D" w:rsidRDefault="00B012CE" w:rsidP="00613795">
      <w:pPr>
        <w:numPr>
          <w:ilvl w:val="0"/>
          <w:numId w:val="15"/>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5D3A0D">
        <w:rPr>
          <w:rFonts w:asciiTheme="minorHAnsi" w:hAnsiTheme="minorHAnsi"/>
          <w:bCs/>
          <w:lang w:val="x-none"/>
        </w:rPr>
        <w:t>Územná platnosť poistenia: územie Slovenskej republiky</w:t>
      </w:r>
      <w:r w:rsidRPr="005D3A0D">
        <w:rPr>
          <w:rFonts w:asciiTheme="minorHAnsi" w:hAnsiTheme="minorHAnsi"/>
          <w:bCs/>
        </w:rPr>
        <w:t xml:space="preserve"> </w:t>
      </w:r>
      <w:r w:rsidRPr="005D3A0D">
        <w:rPr>
          <w:rFonts w:asciiTheme="minorHAnsi" w:hAnsiTheme="minorHAnsi"/>
        </w:rPr>
        <w:t>ak nie je v Osobitných dojednaniach uvedené inak.</w:t>
      </w:r>
    </w:p>
    <w:p w:rsidR="00B012CE" w:rsidRPr="005D3A0D" w:rsidRDefault="00B012CE" w:rsidP="00B012CE">
      <w:pPr>
        <w:autoSpaceDE w:val="0"/>
        <w:autoSpaceDN w:val="0"/>
        <w:spacing w:line="259" w:lineRule="auto"/>
        <w:ind w:left="1068"/>
        <w:jc w:val="both"/>
        <w:rPr>
          <w:rFonts w:asciiTheme="minorHAnsi" w:hAnsiTheme="minorHAnsi"/>
        </w:rPr>
      </w:pPr>
    </w:p>
    <w:p w:rsidR="00B012CE" w:rsidRPr="005D3A0D" w:rsidRDefault="00B012CE" w:rsidP="00613795">
      <w:pPr>
        <w:numPr>
          <w:ilvl w:val="2"/>
          <w:numId w:val="13"/>
        </w:numPr>
        <w:tabs>
          <w:tab w:val="clear" w:pos="709"/>
          <w:tab w:val="clear" w:pos="1066"/>
          <w:tab w:val="clear" w:pos="1423"/>
          <w:tab w:val="clear" w:pos="1780"/>
          <w:tab w:val="clear" w:pos="2138"/>
          <w:tab w:val="clear" w:pos="2495"/>
          <w:tab w:val="clear" w:pos="2852"/>
        </w:tabs>
        <w:spacing w:line="259" w:lineRule="auto"/>
        <w:ind w:left="851" w:hanging="851"/>
        <w:rPr>
          <w:rFonts w:asciiTheme="minorHAnsi" w:hAnsiTheme="minorHAnsi"/>
          <w:b/>
          <w:bCs/>
        </w:rPr>
      </w:pPr>
      <w:r w:rsidRPr="005D3A0D">
        <w:rPr>
          <w:rFonts w:asciiTheme="minorHAnsi" w:hAnsiTheme="minorHAnsi"/>
          <w:b/>
          <w:bCs/>
        </w:rPr>
        <w:t>Spoluúčasti</w:t>
      </w:r>
    </w:p>
    <w:p w:rsidR="00B012CE" w:rsidRPr="005D3A0D" w:rsidRDefault="00B012CE" w:rsidP="00B012CE">
      <w:pPr>
        <w:spacing w:line="259" w:lineRule="auto"/>
        <w:ind w:left="851" w:hanging="851"/>
        <w:jc w:val="both"/>
        <w:rPr>
          <w:rFonts w:asciiTheme="minorHAnsi" w:hAnsiTheme="minorHAnsi"/>
        </w:rPr>
      </w:pPr>
      <w:r>
        <w:rPr>
          <w:rFonts w:asciiTheme="minorHAnsi" w:hAnsiTheme="minorHAnsi"/>
        </w:rPr>
        <w:t>1.3.4.1</w:t>
      </w:r>
      <w:r>
        <w:rPr>
          <w:rFonts w:asciiTheme="minorHAnsi" w:hAnsiTheme="minorHAnsi"/>
        </w:rPr>
        <w:tab/>
      </w:r>
      <w:r>
        <w:rPr>
          <w:rFonts w:asciiTheme="minorHAnsi" w:hAnsiTheme="minorHAnsi"/>
        </w:rPr>
        <w:tab/>
      </w:r>
      <w:r w:rsidRPr="005D3A0D">
        <w:rPr>
          <w:rFonts w:asciiTheme="minorHAnsi" w:hAnsiTheme="minorHAnsi"/>
        </w:rPr>
        <w:t xml:space="preserve">Pre </w:t>
      </w:r>
      <w:r w:rsidRPr="005D3A0D">
        <w:rPr>
          <w:rFonts w:asciiTheme="minorHAnsi" w:eastAsia="Calibri" w:hAnsiTheme="minorHAnsi"/>
          <w:bCs/>
        </w:rPr>
        <w:t>Poistenie strojov, strojových zariadení a elektroniky</w:t>
      </w:r>
      <w:r w:rsidRPr="005D3A0D">
        <w:rPr>
          <w:rFonts w:asciiTheme="minorHAnsi" w:hAnsiTheme="minorHAnsi"/>
        </w:rPr>
        <w:t xml:space="preserve"> sa dojednávajú nasledovné spoluúčasti pre jednu a každú poistnú udalosť:</w:t>
      </w:r>
    </w:p>
    <w:p w:rsidR="00B012CE" w:rsidRPr="00D1694B" w:rsidRDefault="00B012CE" w:rsidP="00613795">
      <w:pPr>
        <w:pStyle w:val="Odsekzoznamu"/>
        <w:numPr>
          <w:ilvl w:val="0"/>
          <w:numId w:val="27"/>
        </w:numPr>
        <w:ind w:left="1418" w:hanging="567"/>
        <w:jc w:val="both"/>
      </w:pPr>
      <w:r w:rsidRPr="00D1694B">
        <w:lastRenderedPageBreak/>
        <w:t>pre predmet poistenia súbor strojov, prístrojov a zariadení, elektroniky a technologického vybavenia budov a stavieb – strojné a elektronické príslušenstvo sa dojednáva spoluúčasť vo výške 5%, minimálne však 150,00 EUR,</w:t>
      </w:r>
    </w:p>
    <w:p w:rsidR="00B012CE" w:rsidRPr="00D1694B" w:rsidRDefault="00B012CE" w:rsidP="00613795">
      <w:pPr>
        <w:pStyle w:val="Odsekzoznamu"/>
        <w:numPr>
          <w:ilvl w:val="0"/>
          <w:numId w:val="27"/>
        </w:numPr>
        <w:ind w:left="1418" w:hanging="567"/>
        <w:jc w:val="both"/>
      </w:pPr>
      <w:r w:rsidRPr="00D1694B">
        <w:t>pre predmet poistenia demolačné, demontážne a </w:t>
      </w:r>
      <w:proofErr w:type="spellStart"/>
      <w:r w:rsidRPr="00D1694B">
        <w:t>remontážne</w:t>
      </w:r>
      <w:proofErr w:type="spellEnd"/>
      <w:r w:rsidRPr="00D1694B">
        <w:t xml:space="preserve"> náklady  sa dojednáva spoluúčasť vo výške 150,00 EUR.</w:t>
      </w:r>
    </w:p>
    <w:p w:rsidR="00B012CE" w:rsidRPr="005D3A0D" w:rsidRDefault="00B012CE" w:rsidP="00B012CE">
      <w:pPr>
        <w:jc w:val="both"/>
        <w:rPr>
          <w:rFonts w:asciiTheme="minorHAnsi" w:hAnsiTheme="minorHAnsi"/>
        </w:rPr>
      </w:pPr>
    </w:p>
    <w:p w:rsidR="00B012CE" w:rsidRPr="005D3A0D" w:rsidRDefault="00B012CE" w:rsidP="00B012CE">
      <w:pPr>
        <w:jc w:val="both"/>
        <w:rPr>
          <w:rFonts w:asciiTheme="minorHAnsi" w:hAnsiTheme="minorHAnsi"/>
        </w:rPr>
      </w:pPr>
    </w:p>
    <w:p w:rsidR="00B012CE" w:rsidRPr="00D1694B" w:rsidRDefault="00B012CE" w:rsidP="00613795">
      <w:pPr>
        <w:pStyle w:val="Odsekzoznamu"/>
        <w:numPr>
          <w:ilvl w:val="4"/>
          <w:numId w:val="28"/>
        </w:numPr>
        <w:tabs>
          <w:tab w:val="left" w:pos="851"/>
        </w:tabs>
        <w:ind w:left="851" w:hanging="851"/>
        <w:jc w:val="both"/>
      </w:pPr>
      <w:r w:rsidRPr="00D1694B">
        <w:t>Odchylne sa dojednáva spoluúčasť:</w:t>
      </w:r>
    </w:p>
    <w:p w:rsidR="00B012CE" w:rsidRPr="00D1694B" w:rsidRDefault="00B012CE" w:rsidP="00613795">
      <w:pPr>
        <w:pStyle w:val="Odsekzoznamu"/>
        <w:numPr>
          <w:ilvl w:val="0"/>
          <w:numId w:val="29"/>
        </w:numPr>
        <w:ind w:left="1418" w:hanging="567"/>
        <w:jc w:val="both"/>
      </w:pPr>
      <w:r w:rsidRPr="00D1694B">
        <w:t>pre škody na kamerových setoch je spoluúčasť a) 10%, minimálne však 330,00 EUR na území Európy a b) 10%, minimálne však 1.000,00 EUR mimo územia Európy,</w:t>
      </w:r>
    </w:p>
    <w:p w:rsidR="00B012CE" w:rsidRPr="00D1694B" w:rsidRDefault="00B012CE" w:rsidP="00613795">
      <w:pPr>
        <w:pStyle w:val="Odsekzoznamu"/>
        <w:numPr>
          <w:ilvl w:val="0"/>
          <w:numId w:val="29"/>
        </w:numPr>
        <w:ind w:left="1418" w:hanging="567"/>
        <w:jc w:val="both"/>
      </w:pPr>
      <w:r w:rsidRPr="00D1694B">
        <w:t>pre predmet poistenia prenosové vozy s prideleným EČ (vozidlá kategórie N a O) je spoluúčasť stanovená na 10%, minimálne však 2.000,00 EUR pre škody na území Slovenskej republiky a 10%, minimálne 5.000,00 EUR pre škody na území Českej republiky.</w:t>
      </w:r>
    </w:p>
    <w:p w:rsidR="00B012CE" w:rsidRPr="00D1694B" w:rsidRDefault="00B012CE" w:rsidP="00B012CE">
      <w:pPr>
        <w:pStyle w:val="Odsekzoznamu"/>
        <w:spacing w:after="0"/>
        <w:ind w:left="600"/>
        <w:jc w:val="both"/>
        <w:rPr>
          <w:lang w:val="x-none"/>
        </w:rPr>
      </w:pPr>
    </w:p>
    <w:p w:rsidR="00B012CE" w:rsidRPr="00994E8F" w:rsidRDefault="00B012CE" w:rsidP="00613795">
      <w:pPr>
        <w:pStyle w:val="Odsekzoznamu"/>
        <w:numPr>
          <w:ilvl w:val="1"/>
          <w:numId w:val="28"/>
        </w:numPr>
        <w:spacing w:after="0"/>
        <w:ind w:left="851" w:hanging="851"/>
        <w:jc w:val="both"/>
        <w:rPr>
          <w:lang w:val="x-none"/>
        </w:rPr>
      </w:pPr>
      <w:r w:rsidRPr="005D3A0D">
        <w:rPr>
          <w:b/>
          <w:bCs/>
        </w:rPr>
        <w:t xml:space="preserve">Poistenie pre prípad poškodenia alebo zničenia skla </w:t>
      </w:r>
    </w:p>
    <w:p w:rsidR="00B012CE" w:rsidRPr="00994E8F" w:rsidRDefault="00B012CE" w:rsidP="00613795">
      <w:pPr>
        <w:pStyle w:val="Odsekzoznamu"/>
        <w:numPr>
          <w:ilvl w:val="2"/>
          <w:numId w:val="30"/>
        </w:numPr>
        <w:ind w:left="851" w:hanging="851"/>
        <w:jc w:val="both"/>
        <w:rPr>
          <w:lang w:val="x-none"/>
        </w:rPr>
      </w:pPr>
      <w:r w:rsidRPr="00994E8F">
        <w:rPr>
          <w:lang w:val="x-none"/>
        </w:rPr>
        <w:t>Poistenie sa vzťahuje na</w:t>
      </w:r>
      <w:r w:rsidRPr="005D3A0D">
        <w:t xml:space="preserve"> </w:t>
      </w:r>
      <w:r w:rsidRPr="00994E8F">
        <w:rPr>
          <w:lang w:val="x-none"/>
        </w:rPr>
        <w:t>poškodenie  alebo zničenie poistenej veci – sklo, sklenené výplne, fólie na sklách, sklo so špeciálnou povrchovou úpravou / nápisy, maľby, gravírovanie, iná výzdoba na skle/, svetelné a neónové nápisy a reklamy – akoukoľvek náhodnou udalosťou okrem nasledovných prípadov uvedených v bode 1.</w:t>
      </w:r>
      <w:r>
        <w:t>4.2</w:t>
      </w:r>
      <w:r w:rsidRPr="00994E8F">
        <w:rPr>
          <w:lang w:val="x-none"/>
        </w:rPr>
        <w:t xml:space="preserve"> tohto článku.</w:t>
      </w:r>
    </w:p>
    <w:p w:rsidR="00B012CE" w:rsidRPr="005D3A0D" w:rsidRDefault="00B012CE" w:rsidP="00613795">
      <w:pPr>
        <w:pStyle w:val="Odsekzoznamu"/>
        <w:numPr>
          <w:ilvl w:val="2"/>
          <w:numId w:val="30"/>
        </w:numPr>
        <w:spacing w:after="0"/>
        <w:ind w:left="851" w:hanging="851"/>
        <w:rPr>
          <w:b/>
          <w:bCs/>
        </w:rPr>
      </w:pPr>
      <w:r w:rsidRPr="005D3A0D">
        <w:rPr>
          <w:lang w:val="x-none"/>
        </w:rPr>
        <w:t>Poistenie sa nevzťahuje :</w:t>
      </w:r>
    </w:p>
    <w:p w:rsidR="00B012CE" w:rsidRPr="00994E8F" w:rsidRDefault="00B012CE" w:rsidP="00613795">
      <w:pPr>
        <w:pStyle w:val="Odsekzoznamu"/>
        <w:numPr>
          <w:ilvl w:val="0"/>
          <w:numId w:val="31"/>
        </w:numPr>
        <w:autoSpaceDE w:val="0"/>
        <w:autoSpaceDN w:val="0"/>
        <w:ind w:left="1418" w:hanging="567"/>
        <w:jc w:val="both"/>
        <w:rPr>
          <w:lang w:val="x-none"/>
        </w:rPr>
      </w:pPr>
      <w:r w:rsidRPr="00994E8F">
        <w:rPr>
          <w:lang w:val="x-none"/>
        </w:rPr>
        <w:t>na poškodenie a chyby ktoré vznikli pred dobou uzatvorenia zmluvy,</w:t>
      </w:r>
    </w:p>
    <w:p w:rsidR="00B012CE" w:rsidRPr="00994E8F" w:rsidRDefault="00B012CE" w:rsidP="00613795">
      <w:pPr>
        <w:pStyle w:val="Odsekzoznamu"/>
        <w:numPr>
          <w:ilvl w:val="0"/>
          <w:numId w:val="31"/>
        </w:numPr>
        <w:autoSpaceDE w:val="0"/>
        <w:autoSpaceDN w:val="0"/>
        <w:spacing w:after="0"/>
        <w:ind w:left="1418" w:hanging="567"/>
        <w:jc w:val="both"/>
        <w:rPr>
          <w:lang w:val="x-none"/>
        </w:rPr>
      </w:pPr>
      <w:r w:rsidRPr="00994E8F">
        <w:rPr>
          <w:lang w:val="x-none"/>
        </w:rPr>
        <w:t>na škody vzniknuté pri doprave poistených vecí,</w:t>
      </w:r>
    </w:p>
    <w:p w:rsidR="00B012CE" w:rsidRPr="005D3A0D" w:rsidRDefault="00B012CE" w:rsidP="00613795">
      <w:pPr>
        <w:numPr>
          <w:ilvl w:val="0"/>
          <w:numId w:val="31"/>
        </w:numPr>
        <w:tabs>
          <w:tab w:val="clear" w:pos="709"/>
          <w:tab w:val="clear" w:pos="1066"/>
          <w:tab w:val="clear" w:pos="1423"/>
          <w:tab w:val="clear" w:pos="1780"/>
          <w:tab w:val="clear" w:pos="2138"/>
          <w:tab w:val="clear" w:pos="2495"/>
          <w:tab w:val="clear" w:pos="2852"/>
        </w:tabs>
        <w:autoSpaceDE w:val="0"/>
        <w:autoSpaceDN w:val="0"/>
        <w:spacing w:line="259" w:lineRule="auto"/>
        <w:ind w:left="1418" w:hanging="567"/>
        <w:jc w:val="both"/>
        <w:rPr>
          <w:rFonts w:asciiTheme="minorHAnsi" w:hAnsiTheme="minorHAnsi"/>
          <w:lang w:val="x-none"/>
        </w:rPr>
      </w:pPr>
      <w:r w:rsidRPr="005D3A0D">
        <w:rPr>
          <w:rFonts w:asciiTheme="minorHAnsi" w:hAnsiTheme="minorHAnsi"/>
          <w:lang w:val="x-none"/>
        </w:rPr>
        <w:t>pri montáži a demontáži  poistených vecí,</w:t>
      </w:r>
    </w:p>
    <w:p w:rsidR="00B012CE" w:rsidRPr="005D3A0D" w:rsidRDefault="00B012CE" w:rsidP="00613795">
      <w:pPr>
        <w:numPr>
          <w:ilvl w:val="0"/>
          <w:numId w:val="31"/>
        </w:numPr>
        <w:tabs>
          <w:tab w:val="clear" w:pos="709"/>
          <w:tab w:val="clear" w:pos="1066"/>
          <w:tab w:val="clear" w:pos="1423"/>
          <w:tab w:val="clear" w:pos="1780"/>
          <w:tab w:val="clear" w:pos="2138"/>
          <w:tab w:val="clear" w:pos="2495"/>
          <w:tab w:val="clear" w:pos="2852"/>
        </w:tabs>
        <w:autoSpaceDE w:val="0"/>
        <w:autoSpaceDN w:val="0"/>
        <w:spacing w:line="259" w:lineRule="auto"/>
        <w:ind w:left="1418" w:hanging="567"/>
        <w:jc w:val="both"/>
        <w:rPr>
          <w:rFonts w:asciiTheme="minorHAnsi" w:hAnsiTheme="minorHAnsi"/>
          <w:lang w:val="x-none"/>
        </w:rPr>
      </w:pPr>
      <w:r w:rsidRPr="005D3A0D">
        <w:rPr>
          <w:rFonts w:asciiTheme="minorHAnsi" w:hAnsiTheme="minorHAnsi"/>
          <w:lang w:val="x-none"/>
        </w:rPr>
        <w:t>na škody, ktoré vznikli v súvislosti s vykonávaním stavebných prác vmieste poistenia</w:t>
      </w:r>
    </w:p>
    <w:p w:rsidR="00B012CE" w:rsidRPr="005D3A0D" w:rsidRDefault="00B012CE" w:rsidP="00B012CE">
      <w:pPr>
        <w:autoSpaceDE w:val="0"/>
        <w:autoSpaceDN w:val="0"/>
        <w:spacing w:line="259" w:lineRule="auto"/>
        <w:jc w:val="both"/>
        <w:rPr>
          <w:rFonts w:asciiTheme="minorHAnsi" w:hAnsiTheme="minorHAnsi"/>
          <w:lang w:val="x-none"/>
        </w:rPr>
      </w:pPr>
    </w:p>
    <w:p w:rsidR="00B012CE" w:rsidRPr="005D3A0D" w:rsidRDefault="00B012CE" w:rsidP="00613795">
      <w:pPr>
        <w:pStyle w:val="Odsekzoznamu"/>
        <w:numPr>
          <w:ilvl w:val="2"/>
          <w:numId w:val="30"/>
        </w:numPr>
        <w:autoSpaceDE w:val="0"/>
        <w:autoSpaceDN w:val="0"/>
        <w:spacing w:after="0"/>
        <w:ind w:left="851" w:hanging="851"/>
        <w:jc w:val="both"/>
        <w:rPr>
          <w:b/>
          <w:lang w:val="x-none"/>
        </w:rPr>
      </w:pPr>
      <w:r w:rsidRPr="005D3A0D">
        <w:rPr>
          <w:b/>
          <w:lang w:val="x-none"/>
        </w:rPr>
        <w:t>Osobitné dojednania</w:t>
      </w:r>
    </w:p>
    <w:p w:rsidR="00B012CE" w:rsidRPr="005D3A0D" w:rsidRDefault="00B012CE" w:rsidP="00B012CE">
      <w:pPr>
        <w:spacing w:line="259" w:lineRule="auto"/>
        <w:ind w:left="1418" w:hanging="567"/>
        <w:jc w:val="both"/>
        <w:rPr>
          <w:rFonts w:asciiTheme="minorHAnsi" w:hAnsiTheme="minorHAnsi"/>
        </w:rPr>
      </w:pPr>
      <w:r>
        <w:rPr>
          <w:rFonts w:asciiTheme="minorHAnsi" w:hAnsiTheme="minorHAnsi"/>
        </w:rPr>
        <w:t>a)</w:t>
      </w:r>
      <w:r w:rsidRPr="005D3A0D">
        <w:rPr>
          <w:rFonts w:asciiTheme="minorHAnsi" w:hAnsiTheme="minorHAnsi"/>
        </w:rPr>
        <w:t xml:space="preserve"> </w:t>
      </w:r>
      <w:r>
        <w:rPr>
          <w:rFonts w:asciiTheme="minorHAnsi" w:hAnsiTheme="minorHAnsi"/>
        </w:rPr>
        <w:tab/>
      </w:r>
      <w:r w:rsidRPr="005D3A0D">
        <w:rPr>
          <w:rFonts w:asciiTheme="minorHAnsi" w:hAnsiTheme="minorHAnsi"/>
        </w:rPr>
        <w:t>Pod pojmom Nová cena sa rozumie cena, za ktorú je možné na danom mieste a v danom čase rovnakú vec kúpiť alebo porovnateľnú vec získať. Ide o vec rovnakého druhu a účelu.</w:t>
      </w:r>
    </w:p>
    <w:p w:rsidR="00B012CE" w:rsidRPr="005D3A0D" w:rsidRDefault="00B012CE" w:rsidP="00B012CE">
      <w:p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Pr>
          <w:rFonts w:asciiTheme="minorHAnsi" w:hAnsiTheme="minorHAnsi"/>
        </w:rPr>
        <w:t xml:space="preserve">b) </w:t>
      </w:r>
      <w:r w:rsidRPr="005D3A0D">
        <w:rPr>
          <w:rFonts w:asciiTheme="minorHAnsi" w:hAnsiTheme="minorHAnsi"/>
        </w:rPr>
        <w:t xml:space="preserve"> </w:t>
      </w:r>
      <w:r>
        <w:rPr>
          <w:rFonts w:asciiTheme="minorHAnsi" w:hAnsiTheme="minorHAnsi"/>
        </w:rPr>
        <w:tab/>
        <w:t xml:space="preserve">Dojednáva sa, že </w:t>
      </w:r>
      <w:r w:rsidRPr="005D3A0D">
        <w:rPr>
          <w:rFonts w:asciiTheme="minorHAnsi" w:hAnsiTheme="minorHAnsi"/>
        </w:rPr>
        <w:t>Poisťovateľ</w:t>
      </w:r>
      <w:r w:rsidRPr="005D3A0D">
        <w:rPr>
          <w:rFonts w:asciiTheme="minorHAnsi" w:hAnsiTheme="minorHAnsi"/>
          <w:lang w:val="x-none"/>
        </w:rPr>
        <w:t xml:space="preserve"> nebude uplatňovať princíp </w:t>
      </w:r>
      <w:proofErr w:type="spellStart"/>
      <w:r w:rsidRPr="005D3A0D">
        <w:rPr>
          <w:rFonts w:asciiTheme="minorHAnsi" w:hAnsiTheme="minorHAnsi"/>
          <w:lang w:val="x-none"/>
        </w:rPr>
        <w:t>podpoistenia</w:t>
      </w:r>
      <w:proofErr w:type="spellEnd"/>
      <w:r>
        <w:rPr>
          <w:rFonts w:asciiTheme="minorHAnsi" w:hAnsiTheme="minorHAnsi"/>
        </w:rPr>
        <w:t>.</w:t>
      </w:r>
      <w:r w:rsidRPr="005D3A0D">
        <w:rPr>
          <w:rFonts w:asciiTheme="minorHAnsi" w:hAnsiTheme="minorHAnsi"/>
          <w:bCs/>
        </w:rPr>
        <w:t xml:space="preserve"> </w:t>
      </w:r>
    </w:p>
    <w:p w:rsidR="00B012CE" w:rsidRPr="00994E8F" w:rsidRDefault="00B012CE" w:rsidP="00613795">
      <w:pPr>
        <w:pStyle w:val="Odsekzoznamu"/>
        <w:numPr>
          <w:ilvl w:val="0"/>
          <w:numId w:val="29"/>
        </w:numPr>
        <w:tabs>
          <w:tab w:val="left" w:pos="1423"/>
        </w:tabs>
        <w:spacing w:after="0"/>
        <w:ind w:left="1418" w:hanging="567"/>
        <w:rPr>
          <w:rFonts w:cs="Tahoma"/>
        </w:rPr>
      </w:pPr>
      <w:r w:rsidRPr="00994E8F">
        <w:rPr>
          <w:rFonts w:cs="Tahoma"/>
        </w:rPr>
        <w:t>Dojednáva sa, že pri poistení skla sa poistenie vzťahuje aj na svetelné pulty, vitríny, presklené zábradlia, sklenené steny a steny z bezpečnostného skla a plexiskla (napr. steny zastávok).</w:t>
      </w:r>
    </w:p>
    <w:p w:rsidR="00B012CE" w:rsidRPr="005D3A0D" w:rsidRDefault="00B012CE" w:rsidP="00613795">
      <w:pPr>
        <w:numPr>
          <w:ilvl w:val="0"/>
          <w:numId w:val="29"/>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cs="Tahoma"/>
        </w:rPr>
        <w:t>Dojednáva sa, že pri poistení skla sa poistenie vzťahuje aj na svetelné reklamy, svetelné nápisy vrátane ich elektrickej inštalácie a nosnej konštrukcie.</w:t>
      </w:r>
    </w:p>
    <w:p w:rsidR="00B012CE" w:rsidRPr="005D3A0D" w:rsidRDefault="00B012CE" w:rsidP="00613795">
      <w:pPr>
        <w:numPr>
          <w:ilvl w:val="0"/>
          <w:numId w:val="29"/>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Dojednáva sa, že pri poistení na nové ceny  uhradí Poisťovateľ primerané náklady na opravu alebo znovuzriadenie poškodenej alebo zničenej veci až do výšky nákladov na jej znovunadobudnutie ku dňu vzniku poistnej udalosti, zníženú o cenu použiteľných zvyškov, najviac však poistnú sumu stanovenú v zmluve.</w:t>
      </w:r>
    </w:p>
    <w:p w:rsidR="00B012CE" w:rsidRPr="005D3A0D" w:rsidRDefault="00B012CE" w:rsidP="00613795">
      <w:pPr>
        <w:numPr>
          <w:ilvl w:val="0"/>
          <w:numId w:val="29"/>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5D3A0D">
        <w:rPr>
          <w:rFonts w:asciiTheme="minorHAnsi" w:hAnsiTheme="minorHAnsi"/>
        </w:rPr>
        <w:t>Poistenie sa dojednáva na l. riziko. Pod pojmom “</w:t>
      </w:r>
      <w:r w:rsidRPr="005D3A0D">
        <w:rPr>
          <w:rFonts w:asciiTheme="minorHAnsi" w:hAnsiTheme="minorHAnsi"/>
          <w:b/>
          <w:bCs/>
        </w:rPr>
        <w:t xml:space="preserve">poistenie na 1. riziko” </w:t>
      </w:r>
      <w:r w:rsidRPr="005D3A0D">
        <w:rPr>
          <w:rFonts w:asciiTheme="minorHAnsi" w:hAnsiTheme="minorHAnsi"/>
        </w:rPr>
        <w:t xml:space="preserve">sa rozumie </w:t>
      </w:r>
      <w:r w:rsidRPr="005D3A0D">
        <w:rPr>
          <w:rFonts w:asciiTheme="minorHAnsi" w:hAnsiTheme="minorHAnsi"/>
          <w:b/>
          <w:bCs/>
        </w:rPr>
        <w:t xml:space="preserve">“poistenie na 1. riziko s automatickým obnovením poistnej sumy – </w:t>
      </w:r>
      <w:r w:rsidRPr="005D3A0D">
        <w:rPr>
          <w:rFonts w:asciiTheme="minorHAnsi" w:hAnsiTheme="minorHAnsi"/>
        </w:rPr>
        <w:t xml:space="preserve">ak v priebehu poistného obdobia v prípade na prvé riziko nastala poistná udalosť a Poistenému vzniklo právo na poistné plnenie, Poisťovateľ automaticky obnoví poistnú sumu na zvyšok poistného obdobia. Obnovenie poistnej sumy Poisťovateľ urobí stanovením doplatku poistného od termínu vzniku poistnej udalosti do konca poistného obdobia za vyčerpanú časť poistnej sumy zodpovedajúcu poistnému plneniu vrátane </w:t>
      </w:r>
      <w:r w:rsidRPr="005D3A0D">
        <w:rPr>
          <w:rFonts w:asciiTheme="minorHAnsi" w:hAnsiTheme="minorHAnsi"/>
        </w:rPr>
        <w:lastRenderedPageBreak/>
        <w:t>spoluúčasti. Dojednaná poistná suma je v priebehu poistného obdobia vždy v pôvodnej výške.</w:t>
      </w:r>
    </w:p>
    <w:p w:rsidR="00B012CE" w:rsidRPr="005D3A0D" w:rsidRDefault="00B012CE" w:rsidP="00B012CE">
      <w:pPr>
        <w:spacing w:line="259" w:lineRule="auto"/>
        <w:rPr>
          <w:rFonts w:asciiTheme="minorHAnsi" w:hAnsiTheme="minorHAnsi"/>
        </w:rPr>
      </w:pPr>
    </w:p>
    <w:p w:rsidR="00B012CE" w:rsidRPr="00994E8F" w:rsidRDefault="00B012CE" w:rsidP="00613795">
      <w:pPr>
        <w:pStyle w:val="Odsekzoznamu"/>
        <w:numPr>
          <w:ilvl w:val="2"/>
          <w:numId w:val="30"/>
        </w:numPr>
        <w:spacing w:after="0"/>
        <w:ind w:left="851" w:hanging="851"/>
        <w:rPr>
          <w:b/>
          <w:bCs/>
        </w:rPr>
      </w:pPr>
      <w:r w:rsidRPr="00994E8F">
        <w:rPr>
          <w:b/>
          <w:bCs/>
        </w:rPr>
        <w:t>Spoluúčasti</w:t>
      </w:r>
    </w:p>
    <w:p w:rsidR="00B012CE" w:rsidRPr="005D3A0D" w:rsidRDefault="00B012CE" w:rsidP="00B012CE">
      <w:pPr>
        <w:tabs>
          <w:tab w:val="clear" w:pos="709"/>
          <w:tab w:val="left" w:pos="851"/>
        </w:tabs>
        <w:spacing w:line="259" w:lineRule="auto"/>
        <w:ind w:left="851" w:hanging="851"/>
        <w:jc w:val="both"/>
        <w:rPr>
          <w:rFonts w:asciiTheme="minorHAnsi" w:hAnsiTheme="minorHAnsi"/>
        </w:rPr>
      </w:pPr>
      <w:r>
        <w:rPr>
          <w:rFonts w:asciiTheme="minorHAnsi" w:hAnsiTheme="minorHAnsi"/>
        </w:rPr>
        <w:t>1.4.4.1</w:t>
      </w:r>
      <w:r>
        <w:rPr>
          <w:rFonts w:asciiTheme="minorHAnsi" w:hAnsiTheme="minorHAnsi"/>
        </w:rPr>
        <w:tab/>
      </w:r>
      <w:r w:rsidRPr="005D3A0D">
        <w:rPr>
          <w:rFonts w:asciiTheme="minorHAnsi" w:hAnsiTheme="minorHAnsi"/>
        </w:rPr>
        <w:t xml:space="preserve">Pre </w:t>
      </w:r>
      <w:r w:rsidRPr="005D3A0D">
        <w:rPr>
          <w:rFonts w:asciiTheme="minorHAnsi" w:hAnsiTheme="minorHAnsi"/>
          <w:bCs/>
        </w:rPr>
        <w:t>poistenie pre prípad poškodenia alebo zničenia skla</w:t>
      </w:r>
      <w:r w:rsidRPr="005D3A0D">
        <w:rPr>
          <w:rFonts w:asciiTheme="minorHAnsi" w:hAnsiTheme="minorHAnsi"/>
          <w:b/>
          <w:bCs/>
        </w:rPr>
        <w:t xml:space="preserve"> </w:t>
      </w:r>
      <w:r w:rsidRPr="005D3A0D">
        <w:rPr>
          <w:rFonts w:asciiTheme="minorHAnsi" w:hAnsiTheme="minorHAnsi"/>
        </w:rPr>
        <w:t>sa dojednávajú nasledovné spoluúčasti pre jednu a každú poistnú udalosť:</w:t>
      </w:r>
    </w:p>
    <w:p w:rsidR="00B012CE" w:rsidRPr="00994E8F" w:rsidRDefault="00B012CE" w:rsidP="00613795">
      <w:pPr>
        <w:pStyle w:val="Odsekzoznamu"/>
        <w:numPr>
          <w:ilvl w:val="0"/>
          <w:numId w:val="32"/>
        </w:numPr>
        <w:autoSpaceDE w:val="0"/>
        <w:autoSpaceDN w:val="0"/>
        <w:ind w:left="1418" w:hanging="567"/>
        <w:jc w:val="both"/>
        <w:rPr>
          <w:lang w:val="x-none"/>
        </w:rPr>
      </w:pPr>
      <w:r w:rsidRPr="00994E8F">
        <w:rPr>
          <w:lang w:val="x-none"/>
        </w:rPr>
        <w:t>pre všetky predmety poistenia sa dojednáva spoluúčasť vo výške 150,00 EUR</w:t>
      </w:r>
    </w:p>
    <w:p w:rsidR="00B012CE" w:rsidRDefault="00B012CE" w:rsidP="00B012CE">
      <w:pPr>
        <w:pStyle w:val="Odsekzoznamu"/>
        <w:ind w:left="851"/>
        <w:jc w:val="both"/>
        <w:outlineLvl w:val="0"/>
        <w:rPr>
          <w:rFonts w:cs="Arial"/>
        </w:rPr>
      </w:pPr>
    </w:p>
    <w:p w:rsidR="00B012CE" w:rsidRPr="00ED3F66" w:rsidRDefault="00B012CE" w:rsidP="00613795">
      <w:pPr>
        <w:pStyle w:val="Odsekzoznamu"/>
        <w:numPr>
          <w:ilvl w:val="1"/>
          <w:numId w:val="30"/>
        </w:numPr>
        <w:ind w:left="851" w:hanging="851"/>
        <w:jc w:val="both"/>
        <w:outlineLvl w:val="0"/>
        <w:rPr>
          <w:rFonts w:cs="Arial"/>
        </w:rPr>
      </w:pPr>
      <w:r w:rsidRPr="00ED3F66">
        <w:rPr>
          <w:rFonts w:cs="Arial"/>
        </w:rPr>
        <w:t>Poisťovateľ nemôže znížiť požadov</w:t>
      </w:r>
      <w:r>
        <w:rPr>
          <w:rFonts w:cs="Arial"/>
        </w:rPr>
        <w:t xml:space="preserve">aný rozsah </w:t>
      </w:r>
      <w:r w:rsidRPr="0026719B">
        <w:rPr>
          <w:rFonts w:cs="Arial"/>
        </w:rPr>
        <w:t>poistenia uvedený v bode 1 tohto článku</w:t>
      </w:r>
      <w:r w:rsidRPr="00ED3F66">
        <w:rPr>
          <w:rFonts w:cs="Arial"/>
        </w:rPr>
        <w:t xml:space="preserve">  svojimi Všeobecnými poistnými podmienkami</w:t>
      </w:r>
      <w:r>
        <w:rPr>
          <w:rFonts w:cs="Arial"/>
        </w:rPr>
        <w:t>, OPP</w:t>
      </w:r>
      <w:r w:rsidRPr="00ED3F66">
        <w:rPr>
          <w:rFonts w:cs="Arial"/>
        </w:rPr>
        <w:t xml:space="preserve"> a Zmluvnými dojednaniami.</w:t>
      </w:r>
    </w:p>
    <w:p w:rsidR="00B012CE" w:rsidRPr="005D3A0D" w:rsidRDefault="00B012CE" w:rsidP="00B012CE">
      <w:pPr>
        <w:spacing w:line="259" w:lineRule="auto"/>
        <w:outlineLvl w:val="0"/>
        <w:rPr>
          <w:rFonts w:asciiTheme="minorHAnsi" w:hAnsiTheme="minorHAnsi" w:cs="Arial"/>
        </w:rPr>
      </w:pPr>
    </w:p>
    <w:p w:rsidR="00B012CE" w:rsidRPr="00657E2D" w:rsidRDefault="00B012CE" w:rsidP="00613795">
      <w:pPr>
        <w:pStyle w:val="Odsekzoznamu"/>
        <w:numPr>
          <w:ilvl w:val="1"/>
          <w:numId w:val="19"/>
        </w:numPr>
        <w:ind w:left="851" w:hanging="851"/>
        <w:rPr>
          <w:rFonts w:cs="Calibri"/>
          <w:b/>
        </w:rPr>
      </w:pPr>
      <w:r w:rsidRPr="00657E2D">
        <w:rPr>
          <w:rFonts w:cs="Calibri"/>
          <w:b/>
        </w:rPr>
        <w:t>POISTENIE VŠEOBECNEJ ZODPOVEDNOSTI ZA ŠKODU</w:t>
      </w:r>
    </w:p>
    <w:p w:rsidR="00B012CE" w:rsidRPr="005D3A0D" w:rsidRDefault="00B012CE" w:rsidP="00613795">
      <w:pPr>
        <w:pStyle w:val="Odsekzoznamu"/>
        <w:numPr>
          <w:ilvl w:val="1"/>
          <w:numId w:val="12"/>
        </w:numPr>
        <w:spacing w:after="0"/>
        <w:ind w:left="851" w:hanging="851"/>
        <w:rPr>
          <w:rFonts w:cs="Calibri"/>
          <w:b/>
        </w:rPr>
      </w:pPr>
      <w:r w:rsidRPr="005D3A0D">
        <w:rPr>
          <w:rFonts w:cs="Calibri"/>
          <w:b/>
        </w:rPr>
        <w:t>Rozsah poistného krytia:</w:t>
      </w:r>
    </w:p>
    <w:p w:rsidR="00B012CE" w:rsidRPr="005D3A0D" w:rsidRDefault="00B012CE" w:rsidP="00613795">
      <w:pPr>
        <w:pStyle w:val="Odsekzoznamu"/>
        <w:numPr>
          <w:ilvl w:val="2"/>
          <w:numId w:val="12"/>
        </w:numPr>
        <w:autoSpaceDE w:val="0"/>
        <w:autoSpaceDN w:val="0"/>
        <w:spacing w:after="0"/>
        <w:ind w:left="851" w:hanging="851"/>
        <w:jc w:val="both"/>
        <w:rPr>
          <w:rFonts w:cs="Calibri"/>
        </w:rPr>
      </w:pPr>
      <w:r w:rsidRPr="005D3A0D">
        <w:rPr>
          <w:rFonts w:cs="Calibri"/>
        </w:rPr>
        <w:t xml:space="preserve">Poistenie sa vzťahuje na právnym predpisom stanovenú zodpovednosť Poisteného za škodu, ktorá vznikne inému v súvislosti s činnosťou alebo vzťahom Poisteného, ak Poistený zodpovedá za tieto škody v dôsledku svojho konania alebo vzťahu počas doby trvania poistenia. Poistenie sa vzťahuje na všeobecnú zodpovednosť za škodu spôsobenú prevádzkovou činnosťou, vrátane zodpovednosti za škodu spôsobenú </w:t>
      </w:r>
      <w:proofErr w:type="spellStart"/>
      <w:r w:rsidRPr="005D3A0D">
        <w:rPr>
          <w:rFonts w:cs="Calibri"/>
        </w:rPr>
        <w:t>vadným</w:t>
      </w:r>
      <w:proofErr w:type="spellEnd"/>
      <w:r w:rsidRPr="005D3A0D">
        <w:rPr>
          <w:rFonts w:cs="Calibri"/>
        </w:rPr>
        <w:t xml:space="preserve"> výrobkom.</w:t>
      </w:r>
    </w:p>
    <w:p w:rsidR="00B012CE" w:rsidRPr="005D3A0D" w:rsidRDefault="00B012CE" w:rsidP="00613795">
      <w:pPr>
        <w:pStyle w:val="Odsekzoznamu"/>
        <w:numPr>
          <w:ilvl w:val="2"/>
          <w:numId w:val="12"/>
        </w:numPr>
        <w:autoSpaceDE w:val="0"/>
        <w:autoSpaceDN w:val="0"/>
        <w:spacing w:after="0"/>
        <w:ind w:left="851" w:hanging="851"/>
        <w:jc w:val="both"/>
        <w:rPr>
          <w:rFonts w:cs="Calibri"/>
        </w:rPr>
      </w:pPr>
      <w:r w:rsidRPr="005D3A0D">
        <w:rPr>
          <w:rFonts w:cs="Calibri"/>
        </w:rPr>
        <w:t>Predmet poistenia:</w:t>
      </w:r>
    </w:p>
    <w:p w:rsidR="00B012CE" w:rsidRPr="005D3A0D" w:rsidRDefault="00B012CE" w:rsidP="00613795">
      <w:pPr>
        <w:numPr>
          <w:ilvl w:val="0"/>
          <w:numId w:val="11"/>
        </w:numPr>
        <w:tabs>
          <w:tab w:val="clear" w:pos="709"/>
          <w:tab w:val="clear" w:pos="1080"/>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5D3A0D">
        <w:rPr>
          <w:rFonts w:asciiTheme="minorHAnsi" w:hAnsiTheme="minorHAnsi" w:cs="Calibri"/>
        </w:rPr>
        <w:t>činnosti v súlade so zákonom č</w:t>
      </w:r>
      <w:r w:rsidRPr="005D3A0D">
        <w:rPr>
          <w:rFonts w:asciiTheme="minorHAnsi" w:hAnsiTheme="minorHAnsi"/>
        </w:rPr>
        <w:t xml:space="preserve"> </w:t>
      </w:r>
      <w:r w:rsidRPr="005D3A0D">
        <w:rPr>
          <w:rFonts w:asciiTheme="minorHAnsi" w:hAnsiTheme="minorHAnsi" w:cs="Calibri"/>
        </w:rPr>
        <w:t xml:space="preserve">532/2010 </w:t>
      </w:r>
      <w:proofErr w:type="spellStart"/>
      <w:r w:rsidRPr="005D3A0D">
        <w:rPr>
          <w:rFonts w:asciiTheme="minorHAnsi" w:hAnsiTheme="minorHAnsi" w:cs="Calibri"/>
        </w:rPr>
        <w:t>Z.z</w:t>
      </w:r>
      <w:proofErr w:type="spellEnd"/>
      <w:r w:rsidRPr="005D3A0D">
        <w:rPr>
          <w:rFonts w:asciiTheme="minorHAnsi" w:hAnsiTheme="minorHAnsi" w:cs="Calibri"/>
        </w:rPr>
        <w:t>. o Rozhlase a televízii Slovenska a o zmene a doplnení niektorých zákonov a všetky činnosti vyplývajúce Poistenému z platných právnych predpisov a tiež činností vyplývajúce z rozhodnutí štátnych orgánov;</w:t>
      </w:r>
    </w:p>
    <w:p w:rsidR="00B012CE" w:rsidRPr="005D3A0D" w:rsidRDefault="00B012CE" w:rsidP="00613795">
      <w:pPr>
        <w:numPr>
          <w:ilvl w:val="0"/>
          <w:numId w:val="11"/>
        </w:numPr>
        <w:tabs>
          <w:tab w:val="clear" w:pos="709"/>
          <w:tab w:val="clear" w:pos="1080"/>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5D3A0D">
        <w:rPr>
          <w:rFonts w:asciiTheme="minorHAnsi" w:hAnsiTheme="minorHAnsi" w:cs="Calibri"/>
        </w:rPr>
        <w:t>činnosti v zmysle výpisu z obchodného registra a zriaďovacích listín;</w:t>
      </w:r>
    </w:p>
    <w:p w:rsidR="00B012CE" w:rsidRPr="005D3A0D" w:rsidRDefault="00B012CE" w:rsidP="00613795">
      <w:pPr>
        <w:numPr>
          <w:ilvl w:val="0"/>
          <w:numId w:val="11"/>
        </w:numPr>
        <w:tabs>
          <w:tab w:val="clear" w:pos="709"/>
          <w:tab w:val="clear" w:pos="1080"/>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5D3A0D">
        <w:rPr>
          <w:rFonts w:asciiTheme="minorHAnsi" w:hAnsiTheme="minorHAnsi" w:cs="Calibri"/>
        </w:rPr>
        <w:t>činnosti vykonávané subjektmi v zriaďovateľskej a zakladateľskej pôsobnosť Poisteného</w:t>
      </w:r>
    </w:p>
    <w:p w:rsidR="00B012CE" w:rsidRPr="005D3A0D" w:rsidRDefault="00B012CE" w:rsidP="00613795">
      <w:pPr>
        <w:pStyle w:val="Odsekzoznamu"/>
        <w:numPr>
          <w:ilvl w:val="2"/>
          <w:numId w:val="12"/>
        </w:numPr>
        <w:spacing w:after="0"/>
        <w:ind w:left="851" w:hanging="851"/>
        <w:jc w:val="both"/>
        <w:rPr>
          <w:rFonts w:cs="Calibri"/>
        </w:rPr>
      </w:pPr>
      <w:r w:rsidRPr="005D3A0D">
        <w:rPr>
          <w:rFonts w:cs="Calibri"/>
          <w:b/>
        </w:rPr>
        <w:t>Škoda na zdraví</w:t>
      </w:r>
      <w:r w:rsidRPr="005D3A0D">
        <w:rPr>
          <w:rFonts w:cs="Calibri"/>
        </w:rPr>
        <w:t xml:space="preserve"> znamená telesné poškodenie osoby vrátane choroby alebo usmrtenia a z nich vyplývajúca majetková ujma vrátane ušlého zisku.</w:t>
      </w:r>
    </w:p>
    <w:p w:rsidR="00B012CE" w:rsidRPr="005D3A0D" w:rsidRDefault="00B012CE" w:rsidP="00613795">
      <w:pPr>
        <w:pStyle w:val="Odsekzoznamu"/>
        <w:numPr>
          <w:ilvl w:val="2"/>
          <w:numId w:val="12"/>
        </w:numPr>
        <w:spacing w:after="0"/>
        <w:ind w:left="851" w:hanging="851"/>
        <w:jc w:val="both"/>
        <w:rPr>
          <w:rFonts w:cs="Calibri"/>
        </w:rPr>
      </w:pPr>
      <w:r w:rsidRPr="005D3A0D">
        <w:rPr>
          <w:rFonts w:cs="Calibri"/>
          <w:b/>
        </w:rPr>
        <w:t>Škoda na veci</w:t>
      </w:r>
      <w:r w:rsidRPr="005D3A0D">
        <w:rPr>
          <w:rFonts w:cs="Calibri"/>
        </w:rPr>
        <w:t xml:space="preserve"> znamená fyzické </w:t>
      </w:r>
      <w:r w:rsidRPr="005D3A0D">
        <w:rPr>
          <w:rFonts w:cs="Calibri"/>
          <w:color w:val="000000"/>
        </w:rPr>
        <w:t xml:space="preserve">poškodenie hmotnej veci </w:t>
      </w:r>
      <w:r w:rsidRPr="005D3A0D">
        <w:rPr>
          <w:rFonts w:cs="Calibri"/>
        </w:rPr>
        <w:t>vrátane následnej majetkovej ujmy alebo ušlého zisku vyplývajúcich zo straty funkčnosti alebo možnosti používať poškodenú vec.</w:t>
      </w:r>
    </w:p>
    <w:p w:rsidR="00B012CE" w:rsidRPr="005D3A0D" w:rsidRDefault="00B012CE" w:rsidP="00613795">
      <w:pPr>
        <w:pStyle w:val="Odsekzoznamu"/>
        <w:numPr>
          <w:ilvl w:val="2"/>
          <w:numId w:val="12"/>
        </w:numPr>
        <w:spacing w:after="0"/>
        <w:ind w:left="851" w:hanging="851"/>
        <w:jc w:val="both"/>
        <w:rPr>
          <w:rFonts w:cs="Calibri"/>
        </w:rPr>
      </w:pPr>
      <w:r w:rsidRPr="005D3A0D">
        <w:rPr>
          <w:rFonts w:cs="Calibri"/>
          <w:b/>
        </w:rPr>
        <w:t>Výrobok znamená:</w:t>
      </w:r>
    </w:p>
    <w:p w:rsidR="00B012CE" w:rsidRPr="00D3113D" w:rsidRDefault="00B012CE" w:rsidP="00613795">
      <w:pPr>
        <w:pStyle w:val="Odsekzoznamu"/>
        <w:numPr>
          <w:ilvl w:val="0"/>
          <w:numId w:val="33"/>
        </w:numPr>
        <w:spacing w:after="0"/>
        <w:ind w:left="1418" w:hanging="567"/>
        <w:jc w:val="both"/>
        <w:rPr>
          <w:rFonts w:cs="Calibri"/>
        </w:rPr>
      </w:pPr>
      <w:r w:rsidRPr="00D3113D">
        <w:rPr>
          <w:rFonts w:cs="Calibri"/>
        </w:rPr>
        <w:t>akákoľvek vec vyťažená, vyrobená, opracovaná, predaná, distribuovaná alebo daná do obehu Poisteným alebo ním poverenou osobou</w:t>
      </w:r>
    </w:p>
    <w:p w:rsidR="00B012CE" w:rsidRPr="005D3A0D" w:rsidRDefault="00B012CE" w:rsidP="00B012CE">
      <w:pPr>
        <w:spacing w:line="259" w:lineRule="auto"/>
        <w:ind w:left="1418" w:hanging="567"/>
        <w:jc w:val="both"/>
        <w:rPr>
          <w:rFonts w:asciiTheme="minorHAnsi" w:hAnsiTheme="minorHAnsi" w:cs="Calibri"/>
        </w:rPr>
      </w:pPr>
      <w:r w:rsidRPr="005D3A0D">
        <w:rPr>
          <w:rFonts w:asciiTheme="minorHAnsi" w:hAnsiTheme="minorHAnsi" w:cs="Calibri"/>
        </w:rPr>
        <w:t xml:space="preserve">b) </w:t>
      </w:r>
      <w:r>
        <w:rPr>
          <w:rFonts w:asciiTheme="minorHAnsi" w:hAnsiTheme="minorHAnsi" w:cs="Calibri"/>
        </w:rPr>
        <w:tab/>
      </w:r>
      <w:r w:rsidRPr="005D3A0D">
        <w:rPr>
          <w:rFonts w:asciiTheme="minorHAnsi" w:hAnsiTheme="minorHAnsi" w:cs="Calibri"/>
        </w:rPr>
        <w:t>elektrina a plyn určené na spotrebu a vyrobené alebo distribuované Poisteným,</w:t>
      </w:r>
    </w:p>
    <w:p w:rsidR="00B012CE" w:rsidRPr="005D3A0D" w:rsidRDefault="00B012CE" w:rsidP="00B012CE">
      <w:pPr>
        <w:spacing w:line="259" w:lineRule="auto"/>
        <w:ind w:left="1418" w:hanging="567"/>
        <w:jc w:val="both"/>
        <w:rPr>
          <w:rFonts w:asciiTheme="minorHAnsi" w:hAnsiTheme="minorHAnsi" w:cs="Calibri"/>
        </w:rPr>
      </w:pPr>
      <w:r>
        <w:rPr>
          <w:rFonts w:asciiTheme="minorHAnsi" w:hAnsiTheme="minorHAnsi" w:cs="Calibri"/>
        </w:rPr>
        <w:tab/>
      </w:r>
      <w:r>
        <w:rPr>
          <w:rFonts w:asciiTheme="minorHAnsi" w:hAnsiTheme="minorHAnsi" w:cs="Calibri"/>
        </w:rPr>
        <w:tab/>
      </w:r>
      <w:r w:rsidRPr="005D3A0D">
        <w:rPr>
          <w:rFonts w:asciiTheme="minorHAnsi" w:hAnsiTheme="minorHAnsi" w:cs="Calibri"/>
        </w:rPr>
        <w:t>alebo</w:t>
      </w:r>
    </w:p>
    <w:p w:rsidR="00B012CE" w:rsidRPr="005D3A0D" w:rsidRDefault="00B012CE" w:rsidP="00B012CE">
      <w:pPr>
        <w:spacing w:line="259" w:lineRule="auto"/>
        <w:ind w:left="1418" w:hanging="567"/>
        <w:jc w:val="both"/>
        <w:rPr>
          <w:rFonts w:asciiTheme="minorHAnsi" w:hAnsiTheme="minorHAnsi" w:cs="Calibri"/>
        </w:rPr>
      </w:pPr>
      <w:r w:rsidRPr="005D3A0D">
        <w:rPr>
          <w:rFonts w:asciiTheme="minorHAnsi" w:hAnsiTheme="minorHAnsi" w:cs="Calibri"/>
        </w:rPr>
        <w:t xml:space="preserve">c) </w:t>
      </w:r>
      <w:r>
        <w:rPr>
          <w:rFonts w:asciiTheme="minorHAnsi" w:hAnsiTheme="minorHAnsi" w:cs="Calibri"/>
        </w:rPr>
        <w:tab/>
      </w:r>
      <w:r>
        <w:rPr>
          <w:rFonts w:asciiTheme="minorHAnsi" w:hAnsiTheme="minorHAnsi" w:cs="Calibri"/>
        </w:rPr>
        <w:tab/>
      </w:r>
      <w:r w:rsidRPr="005D3A0D">
        <w:rPr>
          <w:rFonts w:asciiTheme="minorHAnsi" w:hAnsiTheme="minorHAnsi" w:cs="Calibri"/>
        </w:rPr>
        <w:t>práca vykonaná Poisteným alebo ním poverenou osobou, vrátane materiálu alebo komponentov poskytnutých v súvislosti s touto prácou.</w:t>
      </w:r>
    </w:p>
    <w:p w:rsidR="00B012CE" w:rsidRPr="005D3A0D" w:rsidRDefault="00B012CE" w:rsidP="00613795">
      <w:pPr>
        <w:pStyle w:val="Odsekzoznamu"/>
        <w:numPr>
          <w:ilvl w:val="2"/>
          <w:numId w:val="12"/>
        </w:numPr>
        <w:spacing w:after="0"/>
        <w:ind w:left="851" w:hanging="851"/>
        <w:jc w:val="both"/>
        <w:rPr>
          <w:rFonts w:cs="Calibri"/>
        </w:rPr>
      </w:pPr>
      <w:r w:rsidRPr="005D3A0D">
        <w:rPr>
          <w:rFonts w:cs="Calibri"/>
        </w:rPr>
        <w:t>Škodové udalosti, ktoré vznikli, bez ohľadu na počet poškodených osôb, z jednej príčiny alebo z viacerých príčin, pokiaľ medzi nimi existuje príčinná, miestna, časová, právna, ekonomická, technická alebo iná priama vecná príčinná súvislosť sa považujú za sériovú škodovú udalosť. Za okamih vzniku sériovej škodovej udalosti sa považuje vznik prvej škody v dobe poistenia.</w:t>
      </w:r>
    </w:p>
    <w:p w:rsidR="00B012CE" w:rsidRPr="005D3A0D" w:rsidRDefault="00B012CE" w:rsidP="00613795">
      <w:pPr>
        <w:pStyle w:val="Odsekzoznamu"/>
        <w:numPr>
          <w:ilvl w:val="2"/>
          <w:numId w:val="12"/>
        </w:numPr>
        <w:spacing w:after="0"/>
        <w:ind w:left="851" w:hanging="851"/>
        <w:jc w:val="both"/>
        <w:rPr>
          <w:rFonts w:cs="Calibri"/>
        </w:rPr>
      </w:pPr>
      <w:r w:rsidRPr="005D3A0D">
        <w:rPr>
          <w:rFonts w:cs="Calibri"/>
          <w:b/>
        </w:rPr>
        <w:t>Poistenie sa ďalej vzťahuje aj na zodpovednosť za škody:</w:t>
      </w:r>
    </w:p>
    <w:p w:rsidR="00B012CE" w:rsidRPr="005D3A0D" w:rsidRDefault="00B012CE" w:rsidP="00613795">
      <w:pPr>
        <w:pStyle w:val="Odsekzoznamu"/>
        <w:numPr>
          <w:ilvl w:val="3"/>
          <w:numId w:val="12"/>
        </w:numPr>
        <w:autoSpaceDE w:val="0"/>
        <w:autoSpaceDN w:val="0"/>
        <w:spacing w:after="0"/>
        <w:ind w:left="851" w:right="1" w:hanging="851"/>
        <w:jc w:val="both"/>
        <w:rPr>
          <w:rFonts w:cs="Calibri"/>
        </w:rPr>
      </w:pPr>
      <w:r w:rsidRPr="005D3A0D">
        <w:rPr>
          <w:rFonts w:cs="Calibri"/>
          <w:b/>
          <w:bCs/>
        </w:rPr>
        <w:t xml:space="preserve">Regresy z titulu pracovných úrazov a chorôb z povolania </w:t>
      </w:r>
      <w:r w:rsidRPr="005D3A0D">
        <w:rPr>
          <w:rFonts w:cs="Calibri"/>
        </w:rPr>
        <w:t xml:space="preserve">Poistenie sa vzťahuje aj na regresné nároky Sociálnej poisťovne a zdravotných poisťovní z titulu pracovných úrazov a chorôb z povolania zamestnancov Poisteného a to do </w:t>
      </w:r>
      <w:proofErr w:type="spellStart"/>
      <w:r w:rsidRPr="005D3A0D">
        <w:rPr>
          <w:rFonts w:cs="Calibri"/>
        </w:rPr>
        <w:t>sublimitu</w:t>
      </w:r>
      <w:proofErr w:type="spellEnd"/>
      <w:r w:rsidRPr="005D3A0D">
        <w:rPr>
          <w:rFonts w:cs="Calibri"/>
          <w:b/>
        </w:rPr>
        <w:t xml:space="preserve"> 50.000,00 EUR</w:t>
      </w:r>
      <w:r w:rsidRPr="005D3A0D">
        <w:rPr>
          <w:rFonts w:cs="Calibri"/>
        </w:rPr>
        <w:t xml:space="preserve"> na jednu a všetky škodové udalosti.  Toto rozšírenie poistného krytia sa vzťahuje na regresné nároky z titulu škody na zdraví vzniknutej ako následok škodovej udalosti, ktorá nastala </w:t>
      </w:r>
      <w:r>
        <w:rPr>
          <w:rFonts w:cs="Calibri"/>
        </w:rPr>
        <w:t>po 30.06.2010</w:t>
      </w:r>
      <w:r w:rsidRPr="005D3A0D">
        <w:rPr>
          <w:rFonts w:cs="Calibri"/>
        </w:rPr>
        <w:t xml:space="preserve">. </w:t>
      </w:r>
      <w:r w:rsidRPr="005D3A0D">
        <w:rPr>
          <w:rFonts w:cs="Calibri"/>
        </w:rPr>
        <w:lastRenderedPageBreak/>
        <w:t>Poistenie sa nevzťahuje na regresné nároky vznesené voči Poistenému po skončení doby poistenia.</w:t>
      </w:r>
    </w:p>
    <w:p w:rsidR="00B012CE" w:rsidRPr="005D3A0D" w:rsidRDefault="00B012CE" w:rsidP="00613795">
      <w:pPr>
        <w:pStyle w:val="Odsekzoznamu"/>
        <w:numPr>
          <w:ilvl w:val="3"/>
          <w:numId w:val="12"/>
        </w:numPr>
        <w:autoSpaceDE w:val="0"/>
        <w:autoSpaceDN w:val="0"/>
        <w:spacing w:after="0"/>
        <w:ind w:left="851" w:right="1" w:hanging="851"/>
        <w:jc w:val="both"/>
        <w:rPr>
          <w:rFonts w:cs="Calibri"/>
          <w:b/>
          <w:bCs/>
        </w:rPr>
      </w:pPr>
      <w:r w:rsidRPr="005D3A0D">
        <w:rPr>
          <w:rFonts w:cs="Arial"/>
          <w:b/>
        </w:rPr>
        <w:t xml:space="preserve">Veci prevzaté </w:t>
      </w:r>
      <w:r w:rsidRPr="005D3A0D">
        <w:rPr>
          <w:rFonts w:cs="Arial"/>
        </w:rPr>
        <w:t xml:space="preserve">Poistenie sa vzťahuje aj na zodpovednosť Poisteného za škodu na hnuteľných veciach ktoré si Poistený alebo za neho konajúce osoby požičali, prenajali alebo inak užívajú alebo na veciach, ktoré Poistený prevzal za účelom spracovania, prepravovania, opravy, predaja, úschovy, uskladnenia alebo vykonania odbornej pomoci alebo ich z iného dôvodu užíva, a to do </w:t>
      </w:r>
      <w:proofErr w:type="spellStart"/>
      <w:r w:rsidRPr="005D3A0D">
        <w:rPr>
          <w:rFonts w:cs="Arial"/>
        </w:rPr>
        <w:t>sublimitu</w:t>
      </w:r>
      <w:proofErr w:type="spellEnd"/>
      <w:r w:rsidRPr="005D3A0D">
        <w:rPr>
          <w:rFonts w:cs="Arial"/>
        </w:rPr>
        <w:t> </w:t>
      </w:r>
      <w:r w:rsidRPr="005D3A0D">
        <w:rPr>
          <w:rFonts w:cs="Arial"/>
          <w:b/>
        </w:rPr>
        <w:t>50.000,00</w:t>
      </w:r>
      <w:r w:rsidRPr="005D3A0D">
        <w:rPr>
          <w:rFonts w:cs="Arial"/>
          <w:b/>
          <w:bCs/>
        </w:rPr>
        <w:t xml:space="preserve"> EUR</w:t>
      </w:r>
      <w:r w:rsidRPr="005D3A0D">
        <w:rPr>
          <w:rFonts w:cs="Arial"/>
        </w:rPr>
        <w:t xml:space="preserve"> na jednu a všetky škodové udalosti. Za veci prevzaté sa považujú všetky veci prevzaté bez rozlíšenia účelu prevzatia, teda aj veci, na ktorých sa vykonáva objednaná činnosť. Vecami vnesenými (vo vlastníctve tretích osôb) pokiaľ nebol Poisteným prevzaté sa považujú veci vo vlastníctve tretích osôb a sú poistením kryté v rámci všeobecnej zodpovednosti do výšky hlavnej poistnej sumy. Pokiaľ Poistený veci vnesené prevzal, tak sú takéto veci považované za veci prevzaté. Vylúčená ostáva zodpovednosť za škodu:</w:t>
      </w:r>
    </w:p>
    <w:p w:rsidR="00B012CE" w:rsidRPr="005D3A0D" w:rsidRDefault="00B012CE" w:rsidP="00B012CE">
      <w:pPr>
        <w:tabs>
          <w:tab w:val="clear" w:pos="709"/>
          <w:tab w:val="clear" w:pos="1066"/>
          <w:tab w:val="clear" w:pos="1423"/>
          <w:tab w:val="clear" w:pos="1780"/>
          <w:tab w:val="clear" w:pos="2138"/>
          <w:tab w:val="clear" w:pos="2495"/>
          <w:tab w:val="clear" w:pos="2852"/>
          <w:tab w:val="left" w:pos="1418"/>
        </w:tabs>
        <w:autoSpaceDE w:val="0"/>
        <w:autoSpaceDN w:val="0"/>
        <w:adjustRightInd w:val="0"/>
        <w:spacing w:line="259" w:lineRule="auto"/>
        <w:ind w:left="1418" w:hanging="567"/>
        <w:jc w:val="both"/>
        <w:rPr>
          <w:rFonts w:asciiTheme="minorHAnsi" w:hAnsiTheme="minorHAnsi" w:cs="Arial"/>
        </w:rPr>
      </w:pPr>
      <w:r w:rsidRPr="005D3A0D">
        <w:rPr>
          <w:rFonts w:asciiTheme="minorHAnsi" w:hAnsiTheme="minorHAnsi" w:cs="Arial"/>
        </w:rPr>
        <w:t xml:space="preserve">a) </w:t>
      </w:r>
      <w:r>
        <w:rPr>
          <w:rFonts w:asciiTheme="minorHAnsi" w:hAnsiTheme="minorHAnsi" w:cs="Arial"/>
        </w:rPr>
        <w:tab/>
      </w:r>
      <w:r w:rsidRPr="005D3A0D">
        <w:rPr>
          <w:rFonts w:asciiTheme="minorHAnsi" w:hAnsiTheme="minorHAnsi" w:cs="Arial"/>
        </w:rPr>
        <w:t xml:space="preserve">na veciach, ktorý Poistený prevzal na základe leasingovej zmluvy, </w:t>
      </w:r>
    </w:p>
    <w:p w:rsidR="00B012CE" w:rsidRPr="005D3A0D" w:rsidRDefault="00B012CE" w:rsidP="00B012CE">
      <w:pPr>
        <w:tabs>
          <w:tab w:val="clear" w:pos="709"/>
          <w:tab w:val="clear" w:pos="1066"/>
          <w:tab w:val="clear" w:pos="1423"/>
          <w:tab w:val="clear" w:pos="1780"/>
          <w:tab w:val="clear" w:pos="2138"/>
          <w:tab w:val="clear" w:pos="2495"/>
          <w:tab w:val="clear" w:pos="2852"/>
          <w:tab w:val="left" w:pos="1418"/>
        </w:tabs>
        <w:autoSpaceDE w:val="0"/>
        <w:autoSpaceDN w:val="0"/>
        <w:adjustRightInd w:val="0"/>
        <w:spacing w:line="259" w:lineRule="auto"/>
        <w:ind w:left="1418" w:hanging="567"/>
        <w:jc w:val="both"/>
        <w:rPr>
          <w:rFonts w:asciiTheme="minorHAnsi" w:hAnsiTheme="minorHAnsi" w:cs="Arial"/>
        </w:rPr>
      </w:pPr>
      <w:r w:rsidRPr="005D3A0D">
        <w:rPr>
          <w:rFonts w:asciiTheme="minorHAnsi" w:hAnsiTheme="minorHAnsi" w:cs="Arial"/>
        </w:rPr>
        <w:t xml:space="preserve">b) </w:t>
      </w:r>
      <w:r>
        <w:rPr>
          <w:rFonts w:asciiTheme="minorHAnsi" w:hAnsiTheme="minorHAnsi" w:cs="Arial"/>
        </w:rPr>
        <w:tab/>
      </w:r>
      <w:r w:rsidRPr="005D3A0D">
        <w:rPr>
          <w:rFonts w:asciiTheme="minorHAnsi" w:hAnsiTheme="minorHAnsi" w:cs="Arial"/>
        </w:rPr>
        <w:t>na motorových vozidlách</w:t>
      </w:r>
    </w:p>
    <w:p w:rsidR="00B012CE" w:rsidRPr="005D3A0D" w:rsidRDefault="00B012CE" w:rsidP="00B012CE">
      <w:pPr>
        <w:tabs>
          <w:tab w:val="clear" w:pos="709"/>
          <w:tab w:val="clear" w:pos="1066"/>
          <w:tab w:val="clear" w:pos="1423"/>
          <w:tab w:val="clear" w:pos="1780"/>
          <w:tab w:val="clear" w:pos="2138"/>
          <w:tab w:val="clear" w:pos="2495"/>
          <w:tab w:val="clear" w:pos="2852"/>
          <w:tab w:val="left" w:pos="1418"/>
        </w:tabs>
        <w:autoSpaceDE w:val="0"/>
        <w:autoSpaceDN w:val="0"/>
        <w:adjustRightInd w:val="0"/>
        <w:spacing w:line="259" w:lineRule="auto"/>
        <w:ind w:left="1418" w:hanging="567"/>
        <w:jc w:val="both"/>
        <w:rPr>
          <w:rFonts w:asciiTheme="minorHAnsi" w:hAnsiTheme="minorHAnsi" w:cs="Arial"/>
        </w:rPr>
      </w:pPr>
      <w:r w:rsidRPr="005D3A0D">
        <w:rPr>
          <w:rFonts w:asciiTheme="minorHAnsi" w:hAnsiTheme="minorHAnsi" w:cs="Arial"/>
        </w:rPr>
        <w:t xml:space="preserve">c) </w:t>
      </w:r>
      <w:r>
        <w:rPr>
          <w:rFonts w:asciiTheme="minorHAnsi" w:hAnsiTheme="minorHAnsi" w:cs="Arial"/>
        </w:rPr>
        <w:tab/>
      </w:r>
      <w:r w:rsidRPr="005D3A0D">
        <w:rPr>
          <w:rFonts w:asciiTheme="minorHAnsi" w:hAnsiTheme="minorHAnsi" w:cs="Arial"/>
        </w:rPr>
        <w:t>vzniknutú na hnuteľnej veci v dôsledku alebo počas práce na nich alebo s nimi</w:t>
      </w:r>
    </w:p>
    <w:p w:rsidR="00B012CE" w:rsidRPr="005D3A0D" w:rsidRDefault="00B012CE" w:rsidP="00613795">
      <w:pPr>
        <w:pStyle w:val="Odsekzoznamu"/>
        <w:numPr>
          <w:ilvl w:val="3"/>
          <w:numId w:val="12"/>
        </w:numPr>
        <w:autoSpaceDE w:val="0"/>
        <w:autoSpaceDN w:val="0"/>
        <w:spacing w:after="0"/>
        <w:ind w:left="851" w:right="1" w:hanging="851"/>
        <w:jc w:val="both"/>
        <w:rPr>
          <w:rFonts w:cs="Calibri"/>
          <w:b/>
          <w:bCs/>
        </w:rPr>
      </w:pPr>
      <w:r w:rsidRPr="005D3A0D">
        <w:rPr>
          <w:rFonts w:cs="Calibri"/>
          <w:b/>
        </w:rPr>
        <w:t xml:space="preserve">Nehnuteľnosti v nájme </w:t>
      </w:r>
      <w:r w:rsidRPr="005D3A0D">
        <w:rPr>
          <w:rFonts w:cs="Calibri"/>
        </w:rPr>
        <w:t xml:space="preserve">Poistenie sa vzťahuje aj na zodpovednosť Poisteného za škodu na nehnuteľnostiach, ktoré má Poistený v nájme, v správe alebo ich z iného dôvodu užíva, a to do </w:t>
      </w:r>
      <w:proofErr w:type="spellStart"/>
      <w:r w:rsidRPr="005D3A0D">
        <w:rPr>
          <w:rFonts w:cs="Calibri"/>
        </w:rPr>
        <w:t>sublimitu</w:t>
      </w:r>
      <w:proofErr w:type="spellEnd"/>
      <w:r w:rsidRPr="005D3A0D">
        <w:rPr>
          <w:rFonts w:cs="Calibri"/>
        </w:rPr>
        <w:t xml:space="preserve"> </w:t>
      </w:r>
      <w:r w:rsidRPr="005D3A0D">
        <w:rPr>
          <w:rFonts w:cs="Calibri"/>
          <w:b/>
        </w:rPr>
        <w:t>50.000,00 EUR</w:t>
      </w:r>
      <w:r w:rsidRPr="005D3A0D">
        <w:rPr>
          <w:rFonts w:cs="Calibri"/>
        </w:rPr>
        <w:t xml:space="preserve"> na jednu a všetky škodové udalosti.</w:t>
      </w:r>
    </w:p>
    <w:p w:rsidR="00B012CE" w:rsidRPr="005D3A0D" w:rsidRDefault="00B012CE" w:rsidP="00B012CE">
      <w:pPr>
        <w:autoSpaceDE w:val="0"/>
        <w:autoSpaceDN w:val="0"/>
        <w:adjustRightInd w:val="0"/>
        <w:spacing w:line="259" w:lineRule="auto"/>
        <w:ind w:left="851" w:hanging="851"/>
        <w:jc w:val="both"/>
        <w:rPr>
          <w:rFonts w:asciiTheme="minorHAnsi" w:hAnsiTheme="minorHAnsi" w:cs="Calibri"/>
          <w:b/>
        </w:rPr>
      </w:pPr>
      <w:r>
        <w:rPr>
          <w:rFonts w:asciiTheme="minorHAnsi" w:hAnsiTheme="minorHAnsi" w:cs="Calibri"/>
          <w:b/>
        </w:rPr>
        <w:tab/>
      </w:r>
      <w:r>
        <w:rPr>
          <w:rFonts w:asciiTheme="minorHAnsi" w:hAnsiTheme="minorHAnsi" w:cs="Calibri"/>
          <w:b/>
        </w:rPr>
        <w:tab/>
      </w:r>
      <w:r w:rsidRPr="005D3A0D">
        <w:rPr>
          <w:rFonts w:asciiTheme="minorHAnsi" w:hAnsiTheme="minorHAnsi" w:cs="Calibri"/>
          <w:b/>
        </w:rPr>
        <w:t xml:space="preserve">Vlastnícke právo </w:t>
      </w:r>
      <w:r w:rsidRPr="005D3A0D">
        <w:rPr>
          <w:rFonts w:asciiTheme="minorHAnsi" w:hAnsiTheme="minorHAnsi" w:cs="Calibri"/>
        </w:rPr>
        <w:t>Poistenie sa vzťahuje na zodpovednosť za škody spôsobené výkonom vlastníckeho práva, prevádzkou a správou nehnuteľností, ktoré Poistený vlastní, boli mu zverené do užívania, má prenajaté alebo ich inak užíva, pokiaľ Poistený za takúto škodu zodpovedá podľa príslušných právnych predpisov.</w:t>
      </w:r>
    </w:p>
    <w:p w:rsidR="00B012CE" w:rsidRPr="005D3A0D" w:rsidRDefault="00B012CE" w:rsidP="00613795">
      <w:pPr>
        <w:pStyle w:val="Odsekzoznamu"/>
        <w:numPr>
          <w:ilvl w:val="3"/>
          <w:numId w:val="12"/>
        </w:numPr>
        <w:autoSpaceDE w:val="0"/>
        <w:autoSpaceDN w:val="0"/>
        <w:spacing w:after="0"/>
        <w:ind w:left="851" w:right="1" w:hanging="851"/>
        <w:jc w:val="both"/>
        <w:rPr>
          <w:rFonts w:cs="Calibri"/>
          <w:b/>
          <w:bCs/>
        </w:rPr>
      </w:pPr>
      <w:r w:rsidRPr="005D3A0D">
        <w:rPr>
          <w:rFonts w:cs="Calibri"/>
          <w:b/>
        </w:rPr>
        <w:t xml:space="preserve">Zodpovednosť za škodu na veciach zamestnancov </w:t>
      </w:r>
      <w:r w:rsidRPr="005D3A0D">
        <w:rPr>
          <w:rFonts w:cs="Calibri"/>
        </w:rPr>
        <w:t xml:space="preserve">Dojednáva sa, že poistenie sa vzťahuje na zodpovednosť Poisteného za škodu na veciach, ktoré si u Poisteného jeho zamestnanci odložili pri plnení pracovných úloh alebo v priamej súvislosti s ním na mieste na to určenom alebo na mieste, kde sa obvykle odkladajú. Pre účely tohto poistného krytia škoda znamená aj krádež veci, ktorú si zamestnanec odložil pri plnení pracovných úloh alebo v priamej súvislosti s ním, na mieste na to určenom alebo na mieste, kde sa obvykle odkladajú, avšak len za predpokladu, že ku krádeži došlo preukázateľne násilným prekonaním fyzických prekážok alebo opatrení chrániacich vec pred krádežou. Každá krádež veci zamestnanca musí byť šetrená orgánmi polície. Dojednáva sa, že poistenie sa vzťahuje aj na zodpovednosť za škodu spôsobenú odcudzením peňazí a cenností zamestnancov do </w:t>
      </w:r>
      <w:proofErr w:type="spellStart"/>
      <w:r w:rsidRPr="005D3A0D">
        <w:rPr>
          <w:rFonts w:cs="Calibri"/>
        </w:rPr>
        <w:t>sublimitu</w:t>
      </w:r>
      <w:proofErr w:type="spellEnd"/>
      <w:r w:rsidRPr="005D3A0D">
        <w:rPr>
          <w:rFonts w:cs="Calibri"/>
        </w:rPr>
        <w:t xml:space="preserve"> 664,00 EUR pre jednu škodovú udalosť  a </w:t>
      </w:r>
      <w:r w:rsidRPr="005D3A0D">
        <w:rPr>
          <w:rFonts w:cs="Calibri"/>
          <w:b/>
        </w:rPr>
        <w:t>10.000,00 EUR</w:t>
      </w:r>
      <w:r w:rsidRPr="005D3A0D">
        <w:rPr>
          <w:rFonts w:cs="Calibri"/>
        </w:rPr>
        <w:t xml:space="preserve"> pre všetky škodové udalosti, ktoré vzniknú počas jedného poistného obdobia.</w:t>
      </w:r>
    </w:p>
    <w:p w:rsidR="00B012CE" w:rsidRPr="005D3A0D" w:rsidRDefault="00B012CE" w:rsidP="00613795">
      <w:pPr>
        <w:pStyle w:val="Odsekzoznamu"/>
        <w:numPr>
          <w:ilvl w:val="3"/>
          <w:numId w:val="12"/>
        </w:numPr>
        <w:autoSpaceDE w:val="0"/>
        <w:autoSpaceDN w:val="0"/>
        <w:spacing w:after="0"/>
        <w:ind w:left="851" w:right="1" w:hanging="851"/>
        <w:jc w:val="both"/>
        <w:rPr>
          <w:rFonts w:cs="Calibri"/>
          <w:b/>
          <w:bCs/>
        </w:rPr>
      </w:pPr>
      <w:r w:rsidRPr="005D3A0D">
        <w:rPr>
          <w:rFonts w:cs="Calibri"/>
          <w:b/>
        </w:rPr>
        <w:t xml:space="preserve">Zodpovednosť za škodu spôsobenú na veciach ubytovaných osôb </w:t>
      </w:r>
      <w:r w:rsidRPr="005D3A0D">
        <w:rPr>
          <w:rFonts w:cs="Calibri"/>
        </w:rPr>
        <w:t xml:space="preserve">Dojednáva sa, že poistenie sa vzťahuje na zodpovednosť za škodu vzniknutú na veciach, ktoré boli ubytovanými osobami vnesené do ubytovacieho zariadenia a ak je s prevádzkou niektorej činnosti Poisteného spravidla spojené odkladanie vecí, aj za škody na veciach odložených na mieste na to určenom alebo na mieste, kde sa obvykle odkladajú, pokiaľ Poistený za takúto škodu zodpovedá podľa príslušných právnych predpisov. Dojednáva sa, že poistenie sa vzťahuje aj na zodpovednosť za škodu spôsobenú odcudzením peňazí a cenností ubytovaných osôb do </w:t>
      </w:r>
      <w:proofErr w:type="spellStart"/>
      <w:r w:rsidRPr="005D3A0D">
        <w:rPr>
          <w:rFonts w:cs="Calibri"/>
        </w:rPr>
        <w:t>sublimitu</w:t>
      </w:r>
      <w:proofErr w:type="spellEnd"/>
      <w:r w:rsidRPr="005D3A0D">
        <w:rPr>
          <w:rFonts w:cs="Calibri"/>
        </w:rPr>
        <w:t xml:space="preserve"> </w:t>
      </w:r>
      <w:r w:rsidRPr="005D3A0D">
        <w:rPr>
          <w:rFonts w:cs="Calibri"/>
          <w:b/>
        </w:rPr>
        <w:t>5.000,00</w:t>
      </w:r>
      <w:r w:rsidRPr="005D3A0D">
        <w:rPr>
          <w:rFonts w:cs="Calibri"/>
        </w:rPr>
        <w:t xml:space="preserve"> EUR pre jednu škodovú udalosť a </w:t>
      </w:r>
      <w:r w:rsidRPr="005D3A0D">
        <w:rPr>
          <w:rFonts w:cs="Calibri"/>
          <w:b/>
        </w:rPr>
        <w:t>10.000,00 EUR</w:t>
      </w:r>
      <w:r w:rsidRPr="005D3A0D">
        <w:rPr>
          <w:rFonts w:cs="Calibri"/>
        </w:rPr>
        <w:t xml:space="preserve"> pre všetky škodové udalosti, ktoré vzniknú počas jedného poistného obdobia.</w:t>
      </w:r>
    </w:p>
    <w:p w:rsidR="00B012CE" w:rsidRPr="005D3A0D" w:rsidRDefault="00B012CE" w:rsidP="00613795">
      <w:pPr>
        <w:pStyle w:val="Odsekzoznamu"/>
        <w:numPr>
          <w:ilvl w:val="3"/>
          <w:numId w:val="12"/>
        </w:numPr>
        <w:autoSpaceDE w:val="0"/>
        <w:autoSpaceDN w:val="0"/>
        <w:spacing w:after="0"/>
        <w:ind w:left="851" w:right="1" w:hanging="851"/>
        <w:jc w:val="both"/>
        <w:rPr>
          <w:rFonts w:cs="Calibri"/>
          <w:b/>
          <w:bCs/>
        </w:rPr>
      </w:pPr>
      <w:r w:rsidRPr="005D3A0D">
        <w:rPr>
          <w:rFonts w:cs="Calibri"/>
          <w:b/>
          <w:lang w:eastAsia="cs-CZ"/>
        </w:rPr>
        <w:t xml:space="preserve">Škody spôsobené prevádzkou strojov na automobilovom podvozku </w:t>
      </w:r>
      <w:r w:rsidRPr="005D3A0D">
        <w:rPr>
          <w:rFonts w:cs="Calibri"/>
          <w:lang w:eastAsia="cs-CZ"/>
        </w:rPr>
        <w:t xml:space="preserve">Poistenie sa nevzťahuje na škodu spôsobenú alebo vyplývajúcu z vlastníctva, správy alebo prevádzky akéhokoľvek motorového vozidla Poisteným. Táto výluka sa však nevzťahuje na škody spôsobené </w:t>
      </w:r>
      <w:r w:rsidRPr="005D3A0D">
        <w:rPr>
          <w:rFonts w:cs="Calibri"/>
          <w:lang w:eastAsia="cs-CZ"/>
        </w:rPr>
        <w:lastRenderedPageBreak/>
        <w:t>prevádzkou strojov na automobilovom podvozku ak škoda nastane v dôsledku používania týchto strojov.</w:t>
      </w:r>
    </w:p>
    <w:p w:rsidR="00B012CE" w:rsidRPr="005D3A0D" w:rsidRDefault="00B012CE" w:rsidP="00613795">
      <w:pPr>
        <w:pStyle w:val="Odsekzoznamu"/>
        <w:numPr>
          <w:ilvl w:val="3"/>
          <w:numId w:val="12"/>
        </w:numPr>
        <w:autoSpaceDE w:val="0"/>
        <w:autoSpaceDN w:val="0"/>
        <w:spacing w:after="0"/>
        <w:ind w:left="851" w:right="1" w:hanging="851"/>
        <w:jc w:val="both"/>
        <w:rPr>
          <w:rFonts w:cs="Calibri"/>
          <w:b/>
          <w:bCs/>
        </w:rPr>
      </w:pPr>
      <w:r w:rsidRPr="005D3A0D">
        <w:rPr>
          <w:rFonts w:cs="Calibri"/>
          <w:b/>
          <w:bCs/>
          <w:lang w:eastAsia="cs-CZ"/>
        </w:rPr>
        <w:t xml:space="preserve">Infekčné choroby </w:t>
      </w:r>
      <w:r w:rsidRPr="005D3A0D">
        <w:rPr>
          <w:rFonts w:cs="Calibri"/>
          <w:bCs/>
          <w:lang w:eastAsia="cs-CZ"/>
        </w:rPr>
        <w:t>Poistenie sa vzťahuje aj na zodpovednosť za škodu vyplývajúcu z infekčných chorôb.</w:t>
      </w:r>
    </w:p>
    <w:p w:rsidR="00B012CE" w:rsidRPr="005D3A0D" w:rsidRDefault="00B012CE" w:rsidP="00613795">
      <w:pPr>
        <w:pStyle w:val="Odsekzoznamu"/>
        <w:numPr>
          <w:ilvl w:val="3"/>
          <w:numId w:val="12"/>
        </w:numPr>
        <w:autoSpaceDE w:val="0"/>
        <w:autoSpaceDN w:val="0"/>
        <w:spacing w:after="0"/>
        <w:ind w:left="851" w:right="1" w:hanging="851"/>
        <w:jc w:val="both"/>
        <w:rPr>
          <w:rFonts w:cs="Calibri"/>
          <w:b/>
          <w:bCs/>
        </w:rPr>
      </w:pPr>
      <w:r w:rsidRPr="005D3A0D">
        <w:rPr>
          <w:rFonts w:cs="Calibri"/>
          <w:b/>
          <w:lang w:eastAsia="cs-CZ"/>
        </w:rPr>
        <w:t xml:space="preserve">Organizácia športových, kultúrnych a iných spoločenských podujatí </w:t>
      </w:r>
      <w:r w:rsidRPr="005D3A0D">
        <w:rPr>
          <w:rFonts w:cs="Calibri"/>
          <w:bCs/>
          <w:lang w:eastAsia="cs-CZ"/>
        </w:rPr>
        <w:t xml:space="preserve">Poistenie sa vzťahuje aj na zodpovednosť za škodu spôsobenú pri športovej činnosti, slávnosti, spoločenskom podujatí, slávnostnom sprievode alebo inej kultúrno-zábavnej akcii. </w:t>
      </w:r>
    </w:p>
    <w:p w:rsidR="00B012CE" w:rsidRPr="005D3A0D" w:rsidRDefault="00B012CE" w:rsidP="00613795">
      <w:pPr>
        <w:pStyle w:val="Odsekzoznamu"/>
        <w:numPr>
          <w:ilvl w:val="3"/>
          <w:numId w:val="12"/>
        </w:numPr>
        <w:autoSpaceDE w:val="0"/>
        <w:autoSpaceDN w:val="0"/>
        <w:spacing w:after="0" w:line="240" w:lineRule="auto"/>
        <w:ind w:left="851" w:right="1" w:hanging="851"/>
        <w:jc w:val="both"/>
        <w:rPr>
          <w:rFonts w:cs="Calibri"/>
          <w:b/>
          <w:bCs/>
        </w:rPr>
      </w:pPr>
      <w:r w:rsidRPr="005D3A0D">
        <w:rPr>
          <w:rFonts w:cs="Calibri"/>
          <w:b/>
          <w:bCs/>
          <w:lang w:eastAsia="cs-CZ"/>
        </w:rPr>
        <w:t xml:space="preserve">Škoda spôsobená náhlym únikom znečisťujúcich látok </w:t>
      </w:r>
      <w:r w:rsidRPr="005D3A0D">
        <w:rPr>
          <w:rFonts w:cs="Calibri"/>
          <w:bCs/>
          <w:lang w:eastAsia="cs-CZ"/>
        </w:rPr>
        <w:t>Poistenie sa vzťahuje aj na zodpovednosť Poisteného za škodu vyplývajúcu alebo akýkoľvek nárok súvisiaci so skutočným, predpokladaným alebo hroziacim únikom, vypustením, rozptýlením alebo uvoľnením akýchkoľvek znečisťujúcich látok (ďalej len únik). Poistenie sa nevzťahuje na nároky uplatnené v zmysle Smernice Európskeho parlamentu a Rady 2004/35/ES o environmentálnej zodpovednosti pri prevencii a náprave environmentálnych škôd alebo v zmysle všeobecne záväzných právnych predpisov upravujúcich environmentálnu zodpovednosť alebo nápravu environmentálnych škôd.</w:t>
      </w:r>
    </w:p>
    <w:p w:rsidR="00B012CE" w:rsidRPr="005D3A0D" w:rsidRDefault="00B012CE" w:rsidP="00613795">
      <w:pPr>
        <w:pStyle w:val="Odsekzoznamu"/>
        <w:numPr>
          <w:ilvl w:val="3"/>
          <w:numId w:val="12"/>
        </w:numPr>
        <w:autoSpaceDE w:val="0"/>
        <w:autoSpaceDN w:val="0"/>
        <w:spacing w:after="0" w:line="240" w:lineRule="auto"/>
        <w:ind w:left="851" w:right="1" w:hanging="851"/>
        <w:jc w:val="both"/>
        <w:rPr>
          <w:rFonts w:cs="Calibri"/>
          <w:b/>
          <w:bCs/>
        </w:rPr>
      </w:pPr>
      <w:r w:rsidRPr="005D3A0D">
        <w:rPr>
          <w:rFonts w:cs="Calibri"/>
          <w:b/>
        </w:rPr>
        <w:t xml:space="preserve">Náhrady nákladov právnej obhajoby: </w:t>
      </w:r>
      <w:r w:rsidRPr="005D3A0D">
        <w:rPr>
          <w:rFonts w:cs="Calibri"/>
        </w:rPr>
        <w:t>P</w:t>
      </w:r>
      <w:r>
        <w:rPr>
          <w:rFonts w:cs="Calibri"/>
        </w:rPr>
        <w:t>o</w:t>
      </w:r>
      <w:r w:rsidRPr="005D3A0D">
        <w:rPr>
          <w:rFonts w:cs="Calibri"/>
        </w:rPr>
        <w:t>isťovateľ ďalej nahradí v súvislosti s poistnou udalosťou, ktorá je dôvodom vzniku práva na plnenie Poisťovateľa za poisteného výdavky:</w:t>
      </w:r>
    </w:p>
    <w:p w:rsidR="00B012CE" w:rsidRPr="005D3A0D" w:rsidRDefault="00B012CE" w:rsidP="00613795">
      <w:pPr>
        <w:numPr>
          <w:ilvl w:val="0"/>
          <w:numId w:val="10"/>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5D3A0D">
        <w:rPr>
          <w:rFonts w:asciiTheme="minorHAnsi" w:hAnsiTheme="minorHAnsi" w:cs="Calibri"/>
        </w:rPr>
        <w:t>obhajoby Poisteného v prípravnom konaní a pred súdom v trestnom konaní vedenom proti Poistenému,</w:t>
      </w:r>
    </w:p>
    <w:p w:rsidR="00B012CE" w:rsidRPr="005D3A0D" w:rsidRDefault="00B012CE" w:rsidP="00613795">
      <w:pPr>
        <w:numPr>
          <w:ilvl w:val="0"/>
          <w:numId w:val="10"/>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5D3A0D">
        <w:rPr>
          <w:rFonts w:asciiTheme="minorHAnsi" w:hAnsiTheme="minorHAnsi" w:cs="Calibri"/>
        </w:rPr>
        <w:t>občianskeho súdneho konania o náhrade škody pred príslušným orgánom, ak toto konanie bolo potrebné na zistenie zodpovednosti Poisteného alebo výšky plnenia P</w:t>
      </w:r>
      <w:r>
        <w:rPr>
          <w:rFonts w:asciiTheme="minorHAnsi" w:hAnsiTheme="minorHAnsi" w:cs="Calibri"/>
        </w:rPr>
        <w:t>o</w:t>
      </w:r>
      <w:r w:rsidRPr="005D3A0D">
        <w:rPr>
          <w:rFonts w:asciiTheme="minorHAnsi" w:hAnsiTheme="minorHAnsi" w:cs="Calibri"/>
        </w:rPr>
        <w:t>isťovateľa, pokiaľ je Poistený povinný ich uhradiť, ako aj všetky trovy právneho zastúpenia Poisteného ako aj trovy protistrán v prípade, ak Poistený nebude mať v konaní úspech a vznikne mu povinnosť nahradiť trovy protistrany,</w:t>
      </w:r>
    </w:p>
    <w:p w:rsidR="00B012CE" w:rsidRPr="005D3A0D" w:rsidRDefault="00B012CE" w:rsidP="00613795">
      <w:pPr>
        <w:numPr>
          <w:ilvl w:val="0"/>
          <w:numId w:val="10"/>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5D3A0D">
        <w:rPr>
          <w:rFonts w:asciiTheme="minorHAnsi" w:hAnsiTheme="minorHAnsi" w:cs="Calibri"/>
        </w:rPr>
        <w:t>náklady mimosúdneho prerokovávania nárokov poškodeného, vzniknuté poškodenému alebo jeho zástupcovi, pokiaľ je Poistený povinný ich uhradiť,</w:t>
      </w:r>
    </w:p>
    <w:p w:rsidR="00B012CE" w:rsidRPr="005D3A0D" w:rsidRDefault="00B012CE" w:rsidP="00613795">
      <w:pPr>
        <w:numPr>
          <w:ilvl w:val="0"/>
          <w:numId w:val="10"/>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5D3A0D">
        <w:rPr>
          <w:rFonts w:asciiTheme="minorHAnsi" w:hAnsiTheme="minorHAnsi" w:cs="Calibri"/>
        </w:rPr>
        <w:t>náklady na zistenie príčiny vzniku škody.</w:t>
      </w:r>
    </w:p>
    <w:p w:rsidR="00B012CE" w:rsidRPr="005D3A0D" w:rsidRDefault="00B012CE" w:rsidP="00B012CE">
      <w:pPr>
        <w:autoSpaceDE w:val="0"/>
        <w:autoSpaceDN w:val="0"/>
        <w:adjustRightInd w:val="0"/>
        <w:spacing w:line="259" w:lineRule="auto"/>
        <w:jc w:val="both"/>
        <w:rPr>
          <w:rFonts w:asciiTheme="minorHAnsi" w:hAnsiTheme="minorHAnsi" w:cs="Calibri"/>
          <w:b/>
        </w:rPr>
      </w:pPr>
    </w:p>
    <w:p w:rsidR="00B012CE" w:rsidRPr="005D3A0D" w:rsidRDefault="00B012CE" w:rsidP="00613795">
      <w:pPr>
        <w:pStyle w:val="Odsekzoznamu"/>
        <w:numPr>
          <w:ilvl w:val="1"/>
          <w:numId w:val="12"/>
        </w:numPr>
        <w:autoSpaceDE w:val="0"/>
        <w:autoSpaceDN w:val="0"/>
        <w:adjustRightInd w:val="0"/>
        <w:spacing w:after="0"/>
        <w:ind w:left="851" w:hanging="851"/>
        <w:jc w:val="both"/>
        <w:rPr>
          <w:rFonts w:cs="Calibri"/>
        </w:rPr>
      </w:pPr>
      <w:r w:rsidRPr="005D3A0D">
        <w:rPr>
          <w:rFonts w:cs="Calibri"/>
          <w:b/>
        </w:rPr>
        <w:t>Územná platnosť poistenia:</w:t>
      </w:r>
      <w:r w:rsidRPr="005D3A0D">
        <w:rPr>
          <w:rFonts w:cs="Calibri"/>
        </w:rPr>
        <w:t xml:space="preserve"> Celý svet s výnimkou USA a Kanady</w:t>
      </w:r>
    </w:p>
    <w:p w:rsidR="00B012CE" w:rsidRPr="005D3A0D" w:rsidRDefault="00B012CE" w:rsidP="00613795">
      <w:pPr>
        <w:pStyle w:val="Odsekzoznamu"/>
        <w:numPr>
          <w:ilvl w:val="1"/>
          <w:numId w:val="12"/>
        </w:numPr>
        <w:autoSpaceDE w:val="0"/>
        <w:autoSpaceDN w:val="0"/>
        <w:adjustRightInd w:val="0"/>
        <w:spacing w:after="0"/>
        <w:ind w:left="851" w:hanging="851"/>
        <w:jc w:val="both"/>
        <w:rPr>
          <w:rFonts w:cs="Calibri"/>
        </w:rPr>
      </w:pPr>
      <w:r w:rsidRPr="005D3A0D">
        <w:rPr>
          <w:rFonts w:cs="Calibri"/>
          <w:b/>
        </w:rPr>
        <w:t xml:space="preserve">Poistná suma: 1.000.000,00 EUR </w:t>
      </w:r>
      <w:r w:rsidRPr="005D3A0D">
        <w:rPr>
          <w:rFonts w:cs="Arial"/>
          <w:bCs/>
        </w:rPr>
        <w:t>pre jednu a všetky poistné udalosti, ktoré nastanú v priebehu poistného obdobia</w:t>
      </w:r>
    </w:p>
    <w:p w:rsidR="00B012CE" w:rsidRPr="005D3A0D" w:rsidRDefault="00B012CE" w:rsidP="00613795">
      <w:pPr>
        <w:pStyle w:val="Odsekzoznamu"/>
        <w:numPr>
          <w:ilvl w:val="1"/>
          <w:numId w:val="12"/>
        </w:numPr>
        <w:autoSpaceDE w:val="0"/>
        <w:autoSpaceDN w:val="0"/>
        <w:adjustRightInd w:val="0"/>
        <w:spacing w:after="0"/>
        <w:ind w:left="851" w:hanging="851"/>
        <w:jc w:val="both"/>
        <w:rPr>
          <w:rFonts w:cs="Calibri"/>
        </w:rPr>
      </w:pPr>
      <w:r w:rsidRPr="005D3A0D">
        <w:rPr>
          <w:rFonts w:cs="Calibri"/>
          <w:b/>
        </w:rPr>
        <w:t xml:space="preserve">Spoluúčasť:  </w:t>
      </w:r>
      <w:r w:rsidRPr="005D3A0D">
        <w:rPr>
          <w:rFonts w:cs="Calibri"/>
        </w:rPr>
        <w:t>Poistenie sa dojednáva so spoluúčasťou Poisteného vo výške 5% min, 1.000,00</w:t>
      </w:r>
      <w:r w:rsidRPr="005D3A0D">
        <w:rPr>
          <w:rFonts w:cs="Calibri"/>
          <w:bCs/>
        </w:rPr>
        <w:t xml:space="preserve"> EUR</w:t>
      </w:r>
      <w:r w:rsidRPr="005D3A0D">
        <w:rPr>
          <w:rFonts w:cs="Calibri"/>
        </w:rPr>
        <w:t xml:space="preserve"> pre jednu a každú škodovú udalosť, okrem:</w:t>
      </w:r>
    </w:p>
    <w:p w:rsidR="00B012CE" w:rsidRPr="005D3A0D" w:rsidRDefault="00B012CE" w:rsidP="00B012CE">
      <w:pPr>
        <w:pStyle w:val="Odsekzoznamu"/>
        <w:ind w:left="1418" w:hanging="567"/>
        <w:jc w:val="both"/>
        <w:rPr>
          <w:rFonts w:cs="Calibri"/>
        </w:rPr>
      </w:pPr>
      <w:r>
        <w:rPr>
          <w:rFonts w:cs="Calibri"/>
        </w:rPr>
        <w:t>a)</w:t>
      </w:r>
      <w:r w:rsidRPr="005D3A0D">
        <w:rPr>
          <w:rFonts w:cs="Calibri"/>
        </w:rPr>
        <w:tab/>
        <w:t>škody na veciach hostí</w:t>
      </w:r>
      <w:r>
        <w:rPr>
          <w:rFonts w:cs="Calibri"/>
        </w:rPr>
        <w:t xml:space="preserve"> </w:t>
      </w:r>
      <w:r w:rsidRPr="005D3A0D">
        <w:rPr>
          <w:rFonts w:cs="Calibri"/>
        </w:rPr>
        <w:t>so spoluúčasťou Poisteného vo výške 100,00 EUR</w:t>
      </w:r>
    </w:p>
    <w:p w:rsidR="00B012CE" w:rsidRPr="005D3A0D" w:rsidRDefault="00B012CE" w:rsidP="00B012CE">
      <w:pPr>
        <w:pStyle w:val="Odsekzoznamu"/>
        <w:ind w:left="1418" w:hanging="567"/>
        <w:jc w:val="both"/>
        <w:rPr>
          <w:rFonts w:cs="Calibri"/>
        </w:rPr>
      </w:pPr>
      <w:r>
        <w:rPr>
          <w:rFonts w:cs="Calibri"/>
        </w:rPr>
        <w:t>b)</w:t>
      </w:r>
      <w:r w:rsidRPr="005D3A0D">
        <w:rPr>
          <w:rFonts w:cs="Calibri"/>
        </w:rPr>
        <w:tab/>
        <w:t>regresy Sociálnej a zdravotných poisťovní so spoluúčasťou Poisteného vo výške 100,00 EUR</w:t>
      </w:r>
    </w:p>
    <w:p w:rsidR="00B012CE" w:rsidRPr="005D3A0D" w:rsidRDefault="00B012CE" w:rsidP="00B012CE">
      <w:pPr>
        <w:pStyle w:val="Odsekzoznamu"/>
        <w:ind w:left="1418" w:hanging="567"/>
        <w:jc w:val="both"/>
        <w:rPr>
          <w:rFonts w:cs="Calibri"/>
        </w:rPr>
      </w:pPr>
      <w:r>
        <w:rPr>
          <w:rFonts w:cs="Calibri"/>
        </w:rPr>
        <w:t>c)</w:t>
      </w:r>
      <w:r w:rsidRPr="005D3A0D">
        <w:rPr>
          <w:rFonts w:cs="Calibri"/>
        </w:rPr>
        <w:tab/>
        <w:t>škody na veciach zamestnancov so spoluúčasťou Poisteného vo výške 30,00 EUR</w:t>
      </w:r>
    </w:p>
    <w:p w:rsidR="00B012CE" w:rsidRPr="005D3A0D" w:rsidRDefault="00B012CE" w:rsidP="00B012CE">
      <w:pPr>
        <w:pStyle w:val="Odsekzoznamu"/>
        <w:ind w:left="1418" w:hanging="567"/>
        <w:jc w:val="both"/>
        <w:rPr>
          <w:rFonts w:cs="Calibri"/>
        </w:rPr>
      </w:pPr>
      <w:r>
        <w:rPr>
          <w:rFonts w:cs="Calibri"/>
        </w:rPr>
        <w:t>d)</w:t>
      </w:r>
      <w:r w:rsidRPr="005D3A0D">
        <w:rPr>
          <w:rFonts w:cs="Calibri"/>
        </w:rPr>
        <w:tab/>
        <w:t>škody na veciach návštevníkov</w:t>
      </w:r>
      <w:r>
        <w:rPr>
          <w:rFonts w:cs="Calibri"/>
        </w:rPr>
        <w:t xml:space="preserve"> </w:t>
      </w:r>
      <w:r w:rsidRPr="005D3A0D">
        <w:rPr>
          <w:rFonts w:cs="Calibri"/>
        </w:rPr>
        <w:t>so spoluúčasťou Poisteného vo výške 100,00 EUR</w:t>
      </w:r>
    </w:p>
    <w:p w:rsidR="00B012CE" w:rsidRPr="005D3A0D" w:rsidRDefault="00B012CE" w:rsidP="00613795">
      <w:pPr>
        <w:pStyle w:val="Odsekzoznamu"/>
        <w:numPr>
          <w:ilvl w:val="1"/>
          <w:numId w:val="12"/>
        </w:numPr>
        <w:spacing w:after="0"/>
        <w:ind w:left="851" w:hanging="851"/>
        <w:jc w:val="both"/>
        <w:rPr>
          <w:rFonts w:cs="Calibri"/>
        </w:rPr>
      </w:pPr>
      <w:r w:rsidRPr="005D3A0D">
        <w:rPr>
          <w:rFonts w:cs="Calibri"/>
        </w:rPr>
        <w:t>Poisťovateľ nemôže znížiť požadovaný rozsah poistenia svojimi Všeobecnými poistnými podmienkami, Osobitnými poistnými podmienkami (ďalej len „OPP“) ani zmluvnými dojednaniami (ďalej len „Zmluvné dojednania“). V prípade ak by Všeobecné poistné podmienky, OPP a Zmluvné dojednania obsahovali výluky, ktoré by akýmkoľvek spôsobom menili alebo obmedzovali tento rozsah poistného krytia</w:t>
      </w:r>
      <w:r>
        <w:rPr>
          <w:rFonts w:cs="Calibri"/>
        </w:rPr>
        <w:t xml:space="preserve"> uvedený v bode 2 tohto článku</w:t>
      </w:r>
      <w:r w:rsidRPr="005D3A0D">
        <w:rPr>
          <w:rFonts w:cs="Calibri"/>
        </w:rPr>
        <w:t xml:space="preserve">, majú ustanovenia definované v tomto rozsahu </w:t>
      </w:r>
      <w:r>
        <w:rPr>
          <w:rFonts w:cs="Calibri"/>
        </w:rPr>
        <w:t>v bode 2 tohto článku</w:t>
      </w:r>
      <w:r w:rsidRPr="005D3A0D">
        <w:rPr>
          <w:rFonts w:cs="Calibri"/>
        </w:rPr>
        <w:t xml:space="preserve"> prednosť pred akýmikoľvek ustanoveniami a výlukami obsiahnutými vo Všeobecných poistných podmienkach, OPP a Zmluvných dojednaniach.</w:t>
      </w:r>
    </w:p>
    <w:p w:rsidR="00B012CE" w:rsidRDefault="00B012CE" w:rsidP="00B012CE">
      <w:pPr>
        <w:spacing w:line="259" w:lineRule="auto"/>
        <w:jc w:val="both"/>
        <w:rPr>
          <w:rFonts w:asciiTheme="minorHAnsi" w:hAnsiTheme="minorHAnsi"/>
          <w:bCs/>
        </w:rPr>
      </w:pPr>
    </w:p>
    <w:p w:rsidR="00B012CE" w:rsidRDefault="00B012CE" w:rsidP="00B012CE">
      <w:pPr>
        <w:spacing w:line="259" w:lineRule="auto"/>
        <w:jc w:val="both"/>
        <w:rPr>
          <w:rFonts w:asciiTheme="minorHAnsi" w:hAnsiTheme="minorHAnsi"/>
          <w:bCs/>
        </w:rPr>
      </w:pPr>
    </w:p>
    <w:p w:rsidR="00B012CE" w:rsidRPr="00C001DE" w:rsidRDefault="00B012CE" w:rsidP="00B012CE">
      <w:pPr>
        <w:spacing w:line="259" w:lineRule="auto"/>
        <w:jc w:val="both"/>
        <w:rPr>
          <w:rFonts w:asciiTheme="minorHAnsi" w:hAnsiTheme="minorHAnsi"/>
          <w:bCs/>
        </w:rPr>
      </w:pPr>
    </w:p>
    <w:p w:rsidR="00B012CE" w:rsidRPr="002C2B67" w:rsidRDefault="00B012CE" w:rsidP="00B012CE">
      <w:pPr>
        <w:pStyle w:val="Zarkazkladnhotextu"/>
        <w:spacing w:after="0" w:line="259" w:lineRule="auto"/>
        <w:ind w:left="0"/>
        <w:jc w:val="center"/>
        <w:rPr>
          <w:rFonts w:asciiTheme="minorHAnsi" w:hAnsiTheme="minorHAnsi"/>
          <w:b/>
          <w:bCs/>
          <w:szCs w:val="22"/>
        </w:rPr>
      </w:pPr>
      <w:r w:rsidRPr="002C2B67">
        <w:rPr>
          <w:rFonts w:asciiTheme="minorHAnsi" w:hAnsiTheme="minorHAnsi"/>
          <w:b/>
          <w:bCs/>
          <w:szCs w:val="22"/>
        </w:rPr>
        <w:lastRenderedPageBreak/>
        <w:t>Č</w:t>
      </w:r>
      <w:r>
        <w:rPr>
          <w:rFonts w:asciiTheme="minorHAnsi" w:hAnsiTheme="minorHAnsi"/>
          <w:b/>
          <w:bCs/>
          <w:szCs w:val="22"/>
        </w:rPr>
        <w:t>LÁNOK</w:t>
      </w:r>
      <w:r w:rsidRPr="002C2B67">
        <w:rPr>
          <w:rFonts w:asciiTheme="minorHAnsi" w:hAnsiTheme="minorHAnsi"/>
          <w:b/>
          <w:bCs/>
          <w:szCs w:val="22"/>
        </w:rPr>
        <w:t xml:space="preserve"> I</w:t>
      </w:r>
      <w:r>
        <w:rPr>
          <w:rFonts w:asciiTheme="minorHAnsi" w:hAnsiTheme="minorHAnsi"/>
          <w:b/>
          <w:bCs/>
          <w:szCs w:val="22"/>
        </w:rPr>
        <w:t>V</w:t>
      </w:r>
      <w:r w:rsidRPr="002C2B67">
        <w:rPr>
          <w:rFonts w:asciiTheme="minorHAnsi" w:hAnsiTheme="minorHAnsi"/>
          <w:b/>
          <w:bCs/>
          <w:szCs w:val="22"/>
        </w:rPr>
        <w:t>.</w:t>
      </w:r>
    </w:p>
    <w:p w:rsidR="00B012CE" w:rsidRDefault="00B012CE" w:rsidP="00B012CE">
      <w:pPr>
        <w:pStyle w:val="Zarkazkladnhotextu"/>
        <w:spacing w:after="0" w:line="259" w:lineRule="auto"/>
        <w:ind w:left="0"/>
        <w:jc w:val="center"/>
        <w:rPr>
          <w:rFonts w:asciiTheme="minorHAnsi" w:hAnsiTheme="minorHAnsi"/>
          <w:b/>
          <w:bCs/>
          <w:szCs w:val="22"/>
        </w:rPr>
      </w:pPr>
      <w:r w:rsidRPr="002C2B67">
        <w:rPr>
          <w:rFonts w:asciiTheme="minorHAnsi" w:hAnsiTheme="minorHAnsi"/>
          <w:b/>
          <w:bCs/>
          <w:szCs w:val="22"/>
        </w:rPr>
        <w:t>S</w:t>
      </w:r>
      <w:r>
        <w:rPr>
          <w:rFonts w:asciiTheme="minorHAnsi" w:hAnsiTheme="minorHAnsi"/>
          <w:b/>
          <w:bCs/>
          <w:szCs w:val="22"/>
        </w:rPr>
        <w:t>PÔSOB A PODMIENKY POSKYTOVANIA POISTENIA</w:t>
      </w:r>
    </w:p>
    <w:p w:rsidR="00B012CE" w:rsidRPr="002C2B67" w:rsidRDefault="00B012CE" w:rsidP="00B012CE">
      <w:pPr>
        <w:pStyle w:val="Zarkazkladnhotextu"/>
        <w:spacing w:after="0" w:line="259" w:lineRule="auto"/>
        <w:ind w:left="0"/>
        <w:jc w:val="center"/>
        <w:rPr>
          <w:rFonts w:asciiTheme="minorHAnsi" w:hAnsiTheme="minorHAnsi"/>
          <w:b/>
          <w:bCs/>
          <w:szCs w:val="22"/>
        </w:rPr>
      </w:pPr>
    </w:p>
    <w:p w:rsidR="00B012CE" w:rsidRPr="00A4640E" w:rsidRDefault="00B012CE" w:rsidP="00B012CE">
      <w:pPr>
        <w:ind w:left="851" w:hanging="851"/>
        <w:jc w:val="both"/>
        <w:rPr>
          <w:color w:val="000000"/>
        </w:rPr>
      </w:pPr>
      <w:r w:rsidRPr="00A4640E">
        <w:rPr>
          <w:rFonts w:asciiTheme="minorHAnsi" w:hAnsiTheme="minorHAnsi"/>
        </w:rPr>
        <w:t>1</w:t>
      </w:r>
      <w:r>
        <w:rPr>
          <w:rFonts w:asciiTheme="minorHAnsi" w:hAnsiTheme="minorHAnsi"/>
        </w:rPr>
        <w:t>.</w:t>
      </w:r>
      <w:r w:rsidRPr="00A4640E">
        <w:rPr>
          <w:rFonts w:asciiTheme="minorHAnsi" w:hAnsiTheme="minorHAnsi"/>
        </w:rPr>
        <w:tab/>
      </w:r>
      <w:r>
        <w:rPr>
          <w:rFonts w:asciiTheme="minorHAnsi" w:hAnsiTheme="minorHAnsi"/>
        </w:rPr>
        <w:tab/>
      </w:r>
      <w:r w:rsidRPr="00A4640E">
        <w:rPr>
          <w:rFonts w:asciiTheme="minorHAnsi" w:hAnsiTheme="minorHAnsi"/>
        </w:rPr>
        <w:t xml:space="preserve">Poistná zmluva je uzatvorená v súlade s príslušnými ustanoveniami Občianskeho zákonníka. Súčasťou </w:t>
      </w:r>
      <w:r>
        <w:rPr>
          <w:rFonts w:asciiTheme="minorHAnsi" w:hAnsiTheme="minorHAnsi"/>
        </w:rPr>
        <w:t>P</w:t>
      </w:r>
      <w:r w:rsidRPr="00A4640E">
        <w:rPr>
          <w:rFonts w:asciiTheme="minorHAnsi" w:hAnsiTheme="minorHAnsi"/>
        </w:rPr>
        <w:t xml:space="preserve">oistnej zmluvy budú vždy Všeobecné poistné podmienky Poisťovateľa a Osobitné poistné podmienky Poisťovateľa, resp. Zmluvné dojednania pre jednotlivé druhy poistenia, ktoré sú zároveň aj Prílohou č. </w:t>
      </w:r>
      <w:r>
        <w:rPr>
          <w:rFonts w:asciiTheme="minorHAnsi" w:hAnsiTheme="minorHAnsi"/>
        </w:rPr>
        <w:t>1</w:t>
      </w:r>
      <w:r w:rsidRPr="00A4640E">
        <w:rPr>
          <w:rFonts w:asciiTheme="minorHAnsi" w:hAnsiTheme="minorHAnsi"/>
        </w:rPr>
        <w:t xml:space="preserve"> tejto </w:t>
      </w:r>
      <w:r>
        <w:rPr>
          <w:rFonts w:asciiTheme="minorHAnsi" w:hAnsiTheme="minorHAnsi"/>
        </w:rPr>
        <w:t>P</w:t>
      </w:r>
      <w:r w:rsidRPr="00A4640E">
        <w:rPr>
          <w:rFonts w:asciiTheme="minorHAnsi" w:hAnsiTheme="minorHAnsi"/>
        </w:rPr>
        <w:t xml:space="preserve">oistnej zmluvy, pričom ustanovenia uvedené v tejto </w:t>
      </w:r>
      <w:r>
        <w:rPr>
          <w:rFonts w:asciiTheme="minorHAnsi" w:hAnsiTheme="minorHAnsi"/>
        </w:rPr>
        <w:t>P</w:t>
      </w:r>
      <w:r w:rsidRPr="00A4640E">
        <w:rPr>
          <w:rFonts w:asciiTheme="minorHAnsi" w:hAnsiTheme="minorHAnsi"/>
        </w:rPr>
        <w:t>oistnej zmluve majú prednosť pred ustanoveniami Všeobecných zmluvných podmienok a Osobitných poistných podmienok Poisťovateľa, resp. Zmluvných dojednaní pre jednotlivé druhy poistenia vyplývajúce z </w:t>
      </w:r>
      <w:r>
        <w:rPr>
          <w:rFonts w:asciiTheme="minorHAnsi" w:hAnsiTheme="minorHAnsi"/>
        </w:rPr>
        <w:t>P</w:t>
      </w:r>
      <w:r w:rsidRPr="00A4640E">
        <w:rPr>
          <w:rFonts w:asciiTheme="minorHAnsi" w:hAnsiTheme="minorHAnsi"/>
        </w:rPr>
        <w:t>oistnej zmluvy.</w:t>
      </w:r>
    </w:p>
    <w:p w:rsidR="00B012CE" w:rsidRPr="004B5E75" w:rsidRDefault="00B012CE" w:rsidP="00B012CE">
      <w:pPr>
        <w:ind w:left="851" w:hanging="851"/>
        <w:jc w:val="both"/>
        <w:rPr>
          <w:color w:val="000000"/>
        </w:rPr>
      </w:pPr>
      <w:r w:rsidRPr="004B5E75">
        <w:rPr>
          <w:rFonts w:asciiTheme="minorHAnsi" w:hAnsiTheme="minorHAnsi"/>
        </w:rPr>
        <w:t>2</w:t>
      </w:r>
      <w:r>
        <w:rPr>
          <w:rFonts w:asciiTheme="minorHAnsi" w:hAnsiTheme="minorHAnsi"/>
        </w:rPr>
        <w:t>.</w:t>
      </w:r>
      <w:r w:rsidRPr="004B5E75">
        <w:rPr>
          <w:rFonts w:asciiTheme="minorHAnsi" w:hAnsiTheme="minorHAnsi"/>
        </w:rPr>
        <w:t xml:space="preserve"> </w:t>
      </w:r>
      <w:r>
        <w:rPr>
          <w:rFonts w:asciiTheme="minorHAnsi" w:hAnsiTheme="minorHAnsi"/>
        </w:rPr>
        <w:tab/>
      </w:r>
      <w:r>
        <w:rPr>
          <w:rFonts w:asciiTheme="minorHAnsi" w:hAnsiTheme="minorHAnsi"/>
        </w:rPr>
        <w:tab/>
      </w:r>
      <w:r w:rsidRPr="00567890">
        <w:rPr>
          <w:rFonts w:asciiTheme="minorHAnsi" w:hAnsiTheme="minorHAnsi"/>
        </w:rPr>
        <w:t xml:space="preserve">Aktualizácia poistných súm bude podľa potreby a požiadavky Poisteného v priebehu poistného obdobia. Poistený si vyhradzuje právo pripoistiť, resp. </w:t>
      </w:r>
      <w:proofErr w:type="spellStart"/>
      <w:r w:rsidRPr="00567890">
        <w:rPr>
          <w:rFonts w:asciiTheme="minorHAnsi" w:hAnsiTheme="minorHAnsi"/>
        </w:rPr>
        <w:t>odpoistiť</w:t>
      </w:r>
      <w:proofErr w:type="spellEnd"/>
      <w:r w:rsidRPr="00567890">
        <w:rPr>
          <w:rFonts w:asciiTheme="minorHAnsi" w:hAnsiTheme="minorHAnsi"/>
        </w:rPr>
        <w:t xml:space="preserve"> poistený majetok v súlade s aktuálnym stavom prostredníctvom emailu.</w:t>
      </w:r>
    </w:p>
    <w:p w:rsidR="00B012CE" w:rsidRDefault="00B012CE" w:rsidP="00B012CE">
      <w:pPr>
        <w:ind w:left="851" w:hanging="851"/>
        <w:jc w:val="both"/>
      </w:pPr>
      <w:r w:rsidRPr="004B5E75">
        <w:rPr>
          <w:rFonts w:asciiTheme="minorHAnsi" w:hAnsiTheme="minorHAnsi"/>
        </w:rPr>
        <w:t>3</w:t>
      </w:r>
      <w:r>
        <w:rPr>
          <w:rFonts w:asciiTheme="minorHAnsi" w:hAnsiTheme="minorHAnsi"/>
        </w:rPr>
        <w:t>.</w:t>
      </w:r>
      <w:r w:rsidRPr="004B5E75">
        <w:rPr>
          <w:rFonts w:asciiTheme="minorHAnsi" w:hAnsiTheme="minorHAnsi"/>
        </w:rPr>
        <w:tab/>
      </w:r>
      <w:r>
        <w:rPr>
          <w:rFonts w:asciiTheme="minorHAnsi" w:hAnsiTheme="minorHAnsi"/>
        </w:rPr>
        <w:tab/>
      </w:r>
      <w:r w:rsidRPr="004B5E75">
        <w:rPr>
          <w:rFonts w:asciiTheme="minorHAnsi" w:hAnsiTheme="minorHAnsi"/>
        </w:rPr>
        <w:t>Dojednaním tejto</w:t>
      </w:r>
      <w:r>
        <w:rPr>
          <w:rFonts w:asciiTheme="minorHAnsi" w:hAnsiTheme="minorHAnsi"/>
        </w:rPr>
        <w:t xml:space="preserve"> Poistnej</w:t>
      </w:r>
      <w:r w:rsidRPr="004B5E75">
        <w:rPr>
          <w:rFonts w:asciiTheme="minorHAnsi" w:hAnsiTheme="minorHAnsi"/>
        </w:rPr>
        <w:t xml:space="preserve"> </w:t>
      </w:r>
      <w:r>
        <w:rPr>
          <w:rFonts w:asciiTheme="minorHAnsi" w:hAnsiTheme="minorHAnsi"/>
        </w:rPr>
        <w:t>z</w:t>
      </w:r>
      <w:r w:rsidRPr="004B5E75">
        <w:rPr>
          <w:rFonts w:asciiTheme="minorHAnsi" w:hAnsiTheme="minorHAnsi"/>
        </w:rPr>
        <w:t xml:space="preserve">mluvy, Poisťovateľ poskytne nadštandardné podmienky poistného krytia a zvýhodnené sadzby pre Poistného. Poistné a spoluúčasti sú záväzné a nemenné po celú dobu trvania </w:t>
      </w:r>
      <w:r>
        <w:rPr>
          <w:rFonts w:asciiTheme="minorHAnsi" w:hAnsiTheme="minorHAnsi"/>
        </w:rPr>
        <w:t>P</w:t>
      </w:r>
      <w:r w:rsidRPr="004B5E75">
        <w:rPr>
          <w:rFonts w:asciiTheme="minorHAnsi" w:hAnsiTheme="minorHAnsi"/>
        </w:rPr>
        <w:t xml:space="preserve">oistnej zmluvy. </w:t>
      </w:r>
    </w:p>
    <w:p w:rsidR="00B012CE" w:rsidRPr="004B5E75" w:rsidRDefault="00B012CE" w:rsidP="00B012CE">
      <w:pPr>
        <w:tabs>
          <w:tab w:val="clear" w:pos="709"/>
          <w:tab w:val="left" w:pos="567"/>
        </w:tabs>
        <w:ind w:left="851" w:hanging="851"/>
        <w:jc w:val="both"/>
        <w:rPr>
          <w:color w:val="000000"/>
        </w:rPr>
      </w:pPr>
      <w:r>
        <w:rPr>
          <w:rFonts w:asciiTheme="minorHAnsi" w:hAnsiTheme="minorHAnsi" w:cstheme="minorHAnsi"/>
        </w:rPr>
        <w:t>4.</w:t>
      </w:r>
      <w:r>
        <w:rPr>
          <w:rFonts w:asciiTheme="minorHAnsi" w:hAnsiTheme="minorHAnsi" w:cstheme="minorHAnsi"/>
        </w:rPr>
        <w:tab/>
      </w:r>
      <w:r>
        <w:rPr>
          <w:rFonts w:asciiTheme="minorHAnsi" w:hAnsiTheme="minorHAnsi" w:cstheme="minorHAnsi"/>
        </w:rPr>
        <w:tab/>
      </w:r>
      <w:r w:rsidRPr="00AC5F0A">
        <w:rPr>
          <w:rFonts w:asciiTheme="minorHAnsi" w:hAnsiTheme="minorHAnsi" w:cstheme="minorHAnsi"/>
        </w:rPr>
        <w:t>Zhotoviteľ vyhlasuje, že v čase uzatvorenia Zmluvy má splnené povinnosti, ktoré mu vyplývajú v zmysle zákona č. 315/2016 Z. z. o registri partnerov verejného sektora a o zmene a doplnení niektorých zákonov (ďalej len „</w:t>
      </w:r>
      <w:r w:rsidRPr="00AC5F0A">
        <w:rPr>
          <w:rFonts w:asciiTheme="minorHAnsi" w:hAnsiTheme="minorHAnsi" w:cstheme="minorHAnsi"/>
          <w:b/>
        </w:rPr>
        <w:t>zákon o registri partnerov verejného sektora</w:t>
      </w:r>
      <w:r w:rsidRPr="00AC5F0A">
        <w:rPr>
          <w:rFonts w:asciiTheme="minorHAnsi" w:hAnsiTheme="minorHAnsi" w:cstheme="minorHAnsi"/>
        </w:rPr>
        <w:t xml:space="preserve">“). </w:t>
      </w:r>
    </w:p>
    <w:p w:rsidR="00B012CE" w:rsidRDefault="00B012CE" w:rsidP="00B012CE">
      <w:pPr>
        <w:spacing w:line="259" w:lineRule="auto"/>
        <w:jc w:val="center"/>
        <w:rPr>
          <w:rFonts w:asciiTheme="minorHAnsi" w:hAnsiTheme="minorHAnsi"/>
          <w:b/>
          <w:bCs/>
        </w:rPr>
      </w:pPr>
    </w:p>
    <w:p w:rsidR="00B012CE" w:rsidRDefault="00B012CE" w:rsidP="00B012CE">
      <w:pPr>
        <w:spacing w:line="259" w:lineRule="auto"/>
        <w:jc w:val="center"/>
        <w:rPr>
          <w:rFonts w:asciiTheme="minorHAnsi" w:hAnsiTheme="minorHAnsi"/>
          <w:b/>
          <w:bCs/>
        </w:rPr>
      </w:pPr>
    </w:p>
    <w:p w:rsidR="00B012CE" w:rsidRPr="002C2B67" w:rsidRDefault="00B012CE" w:rsidP="00B012CE">
      <w:pPr>
        <w:spacing w:line="259" w:lineRule="auto"/>
        <w:jc w:val="center"/>
        <w:rPr>
          <w:rFonts w:asciiTheme="minorHAnsi" w:hAnsiTheme="minorHAnsi"/>
          <w:b/>
          <w:bCs/>
        </w:rPr>
      </w:pPr>
      <w:r w:rsidRPr="002C2B67">
        <w:rPr>
          <w:rFonts w:asciiTheme="minorHAnsi" w:hAnsiTheme="minorHAnsi"/>
          <w:b/>
          <w:bCs/>
        </w:rPr>
        <w:t>Č</w:t>
      </w:r>
      <w:r>
        <w:rPr>
          <w:rFonts w:asciiTheme="minorHAnsi" w:hAnsiTheme="minorHAnsi"/>
          <w:b/>
          <w:bCs/>
        </w:rPr>
        <w:t>LÁNOK</w:t>
      </w:r>
      <w:r w:rsidRPr="002C2B67">
        <w:rPr>
          <w:rFonts w:asciiTheme="minorHAnsi" w:hAnsiTheme="minorHAnsi"/>
          <w:b/>
          <w:bCs/>
        </w:rPr>
        <w:t xml:space="preserve"> V.</w:t>
      </w:r>
    </w:p>
    <w:p w:rsidR="00B012CE" w:rsidRPr="002C2B67" w:rsidRDefault="00B012CE" w:rsidP="00B012CE">
      <w:pPr>
        <w:spacing w:line="259" w:lineRule="auto"/>
        <w:jc w:val="center"/>
        <w:rPr>
          <w:rFonts w:asciiTheme="minorHAnsi" w:hAnsiTheme="minorHAnsi"/>
          <w:b/>
          <w:bCs/>
          <w:color w:val="000000"/>
        </w:rPr>
      </w:pPr>
      <w:r w:rsidRPr="002C2B67">
        <w:rPr>
          <w:rFonts w:asciiTheme="minorHAnsi" w:hAnsiTheme="minorHAnsi"/>
          <w:b/>
          <w:bCs/>
          <w:color w:val="000000"/>
        </w:rPr>
        <w:t>POISTNÁ DOBA, POISTNÉ OBDOBIE</w:t>
      </w:r>
    </w:p>
    <w:p w:rsidR="00B012CE" w:rsidRPr="002C2B67" w:rsidRDefault="00B012CE" w:rsidP="00B012CE">
      <w:pPr>
        <w:spacing w:line="259" w:lineRule="auto"/>
        <w:jc w:val="both"/>
        <w:rPr>
          <w:rFonts w:asciiTheme="minorHAnsi" w:hAnsiTheme="minorHAnsi"/>
          <w:b/>
          <w:bCs/>
          <w:color w:val="000000"/>
        </w:rPr>
      </w:pPr>
    </w:p>
    <w:p w:rsidR="00B012CE" w:rsidRPr="00423E7D" w:rsidRDefault="00B012CE" w:rsidP="00B012CE">
      <w:pPr>
        <w:tabs>
          <w:tab w:val="clear" w:pos="709"/>
          <w:tab w:val="left" w:pos="851"/>
        </w:tabs>
        <w:ind w:left="851" w:hanging="851"/>
        <w:jc w:val="both"/>
        <w:rPr>
          <w:iCs/>
        </w:rPr>
      </w:pPr>
      <w:r w:rsidRPr="00423E7D">
        <w:rPr>
          <w:rFonts w:asciiTheme="minorHAnsi" w:hAnsiTheme="minorHAnsi"/>
        </w:rPr>
        <w:t>1</w:t>
      </w:r>
      <w:r>
        <w:rPr>
          <w:rFonts w:asciiTheme="minorHAnsi" w:hAnsiTheme="minorHAnsi"/>
        </w:rPr>
        <w:t>.</w:t>
      </w:r>
      <w:r w:rsidRPr="00423E7D">
        <w:rPr>
          <w:rFonts w:asciiTheme="minorHAnsi" w:hAnsiTheme="minorHAnsi"/>
        </w:rPr>
        <w:tab/>
      </w:r>
      <w:r>
        <w:rPr>
          <w:rFonts w:asciiTheme="minorHAnsi" w:hAnsiTheme="minorHAnsi"/>
        </w:rPr>
        <w:t>Poistná</w:t>
      </w:r>
      <w:r w:rsidRPr="00423E7D">
        <w:rPr>
          <w:rFonts w:asciiTheme="minorHAnsi" w:hAnsiTheme="minorHAnsi"/>
        </w:rPr>
        <w:t xml:space="preserve"> zmluva sa uzatvára na dobu určitú a</w:t>
      </w:r>
      <w:r>
        <w:rPr>
          <w:rFonts w:asciiTheme="minorHAnsi" w:hAnsiTheme="minorHAnsi"/>
        </w:rPr>
        <w:t> </w:t>
      </w:r>
      <w:r w:rsidRPr="00423E7D">
        <w:rPr>
          <w:rFonts w:asciiTheme="minorHAnsi" w:hAnsiTheme="minorHAnsi"/>
        </w:rPr>
        <w:t>to</w:t>
      </w:r>
      <w:r>
        <w:rPr>
          <w:rFonts w:asciiTheme="minorHAnsi" w:hAnsiTheme="minorHAnsi"/>
        </w:rPr>
        <w:t xml:space="preserve"> na obdobie 24 mesiacov od</w:t>
      </w:r>
      <w:r w:rsidRPr="00423E7D">
        <w:rPr>
          <w:rFonts w:asciiTheme="minorHAnsi" w:hAnsiTheme="minorHAnsi"/>
        </w:rPr>
        <w:t xml:space="preserve"> 1.7.2019 do 30.06.2021. </w:t>
      </w:r>
    </w:p>
    <w:p w:rsidR="00B012CE" w:rsidRPr="00423E7D" w:rsidRDefault="00B012CE" w:rsidP="00B012CE">
      <w:pPr>
        <w:tabs>
          <w:tab w:val="clear" w:pos="709"/>
          <w:tab w:val="left" w:pos="851"/>
        </w:tabs>
        <w:ind w:left="851" w:hanging="851"/>
        <w:jc w:val="both"/>
        <w:rPr>
          <w:iCs/>
        </w:rPr>
      </w:pPr>
      <w:r w:rsidRPr="00423E7D">
        <w:rPr>
          <w:rFonts w:asciiTheme="minorHAnsi" w:hAnsiTheme="minorHAnsi"/>
        </w:rPr>
        <w:t>2</w:t>
      </w:r>
      <w:r>
        <w:rPr>
          <w:rFonts w:asciiTheme="minorHAnsi" w:hAnsiTheme="minorHAnsi"/>
        </w:rPr>
        <w:t>.</w:t>
      </w:r>
      <w:r w:rsidRPr="00423E7D">
        <w:rPr>
          <w:rFonts w:asciiTheme="minorHAnsi" w:hAnsiTheme="minorHAnsi"/>
        </w:rPr>
        <w:tab/>
        <w:t>Poistným obdobím sa rozumie jeden technický rok.</w:t>
      </w:r>
      <w:r w:rsidRPr="00423E7D">
        <w:rPr>
          <w:rFonts w:asciiTheme="minorHAnsi" w:hAnsiTheme="minorHAnsi"/>
          <w:iCs/>
        </w:rPr>
        <w:t xml:space="preserve"> </w:t>
      </w:r>
    </w:p>
    <w:p w:rsidR="00B012CE" w:rsidRDefault="00B012CE" w:rsidP="00B012CE">
      <w:pPr>
        <w:pStyle w:val="Odsekzoznamu"/>
        <w:tabs>
          <w:tab w:val="left" w:pos="851"/>
        </w:tabs>
        <w:ind w:left="851" w:hanging="851"/>
        <w:jc w:val="both"/>
        <w:rPr>
          <w:iCs/>
        </w:rPr>
      </w:pPr>
    </w:p>
    <w:p w:rsidR="00B012CE" w:rsidRPr="002C2B67" w:rsidRDefault="00B012CE" w:rsidP="00B012CE">
      <w:pPr>
        <w:spacing w:line="259" w:lineRule="auto"/>
        <w:jc w:val="center"/>
        <w:rPr>
          <w:rFonts w:asciiTheme="minorHAnsi" w:hAnsiTheme="minorHAnsi"/>
          <w:b/>
          <w:bCs/>
        </w:rPr>
      </w:pPr>
      <w:r w:rsidRPr="002C2B67">
        <w:rPr>
          <w:rFonts w:asciiTheme="minorHAnsi" w:hAnsiTheme="minorHAnsi"/>
          <w:b/>
          <w:bCs/>
        </w:rPr>
        <w:t>Č</w:t>
      </w:r>
      <w:r>
        <w:rPr>
          <w:rFonts w:asciiTheme="minorHAnsi" w:hAnsiTheme="minorHAnsi"/>
          <w:b/>
          <w:bCs/>
        </w:rPr>
        <w:t>LÁNOK</w:t>
      </w:r>
      <w:r w:rsidRPr="002C2B67">
        <w:rPr>
          <w:rFonts w:asciiTheme="minorHAnsi" w:hAnsiTheme="minorHAnsi"/>
          <w:b/>
          <w:bCs/>
        </w:rPr>
        <w:t xml:space="preserve"> V</w:t>
      </w:r>
      <w:r>
        <w:rPr>
          <w:rFonts w:asciiTheme="minorHAnsi" w:hAnsiTheme="minorHAnsi"/>
          <w:b/>
          <w:bCs/>
        </w:rPr>
        <w:t>I</w:t>
      </w:r>
      <w:r w:rsidRPr="002C2B67">
        <w:rPr>
          <w:rFonts w:asciiTheme="minorHAnsi" w:hAnsiTheme="minorHAnsi"/>
          <w:b/>
          <w:bCs/>
        </w:rPr>
        <w:t>.</w:t>
      </w:r>
    </w:p>
    <w:p w:rsidR="00B012CE" w:rsidRPr="002C2B67" w:rsidRDefault="00B012CE" w:rsidP="00B012CE">
      <w:pPr>
        <w:spacing w:line="259" w:lineRule="auto"/>
        <w:jc w:val="center"/>
        <w:rPr>
          <w:rFonts w:asciiTheme="minorHAnsi" w:hAnsiTheme="minorHAnsi"/>
          <w:b/>
          <w:bCs/>
        </w:rPr>
      </w:pPr>
      <w:r w:rsidRPr="002C2B67">
        <w:rPr>
          <w:rFonts w:asciiTheme="minorHAnsi" w:hAnsiTheme="minorHAnsi"/>
          <w:b/>
          <w:bCs/>
        </w:rPr>
        <w:t>POISTNÉ, PLATOBNÉ PODMIENKY A FAKTURÁCIA</w:t>
      </w:r>
    </w:p>
    <w:p w:rsidR="00B012CE" w:rsidRPr="002C2B67" w:rsidRDefault="00B012CE" w:rsidP="00B012CE">
      <w:pPr>
        <w:spacing w:line="259" w:lineRule="auto"/>
        <w:jc w:val="both"/>
        <w:rPr>
          <w:rFonts w:asciiTheme="minorHAnsi" w:hAnsiTheme="minorHAnsi"/>
          <w:b/>
          <w:bCs/>
          <w:i/>
        </w:rPr>
      </w:pPr>
    </w:p>
    <w:p w:rsidR="00B012CE" w:rsidRPr="0052787E" w:rsidRDefault="00B012CE" w:rsidP="00B012CE">
      <w:pPr>
        <w:tabs>
          <w:tab w:val="clear" w:pos="709"/>
          <w:tab w:val="left" w:pos="851"/>
        </w:tabs>
        <w:ind w:left="851" w:hanging="851"/>
        <w:jc w:val="both"/>
      </w:pPr>
      <w:r w:rsidRPr="0052787E">
        <w:rPr>
          <w:rFonts w:asciiTheme="minorHAnsi" w:hAnsiTheme="minorHAnsi"/>
        </w:rPr>
        <w:t>1</w:t>
      </w:r>
      <w:r>
        <w:rPr>
          <w:rFonts w:asciiTheme="minorHAnsi" w:hAnsiTheme="minorHAnsi"/>
        </w:rPr>
        <w:t>.</w:t>
      </w:r>
      <w:r w:rsidRPr="0052787E">
        <w:rPr>
          <w:rFonts w:asciiTheme="minorHAnsi" w:hAnsiTheme="minorHAnsi"/>
        </w:rPr>
        <w:t xml:space="preserve"> </w:t>
      </w:r>
      <w:r>
        <w:rPr>
          <w:rFonts w:asciiTheme="minorHAnsi" w:hAnsiTheme="minorHAnsi"/>
        </w:rPr>
        <w:tab/>
      </w:r>
      <w:r w:rsidRPr="0052787E">
        <w:rPr>
          <w:rFonts w:asciiTheme="minorHAnsi" w:hAnsiTheme="minorHAnsi"/>
        </w:rPr>
        <w:t xml:space="preserve">Cena za </w:t>
      </w:r>
      <w:r>
        <w:rPr>
          <w:rFonts w:asciiTheme="minorHAnsi" w:hAnsiTheme="minorHAnsi"/>
        </w:rPr>
        <w:t>Poistenie (Poistné)</w:t>
      </w:r>
      <w:r w:rsidRPr="0052787E">
        <w:rPr>
          <w:rFonts w:asciiTheme="minorHAnsi" w:hAnsiTheme="minorHAnsi"/>
        </w:rPr>
        <w:t xml:space="preserve"> </w:t>
      </w:r>
      <w:r>
        <w:rPr>
          <w:rFonts w:asciiTheme="minorHAnsi" w:hAnsiTheme="minorHAnsi"/>
        </w:rPr>
        <w:t xml:space="preserve">podľa tejto Poistnej zmluvy je špecifikovaná v Prílohe č. 2 </w:t>
      </w:r>
      <w:r w:rsidRPr="0052787E">
        <w:rPr>
          <w:rFonts w:asciiTheme="minorHAnsi" w:hAnsiTheme="minorHAnsi"/>
        </w:rPr>
        <w:t xml:space="preserve">tejto </w:t>
      </w:r>
      <w:r>
        <w:rPr>
          <w:rFonts w:asciiTheme="minorHAnsi" w:hAnsiTheme="minorHAnsi"/>
        </w:rPr>
        <w:t>P</w:t>
      </w:r>
      <w:r w:rsidRPr="0052787E">
        <w:rPr>
          <w:rFonts w:asciiTheme="minorHAnsi" w:hAnsiTheme="minorHAnsi"/>
        </w:rPr>
        <w:t xml:space="preserve">oistnej zmluvy </w:t>
      </w:r>
      <w:r>
        <w:rPr>
          <w:rFonts w:asciiTheme="minorHAnsi" w:hAnsiTheme="minorHAnsi"/>
        </w:rPr>
        <w:t xml:space="preserve">a </w:t>
      </w:r>
      <w:r w:rsidRPr="0052787E">
        <w:rPr>
          <w:rFonts w:asciiTheme="minorHAnsi" w:hAnsiTheme="minorHAnsi"/>
        </w:rPr>
        <w:t xml:space="preserve">je stanovená na základe výsledku vo verejnom obstarávaní, ktorého úspešným uchádzačom sa stal Poisťovateľ. Poistné podľa tohto bodu zahŕňa všetky náklady Poisťovateľa vrátane akýchkoľvek poplatkov a ďalších nákladov Poisťovateľa alebo inej tretej osoby súvisiacich s poskytnutím </w:t>
      </w:r>
      <w:r>
        <w:rPr>
          <w:rFonts w:asciiTheme="minorHAnsi" w:hAnsiTheme="minorHAnsi"/>
        </w:rPr>
        <w:t>P</w:t>
      </w:r>
      <w:r w:rsidRPr="0052787E">
        <w:rPr>
          <w:rFonts w:asciiTheme="minorHAnsi" w:hAnsiTheme="minorHAnsi"/>
        </w:rPr>
        <w:t xml:space="preserve">oistenia. </w:t>
      </w:r>
    </w:p>
    <w:p w:rsidR="00B012CE" w:rsidRPr="0052787E" w:rsidRDefault="00B012CE" w:rsidP="00B012CE">
      <w:pPr>
        <w:pStyle w:val="Zkladntext"/>
        <w:tabs>
          <w:tab w:val="clear" w:pos="709"/>
          <w:tab w:val="clear" w:pos="1066"/>
          <w:tab w:val="clear" w:pos="1423"/>
          <w:tab w:val="clear" w:pos="1780"/>
          <w:tab w:val="clear" w:pos="2138"/>
          <w:tab w:val="clear" w:pos="2495"/>
          <w:tab w:val="clear" w:pos="2852"/>
          <w:tab w:val="left" w:pos="851"/>
        </w:tabs>
        <w:spacing w:after="0" w:line="259" w:lineRule="auto"/>
        <w:ind w:left="851" w:hanging="851"/>
        <w:jc w:val="both"/>
        <w:rPr>
          <w:rFonts w:asciiTheme="minorHAnsi" w:hAnsiTheme="minorHAnsi"/>
        </w:rPr>
      </w:pPr>
      <w:r w:rsidRPr="00F52ABB">
        <w:rPr>
          <w:rFonts w:asciiTheme="minorHAnsi" w:hAnsiTheme="minorHAnsi"/>
        </w:rPr>
        <w:t>2</w:t>
      </w:r>
      <w:r>
        <w:rPr>
          <w:rFonts w:asciiTheme="minorHAnsi" w:hAnsiTheme="minorHAnsi"/>
        </w:rPr>
        <w:t>.</w:t>
      </w:r>
      <w:r w:rsidRPr="00F52ABB">
        <w:rPr>
          <w:rFonts w:asciiTheme="minorHAnsi" w:hAnsiTheme="minorHAnsi"/>
        </w:rPr>
        <w:t xml:space="preserve"> </w:t>
      </w:r>
      <w:r>
        <w:rPr>
          <w:rFonts w:asciiTheme="minorHAnsi" w:hAnsiTheme="minorHAnsi"/>
        </w:rPr>
        <w:tab/>
      </w:r>
      <w:r w:rsidRPr="0047035F">
        <w:rPr>
          <w:rFonts w:asciiTheme="minorHAnsi" w:hAnsiTheme="minorHAnsi"/>
        </w:rPr>
        <w:t>C</w:t>
      </w:r>
      <w:r w:rsidRPr="00F52ABB">
        <w:rPr>
          <w:rFonts w:asciiTheme="minorHAnsi" w:hAnsiTheme="minorHAnsi"/>
        </w:rPr>
        <w:t xml:space="preserve">ena </w:t>
      </w:r>
      <w:r w:rsidRPr="00ED42D0">
        <w:rPr>
          <w:rFonts w:asciiTheme="minorHAnsi" w:hAnsiTheme="minorHAnsi"/>
        </w:rPr>
        <w:t>poistenia</w:t>
      </w:r>
      <w:r w:rsidRPr="0052787E">
        <w:rPr>
          <w:rFonts w:asciiTheme="minorHAnsi" w:hAnsiTheme="minorHAnsi"/>
        </w:rPr>
        <w:t xml:space="preserve"> je uvedená </w:t>
      </w:r>
      <w:r w:rsidRPr="007C13B5">
        <w:rPr>
          <w:rFonts w:asciiTheme="minorHAnsi" w:hAnsiTheme="minorHAnsi"/>
        </w:rPr>
        <w:t>vrátane dane</w:t>
      </w:r>
      <w:r w:rsidRPr="0052787E">
        <w:rPr>
          <w:rFonts w:asciiTheme="minorHAnsi" w:hAnsiTheme="minorHAnsi"/>
        </w:rPr>
        <w:t xml:space="preserve"> z poistenia v zmysle zákona č. 213/2018 Z. z. o dani z poistenia a o zmene a doplnení niektorých zákonov ako i akýchkoľvek ďalších poplatkov, prípadne nákladov Poisťovateľa.</w:t>
      </w:r>
    </w:p>
    <w:p w:rsidR="00B012CE" w:rsidRPr="0052787E" w:rsidRDefault="00B012CE" w:rsidP="00B012CE">
      <w:pPr>
        <w:pStyle w:val="Zkladntext"/>
        <w:tabs>
          <w:tab w:val="clear" w:pos="709"/>
          <w:tab w:val="clear" w:pos="1066"/>
          <w:tab w:val="clear" w:pos="1423"/>
          <w:tab w:val="clear" w:pos="1780"/>
          <w:tab w:val="clear" w:pos="2138"/>
          <w:tab w:val="clear" w:pos="2495"/>
          <w:tab w:val="clear" w:pos="2852"/>
          <w:tab w:val="left" w:pos="851"/>
        </w:tabs>
        <w:spacing w:after="0" w:line="259" w:lineRule="auto"/>
        <w:ind w:left="851" w:hanging="851"/>
        <w:jc w:val="both"/>
        <w:rPr>
          <w:rFonts w:asciiTheme="minorHAnsi" w:hAnsiTheme="minorHAnsi"/>
        </w:rPr>
      </w:pPr>
      <w:r w:rsidRPr="0052787E">
        <w:rPr>
          <w:rFonts w:asciiTheme="minorHAnsi" w:hAnsiTheme="minorHAnsi"/>
        </w:rPr>
        <w:t>3</w:t>
      </w:r>
      <w:r>
        <w:rPr>
          <w:rFonts w:asciiTheme="minorHAnsi" w:hAnsiTheme="minorHAnsi"/>
        </w:rPr>
        <w:t>.</w:t>
      </w:r>
      <w:r w:rsidRPr="0052787E">
        <w:rPr>
          <w:rFonts w:asciiTheme="minorHAnsi" w:hAnsiTheme="minorHAnsi"/>
        </w:rPr>
        <w:t xml:space="preserve"> </w:t>
      </w:r>
      <w:r>
        <w:rPr>
          <w:rFonts w:asciiTheme="minorHAnsi" w:hAnsiTheme="minorHAnsi"/>
        </w:rPr>
        <w:tab/>
      </w:r>
      <w:r w:rsidRPr="0047035F">
        <w:rPr>
          <w:rFonts w:asciiTheme="minorHAnsi" w:hAnsiTheme="minorHAnsi"/>
        </w:rPr>
        <w:t>Poistné bude hradené vo štvrťročných splátkach /čiast</w:t>
      </w:r>
      <w:r w:rsidRPr="00F52ABB">
        <w:rPr>
          <w:rFonts w:asciiTheme="minorHAnsi" w:hAnsiTheme="minorHAnsi"/>
        </w:rPr>
        <w:t xml:space="preserve">kach/ na základe predpisu </w:t>
      </w:r>
      <w:r w:rsidRPr="00ED42D0">
        <w:rPr>
          <w:rFonts w:asciiTheme="minorHAnsi" w:hAnsiTheme="minorHAnsi"/>
        </w:rPr>
        <w:t>P</w:t>
      </w:r>
      <w:r w:rsidRPr="0052787E">
        <w:rPr>
          <w:rFonts w:asciiTheme="minorHAnsi" w:hAnsiTheme="minorHAnsi"/>
        </w:rPr>
        <w:t>oistného /avíza o Poistení/, pričom každá splátka bude splatná do posledného pracovného dňa v mesiaci, ktorý predchádza štvrťroku, v ktorom bude nárokované /dohodnuté/ Poistenie počas poistného obdobia.</w:t>
      </w:r>
    </w:p>
    <w:p w:rsidR="00B012CE" w:rsidRPr="00D74B0F" w:rsidRDefault="00B012CE" w:rsidP="00B012CE">
      <w:pPr>
        <w:pStyle w:val="Zkladntext"/>
        <w:tabs>
          <w:tab w:val="clear" w:pos="709"/>
          <w:tab w:val="clear" w:pos="1066"/>
          <w:tab w:val="clear" w:pos="1423"/>
          <w:tab w:val="clear" w:pos="1780"/>
          <w:tab w:val="clear" w:pos="2138"/>
          <w:tab w:val="clear" w:pos="2495"/>
          <w:tab w:val="clear" w:pos="2852"/>
          <w:tab w:val="left" w:pos="851"/>
        </w:tabs>
        <w:spacing w:after="0" w:line="259" w:lineRule="auto"/>
        <w:ind w:left="851" w:hanging="851"/>
        <w:jc w:val="both"/>
        <w:rPr>
          <w:rFonts w:asciiTheme="minorHAnsi" w:hAnsiTheme="minorHAnsi"/>
        </w:rPr>
      </w:pPr>
      <w:r w:rsidRPr="0052787E">
        <w:rPr>
          <w:rFonts w:asciiTheme="minorHAnsi" w:hAnsiTheme="minorHAnsi"/>
        </w:rPr>
        <w:t>4</w:t>
      </w:r>
      <w:r>
        <w:rPr>
          <w:rFonts w:asciiTheme="minorHAnsi" w:hAnsiTheme="minorHAnsi"/>
        </w:rPr>
        <w:t>.</w:t>
      </w:r>
      <w:r w:rsidRPr="0052787E">
        <w:rPr>
          <w:rFonts w:asciiTheme="minorHAnsi" w:hAnsiTheme="minorHAnsi"/>
        </w:rPr>
        <w:t xml:space="preserve"> </w:t>
      </w:r>
      <w:r>
        <w:rPr>
          <w:rFonts w:asciiTheme="minorHAnsi" w:hAnsiTheme="minorHAnsi"/>
        </w:rPr>
        <w:tab/>
      </w:r>
      <w:r w:rsidRPr="0047035F">
        <w:rPr>
          <w:rFonts w:asciiTheme="minorHAnsi" w:hAnsiTheme="minorHAnsi"/>
        </w:rPr>
        <w:t>Pre tento účel sa za de</w:t>
      </w:r>
      <w:r w:rsidRPr="00F52ABB">
        <w:rPr>
          <w:rFonts w:asciiTheme="minorHAnsi" w:hAnsiTheme="minorHAnsi"/>
        </w:rPr>
        <w:t>ň splnenia peňažného záväzku považuje deň odpísania splatnej dlžnej sumy z účtu Poisteného na účet Poistiteľa</w:t>
      </w:r>
      <w:r w:rsidRPr="00ED42D0">
        <w:rPr>
          <w:rFonts w:asciiTheme="minorHAnsi" w:hAnsiTheme="minorHAnsi"/>
        </w:rPr>
        <w:t>.</w:t>
      </w:r>
    </w:p>
    <w:p w:rsidR="00B012CE" w:rsidRPr="00ED42D0" w:rsidRDefault="00B012CE" w:rsidP="00B012CE">
      <w:pPr>
        <w:pStyle w:val="Odsekzoznamu"/>
        <w:tabs>
          <w:tab w:val="left" w:pos="851"/>
        </w:tabs>
        <w:spacing w:after="0" w:line="240" w:lineRule="auto"/>
        <w:ind w:left="851" w:hanging="851"/>
        <w:contextualSpacing w:val="0"/>
        <w:jc w:val="both"/>
      </w:pPr>
      <w:r>
        <w:t>5.</w:t>
      </w:r>
      <w:r w:rsidRPr="0047035F">
        <w:t xml:space="preserve"> </w:t>
      </w:r>
      <w:r>
        <w:tab/>
      </w:r>
      <w:r w:rsidRPr="0047035F">
        <w:t>P</w:t>
      </w:r>
      <w:r w:rsidRPr="00F52ABB">
        <w:t xml:space="preserve">odľa zákona č. 222/2004 Z. z. o dani z pridanej hodnoty v znení neskorších predpisov sú poisťovacie služby od </w:t>
      </w:r>
      <w:r>
        <w:t xml:space="preserve">dane z pridanej hodnoty </w:t>
      </w:r>
      <w:r w:rsidRPr="00F52ABB">
        <w:t xml:space="preserve"> oslobodené</w:t>
      </w:r>
      <w:r>
        <w:t>, t. j. výška dane z pridanej hodnoty je 0% (0,00 EUR)</w:t>
      </w:r>
      <w:r w:rsidRPr="00F52ABB">
        <w:t>.</w:t>
      </w:r>
    </w:p>
    <w:p w:rsidR="00B012CE" w:rsidRPr="0025430A" w:rsidRDefault="00B012CE" w:rsidP="00B012CE">
      <w:pPr>
        <w:widowControl w:val="0"/>
        <w:tabs>
          <w:tab w:val="clear" w:pos="709"/>
          <w:tab w:val="left" w:pos="851"/>
        </w:tabs>
        <w:autoSpaceDE w:val="0"/>
        <w:autoSpaceDN w:val="0"/>
        <w:adjustRightInd w:val="0"/>
        <w:ind w:left="851" w:hanging="851"/>
        <w:jc w:val="both"/>
        <w:rPr>
          <w:bCs/>
        </w:rPr>
      </w:pPr>
      <w:r>
        <w:rPr>
          <w:rFonts w:asciiTheme="minorHAnsi" w:hAnsiTheme="minorHAnsi"/>
          <w:bCs/>
        </w:rPr>
        <w:t>6.</w:t>
      </w:r>
      <w:r w:rsidRPr="0052787E">
        <w:rPr>
          <w:rFonts w:asciiTheme="minorHAnsi" w:hAnsiTheme="minorHAnsi"/>
          <w:bCs/>
        </w:rPr>
        <w:t xml:space="preserve"> </w:t>
      </w:r>
      <w:r>
        <w:rPr>
          <w:rFonts w:asciiTheme="minorHAnsi" w:hAnsiTheme="minorHAnsi"/>
          <w:bCs/>
        </w:rPr>
        <w:tab/>
      </w:r>
      <w:r w:rsidRPr="00C829F7">
        <w:rPr>
          <w:rFonts w:asciiTheme="minorHAnsi" w:hAnsiTheme="minorHAnsi"/>
          <w:bCs/>
        </w:rPr>
        <w:t>Ročné poistné predstavuje čiastku: ........................................................</w:t>
      </w:r>
    </w:p>
    <w:p w:rsidR="00B012CE" w:rsidRPr="002C2B67" w:rsidRDefault="00B012CE" w:rsidP="00B012CE">
      <w:pPr>
        <w:widowControl w:val="0"/>
        <w:tabs>
          <w:tab w:val="clear" w:pos="709"/>
          <w:tab w:val="left" w:pos="851"/>
        </w:tabs>
        <w:autoSpaceDE w:val="0"/>
        <w:autoSpaceDN w:val="0"/>
        <w:adjustRightInd w:val="0"/>
        <w:ind w:left="851" w:hanging="851"/>
        <w:jc w:val="both"/>
        <w:rPr>
          <w:rFonts w:asciiTheme="minorHAnsi" w:hAnsiTheme="minorHAnsi"/>
          <w:bCs/>
        </w:rPr>
      </w:pPr>
    </w:p>
    <w:tbl>
      <w:tblPr>
        <w:tblStyle w:val="Mriekatabuky"/>
        <w:tblW w:w="0" w:type="auto"/>
        <w:tblInd w:w="720" w:type="dxa"/>
        <w:tblLook w:val="04A0" w:firstRow="1" w:lastRow="0" w:firstColumn="1" w:lastColumn="0" w:noHBand="0" w:noVBand="1"/>
      </w:tblPr>
      <w:tblGrid>
        <w:gridCol w:w="5796"/>
        <w:gridCol w:w="2544"/>
      </w:tblGrid>
      <w:tr w:rsidR="00B012CE" w:rsidRPr="009C5F97" w:rsidTr="008F572B">
        <w:tc>
          <w:tcPr>
            <w:tcW w:w="5796" w:type="dxa"/>
          </w:tcPr>
          <w:p w:rsidR="00B012CE" w:rsidRPr="009C5F97"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
                <w:bCs/>
              </w:rPr>
            </w:pPr>
            <w:r w:rsidRPr="009C5F97">
              <w:rPr>
                <w:rFonts w:asciiTheme="minorHAnsi" w:hAnsiTheme="minorHAnsi" w:cstheme="minorHAnsi"/>
                <w:b/>
                <w:bCs/>
              </w:rPr>
              <w:t>Riziko</w:t>
            </w:r>
          </w:p>
        </w:tc>
        <w:tc>
          <w:tcPr>
            <w:tcW w:w="2544" w:type="dxa"/>
          </w:tcPr>
          <w:p w:rsidR="00B012CE" w:rsidRPr="009C5F97"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
                <w:bCs/>
              </w:rPr>
            </w:pPr>
            <w:r w:rsidRPr="009C5F97">
              <w:rPr>
                <w:rFonts w:asciiTheme="minorHAnsi" w:hAnsiTheme="minorHAnsi" w:cstheme="minorHAnsi"/>
                <w:b/>
                <w:bCs/>
              </w:rPr>
              <w:t>Ročné poistné v EUR</w:t>
            </w:r>
          </w:p>
        </w:tc>
      </w:tr>
      <w:tr w:rsidR="00B012CE" w:rsidRPr="009C5F97" w:rsidTr="008F572B">
        <w:tc>
          <w:tcPr>
            <w:tcW w:w="5796" w:type="dxa"/>
          </w:tcPr>
          <w:p w:rsidR="00B012CE" w:rsidRPr="009C5F97"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9C5F97">
              <w:rPr>
                <w:rFonts w:asciiTheme="minorHAnsi" w:hAnsiTheme="minorHAnsi" w:cstheme="minorHAnsi"/>
                <w:bCs/>
              </w:rPr>
              <w:t>Komplexné živelné riziko</w:t>
            </w:r>
          </w:p>
        </w:tc>
        <w:tc>
          <w:tcPr>
            <w:tcW w:w="2544" w:type="dxa"/>
          </w:tcPr>
          <w:p w:rsidR="00B012CE" w:rsidRPr="009C5F97"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9C5F97">
              <w:rPr>
                <w:rFonts w:asciiTheme="minorHAnsi" w:hAnsiTheme="minorHAnsi" w:cstheme="minorHAnsi"/>
                <w:bCs/>
              </w:rPr>
              <w:t>Xxxxx</w:t>
            </w:r>
            <w:proofErr w:type="spellEnd"/>
          </w:p>
        </w:tc>
      </w:tr>
      <w:tr w:rsidR="00B012CE" w:rsidRPr="009C5F97" w:rsidTr="008F572B">
        <w:tc>
          <w:tcPr>
            <w:tcW w:w="5796" w:type="dxa"/>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E1406A">
              <w:rPr>
                <w:rFonts w:asciiTheme="minorHAnsi" w:hAnsiTheme="minorHAnsi" w:cstheme="minorHAnsi"/>
                <w:bCs/>
              </w:rPr>
              <w:t xml:space="preserve">Poistenie pre prípad odcudzenia veci </w:t>
            </w:r>
          </w:p>
        </w:tc>
        <w:tc>
          <w:tcPr>
            <w:tcW w:w="2544" w:type="dxa"/>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6C4048">
              <w:rPr>
                <w:rFonts w:asciiTheme="minorHAnsi" w:hAnsiTheme="minorHAnsi" w:cstheme="minorHAnsi"/>
                <w:bCs/>
              </w:rPr>
              <w:t>X</w:t>
            </w:r>
            <w:r w:rsidRPr="00E1406A">
              <w:rPr>
                <w:rFonts w:asciiTheme="minorHAnsi" w:hAnsiTheme="minorHAnsi" w:cstheme="minorHAnsi"/>
                <w:bCs/>
              </w:rPr>
              <w:t>xxxx</w:t>
            </w:r>
            <w:proofErr w:type="spellEnd"/>
          </w:p>
        </w:tc>
      </w:tr>
      <w:tr w:rsidR="00B012CE" w:rsidRPr="009C5F97" w:rsidTr="008F572B">
        <w:tc>
          <w:tcPr>
            <w:tcW w:w="5796" w:type="dxa"/>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E1406A">
              <w:rPr>
                <w:rFonts w:asciiTheme="minorHAnsi" w:hAnsiTheme="minorHAnsi" w:cstheme="minorHAnsi"/>
                <w:bCs/>
              </w:rPr>
              <w:t>Poistenie pre prípad poškodenia alebo zničenia skla</w:t>
            </w:r>
          </w:p>
        </w:tc>
        <w:tc>
          <w:tcPr>
            <w:tcW w:w="2544" w:type="dxa"/>
          </w:tcPr>
          <w:p w:rsidR="00B012CE" w:rsidRPr="006C4048"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6C4048">
              <w:rPr>
                <w:rFonts w:asciiTheme="minorHAnsi" w:hAnsiTheme="minorHAnsi" w:cstheme="minorHAnsi"/>
                <w:bCs/>
              </w:rPr>
              <w:t>X</w:t>
            </w:r>
            <w:r w:rsidRPr="00E1406A">
              <w:rPr>
                <w:rFonts w:asciiTheme="minorHAnsi" w:hAnsiTheme="minorHAnsi" w:cstheme="minorHAnsi"/>
                <w:bCs/>
              </w:rPr>
              <w:t>xxxx</w:t>
            </w:r>
            <w:proofErr w:type="spellEnd"/>
          </w:p>
        </w:tc>
      </w:tr>
      <w:tr w:rsidR="00B012CE" w:rsidRPr="009C5F97" w:rsidTr="008F572B">
        <w:tc>
          <w:tcPr>
            <w:tcW w:w="5796" w:type="dxa"/>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E1406A">
              <w:rPr>
                <w:rFonts w:asciiTheme="minorHAnsi" w:hAnsiTheme="minorHAnsi" w:cstheme="minorHAnsi"/>
                <w:bCs/>
              </w:rPr>
              <w:t>Poistenie strojov, strojových zariadení a elektroniky</w:t>
            </w:r>
          </w:p>
        </w:tc>
        <w:tc>
          <w:tcPr>
            <w:tcW w:w="2544" w:type="dxa"/>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6C4048">
              <w:rPr>
                <w:rFonts w:asciiTheme="minorHAnsi" w:hAnsiTheme="minorHAnsi" w:cstheme="minorHAnsi"/>
                <w:bCs/>
              </w:rPr>
              <w:t>X</w:t>
            </w:r>
            <w:r w:rsidRPr="00E1406A">
              <w:rPr>
                <w:rFonts w:asciiTheme="minorHAnsi" w:hAnsiTheme="minorHAnsi" w:cstheme="minorHAnsi"/>
                <w:bCs/>
              </w:rPr>
              <w:t>xxxx</w:t>
            </w:r>
            <w:proofErr w:type="spellEnd"/>
          </w:p>
        </w:tc>
      </w:tr>
      <w:tr w:rsidR="00B012CE" w:rsidRPr="009C5F97" w:rsidTr="008F572B">
        <w:tc>
          <w:tcPr>
            <w:tcW w:w="5796" w:type="dxa"/>
            <w:shd w:val="clear" w:color="auto" w:fill="DEEAF6" w:themeFill="accent1" w:themeFillTint="33"/>
          </w:tcPr>
          <w:p w:rsidR="00B012CE" w:rsidRPr="00E1406A" w:rsidRDefault="00B012CE" w:rsidP="008F572B">
            <w:pPr>
              <w:widowControl w:val="0"/>
              <w:tabs>
                <w:tab w:val="clear" w:pos="709"/>
                <w:tab w:val="left" w:pos="851"/>
              </w:tabs>
              <w:autoSpaceDE w:val="0"/>
              <w:autoSpaceDN w:val="0"/>
              <w:adjustRightInd w:val="0"/>
              <w:ind w:left="851" w:hanging="851"/>
              <w:jc w:val="both"/>
              <w:rPr>
                <w:bCs/>
              </w:rPr>
            </w:pPr>
            <w:r w:rsidRPr="00A73C76">
              <w:rPr>
                <w:rFonts w:asciiTheme="minorHAnsi" w:hAnsiTheme="minorHAnsi" w:cstheme="minorHAnsi"/>
                <w:bCs/>
              </w:rPr>
              <w:t>Poistenie majetku</w:t>
            </w:r>
          </w:p>
        </w:tc>
        <w:tc>
          <w:tcPr>
            <w:tcW w:w="2544" w:type="dxa"/>
            <w:shd w:val="clear" w:color="auto" w:fill="DEEAF6" w:themeFill="accent1" w:themeFillTint="33"/>
          </w:tcPr>
          <w:p w:rsidR="00B012CE" w:rsidRPr="00E1406A" w:rsidRDefault="00B012CE" w:rsidP="008F572B">
            <w:pPr>
              <w:widowControl w:val="0"/>
              <w:tabs>
                <w:tab w:val="clear" w:pos="709"/>
                <w:tab w:val="left" w:pos="851"/>
              </w:tabs>
              <w:autoSpaceDE w:val="0"/>
              <w:autoSpaceDN w:val="0"/>
              <w:adjustRightInd w:val="0"/>
              <w:ind w:left="851" w:hanging="851"/>
              <w:jc w:val="both"/>
              <w:rPr>
                <w:bCs/>
              </w:rPr>
            </w:pPr>
            <w:proofErr w:type="spellStart"/>
            <w:r w:rsidRPr="006C4048">
              <w:rPr>
                <w:rFonts w:asciiTheme="minorHAnsi" w:hAnsiTheme="minorHAnsi" w:cstheme="minorHAnsi"/>
                <w:bCs/>
              </w:rPr>
              <w:t>X</w:t>
            </w:r>
            <w:r w:rsidRPr="00E1406A">
              <w:rPr>
                <w:rFonts w:asciiTheme="minorHAnsi" w:hAnsiTheme="minorHAnsi" w:cstheme="minorHAnsi"/>
                <w:bCs/>
              </w:rPr>
              <w:t>xxxx</w:t>
            </w:r>
            <w:proofErr w:type="spellEnd"/>
          </w:p>
        </w:tc>
      </w:tr>
      <w:tr w:rsidR="00B012CE" w:rsidRPr="009C5F97" w:rsidTr="008F572B">
        <w:tc>
          <w:tcPr>
            <w:tcW w:w="5796" w:type="dxa"/>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E1406A">
              <w:rPr>
                <w:rFonts w:asciiTheme="minorHAnsi" w:hAnsiTheme="minorHAnsi" w:cstheme="minorHAnsi"/>
                <w:bCs/>
              </w:rPr>
              <w:t>Poistenie všeobecnej zodpovednosti za škodu</w:t>
            </w:r>
          </w:p>
        </w:tc>
        <w:tc>
          <w:tcPr>
            <w:tcW w:w="2544" w:type="dxa"/>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6C4048">
              <w:rPr>
                <w:rFonts w:asciiTheme="minorHAnsi" w:hAnsiTheme="minorHAnsi" w:cstheme="minorHAnsi"/>
                <w:bCs/>
              </w:rPr>
              <w:t>X</w:t>
            </w:r>
            <w:r w:rsidRPr="00E1406A">
              <w:rPr>
                <w:rFonts w:asciiTheme="minorHAnsi" w:hAnsiTheme="minorHAnsi" w:cstheme="minorHAnsi"/>
                <w:bCs/>
              </w:rPr>
              <w:t>xxxx</w:t>
            </w:r>
            <w:proofErr w:type="spellEnd"/>
          </w:p>
        </w:tc>
      </w:tr>
      <w:tr w:rsidR="00B012CE" w:rsidRPr="009C5F97" w:rsidTr="008F572B">
        <w:tc>
          <w:tcPr>
            <w:tcW w:w="5796" w:type="dxa"/>
            <w:tcBorders>
              <w:bottom w:val="single" w:sz="4" w:space="0" w:color="auto"/>
            </w:tcBorders>
            <w:shd w:val="clear" w:color="auto" w:fill="DEEAF6" w:themeFill="accent1" w:themeFillTint="33"/>
          </w:tcPr>
          <w:p w:rsidR="00B012CE" w:rsidRPr="00E1406A" w:rsidRDefault="00B012CE" w:rsidP="008F572B">
            <w:pPr>
              <w:widowControl w:val="0"/>
              <w:tabs>
                <w:tab w:val="clear" w:pos="709"/>
                <w:tab w:val="left" w:pos="851"/>
              </w:tabs>
              <w:autoSpaceDE w:val="0"/>
              <w:autoSpaceDN w:val="0"/>
              <w:adjustRightInd w:val="0"/>
              <w:jc w:val="both"/>
              <w:rPr>
                <w:rFonts w:asciiTheme="minorHAnsi" w:hAnsiTheme="minorHAnsi" w:cstheme="minorHAnsi"/>
                <w:bCs/>
              </w:rPr>
            </w:pPr>
            <w:r w:rsidRPr="00A73C76">
              <w:rPr>
                <w:rFonts w:asciiTheme="minorHAnsi" w:hAnsiTheme="minorHAnsi" w:cstheme="minorHAnsi"/>
                <w:bCs/>
              </w:rPr>
              <w:t xml:space="preserve">Poistenie </w:t>
            </w:r>
            <w:r>
              <w:rPr>
                <w:rFonts w:asciiTheme="minorHAnsi" w:hAnsiTheme="minorHAnsi" w:cstheme="minorHAnsi"/>
                <w:bCs/>
              </w:rPr>
              <w:t xml:space="preserve">všeobecnej </w:t>
            </w:r>
            <w:r w:rsidRPr="00A73C76">
              <w:rPr>
                <w:rFonts w:asciiTheme="minorHAnsi" w:hAnsiTheme="minorHAnsi" w:cstheme="minorHAnsi"/>
                <w:bCs/>
              </w:rPr>
              <w:t>zodpovednosti za škodu</w:t>
            </w:r>
          </w:p>
        </w:tc>
        <w:tc>
          <w:tcPr>
            <w:tcW w:w="2544" w:type="dxa"/>
            <w:tcBorders>
              <w:bottom w:val="single" w:sz="4" w:space="0" w:color="auto"/>
            </w:tcBorders>
            <w:shd w:val="clear" w:color="auto" w:fill="DEEAF6" w:themeFill="accent1" w:themeFillTint="33"/>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6C4048">
              <w:rPr>
                <w:rFonts w:asciiTheme="minorHAnsi" w:hAnsiTheme="minorHAnsi" w:cstheme="minorHAnsi"/>
                <w:bCs/>
              </w:rPr>
              <w:t>X</w:t>
            </w:r>
            <w:r w:rsidRPr="00E1406A">
              <w:rPr>
                <w:rFonts w:asciiTheme="minorHAnsi" w:hAnsiTheme="minorHAnsi" w:cstheme="minorHAnsi"/>
                <w:bCs/>
              </w:rPr>
              <w:t>xxx</w:t>
            </w:r>
            <w:proofErr w:type="spellEnd"/>
          </w:p>
        </w:tc>
      </w:tr>
      <w:tr w:rsidR="00B012CE" w:rsidRPr="009C5F97" w:rsidTr="008F572B">
        <w:tc>
          <w:tcPr>
            <w:tcW w:w="5796" w:type="dxa"/>
            <w:tcBorders>
              <w:bottom w:val="single" w:sz="4" w:space="0" w:color="auto"/>
            </w:tcBorders>
          </w:tcPr>
          <w:p w:rsidR="00B012CE" w:rsidRPr="00E1406A" w:rsidRDefault="00B012CE" w:rsidP="008F572B">
            <w:pPr>
              <w:widowControl w:val="0"/>
              <w:tabs>
                <w:tab w:val="clear" w:pos="709"/>
                <w:tab w:val="left" w:pos="11"/>
                <w:tab w:val="left" w:pos="851"/>
              </w:tabs>
              <w:autoSpaceDE w:val="0"/>
              <w:autoSpaceDN w:val="0"/>
              <w:adjustRightInd w:val="0"/>
              <w:jc w:val="both"/>
              <w:rPr>
                <w:rFonts w:asciiTheme="minorHAnsi" w:hAnsiTheme="minorHAnsi" w:cstheme="minorHAnsi"/>
                <w:bCs/>
              </w:rPr>
            </w:pPr>
            <w:r>
              <w:rPr>
                <w:rFonts w:asciiTheme="minorHAnsi" w:hAnsiTheme="minorHAnsi" w:cstheme="minorHAnsi"/>
                <w:bCs/>
              </w:rPr>
              <w:t>R</w:t>
            </w:r>
            <w:r w:rsidRPr="00E1406A">
              <w:rPr>
                <w:rFonts w:asciiTheme="minorHAnsi" w:hAnsiTheme="minorHAnsi" w:cstheme="minorHAnsi"/>
                <w:bCs/>
              </w:rPr>
              <w:t>očné poistné spolu – majetok + zodpovednosť</w:t>
            </w:r>
            <w:r>
              <w:rPr>
                <w:rFonts w:asciiTheme="minorHAnsi" w:hAnsiTheme="minorHAnsi" w:cstheme="minorHAnsi"/>
                <w:bCs/>
              </w:rPr>
              <w:t xml:space="preserve"> </w:t>
            </w:r>
            <w:r w:rsidRPr="00E1406A">
              <w:rPr>
                <w:rFonts w:asciiTheme="minorHAnsi" w:hAnsiTheme="minorHAnsi" w:cstheme="minorHAnsi"/>
                <w:bCs/>
              </w:rPr>
              <w:t>za škodu</w:t>
            </w:r>
          </w:p>
        </w:tc>
        <w:tc>
          <w:tcPr>
            <w:tcW w:w="2544" w:type="dxa"/>
            <w:tcBorders>
              <w:bottom w:val="single" w:sz="4" w:space="0" w:color="auto"/>
            </w:tcBorders>
          </w:tcPr>
          <w:p w:rsidR="00B012CE" w:rsidRPr="00E1406A" w:rsidRDefault="00B012CE" w:rsidP="008F572B">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6C4048">
              <w:rPr>
                <w:rFonts w:asciiTheme="minorHAnsi" w:hAnsiTheme="minorHAnsi" w:cstheme="minorHAnsi"/>
                <w:bCs/>
              </w:rPr>
              <w:t>X</w:t>
            </w:r>
            <w:r w:rsidRPr="00E1406A">
              <w:rPr>
                <w:rFonts w:asciiTheme="minorHAnsi" w:hAnsiTheme="minorHAnsi" w:cstheme="minorHAnsi"/>
                <w:bCs/>
              </w:rPr>
              <w:t>xxx</w:t>
            </w:r>
            <w:proofErr w:type="spellEnd"/>
          </w:p>
        </w:tc>
      </w:tr>
    </w:tbl>
    <w:p w:rsidR="00B012CE" w:rsidRPr="002C2B67" w:rsidRDefault="00B012CE" w:rsidP="00B012CE">
      <w:pPr>
        <w:widowControl w:val="0"/>
        <w:tabs>
          <w:tab w:val="clear" w:pos="709"/>
          <w:tab w:val="left" w:pos="851"/>
        </w:tabs>
        <w:autoSpaceDE w:val="0"/>
        <w:autoSpaceDN w:val="0"/>
        <w:adjustRightInd w:val="0"/>
        <w:ind w:left="851" w:hanging="851"/>
        <w:jc w:val="both"/>
        <w:rPr>
          <w:bCs/>
        </w:rPr>
      </w:pPr>
    </w:p>
    <w:p w:rsidR="00B012CE" w:rsidRPr="002C2B67" w:rsidRDefault="00B012CE" w:rsidP="00B012CE">
      <w:pPr>
        <w:widowControl w:val="0"/>
        <w:tabs>
          <w:tab w:val="clear" w:pos="709"/>
          <w:tab w:val="left" w:pos="851"/>
        </w:tabs>
        <w:autoSpaceDE w:val="0"/>
        <w:autoSpaceDN w:val="0"/>
        <w:adjustRightInd w:val="0"/>
        <w:ind w:left="851" w:hanging="851"/>
        <w:jc w:val="both"/>
        <w:rPr>
          <w:rFonts w:asciiTheme="minorHAnsi" w:hAnsiTheme="minorHAnsi"/>
          <w:bCs/>
        </w:rPr>
      </w:pPr>
      <w:r>
        <w:rPr>
          <w:rFonts w:asciiTheme="minorHAnsi" w:hAnsiTheme="minorHAnsi"/>
          <w:bCs/>
        </w:rPr>
        <w:tab/>
      </w:r>
      <w:r w:rsidRPr="002C2B67">
        <w:rPr>
          <w:rFonts w:asciiTheme="minorHAnsi" w:hAnsiTheme="minorHAnsi"/>
          <w:bCs/>
        </w:rPr>
        <w:t>Slovom: .....................................................................................................</w:t>
      </w:r>
    </w:p>
    <w:p w:rsidR="00B012CE" w:rsidRPr="002C2B67" w:rsidRDefault="00B012CE" w:rsidP="00B012CE">
      <w:pPr>
        <w:widowControl w:val="0"/>
        <w:tabs>
          <w:tab w:val="clear" w:pos="709"/>
          <w:tab w:val="left" w:pos="851"/>
        </w:tabs>
        <w:autoSpaceDE w:val="0"/>
        <w:autoSpaceDN w:val="0"/>
        <w:adjustRightInd w:val="0"/>
        <w:ind w:left="851" w:hanging="851"/>
        <w:jc w:val="both"/>
        <w:rPr>
          <w:rFonts w:asciiTheme="minorHAnsi" w:hAnsiTheme="minorHAnsi"/>
          <w:bCs/>
        </w:rPr>
      </w:pPr>
    </w:p>
    <w:p w:rsidR="00B012CE" w:rsidRPr="009C5F97" w:rsidRDefault="00B012CE" w:rsidP="00B012CE">
      <w:pPr>
        <w:widowControl w:val="0"/>
        <w:tabs>
          <w:tab w:val="clear" w:pos="709"/>
          <w:tab w:val="left" w:pos="851"/>
        </w:tabs>
        <w:autoSpaceDE w:val="0"/>
        <w:autoSpaceDN w:val="0"/>
        <w:adjustRightInd w:val="0"/>
        <w:ind w:left="851" w:hanging="851"/>
        <w:jc w:val="both"/>
        <w:rPr>
          <w:rFonts w:asciiTheme="minorHAnsi" w:hAnsiTheme="minorHAnsi" w:cstheme="minorHAnsi"/>
          <w:bCs/>
        </w:rPr>
      </w:pPr>
      <w:r>
        <w:rPr>
          <w:rFonts w:asciiTheme="minorHAnsi" w:hAnsiTheme="minorHAnsi"/>
          <w:bCs/>
        </w:rPr>
        <w:t xml:space="preserve">7. </w:t>
      </w:r>
      <w:r>
        <w:rPr>
          <w:rFonts w:asciiTheme="minorHAnsi" w:hAnsiTheme="minorHAnsi"/>
          <w:bCs/>
        </w:rPr>
        <w:tab/>
      </w:r>
      <w:r w:rsidRPr="009C5F97">
        <w:rPr>
          <w:rFonts w:asciiTheme="minorHAnsi" w:hAnsiTheme="minorHAnsi" w:cstheme="minorHAnsi"/>
          <w:bCs/>
        </w:rPr>
        <w:t xml:space="preserve">Poistenie za celé obdobie trvania poistnej zmluvy, od </w:t>
      </w:r>
      <w:r w:rsidRPr="00E1406A">
        <w:rPr>
          <w:rFonts w:asciiTheme="minorHAnsi" w:hAnsiTheme="minorHAnsi" w:cstheme="minorHAnsi"/>
          <w:bCs/>
        </w:rPr>
        <w:t xml:space="preserve">01.07.2019 do 30.06.2021 </w:t>
      </w:r>
      <w:r w:rsidRPr="009C5F97">
        <w:rPr>
          <w:rFonts w:asciiTheme="minorHAnsi" w:hAnsiTheme="minorHAnsi" w:cstheme="minorHAnsi"/>
          <w:bCs/>
        </w:rPr>
        <w:t>predstavuje čiastku:  .............................................................................</w:t>
      </w:r>
    </w:p>
    <w:p w:rsidR="00B012CE" w:rsidRPr="00E1406A" w:rsidRDefault="00B012CE" w:rsidP="00B012CE">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E1406A">
        <w:rPr>
          <w:rFonts w:asciiTheme="minorHAnsi" w:hAnsiTheme="minorHAnsi" w:cstheme="minorHAnsi"/>
          <w:bCs/>
        </w:rPr>
        <w:tab/>
        <w:t>Slovom: ...................................................................................................................</w:t>
      </w:r>
    </w:p>
    <w:p w:rsidR="00B012CE" w:rsidRDefault="00B012CE" w:rsidP="00B012CE">
      <w:pPr>
        <w:widowControl w:val="0"/>
        <w:tabs>
          <w:tab w:val="clear" w:pos="709"/>
          <w:tab w:val="left" w:pos="851"/>
        </w:tabs>
        <w:autoSpaceDE w:val="0"/>
        <w:autoSpaceDN w:val="0"/>
        <w:adjustRightInd w:val="0"/>
        <w:ind w:left="851" w:hanging="851"/>
        <w:jc w:val="both"/>
        <w:rPr>
          <w:rFonts w:asciiTheme="minorHAnsi" w:hAnsiTheme="minorHAnsi"/>
          <w:color w:val="000000"/>
        </w:rPr>
      </w:pPr>
      <w:r>
        <w:rPr>
          <w:rFonts w:asciiTheme="minorHAnsi" w:hAnsiTheme="minorHAnsi"/>
          <w:color w:val="000000"/>
        </w:rPr>
        <w:t>8.</w:t>
      </w:r>
      <w:r>
        <w:rPr>
          <w:rFonts w:asciiTheme="minorHAnsi" w:hAnsiTheme="minorHAnsi"/>
          <w:color w:val="000000"/>
        </w:rPr>
        <w:tab/>
      </w:r>
      <w:r w:rsidRPr="002C2B67">
        <w:rPr>
          <w:rFonts w:asciiTheme="minorHAnsi" w:hAnsiTheme="minorHAnsi"/>
          <w:color w:val="000000"/>
        </w:rPr>
        <w:t xml:space="preserve">Ročné sadzby za jednotlivé druhy poistenia sú záväzné počas celej doby trvania tejto zmluvy. Výška spoluúčasti uvedená </w:t>
      </w:r>
      <w:r>
        <w:rPr>
          <w:rFonts w:asciiTheme="minorHAnsi" w:hAnsiTheme="minorHAnsi"/>
          <w:color w:val="000000"/>
        </w:rPr>
        <w:t>v </w:t>
      </w:r>
      <w:r>
        <w:rPr>
          <w:rFonts w:asciiTheme="minorHAnsi" w:hAnsiTheme="minorHAnsi"/>
        </w:rPr>
        <w:t>článku 3. tejto Zmluvy,</w:t>
      </w:r>
      <w:r w:rsidRPr="002C2B67" w:rsidDel="0052787E">
        <w:rPr>
          <w:rFonts w:asciiTheme="minorHAnsi" w:hAnsiTheme="minorHAnsi"/>
          <w:color w:val="000000"/>
        </w:rPr>
        <w:t xml:space="preserve"> </w:t>
      </w:r>
      <w:r w:rsidRPr="002C2B67">
        <w:rPr>
          <w:rFonts w:asciiTheme="minorHAnsi" w:hAnsiTheme="minorHAnsi"/>
          <w:color w:val="000000"/>
        </w:rPr>
        <w:t xml:space="preserve">je stanovená pevne a nie je možné ju meniť. </w:t>
      </w:r>
    </w:p>
    <w:p w:rsidR="00B012CE" w:rsidRDefault="00B012CE" w:rsidP="00B012CE">
      <w:pPr>
        <w:widowControl w:val="0"/>
        <w:tabs>
          <w:tab w:val="clear" w:pos="709"/>
          <w:tab w:val="left" w:pos="851"/>
        </w:tabs>
        <w:autoSpaceDE w:val="0"/>
        <w:autoSpaceDN w:val="0"/>
        <w:adjustRightInd w:val="0"/>
        <w:ind w:left="851" w:hanging="851"/>
        <w:jc w:val="both"/>
        <w:rPr>
          <w:rFonts w:asciiTheme="minorHAnsi" w:hAnsiTheme="minorHAnsi"/>
          <w:color w:val="000000"/>
        </w:rPr>
      </w:pPr>
    </w:p>
    <w:p w:rsidR="00B012CE" w:rsidRDefault="00B012CE" w:rsidP="00B012CE">
      <w:pPr>
        <w:widowControl w:val="0"/>
        <w:tabs>
          <w:tab w:val="clear" w:pos="709"/>
          <w:tab w:val="left" w:pos="851"/>
        </w:tabs>
        <w:autoSpaceDE w:val="0"/>
        <w:autoSpaceDN w:val="0"/>
        <w:adjustRightInd w:val="0"/>
        <w:ind w:left="851" w:hanging="851"/>
        <w:jc w:val="both"/>
        <w:rPr>
          <w:rFonts w:asciiTheme="minorHAnsi" w:hAnsiTheme="minorHAnsi"/>
          <w:color w:val="000000"/>
        </w:rPr>
      </w:pPr>
    </w:p>
    <w:p w:rsidR="00B012CE" w:rsidRPr="002C2B67" w:rsidRDefault="00B012CE" w:rsidP="00B012CE">
      <w:pPr>
        <w:spacing w:line="259" w:lineRule="auto"/>
        <w:jc w:val="center"/>
        <w:rPr>
          <w:rFonts w:asciiTheme="minorHAnsi" w:hAnsiTheme="minorHAnsi"/>
          <w:b/>
          <w:bCs/>
        </w:rPr>
      </w:pPr>
      <w:r>
        <w:rPr>
          <w:rFonts w:asciiTheme="minorHAnsi" w:hAnsiTheme="minorHAnsi"/>
          <w:color w:val="000000"/>
        </w:rPr>
        <w:t xml:space="preserve"> </w:t>
      </w:r>
      <w:r w:rsidRPr="002C2B67">
        <w:rPr>
          <w:rFonts w:asciiTheme="minorHAnsi" w:hAnsiTheme="minorHAnsi"/>
          <w:b/>
          <w:bCs/>
        </w:rPr>
        <w:t>Č</w:t>
      </w:r>
      <w:r>
        <w:rPr>
          <w:rFonts w:asciiTheme="minorHAnsi" w:hAnsiTheme="minorHAnsi"/>
          <w:b/>
          <w:bCs/>
        </w:rPr>
        <w:t>LÁNOK</w:t>
      </w:r>
      <w:r w:rsidRPr="002C2B67">
        <w:rPr>
          <w:rFonts w:asciiTheme="minorHAnsi" w:hAnsiTheme="minorHAnsi"/>
          <w:b/>
          <w:bCs/>
        </w:rPr>
        <w:t xml:space="preserve"> V</w:t>
      </w:r>
      <w:r>
        <w:rPr>
          <w:rFonts w:asciiTheme="minorHAnsi" w:hAnsiTheme="minorHAnsi"/>
          <w:b/>
          <w:bCs/>
        </w:rPr>
        <w:t>I</w:t>
      </w:r>
      <w:r w:rsidRPr="002C2B67">
        <w:rPr>
          <w:rFonts w:asciiTheme="minorHAnsi" w:hAnsiTheme="minorHAnsi"/>
          <w:b/>
          <w:bCs/>
        </w:rPr>
        <w:t>I.</w:t>
      </w:r>
    </w:p>
    <w:p w:rsidR="00B012CE" w:rsidRPr="002C2B67" w:rsidRDefault="00B012CE" w:rsidP="00B012CE">
      <w:pPr>
        <w:spacing w:line="259" w:lineRule="auto"/>
        <w:jc w:val="center"/>
        <w:rPr>
          <w:rFonts w:asciiTheme="minorHAnsi" w:hAnsiTheme="minorHAnsi"/>
          <w:b/>
          <w:bCs/>
        </w:rPr>
      </w:pPr>
      <w:r>
        <w:rPr>
          <w:rFonts w:asciiTheme="minorHAnsi" w:hAnsiTheme="minorHAnsi"/>
          <w:b/>
          <w:bCs/>
        </w:rPr>
        <w:t>ÚZEMNÁ PLATNOSŤ</w:t>
      </w:r>
    </w:p>
    <w:p w:rsidR="00B012CE" w:rsidRPr="002C2B67" w:rsidRDefault="00B012CE" w:rsidP="00B012CE">
      <w:pPr>
        <w:spacing w:line="259" w:lineRule="auto"/>
        <w:jc w:val="both"/>
        <w:rPr>
          <w:rFonts w:asciiTheme="minorHAnsi" w:hAnsiTheme="minorHAnsi"/>
          <w:b/>
          <w:bCs/>
        </w:rPr>
      </w:pPr>
    </w:p>
    <w:p w:rsidR="00B012CE" w:rsidRPr="0052787E" w:rsidRDefault="00B012CE" w:rsidP="00B012CE">
      <w:pPr>
        <w:tabs>
          <w:tab w:val="clear" w:pos="709"/>
        </w:tabs>
        <w:ind w:left="851" w:hanging="851"/>
        <w:jc w:val="both"/>
      </w:pPr>
      <w:r w:rsidRPr="0052787E">
        <w:rPr>
          <w:rFonts w:asciiTheme="minorHAnsi" w:hAnsiTheme="minorHAnsi"/>
        </w:rPr>
        <w:t>1</w:t>
      </w:r>
      <w:r>
        <w:rPr>
          <w:rFonts w:asciiTheme="minorHAnsi" w:hAnsiTheme="minorHAnsi"/>
        </w:rPr>
        <w:t>.</w:t>
      </w:r>
      <w:r w:rsidRPr="0052787E">
        <w:rPr>
          <w:rFonts w:asciiTheme="minorHAnsi" w:hAnsiTheme="minorHAnsi"/>
        </w:rPr>
        <w:t xml:space="preserve"> </w:t>
      </w:r>
      <w:r>
        <w:rPr>
          <w:rFonts w:asciiTheme="minorHAnsi" w:hAnsiTheme="minorHAnsi"/>
        </w:rPr>
        <w:tab/>
      </w:r>
      <w:r w:rsidRPr="0052787E">
        <w:rPr>
          <w:rFonts w:asciiTheme="minorHAnsi" w:hAnsiTheme="minorHAnsi"/>
        </w:rPr>
        <w:t>Pre poistenie majetku je miestom poistenia územie Slovenskej republiky, v zmysle evidencie Poisteného</w:t>
      </w:r>
      <w:r>
        <w:rPr>
          <w:rFonts w:asciiTheme="minorHAnsi" w:hAnsiTheme="minorHAnsi"/>
        </w:rPr>
        <w:t>, pokiaľ nie je v tejto Poistnej zmluve dohodnuté inak.</w:t>
      </w:r>
      <w:r w:rsidRPr="0052787E">
        <w:rPr>
          <w:rFonts w:asciiTheme="minorHAnsi" w:hAnsiTheme="minorHAnsi"/>
        </w:rPr>
        <w:t xml:space="preserve"> </w:t>
      </w:r>
    </w:p>
    <w:p w:rsidR="00B012CE" w:rsidRDefault="00B012CE" w:rsidP="00B012CE">
      <w:pPr>
        <w:tabs>
          <w:tab w:val="clear" w:pos="709"/>
        </w:tabs>
        <w:ind w:left="851" w:hanging="851"/>
        <w:jc w:val="both"/>
        <w:rPr>
          <w:rFonts w:asciiTheme="minorHAnsi" w:hAnsiTheme="minorHAnsi"/>
        </w:rPr>
      </w:pPr>
      <w:r w:rsidRPr="0052787E">
        <w:rPr>
          <w:rFonts w:asciiTheme="minorHAnsi" w:hAnsiTheme="minorHAnsi"/>
        </w:rPr>
        <w:t>2</w:t>
      </w:r>
      <w:r>
        <w:rPr>
          <w:rFonts w:asciiTheme="minorHAnsi" w:hAnsiTheme="minorHAnsi"/>
        </w:rPr>
        <w:t>.</w:t>
      </w:r>
      <w:r w:rsidRPr="0052787E">
        <w:rPr>
          <w:rFonts w:asciiTheme="minorHAnsi" w:hAnsiTheme="minorHAnsi"/>
        </w:rPr>
        <w:t xml:space="preserve"> </w:t>
      </w:r>
      <w:r>
        <w:rPr>
          <w:rFonts w:asciiTheme="minorHAnsi" w:hAnsiTheme="minorHAnsi"/>
        </w:rPr>
        <w:tab/>
      </w:r>
      <w:r w:rsidRPr="0052787E">
        <w:rPr>
          <w:rFonts w:asciiTheme="minorHAnsi" w:hAnsiTheme="minorHAnsi"/>
        </w:rPr>
        <w:t xml:space="preserve">Pre poistenie zodpovednosti za škodu, je miestom poistenia </w:t>
      </w:r>
      <w:r w:rsidRPr="0052787E">
        <w:rPr>
          <w:rFonts w:asciiTheme="minorHAnsi" w:hAnsiTheme="minorHAnsi" w:cs="Calibri"/>
        </w:rPr>
        <w:t>celý svet s výnimkou USA a Kanady</w:t>
      </w:r>
      <w:r w:rsidRPr="0052787E">
        <w:rPr>
          <w:rFonts w:asciiTheme="minorHAnsi" w:hAnsiTheme="minorHAnsi"/>
        </w:rPr>
        <w:t>.</w:t>
      </w:r>
    </w:p>
    <w:p w:rsidR="00B012CE" w:rsidRDefault="00B012CE" w:rsidP="00B012CE">
      <w:pPr>
        <w:tabs>
          <w:tab w:val="clear" w:pos="709"/>
        </w:tabs>
        <w:ind w:left="851" w:hanging="851"/>
        <w:jc w:val="both"/>
        <w:rPr>
          <w:rFonts w:asciiTheme="minorHAnsi" w:hAnsiTheme="minorHAnsi"/>
        </w:rPr>
      </w:pPr>
    </w:p>
    <w:p w:rsidR="00B012CE" w:rsidRPr="0052787E" w:rsidRDefault="00B012CE" w:rsidP="00B012CE">
      <w:pPr>
        <w:tabs>
          <w:tab w:val="clear" w:pos="709"/>
        </w:tabs>
        <w:ind w:left="851" w:hanging="851"/>
        <w:jc w:val="both"/>
      </w:pPr>
    </w:p>
    <w:p w:rsidR="00B012CE" w:rsidRPr="002C2B67" w:rsidRDefault="00B012CE" w:rsidP="00B012CE">
      <w:pPr>
        <w:spacing w:line="259" w:lineRule="auto"/>
        <w:jc w:val="center"/>
        <w:rPr>
          <w:rFonts w:asciiTheme="minorHAnsi" w:hAnsiTheme="minorHAnsi"/>
          <w:b/>
          <w:bCs/>
        </w:rPr>
      </w:pPr>
      <w:r w:rsidRPr="002C2B67">
        <w:rPr>
          <w:rFonts w:asciiTheme="minorHAnsi" w:hAnsiTheme="minorHAnsi"/>
          <w:b/>
          <w:bCs/>
        </w:rPr>
        <w:t>Č</w:t>
      </w:r>
      <w:r>
        <w:rPr>
          <w:rFonts w:asciiTheme="minorHAnsi" w:hAnsiTheme="minorHAnsi"/>
          <w:b/>
          <w:bCs/>
        </w:rPr>
        <w:t>LÁNOK</w:t>
      </w:r>
      <w:r w:rsidRPr="002C2B67">
        <w:rPr>
          <w:rFonts w:asciiTheme="minorHAnsi" w:hAnsiTheme="minorHAnsi"/>
          <w:b/>
          <w:bCs/>
        </w:rPr>
        <w:t xml:space="preserve"> VI</w:t>
      </w:r>
      <w:r>
        <w:rPr>
          <w:rFonts w:asciiTheme="minorHAnsi" w:hAnsiTheme="minorHAnsi"/>
          <w:b/>
          <w:bCs/>
        </w:rPr>
        <w:t>I</w:t>
      </w:r>
      <w:r w:rsidRPr="002C2B67">
        <w:rPr>
          <w:rFonts w:asciiTheme="minorHAnsi" w:hAnsiTheme="minorHAnsi"/>
          <w:b/>
          <w:bCs/>
        </w:rPr>
        <w:t>I.</w:t>
      </w:r>
    </w:p>
    <w:p w:rsidR="00B012CE" w:rsidRPr="002C2B67" w:rsidRDefault="00B012CE" w:rsidP="00B012CE">
      <w:pPr>
        <w:spacing w:line="259" w:lineRule="auto"/>
        <w:jc w:val="center"/>
        <w:rPr>
          <w:rFonts w:asciiTheme="minorHAnsi" w:hAnsiTheme="minorHAnsi"/>
          <w:b/>
          <w:bCs/>
        </w:rPr>
      </w:pPr>
      <w:r w:rsidRPr="002C2B67">
        <w:rPr>
          <w:rFonts w:asciiTheme="minorHAnsi" w:hAnsiTheme="minorHAnsi"/>
          <w:b/>
          <w:bCs/>
        </w:rPr>
        <w:t>S</w:t>
      </w:r>
      <w:r>
        <w:rPr>
          <w:rFonts w:asciiTheme="minorHAnsi" w:hAnsiTheme="minorHAnsi"/>
          <w:b/>
          <w:bCs/>
        </w:rPr>
        <w:t>UBDODÁVATELIA</w:t>
      </w:r>
    </w:p>
    <w:p w:rsidR="00B012CE" w:rsidRPr="002C2B67" w:rsidRDefault="00B012CE" w:rsidP="00B012CE">
      <w:pPr>
        <w:spacing w:line="259" w:lineRule="auto"/>
        <w:jc w:val="both"/>
        <w:rPr>
          <w:rFonts w:asciiTheme="minorHAnsi" w:hAnsiTheme="minorHAnsi"/>
          <w:b/>
          <w:bCs/>
        </w:rPr>
      </w:pPr>
    </w:p>
    <w:p w:rsidR="00B012CE" w:rsidRDefault="00B012CE" w:rsidP="00613795">
      <w:pPr>
        <w:pStyle w:val="Odsekzoznamu"/>
        <w:numPr>
          <w:ilvl w:val="1"/>
          <w:numId w:val="34"/>
        </w:numPr>
        <w:ind w:left="851" w:hanging="851"/>
        <w:jc w:val="both"/>
      </w:pPr>
      <w:bookmarkStart w:id="7" w:name="_Ref456704880"/>
      <w:r>
        <w:t xml:space="preserve">Zmluvné strany sa dohodli, že </w:t>
      </w:r>
      <w:r w:rsidRPr="002C2B67">
        <w:t xml:space="preserve">Poisťovateľ </w:t>
      </w:r>
      <w:r>
        <w:t xml:space="preserve"> je oprávnený</w:t>
      </w:r>
      <w:r w:rsidRPr="002C2B67">
        <w:t xml:space="preserve"> zabezpečiť časť plnenia predmetu </w:t>
      </w:r>
      <w:r>
        <w:t>tejto P</w:t>
      </w:r>
      <w:r w:rsidRPr="002C2B67">
        <w:t xml:space="preserve">oistnej zmluvy </w:t>
      </w:r>
      <w:r>
        <w:t xml:space="preserve">výlučne </w:t>
      </w:r>
      <w:r w:rsidRPr="002C2B67">
        <w:t>prostredníctvom subdodávateľov</w:t>
      </w:r>
      <w:r>
        <w:t xml:space="preserve"> uvedených v Prílohe č. 3 – „Zoznam subdodávateľov“ (ďalej len „Zoznam subdodávateľov“) tejto Zmluvy</w:t>
      </w:r>
      <w:r w:rsidRPr="002C2B67">
        <w:t xml:space="preserve">, pričom za splnenie tejto časti predmetu plnenia zodpovedá tak, akoby ju vykonával sám. Poisťovateľ je vo vzťahu k Poistníkovi jediným subjektom, ktorý znáša dôsledky vyplývajúce z porušenia povinností v súvislosti s plnením predmetu tejto </w:t>
      </w:r>
      <w:r>
        <w:t>Z</w:t>
      </w:r>
      <w:r w:rsidRPr="002C2B67">
        <w:t xml:space="preserve">mluvy. </w:t>
      </w:r>
    </w:p>
    <w:p w:rsidR="00B012CE" w:rsidRPr="0047035F" w:rsidRDefault="00B012CE" w:rsidP="00613795">
      <w:pPr>
        <w:pStyle w:val="Odsekzoznamu"/>
        <w:numPr>
          <w:ilvl w:val="1"/>
          <w:numId w:val="34"/>
        </w:numPr>
        <w:spacing w:after="0"/>
        <w:ind w:left="851" w:hanging="851"/>
        <w:jc w:val="both"/>
      </w:pPr>
      <w:bookmarkStart w:id="8" w:name="_Hlk508200417"/>
      <w:r w:rsidRPr="00EB015C">
        <w:rPr>
          <w:rFonts w:cstheme="minorHAnsi"/>
        </w:rPr>
        <w:t>V Zozname subdodávateľov sú uvedené údaje o všetkých známych subdodávateľoch Poisťovateľa, ktorí sú známi v čase uzatvárania tejto Zmluvy, a údaje o osobe oprávnenej konať za subdodávateľa v rozsahu meno a priezvisko, adresa pobytu, dátum narodenia.</w:t>
      </w:r>
      <w:bookmarkEnd w:id="8"/>
    </w:p>
    <w:p w:rsidR="00B012CE" w:rsidRPr="00AC5F0A"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AC5F0A">
        <w:rPr>
          <w:rFonts w:asciiTheme="minorHAnsi" w:hAnsiTheme="minorHAnsi" w:cstheme="minorHAnsi"/>
        </w:rPr>
        <w:t xml:space="preserve">V prípade, že počas trvania tejto Zmluvy bude mať </w:t>
      </w:r>
      <w:r>
        <w:rPr>
          <w:rFonts w:asciiTheme="minorHAnsi" w:hAnsiTheme="minorHAnsi" w:cstheme="minorHAnsi"/>
        </w:rPr>
        <w:t>Poisťova</w:t>
      </w:r>
      <w:r w:rsidRPr="00AC5F0A">
        <w:rPr>
          <w:rFonts w:asciiTheme="minorHAnsi" w:hAnsiTheme="minorHAnsi" w:cstheme="minorHAnsi"/>
        </w:rPr>
        <w:t xml:space="preserve">teľ záujem zmeniť ktorúkoľvek osobu subdodávateľa uvedenú v Zozname subdodávateľov, Zmluvné strany sa dohodli na nasledujúcom postupe: </w:t>
      </w:r>
    </w:p>
    <w:p w:rsidR="00B012CE" w:rsidRPr="00C61CBE" w:rsidRDefault="00B012CE" w:rsidP="00613795">
      <w:pPr>
        <w:pStyle w:val="Odsekzoznamu"/>
        <w:numPr>
          <w:ilvl w:val="1"/>
          <w:numId w:val="35"/>
        </w:numPr>
        <w:tabs>
          <w:tab w:val="left" w:pos="2268"/>
        </w:tabs>
        <w:ind w:left="1418" w:hanging="567"/>
        <w:jc w:val="both"/>
        <w:rPr>
          <w:rFonts w:cstheme="minorHAnsi"/>
        </w:rPr>
      </w:pPr>
      <w:r w:rsidRPr="00C61CBE">
        <w:rPr>
          <w:rFonts w:cstheme="minorHAnsi"/>
        </w:rPr>
        <w:t xml:space="preserve">Poisťovateľ písomne požiada Poistníka o súhlas so zmenou v osobe subdodávateľa, pričom: </w:t>
      </w:r>
    </w:p>
    <w:p w:rsidR="00B012CE" w:rsidRPr="00C61CBE" w:rsidRDefault="00B012CE" w:rsidP="00613795">
      <w:pPr>
        <w:pStyle w:val="Odsekzoznamu"/>
        <w:numPr>
          <w:ilvl w:val="2"/>
          <w:numId w:val="35"/>
        </w:numPr>
        <w:tabs>
          <w:tab w:val="left" w:pos="1418"/>
        </w:tabs>
        <w:ind w:left="2127" w:hanging="709"/>
        <w:jc w:val="both"/>
        <w:rPr>
          <w:rFonts w:cstheme="minorHAnsi"/>
        </w:rPr>
      </w:pPr>
      <w:r w:rsidRPr="00C61CBE">
        <w:rPr>
          <w:rFonts w:cstheme="minorHAnsi"/>
        </w:rPr>
        <w:t xml:space="preserve">v žiadosti uvedie identifikáciu osoby, ktorá sa má stať subdodávateľom, </w:t>
      </w:r>
    </w:p>
    <w:p w:rsidR="00B012CE" w:rsidRPr="00C61CBE" w:rsidRDefault="00B012CE" w:rsidP="00613795">
      <w:pPr>
        <w:pStyle w:val="Odsekzoznamu"/>
        <w:numPr>
          <w:ilvl w:val="2"/>
          <w:numId w:val="35"/>
        </w:numPr>
        <w:tabs>
          <w:tab w:val="left" w:pos="1418"/>
        </w:tabs>
        <w:ind w:left="2127" w:hanging="709"/>
        <w:jc w:val="both"/>
        <w:rPr>
          <w:rFonts w:cstheme="minorHAnsi"/>
        </w:rPr>
      </w:pPr>
      <w:r w:rsidRPr="00C61CBE">
        <w:rPr>
          <w:rFonts w:cstheme="minorHAnsi"/>
        </w:rPr>
        <w:t xml:space="preserve">v žiadosti uvedie špecifikáciu časti plnenia Zmluvy, ktoré má byť prostredníctvom navrhovanej osoby poskytované </w:t>
      </w:r>
      <w:proofErr w:type="spellStart"/>
      <w:r w:rsidRPr="00C61CBE">
        <w:rPr>
          <w:rFonts w:cstheme="minorHAnsi"/>
        </w:rPr>
        <w:t>Poisťovníkovi</w:t>
      </w:r>
      <w:proofErr w:type="spellEnd"/>
      <w:r w:rsidRPr="00C61CBE">
        <w:rPr>
          <w:rFonts w:cstheme="minorHAnsi"/>
        </w:rPr>
        <w:t xml:space="preserve">, </w:t>
      </w:r>
    </w:p>
    <w:p w:rsidR="00B012CE" w:rsidRPr="00C61CBE" w:rsidRDefault="00B012CE" w:rsidP="00613795">
      <w:pPr>
        <w:pStyle w:val="Odsekzoznamu"/>
        <w:numPr>
          <w:ilvl w:val="2"/>
          <w:numId w:val="35"/>
        </w:numPr>
        <w:tabs>
          <w:tab w:val="left" w:pos="1418"/>
        </w:tabs>
        <w:ind w:left="2127" w:hanging="709"/>
        <w:jc w:val="both"/>
        <w:rPr>
          <w:rFonts w:cstheme="minorHAnsi"/>
        </w:rPr>
      </w:pPr>
      <w:r w:rsidRPr="00C61CBE">
        <w:rPr>
          <w:rFonts w:cstheme="minorHAnsi"/>
        </w:rPr>
        <w:lastRenderedPageBreak/>
        <w:t xml:space="preserve">v žiadosti uvedie termín, od ktorého má byť zmena subdodávateľa vykonaná, ktorý nesmie byť kratší ako 30 dní odo dňa doručenia tejto žiadosti Poistníkovi, </w:t>
      </w:r>
    </w:p>
    <w:p w:rsidR="00B012CE" w:rsidRPr="00C61CBE" w:rsidRDefault="00B012CE" w:rsidP="00613795">
      <w:pPr>
        <w:pStyle w:val="Odsekzoznamu"/>
        <w:numPr>
          <w:ilvl w:val="2"/>
          <w:numId w:val="35"/>
        </w:numPr>
        <w:tabs>
          <w:tab w:val="left" w:pos="1418"/>
        </w:tabs>
        <w:spacing w:after="0"/>
        <w:ind w:left="2127" w:hanging="709"/>
        <w:jc w:val="both"/>
        <w:rPr>
          <w:rFonts w:cstheme="minorHAnsi"/>
        </w:rPr>
      </w:pPr>
      <w:r w:rsidRPr="00C61CBE">
        <w:rPr>
          <w:rFonts w:cstheme="minorHAnsi"/>
        </w:rPr>
        <w:t>v žiadosti uvedie, či s ohľadom na výšku odplaty, ktorú bude Poisťovateľ platiť subdodávateľovi za ním poskytované plnenie, má subdodávateľ povinnosť zapísať sa do registra partnerov verejného sektora,</w:t>
      </w:r>
    </w:p>
    <w:p w:rsidR="00B012CE" w:rsidRPr="00AC5F0A" w:rsidRDefault="00B012CE" w:rsidP="00B012CE">
      <w:pPr>
        <w:tabs>
          <w:tab w:val="clear" w:pos="1423"/>
          <w:tab w:val="left" w:pos="1418"/>
        </w:tabs>
        <w:ind w:left="2127" w:hanging="709"/>
        <w:jc w:val="both"/>
        <w:rPr>
          <w:rFonts w:asciiTheme="minorHAnsi" w:hAnsiTheme="minorHAnsi" w:cstheme="minorHAnsi"/>
        </w:rPr>
      </w:pPr>
      <w:r>
        <w:rPr>
          <w:rFonts w:asciiTheme="minorHAnsi" w:hAnsiTheme="minorHAnsi" w:cstheme="minorHAnsi"/>
        </w:rPr>
        <w:t xml:space="preserve">3.1.5 </w:t>
      </w:r>
      <w:r w:rsidRPr="00AC5F0A">
        <w:rPr>
          <w:rFonts w:asciiTheme="minorHAnsi" w:hAnsiTheme="minorHAnsi" w:cstheme="minorHAnsi"/>
        </w:rPr>
        <w:t xml:space="preserve"> </w:t>
      </w:r>
      <w:r>
        <w:rPr>
          <w:rFonts w:asciiTheme="minorHAnsi" w:hAnsiTheme="minorHAnsi" w:cstheme="minorHAnsi"/>
        </w:rPr>
        <w:tab/>
      </w:r>
      <w:r w:rsidRPr="00AC5F0A">
        <w:rPr>
          <w:rFonts w:asciiTheme="minorHAnsi" w:hAnsiTheme="minorHAnsi" w:cstheme="minorHAnsi"/>
        </w:rPr>
        <w:tab/>
        <w:t xml:space="preserve">k žiadosti pripojí nové navrhované znemie Zoznamu subdodávateľov v minimálne 2 vyhotoveniach podpísaných </w:t>
      </w:r>
      <w:r>
        <w:rPr>
          <w:rFonts w:asciiTheme="minorHAnsi" w:hAnsiTheme="minorHAnsi" w:cstheme="minorHAnsi"/>
        </w:rPr>
        <w:t>Poisťovateľom</w:t>
      </w:r>
      <w:r w:rsidRPr="00AC5F0A">
        <w:rPr>
          <w:rFonts w:asciiTheme="minorHAnsi" w:hAnsiTheme="minorHAnsi" w:cstheme="minorHAnsi"/>
        </w:rPr>
        <w:t>.</w:t>
      </w:r>
    </w:p>
    <w:p w:rsidR="00B012CE" w:rsidRPr="00101160" w:rsidRDefault="00B012CE" w:rsidP="00B012CE">
      <w:pPr>
        <w:tabs>
          <w:tab w:val="left" w:pos="851"/>
        </w:tabs>
        <w:ind w:left="851" w:hanging="851"/>
        <w:jc w:val="both"/>
        <w:rPr>
          <w:rFonts w:asciiTheme="minorHAnsi" w:hAnsiTheme="minorHAnsi" w:cstheme="minorHAnsi"/>
        </w:rPr>
      </w:pPr>
      <w:r w:rsidRPr="00101160">
        <w:rPr>
          <w:rFonts w:asciiTheme="minorHAnsi" w:hAnsiTheme="minorHAnsi" w:cstheme="minorHAnsi"/>
        </w:rPr>
        <w:t>4</w:t>
      </w:r>
      <w:r>
        <w:rPr>
          <w:rFonts w:cstheme="minorHAnsi"/>
        </w:rPr>
        <w:t xml:space="preserve">. </w:t>
      </w:r>
      <w:r>
        <w:rPr>
          <w:rFonts w:cstheme="minorHAnsi"/>
        </w:rPr>
        <w:tab/>
      </w:r>
      <w:r>
        <w:rPr>
          <w:rFonts w:cstheme="minorHAnsi"/>
        </w:rPr>
        <w:tab/>
      </w:r>
      <w:r w:rsidRPr="00101160">
        <w:rPr>
          <w:rFonts w:asciiTheme="minorHAnsi" w:hAnsiTheme="minorHAnsi" w:cstheme="minorHAnsi"/>
        </w:rPr>
        <w:t xml:space="preserve">Poistník žiadosť Poisťovateľa: </w:t>
      </w:r>
    </w:p>
    <w:p w:rsidR="00B012CE" w:rsidRPr="00AC5F0A" w:rsidRDefault="00B012CE" w:rsidP="00B012CE">
      <w:pPr>
        <w:tabs>
          <w:tab w:val="clear" w:pos="709"/>
          <w:tab w:val="clear" w:pos="1066"/>
          <w:tab w:val="clear" w:pos="1423"/>
          <w:tab w:val="clear" w:pos="1780"/>
          <w:tab w:val="clear" w:pos="2138"/>
          <w:tab w:val="clear" w:pos="2495"/>
          <w:tab w:val="clear" w:pos="2852"/>
          <w:tab w:val="left" w:pos="851"/>
        </w:tabs>
        <w:ind w:left="1418" w:hanging="567"/>
        <w:jc w:val="both"/>
        <w:rPr>
          <w:rFonts w:asciiTheme="minorHAnsi" w:hAnsiTheme="minorHAnsi" w:cstheme="minorHAnsi"/>
        </w:rPr>
      </w:pPr>
      <w:r>
        <w:rPr>
          <w:rFonts w:asciiTheme="minorHAnsi" w:hAnsiTheme="minorHAnsi" w:cstheme="minorHAnsi"/>
        </w:rPr>
        <w:t xml:space="preserve">4.1 </w:t>
      </w:r>
      <w:r w:rsidRPr="00AC5F0A">
        <w:rPr>
          <w:rFonts w:asciiTheme="minorHAnsi" w:hAnsiTheme="minorHAnsi" w:cstheme="minorHAnsi"/>
        </w:rPr>
        <w:t xml:space="preserve">odsúhlasí, a to zaslaním zo strany </w:t>
      </w:r>
      <w:r>
        <w:rPr>
          <w:rFonts w:asciiTheme="minorHAnsi" w:hAnsiTheme="minorHAnsi" w:cstheme="minorHAnsi"/>
        </w:rPr>
        <w:t>Poistníka</w:t>
      </w:r>
      <w:r w:rsidRPr="00AC5F0A">
        <w:rPr>
          <w:rFonts w:asciiTheme="minorHAnsi" w:hAnsiTheme="minorHAnsi" w:cstheme="minorHAnsi"/>
        </w:rPr>
        <w:t xml:space="preserve"> podpísaného Zoznamu subdodávateľov </w:t>
      </w:r>
      <w:r>
        <w:rPr>
          <w:rFonts w:asciiTheme="minorHAnsi" w:hAnsiTheme="minorHAnsi" w:cstheme="minorHAnsi"/>
        </w:rPr>
        <w:t>Poistite</w:t>
      </w:r>
      <w:r w:rsidRPr="00AC5F0A">
        <w:rPr>
          <w:rFonts w:asciiTheme="minorHAnsi" w:hAnsiTheme="minorHAnsi" w:cstheme="minorHAnsi"/>
        </w:rPr>
        <w:t xml:space="preserve">ľovi alebo </w:t>
      </w:r>
    </w:p>
    <w:p w:rsidR="00B012CE" w:rsidRPr="00101160" w:rsidRDefault="00B012CE" w:rsidP="00613795">
      <w:pPr>
        <w:pStyle w:val="Odsekzoznamu"/>
        <w:numPr>
          <w:ilvl w:val="1"/>
          <w:numId w:val="36"/>
        </w:numPr>
        <w:tabs>
          <w:tab w:val="left" w:pos="851"/>
        </w:tabs>
        <w:spacing w:after="0"/>
        <w:ind w:left="1418" w:hanging="567"/>
        <w:jc w:val="both"/>
        <w:rPr>
          <w:rFonts w:cstheme="minorHAnsi"/>
        </w:rPr>
      </w:pPr>
      <w:r w:rsidRPr="00101160">
        <w:rPr>
          <w:rFonts w:cstheme="minorHAnsi"/>
        </w:rPr>
        <w:t xml:space="preserve">odmietne, pričom v oznámení o odmietnutí žiadosti Poisťovateľa uvedie dôvody odmietnutia. </w:t>
      </w:r>
    </w:p>
    <w:p w:rsidR="00B012CE" w:rsidRPr="00AC5F0A" w:rsidRDefault="00B012CE" w:rsidP="00B012CE">
      <w:pPr>
        <w:tabs>
          <w:tab w:val="left" w:pos="851"/>
        </w:tabs>
        <w:ind w:left="851" w:hanging="851"/>
        <w:jc w:val="both"/>
        <w:rPr>
          <w:rFonts w:asciiTheme="minorHAnsi" w:hAnsiTheme="minorHAnsi" w:cstheme="minorHAnsi"/>
        </w:rPr>
      </w:pPr>
      <w:r>
        <w:rPr>
          <w:rFonts w:asciiTheme="minorHAnsi" w:hAnsiTheme="minorHAnsi" w:cstheme="minorHAnsi"/>
        </w:rPr>
        <w:t>5.</w:t>
      </w:r>
      <w:r w:rsidRPr="00AC5F0A">
        <w:rPr>
          <w:rFonts w:asciiTheme="minorHAnsi" w:hAnsiTheme="minorHAnsi" w:cstheme="minorHAnsi"/>
        </w:rPr>
        <w:tab/>
      </w:r>
      <w:r>
        <w:rPr>
          <w:rFonts w:asciiTheme="minorHAnsi" w:hAnsiTheme="minorHAnsi" w:cstheme="minorHAnsi"/>
        </w:rPr>
        <w:tab/>
      </w:r>
      <w:r w:rsidRPr="00AC5F0A">
        <w:rPr>
          <w:rFonts w:asciiTheme="minorHAnsi" w:hAnsiTheme="minorHAnsi" w:cstheme="minorHAnsi"/>
        </w:rPr>
        <w:t xml:space="preserve">Osoba, ktorá sa má stať subdodávateľom, sa týmto stáva podľa tejto Zmluvy zápisom do Zoznamu subdodávateľov podpísaného zo strany </w:t>
      </w:r>
      <w:r>
        <w:rPr>
          <w:rFonts w:asciiTheme="minorHAnsi" w:hAnsiTheme="minorHAnsi" w:cstheme="minorHAnsi"/>
        </w:rPr>
        <w:t>Poistníka</w:t>
      </w:r>
      <w:r w:rsidRPr="00AC5F0A">
        <w:rPr>
          <w:rFonts w:asciiTheme="minorHAnsi" w:hAnsiTheme="minorHAnsi" w:cstheme="minorHAnsi"/>
        </w:rPr>
        <w:t xml:space="preserve">. </w:t>
      </w:r>
    </w:p>
    <w:p w:rsidR="00B012CE" w:rsidRPr="00AC5F0A" w:rsidRDefault="00B012CE" w:rsidP="00B012CE">
      <w:pPr>
        <w:tabs>
          <w:tab w:val="left" w:pos="851"/>
        </w:tabs>
        <w:ind w:left="851" w:hanging="851"/>
        <w:jc w:val="both"/>
        <w:rPr>
          <w:rFonts w:asciiTheme="minorHAnsi" w:hAnsiTheme="minorHAnsi" w:cstheme="minorHAnsi"/>
          <w:i/>
        </w:rPr>
      </w:pPr>
      <w:r>
        <w:rPr>
          <w:rFonts w:asciiTheme="minorHAnsi" w:hAnsiTheme="minorHAnsi" w:cstheme="minorHAnsi"/>
        </w:rPr>
        <w:t>6.</w:t>
      </w:r>
      <w:r w:rsidRPr="00AC5F0A">
        <w:rPr>
          <w:rFonts w:asciiTheme="minorHAnsi" w:hAnsiTheme="minorHAnsi" w:cstheme="minorHAnsi"/>
        </w:rPr>
        <w:tab/>
      </w:r>
      <w:r>
        <w:rPr>
          <w:rFonts w:asciiTheme="minorHAnsi" w:hAnsiTheme="minorHAnsi" w:cstheme="minorHAnsi"/>
        </w:rPr>
        <w:tab/>
      </w:r>
      <w:r w:rsidRPr="00AC5F0A">
        <w:rPr>
          <w:rFonts w:asciiTheme="minorHAnsi" w:hAnsiTheme="minorHAnsi" w:cstheme="minorHAnsi"/>
        </w:rPr>
        <w:t xml:space="preserve">V prípade odmietnutia žiadosti </w:t>
      </w:r>
      <w:r>
        <w:rPr>
          <w:rFonts w:asciiTheme="minorHAnsi" w:hAnsiTheme="minorHAnsi" w:cstheme="minorHAnsi"/>
        </w:rPr>
        <w:t>Poisťovateľa</w:t>
      </w:r>
      <w:r w:rsidRPr="00AC5F0A">
        <w:rPr>
          <w:rFonts w:asciiTheme="minorHAnsi" w:hAnsiTheme="minorHAnsi" w:cstheme="minorHAnsi"/>
        </w:rPr>
        <w:t xml:space="preserve"> o zmenu v osoby subdodávateľa zo strany </w:t>
      </w:r>
      <w:r>
        <w:rPr>
          <w:rFonts w:asciiTheme="minorHAnsi" w:hAnsiTheme="minorHAnsi" w:cstheme="minorHAnsi"/>
        </w:rPr>
        <w:t>Poistníka</w:t>
      </w:r>
      <w:r w:rsidRPr="00AC5F0A">
        <w:rPr>
          <w:rFonts w:asciiTheme="minorHAnsi" w:hAnsiTheme="minorHAnsi" w:cstheme="minorHAnsi"/>
        </w:rPr>
        <w:t xml:space="preserve">, je </w:t>
      </w:r>
      <w:r>
        <w:rPr>
          <w:rFonts w:asciiTheme="minorHAnsi" w:hAnsiTheme="minorHAnsi" w:cstheme="minorHAnsi"/>
        </w:rPr>
        <w:t>Poisťova</w:t>
      </w:r>
      <w:r w:rsidRPr="00AC5F0A">
        <w:rPr>
          <w:rFonts w:asciiTheme="minorHAnsi" w:hAnsiTheme="minorHAnsi" w:cstheme="minorHAnsi"/>
        </w:rPr>
        <w:t xml:space="preserve">teľ oprávnený navrhnúť tú istú osobu ako subdodávateľa až po splnení podmienok vytknutých </w:t>
      </w:r>
      <w:r>
        <w:rPr>
          <w:rFonts w:asciiTheme="minorHAnsi" w:hAnsiTheme="minorHAnsi" w:cstheme="minorHAnsi"/>
        </w:rPr>
        <w:t>Poistníkom</w:t>
      </w:r>
      <w:r w:rsidRPr="00AC5F0A">
        <w:rPr>
          <w:rFonts w:asciiTheme="minorHAnsi" w:hAnsiTheme="minorHAnsi" w:cstheme="minorHAnsi"/>
        </w:rPr>
        <w:t xml:space="preserve"> v odmietnutí žiadosti </w:t>
      </w:r>
      <w:r>
        <w:rPr>
          <w:rFonts w:asciiTheme="minorHAnsi" w:hAnsiTheme="minorHAnsi" w:cstheme="minorHAnsi"/>
        </w:rPr>
        <w:t>Poisťovateľa</w:t>
      </w:r>
      <w:r w:rsidRPr="00AC5F0A">
        <w:rPr>
          <w:rFonts w:asciiTheme="minorHAnsi" w:hAnsiTheme="minorHAnsi" w:cstheme="minorHAnsi"/>
        </w:rPr>
        <w:t xml:space="preserve"> o zmenu v osobe subdodávateľa.</w:t>
      </w:r>
      <w:r w:rsidRPr="00AC5F0A">
        <w:rPr>
          <w:rFonts w:asciiTheme="minorHAnsi" w:hAnsiTheme="minorHAnsi" w:cstheme="minorHAnsi"/>
          <w:i/>
        </w:rPr>
        <w:t xml:space="preserve"> </w:t>
      </w:r>
    </w:p>
    <w:p w:rsidR="00B012CE" w:rsidRPr="00AC5F0A" w:rsidRDefault="00B012CE" w:rsidP="00B012CE">
      <w:pPr>
        <w:tabs>
          <w:tab w:val="left" w:pos="851"/>
        </w:tabs>
        <w:ind w:left="851" w:hanging="851"/>
        <w:jc w:val="both"/>
        <w:rPr>
          <w:rFonts w:asciiTheme="minorHAnsi" w:hAnsiTheme="minorHAnsi" w:cstheme="minorHAnsi"/>
        </w:rPr>
      </w:pPr>
      <w:r>
        <w:rPr>
          <w:rFonts w:asciiTheme="minorHAnsi" w:hAnsiTheme="minorHAnsi" w:cstheme="minorHAnsi"/>
        </w:rPr>
        <w:t>7.</w:t>
      </w:r>
      <w:r w:rsidRPr="00AC5F0A">
        <w:rPr>
          <w:rFonts w:asciiTheme="minorHAnsi" w:hAnsiTheme="minorHAnsi" w:cstheme="minorHAnsi"/>
        </w:rPr>
        <w:tab/>
      </w:r>
      <w:r>
        <w:rPr>
          <w:rFonts w:asciiTheme="minorHAnsi" w:hAnsiTheme="minorHAnsi" w:cstheme="minorHAnsi"/>
        </w:rPr>
        <w:tab/>
      </w:r>
      <w:r w:rsidRPr="00AC5F0A">
        <w:rPr>
          <w:rFonts w:asciiTheme="minorHAnsi" w:hAnsiTheme="minorHAnsi" w:cstheme="minorHAnsi"/>
        </w:rPr>
        <w:t xml:space="preserve">Plnenie zákazky prostredníctvom iných osôb ako osôb určených podľa tohto článku sa považuje za podstatné porušenie tejto Zmluvy zo strany </w:t>
      </w:r>
      <w:r>
        <w:rPr>
          <w:rFonts w:asciiTheme="minorHAnsi" w:hAnsiTheme="minorHAnsi" w:cstheme="minorHAnsi"/>
        </w:rPr>
        <w:t>Poisťovateľa</w:t>
      </w:r>
      <w:r w:rsidRPr="00AC5F0A">
        <w:rPr>
          <w:rFonts w:asciiTheme="minorHAnsi" w:hAnsiTheme="minorHAnsi" w:cstheme="minorHAnsi"/>
        </w:rPr>
        <w:t xml:space="preserve"> a zakladá právo </w:t>
      </w:r>
      <w:r>
        <w:rPr>
          <w:rFonts w:asciiTheme="minorHAnsi" w:hAnsiTheme="minorHAnsi" w:cstheme="minorHAnsi"/>
        </w:rPr>
        <w:t>Poistníka</w:t>
      </w:r>
      <w:r w:rsidRPr="00AC5F0A">
        <w:rPr>
          <w:rFonts w:asciiTheme="minorHAnsi" w:hAnsiTheme="minorHAnsi" w:cstheme="minorHAnsi"/>
        </w:rPr>
        <w:t xml:space="preserve"> na okamžité odstúpenie od Zmluvy bez poskytnutia dodatočnej lehoty na nápravu.</w:t>
      </w:r>
    </w:p>
    <w:p w:rsidR="00B012CE" w:rsidRDefault="00B012CE" w:rsidP="00B012CE">
      <w:pPr>
        <w:tabs>
          <w:tab w:val="clear" w:pos="709"/>
          <w:tab w:val="clear" w:pos="1066"/>
          <w:tab w:val="clear" w:pos="1423"/>
          <w:tab w:val="clear" w:pos="1780"/>
          <w:tab w:val="clear" w:pos="2138"/>
          <w:tab w:val="clear" w:pos="2495"/>
          <w:tab w:val="clear" w:pos="2852"/>
          <w:tab w:val="left" w:pos="0"/>
          <w:tab w:val="left" w:pos="851"/>
        </w:tabs>
        <w:ind w:left="851" w:hanging="851"/>
        <w:jc w:val="both"/>
        <w:rPr>
          <w:rFonts w:cstheme="minorHAnsi"/>
        </w:rPr>
      </w:pPr>
      <w:r>
        <w:rPr>
          <w:rFonts w:asciiTheme="minorHAnsi" w:hAnsiTheme="minorHAnsi" w:cstheme="minorHAnsi"/>
        </w:rPr>
        <w:t>8.</w:t>
      </w:r>
      <w:r w:rsidRPr="006E3A27">
        <w:rPr>
          <w:rFonts w:cstheme="minorHAnsi"/>
        </w:rPr>
        <w:t xml:space="preserve">  </w:t>
      </w:r>
      <w:r>
        <w:rPr>
          <w:rFonts w:cstheme="minorHAnsi"/>
        </w:rPr>
        <w:tab/>
      </w:r>
      <w:r w:rsidRPr="006E3A27">
        <w:rPr>
          <w:rFonts w:asciiTheme="minorHAnsi" w:hAnsiTheme="minorHAnsi" w:cstheme="minorHAnsi"/>
        </w:rPr>
        <w:t>Poisťovateľ je povinný zabezpečiť, aby mal splnené povinnosti ohľadom zápisu do registra partnerov verejného sektora vo vzťahu k subdodávateľom Poisťovateľa v zmysle zákona registri partnerov verejného sektora.</w:t>
      </w:r>
      <w:r w:rsidRPr="006E3A27">
        <w:rPr>
          <w:rFonts w:cstheme="minorHAnsi"/>
        </w:rPr>
        <w:t xml:space="preserve"> </w:t>
      </w:r>
    </w:p>
    <w:p w:rsidR="00B012CE" w:rsidRDefault="00B012CE" w:rsidP="00B012CE">
      <w:pPr>
        <w:tabs>
          <w:tab w:val="clear" w:pos="709"/>
          <w:tab w:val="clear" w:pos="1066"/>
          <w:tab w:val="clear" w:pos="1423"/>
          <w:tab w:val="clear" w:pos="1780"/>
          <w:tab w:val="clear" w:pos="2138"/>
          <w:tab w:val="clear" w:pos="2495"/>
          <w:tab w:val="clear" w:pos="2852"/>
          <w:tab w:val="left" w:pos="0"/>
          <w:tab w:val="left" w:pos="851"/>
        </w:tabs>
        <w:ind w:left="851" w:hanging="851"/>
        <w:jc w:val="both"/>
        <w:rPr>
          <w:rFonts w:cstheme="minorHAnsi"/>
        </w:rPr>
      </w:pPr>
    </w:p>
    <w:p w:rsidR="00B012CE" w:rsidRDefault="00B012CE" w:rsidP="00B012CE">
      <w:pPr>
        <w:tabs>
          <w:tab w:val="clear" w:pos="709"/>
          <w:tab w:val="clear" w:pos="1066"/>
          <w:tab w:val="clear" w:pos="1423"/>
          <w:tab w:val="clear" w:pos="1780"/>
          <w:tab w:val="clear" w:pos="2138"/>
          <w:tab w:val="clear" w:pos="2495"/>
          <w:tab w:val="clear" w:pos="2852"/>
          <w:tab w:val="left" w:pos="0"/>
          <w:tab w:val="left" w:pos="851"/>
        </w:tabs>
        <w:ind w:left="851" w:hanging="851"/>
        <w:jc w:val="both"/>
        <w:rPr>
          <w:rFonts w:cstheme="minorHAnsi"/>
        </w:rPr>
      </w:pPr>
    </w:p>
    <w:p w:rsidR="00B012CE" w:rsidRPr="00AC5F0A" w:rsidRDefault="00B012CE" w:rsidP="00B012CE">
      <w:pPr>
        <w:jc w:val="center"/>
        <w:rPr>
          <w:rFonts w:asciiTheme="minorHAnsi" w:hAnsiTheme="minorHAnsi" w:cstheme="minorHAnsi"/>
          <w:b/>
        </w:rPr>
      </w:pPr>
      <w:r w:rsidRPr="002C2B67">
        <w:t xml:space="preserve"> </w:t>
      </w:r>
      <w:bookmarkEnd w:id="7"/>
      <w:r w:rsidRPr="00AC5F0A">
        <w:rPr>
          <w:rFonts w:asciiTheme="minorHAnsi" w:hAnsiTheme="minorHAnsi" w:cstheme="minorHAnsi"/>
          <w:b/>
        </w:rPr>
        <w:t xml:space="preserve">ČLÁNOK </w:t>
      </w:r>
      <w:r>
        <w:rPr>
          <w:rFonts w:asciiTheme="minorHAnsi" w:hAnsiTheme="minorHAnsi" w:cstheme="minorHAnsi"/>
          <w:b/>
        </w:rPr>
        <w:t>IX</w:t>
      </w:r>
      <w:r w:rsidRPr="00AC5F0A">
        <w:rPr>
          <w:rFonts w:asciiTheme="minorHAnsi" w:hAnsiTheme="minorHAnsi" w:cstheme="minorHAnsi"/>
          <w:b/>
        </w:rPr>
        <w:t>.</w:t>
      </w:r>
    </w:p>
    <w:p w:rsidR="00B012CE" w:rsidRPr="00AC5F0A" w:rsidRDefault="00B012CE" w:rsidP="00B012CE">
      <w:pPr>
        <w:jc w:val="center"/>
        <w:rPr>
          <w:rFonts w:asciiTheme="minorHAnsi" w:hAnsiTheme="minorHAnsi" w:cstheme="minorHAnsi"/>
          <w:b/>
        </w:rPr>
      </w:pPr>
      <w:r w:rsidRPr="00AC5F0A">
        <w:rPr>
          <w:rFonts w:asciiTheme="minorHAnsi" w:hAnsiTheme="minorHAnsi" w:cstheme="minorHAnsi"/>
          <w:b/>
        </w:rPr>
        <w:t>MLČANLIVOSŤ</w:t>
      </w:r>
    </w:p>
    <w:p w:rsidR="00B012CE" w:rsidRPr="00AC5F0A" w:rsidRDefault="00B012CE" w:rsidP="00B012CE">
      <w:pPr>
        <w:jc w:val="center"/>
        <w:rPr>
          <w:rFonts w:asciiTheme="minorHAnsi" w:hAnsiTheme="minorHAnsi" w:cstheme="minorHAnsi"/>
          <w:b/>
        </w:rPr>
      </w:pPr>
    </w:p>
    <w:p w:rsidR="00B012CE" w:rsidRPr="00AC5F0A" w:rsidRDefault="00B012CE" w:rsidP="00B012CE">
      <w:pPr>
        <w:tabs>
          <w:tab w:val="clear" w:pos="709"/>
          <w:tab w:val="left" w:pos="993"/>
        </w:tabs>
        <w:ind w:left="851" w:hanging="851"/>
        <w:jc w:val="both"/>
        <w:rPr>
          <w:rFonts w:asciiTheme="minorHAnsi" w:hAnsiTheme="minorHAnsi" w:cstheme="minorHAnsi"/>
        </w:rPr>
      </w:pPr>
      <w:r w:rsidRPr="00AC5F0A">
        <w:rPr>
          <w:rFonts w:asciiTheme="minorHAnsi" w:hAnsiTheme="minorHAnsi" w:cstheme="minorHAnsi"/>
        </w:rPr>
        <w:t>1</w:t>
      </w:r>
      <w:r>
        <w:rPr>
          <w:rFonts w:asciiTheme="minorHAnsi" w:hAnsiTheme="minorHAnsi" w:cstheme="minorHAnsi"/>
        </w:rPr>
        <w:t>.</w:t>
      </w:r>
      <w:r w:rsidRPr="00AC5F0A">
        <w:rPr>
          <w:rFonts w:asciiTheme="minorHAnsi" w:hAnsiTheme="minorHAnsi" w:cstheme="minorHAnsi"/>
        </w:rPr>
        <w:tab/>
        <w:t xml:space="preserve">Zmluvné strany sa dohodli, že všetky skutočnosti, informácie a údaje, ktoré sa Zmluvné strany dozvedeli v súvislosti s touto Zmluvou, jej plnením a rokovaniami s ňou súvisiacimi, sú v rozsahu, ktorý nevylučujú všeobecne záväzné právne predpisy dôvernými informáciami (ďalej len </w:t>
      </w:r>
      <w:r w:rsidRPr="00AC5F0A">
        <w:rPr>
          <w:rFonts w:asciiTheme="minorHAnsi" w:hAnsiTheme="minorHAnsi" w:cstheme="minorHAnsi"/>
          <w:b/>
          <w:color w:val="000000"/>
        </w:rPr>
        <w:t>„Dôverné informácie“</w:t>
      </w:r>
      <w:r w:rsidRPr="00AC5F0A">
        <w:rPr>
          <w:rFonts w:asciiTheme="minorHAnsi" w:hAnsiTheme="minorHAnsi" w:cstheme="minorHAnsi"/>
        </w:rPr>
        <w:t>). Obidve Zmluvné strany sú povinné zachovávať mlčanlivosť o Dôverných informáciách, ibaže by z tejto Zmluvy alebo z príslušných všeobecne záväzných právnych predpisov vyplývalo inak. Záväzok Zmluvných strán obsiahnutý v tomto článku nie je časovo obmedzený a ostáva v platnosti aj po zániku tejto Zmluvy.</w:t>
      </w:r>
    </w:p>
    <w:p w:rsidR="00B012CE" w:rsidRPr="00AC5F0A" w:rsidRDefault="00B012CE" w:rsidP="00B012CE">
      <w:pPr>
        <w:tabs>
          <w:tab w:val="clear" w:pos="709"/>
        </w:tabs>
        <w:ind w:left="851" w:hanging="851"/>
        <w:jc w:val="both"/>
        <w:rPr>
          <w:rFonts w:asciiTheme="minorHAnsi" w:hAnsiTheme="minorHAnsi" w:cstheme="minorHAnsi"/>
        </w:rPr>
      </w:pPr>
      <w:r w:rsidRPr="00AC5F0A">
        <w:rPr>
          <w:rFonts w:asciiTheme="minorHAnsi" w:hAnsiTheme="minorHAnsi" w:cstheme="minorHAnsi"/>
        </w:rPr>
        <w:t>2</w:t>
      </w:r>
      <w:r>
        <w:rPr>
          <w:rFonts w:asciiTheme="minorHAnsi" w:hAnsiTheme="minorHAnsi" w:cstheme="minorHAnsi"/>
        </w:rPr>
        <w:t>.</w:t>
      </w:r>
      <w:r w:rsidRPr="00AC5F0A">
        <w:rPr>
          <w:rFonts w:asciiTheme="minorHAnsi" w:hAnsiTheme="minorHAnsi" w:cstheme="minorHAnsi"/>
        </w:rPr>
        <w:tab/>
        <w:t xml:space="preserve">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Zmluvy alebo všeobecne záväzných právnych predpisov. Porušením tejto povinnosti nie je postup </w:t>
      </w:r>
      <w:r>
        <w:rPr>
          <w:rFonts w:asciiTheme="minorHAnsi" w:hAnsiTheme="minorHAnsi" w:cstheme="minorHAnsi"/>
        </w:rPr>
        <w:t>Poistníka</w:t>
      </w:r>
      <w:r w:rsidRPr="00AC5F0A">
        <w:rPr>
          <w:rFonts w:asciiTheme="minorHAnsi" w:hAnsiTheme="minorHAnsi" w:cstheme="minorHAnsi"/>
        </w:rPr>
        <w:t xml:space="preserve"> v súlade s ustanoveniami zákona č. 211/2000 Z. z. o slobodnom prístupe k informáciám a o zmene a doplnení niektorých zákonov (zákon o slobode informácií).</w:t>
      </w:r>
    </w:p>
    <w:p w:rsidR="00B012CE" w:rsidRPr="00AC5F0A" w:rsidRDefault="00B012CE" w:rsidP="00B012CE">
      <w:pPr>
        <w:tabs>
          <w:tab w:val="clear" w:pos="709"/>
          <w:tab w:val="left" w:pos="851"/>
        </w:tabs>
        <w:ind w:left="851" w:hanging="851"/>
        <w:jc w:val="both"/>
        <w:rPr>
          <w:rFonts w:asciiTheme="minorHAnsi" w:hAnsiTheme="minorHAnsi" w:cstheme="minorHAnsi"/>
        </w:rPr>
      </w:pPr>
      <w:r w:rsidRPr="00AC5F0A">
        <w:rPr>
          <w:rFonts w:asciiTheme="minorHAnsi" w:hAnsiTheme="minorHAnsi" w:cstheme="minorHAnsi"/>
        </w:rPr>
        <w:t>3</w:t>
      </w:r>
      <w:r>
        <w:rPr>
          <w:rFonts w:asciiTheme="minorHAnsi" w:hAnsiTheme="minorHAnsi" w:cstheme="minorHAnsi"/>
        </w:rPr>
        <w:t>.</w:t>
      </w:r>
      <w:r w:rsidRPr="00AC5F0A">
        <w:rPr>
          <w:rFonts w:asciiTheme="minorHAnsi" w:hAnsiTheme="minorHAnsi" w:cstheme="minorHAnsi"/>
        </w:rPr>
        <w:tab/>
        <w:t>Povinnosť zachovávať mlčanlivosť o Dôverných informáciách sa nevzťahuje na:</w:t>
      </w:r>
    </w:p>
    <w:p w:rsidR="00B012CE" w:rsidRPr="00AC5F0A" w:rsidRDefault="00B012CE" w:rsidP="00B012CE">
      <w:pPr>
        <w:ind w:left="1418" w:hanging="567"/>
        <w:jc w:val="both"/>
        <w:rPr>
          <w:rFonts w:asciiTheme="minorHAnsi" w:hAnsiTheme="minorHAnsi" w:cstheme="minorHAnsi"/>
        </w:rPr>
      </w:pPr>
      <w:r w:rsidRPr="00AC5F0A">
        <w:rPr>
          <w:rFonts w:asciiTheme="minorHAnsi" w:hAnsiTheme="minorHAnsi" w:cstheme="minorHAnsi"/>
        </w:rPr>
        <w:t>3.1</w:t>
      </w:r>
      <w:r w:rsidRPr="00AC5F0A">
        <w:rPr>
          <w:rFonts w:asciiTheme="minorHAnsi" w:hAnsiTheme="minorHAnsi" w:cstheme="minorHAnsi"/>
        </w:rPr>
        <w:tab/>
        <w:t>informácie, ktoré už sú v deň podpisu tejto Zmluvy verejne známe alebo ktoré sa už v deň podpisu tejto Zmluvy dali získať z bežne dostupných informačných prostriedkov;</w:t>
      </w:r>
    </w:p>
    <w:p w:rsidR="00B012CE" w:rsidRPr="00AC5F0A" w:rsidRDefault="00B012CE" w:rsidP="00B012CE">
      <w:pPr>
        <w:ind w:left="1418" w:hanging="567"/>
        <w:jc w:val="both"/>
        <w:rPr>
          <w:rFonts w:asciiTheme="minorHAnsi" w:hAnsiTheme="minorHAnsi" w:cstheme="minorHAnsi"/>
        </w:rPr>
      </w:pPr>
      <w:r w:rsidRPr="00AC5F0A">
        <w:rPr>
          <w:rFonts w:asciiTheme="minorHAnsi" w:hAnsiTheme="minorHAnsi" w:cstheme="minorHAnsi"/>
        </w:rPr>
        <w:t>3.2</w:t>
      </w:r>
      <w:r w:rsidRPr="00AC5F0A">
        <w:rPr>
          <w:rFonts w:asciiTheme="minorHAnsi" w:hAnsiTheme="minorHAnsi" w:cstheme="minorHAnsi"/>
        </w:rPr>
        <w:tab/>
        <w:t>informácie, ktoré sa stali po podpise tejto Zmluvy verejne známymi alebo ktoré sa po tomto dni už dajú získať z bežne dostupných informačných prostriedkov;</w:t>
      </w:r>
    </w:p>
    <w:p w:rsidR="00B012CE" w:rsidRPr="00AC5F0A" w:rsidRDefault="00B012CE" w:rsidP="00B012CE">
      <w:pPr>
        <w:ind w:left="1418" w:hanging="567"/>
        <w:jc w:val="both"/>
        <w:rPr>
          <w:rFonts w:asciiTheme="minorHAnsi" w:hAnsiTheme="minorHAnsi" w:cstheme="minorHAnsi"/>
        </w:rPr>
      </w:pPr>
      <w:r w:rsidRPr="00AC5F0A">
        <w:rPr>
          <w:rFonts w:asciiTheme="minorHAnsi" w:hAnsiTheme="minorHAnsi" w:cstheme="minorHAnsi"/>
        </w:rPr>
        <w:lastRenderedPageBreak/>
        <w:t>3.3</w:t>
      </w:r>
      <w:r w:rsidRPr="00AC5F0A">
        <w:rPr>
          <w:rFonts w:asciiTheme="minorHAnsi" w:hAnsiTheme="minorHAnsi" w:cstheme="minorHAnsi"/>
        </w:rPr>
        <w:tab/>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p>
    <w:p w:rsidR="00B012CE" w:rsidRPr="00AC5F0A" w:rsidRDefault="00B012CE" w:rsidP="00B012CE">
      <w:pPr>
        <w:tabs>
          <w:tab w:val="clear" w:pos="709"/>
          <w:tab w:val="left" w:pos="851"/>
        </w:tabs>
        <w:ind w:left="851" w:hanging="851"/>
        <w:jc w:val="both"/>
        <w:rPr>
          <w:rFonts w:asciiTheme="minorHAnsi" w:hAnsiTheme="minorHAnsi" w:cstheme="minorHAnsi"/>
        </w:rPr>
      </w:pPr>
      <w:r w:rsidRPr="00AC5F0A">
        <w:rPr>
          <w:rFonts w:asciiTheme="minorHAnsi" w:hAnsiTheme="minorHAnsi" w:cstheme="minorHAnsi"/>
        </w:rPr>
        <w:t>4</w:t>
      </w:r>
      <w:r>
        <w:rPr>
          <w:rFonts w:asciiTheme="minorHAnsi" w:hAnsiTheme="minorHAnsi" w:cstheme="minorHAnsi"/>
        </w:rPr>
        <w:t>.</w:t>
      </w:r>
      <w:r w:rsidRPr="00AC5F0A">
        <w:rPr>
          <w:rFonts w:asciiTheme="minorHAnsi" w:hAnsiTheme="minorHAnsi" w:cstheme="minorHAnsi"/>
        </w:rPr>
        <w:tab/>
        <w:t>Za porušenie povinnosti zachovávať mlčanlivosť o Dôverných informáciách podľa tohto článku tejto Zmluvy sa nepokladá použitie potrebných Dôverných informácií v prípadoch súdnych, rozhodcovských, správnych alebo iných konaní vedených za účelom realizovania plnenia alebo výkonu práv Zmluvnou stranou podľa tejto Zmluvy.</w:t>
      </w:r>
    </w:p>
    <w:p w:rsidR="00B012CE" w:rsidRDefault="00B012CE" w:rsidP="00B012CE">
      <w:pPr>
        <w:ind w:left="709" w:hanging="709"/>
        <w:jc w:val="both"/>
        <w:rPr>
          <w:rFonts w:asciiTheme="minorHAnsi" w:hAnsiTheme="minorHAnsi" w:cstheme="minorHAnsi"/>
        </w:rPr>
      </w:pPr>
    </w:p>
    <w:p w:rsidR="00B012CE" w:rsidRPr="00AC5F0A" w:rsidRDefault="00B012CE" w:rsidP="00B012CE">
      <w:pPr>
        <w:ind w:left="709" w:hanging="709"/>
        <w:jc w:val="both"/>
        <w:rPr>
          <w:rFonts w:asciiTheme="minorHAnsi" w:hAnsiTheme="minorHAnsi" w:cstheme="minorHAnsi"/>
        </w:rPr>
      </w:pPr>
    </w:p>
    <w:p w:rsidR="00B012CE" w:rsidRPr="00AC5F0A" w:rsidRDefault="00B012CE" w:rsidP="00B012CE">
      <w:pPr>
        <w:jc w:val="center"/>
        <w:rPr>
          <w:rFonts w:asciiTheme="minorHAnsi" w:hAnsiTheme="minorHAnsi" w:cstheme="minorHAnsi"/>
          <w:b/>
        </w:rPr>
      </w:pPr>
      <w:r w:rsidRPr="00AC5F0A">
        <w:rPr>
          <w:rFonts w:asciiTheme="minorHAnsi" w:hAnsiTheme="minorHAnsi" w:cstheme="minorHAnsi"/>
          <w:b/>
        </w:rPr>
        <w:t>ČLÁNOK</w:t>
      </w:r>
      <w:r>
        <w:rPr>
          <w:rFonts w:asciiTheme="minorHAnsi" w:hAnsiTheme="minorHAnsi" w:cstheme="minorHAnsi"/>
          <w:b/>
        </w:rPr>
        <w:t xml:space="preserve"> X</w:t>
      </w:r>
      <w:r w:rsidRPr="00AC5F0A">
        <w:rPr>
          <w:rFonts w:asciiTheme="minorHAnsi" w:hAnsiTheme="minorHAnsi" w:cstheme="minorHAnsi"/>
          <w:b/>
        </w:rPr>
        <w:t xml:space="preserve">. </w:t>
      </w:r>
    </w:p>
    <w:p w:rsidR="00B012CE" w:rsidRPr="00AC5F0A" w:rsidRDefault="00B012CE" w:rsidP="00B012CE">
      <w:pPr>
        <w:jc w:val="center"/>
        <w:rPr>
          <w:rFonts w:asciiTheme="minorHAnsi" w:hAnsiTheme="minorHAnsi" w:cstheme="minorHAnsi"/>
          <w:b/>
        </w:rPr>
      </w:pPr>
      <w:r w:rsidRPr="00AC5F0A">
        <w:rPr>
          <w:rFonts w:asciiTheme="minorHAnsi" w:hAnsiTheme="minorHAnsi" w:cstheme="minorHAnsi"/>
          <w:b/>
        </w:rPr>
        <w:t>KONFLIKT ZÁUJMOV</w:t>
      </w:r>
    </w:p>
    <w:p w:rsidR="00B012CE" w:rsidRPr="00AC5F0A" w:rsidRDefault="00B012CE" w:rsidP="00B012CE">
      <w:pPr>
        <w:jc w:val="center"/>
        <w:rPr>
          <w:rFonts w:asciiTheme="minorHAnsi" w:hAnsiTheme="minorHAnsi" w:cstheme="minorHAnsi"/>
          <w:b/>
        </w:rPr>
      </w:pPr>
    </w:p>
    <w:p w:rsidR="00B012CE" w:rsidRDefault="00B012CE" w:rsidP="00B012CE">
      <w:pPr>
        <w:pStyle w:val="Odsekzoznamu"/>
        <w:numPr>
          <w:ilvl w:val="6"/>
          <w:numId w:val="1"/>
        </w:numPr>
        <w:tabs>
          <w:tab w:val="left" w:pos="851"/>
        </w:tabs>
        <w:jc w:val="both"/>
        <w:rPr>
          <w:rFonts w:cstheme="minorHAnsi"/>
        </w:rPr>
      </w:pPr>
      <w:r w:rsidRPr="00FC1C54">
        <w:rPr>
          <w:rFonts w:cstheme="minorHAnsi"/>
        </w:rPr>
        <w:t>Poisťovateľ sa zaväzuje, že po dobu trvania tejto Zmluvy ako i po jej skončení, vynaloží v súlade s medzinárodne uznávanou praxou také úsilie, ktoré je potrebné na to, aby zamedzil akémukoľvek potenciálnemu i skutočnému konfliktu záujmov, v súvislosti s jeho činnosťou podľa tejto Zmluvy.</w:t>
      </w:r>
    </w:p>
    <w:p w:rsidR="00B012CE" w:rsidRPr="00FC1C54" w:rsidRDefault="00B012CE" w:rsidP="00B012CE">
      <w:pPr>
        <w:pStyle w:val="Odsekzoznamu"/>
        <w:tabs>
          <w:tab w:val="left" w:pos="851"/>
        </w:tabs>
        <w:ind w:left="709"/>
        <w:jc w:val="both"/>
        <w:rPr>
          <w:rFonts w:cstheme="minorHAnsi"/>
        </w:rPr>
      </w:pPr>
    </w:p>
    <w:p w:rsidR="00B012CE" w:rsidRPr="00087A24" w:rsidRDefault="00B012CE" w:rsidP="00B012CE">
      <w:pPr>
        <w:jc w:val="center"/>
        <w:rPr>
          <w:rFonts w:asciiTheme="minorHAnsi" w:hAnsiTheme="minorHAnsi" w:cstheme="minorHAnsi"/>
          <w:b/>
        </w:rPr>
      </w:pPr>
      <w:r w:rsidRPr="00087A24">
        <w:rPr>
          <w:rFonts w:asciiTheme="minorHAnsi" w:hAnsiTheme="minorHAnsi" w:cstheme="minorHAnsi"/>
          <w:b/>
        </w:rPr>
        <w:t>ČLÁNOK XI.</w:t>
      </w:r>
    </w:p>
    <w:p w:rsidR="00B012CE" w:rsidRPr="00087A24" w:rsidRDefault="00B012CE" w:rsidP="00B012CE">
      <w:pPr>
        <w:jc w:val="center"/>
        <w:rPr>
          <w:rFonts w:asciiTheme="minorHAnsi" w:hAnsiTheme="minorHAnsi" w:cstheme="minorHAnsi"/>
          <w:b/>
        </w:rPr>
      </w:pPr>
      <w:r w:rsidRPr="00087A24">
        <w:rPr>
          <w:rFonts w:asciiTheme="minorHAnsi" w:hAnsiTheme="minorHAnsi" w:cstheme="minorHAnsi"/>
          <w:b/>
        </w:rPr>
        <w:t>ZÁVEREČNÉ USTANOVENIA</w:t>
      </w:r>
    </w:p>
    <w:p w:rsidR="00B012CE" w:rsidRPr="00087A24" w:rsidRDefault="00B012CE" w:rsidP="00B012CE">
      <w:pPr>
        <w:jc w:val="center"/>
        <w:rPr>
          <w:rFonts w:asciiTheme="minorHAnsi" w:hAnsiTheme="minorHAnsi" w:cstheme="minorHAnsi"/>
          <w:b/>
        </w:rPr>
      </w:pPr>
    </w:p>
    <w:p w:rsidR="00B012CE" w:rsidRPr="00087A24" w:rsidRDefault="00B012CE" w:rsidP="00B012CE">
      <w:pPr>
        <w:tabs>
          <w:tab w:val="clear" w:pos="709"/>
          <w:tab w:val="left" w:pos="851"/>
        </w:tabs>
        <w:ind w:left="851" w:hanging="851"/>
        <w:jc w:val="both"/>
        <w:rPr>
          <w:rFonts w:asciiTheme="minorHAnsi" w:hAnsiTheme="minorHAnsi" w:cstheme="minorHAnsi"/>
        </w:rPr>
      </w:pPr>
      <w:r w:rsidRPr="00087A24">
        <w:rPr>
          <w:rFonts w:asciiTheme="minorHAnsi" w:hAnsiTheme="minorHAnsi" w:cstheme="minorHAnsi"/>
        </w:rPr>
        <w:t>1</w:t>
      </w:r>
      <w:r>
        <w:rPr>
          <w:rFonts w:asciiTheme="minorHAnsi" w:hAnsiTheme="minorHAnsi" w:cstheme="minorHAnsi"/>
        </w:rPr>
        <w:t>.</w:t>
      </w:r>
      <w:r w:rsidRPr="00087A24">
        <w:rPr>
          <w:rFonts w:asciiTheme="minorHAnsi" w:hAnsiTheme="minorHAnsi" w:cstheme="minorHAnsi"/>
        </w:rPr>
        <w:tab/>
        <w:t xml:space="preserve">Táto Zmluva sa riadi a vykladá v súlade s právnym poriadkom Slovenskej republiky, </w:t>
      </w:r>
      <w:r w:rsidRPr="00087A24">
        <w:rPr>
          <w:rFonts w:ascii="Verdana" w:hAnsi="Verdana"/>
          <w:sz w:val="18"/>
          <w:szCs w:val="18"/>
        </w:rPr>
        <w:t>najmä príslušnými ustanoveniami Občianskeho zákonníka.</w:t>
      </w:r>
    </w:p>
    <w:p w:rsidR="00B012CE" w:rsidRPr="00A06F3B"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A06F3B">
        <w:rPr>
          <w:rFonts w:asciiTheme="minorHAnsi" w:hAnsiTheme="minorHAnsi" w:cstheme="minorHAnsi"/>
        </w:rPr>
        <w:t>Zmluvné strany sa zaväzujú, že všetky spory, ktoré vzniknú z tejto Poistnej zmluvy alebo v súvislosti s ňou, vrátane sporov o výklad tejto Poistnej zmluvy, budú riešené zmierom. Ak nedôjde k vyriešeniu sporov zmierom, Zmluvné strany predložia spor na rozhodnutie všeobecnému súdu v Slovenskej republike.</w:t>
      </w:r>
    </w:p>
    <w:p w:rsidR="00B012CE" w:rsidRPr="00087A24" w:rsidRDefault="00B012CE" w:rsidP="00B012CE">
      <w:pPr>
        <w:tabs>
          <w:tab w:val="clear" w:pos="709"/>
          <w:tab w:val="left" w:pos="851"/>
        </w:tabs>
        <w:ind w:left="851" w:hanging="851"/>
        <w:jc w:val="both"/>
        <w:rPr>
          <w:rFonts w:asciiTheme="minorHAnsi" w:hAnsiTheme="minorHAnsi" w:cstheme="minorHAnsi"/>
        </w:rPr>
      </w:pPr>
      <w:r w:rsidRPr="00087A24">
        <w:rPr>
          <w:rFonts w:asciiTheme="minorHAnsi" w:hAnsiTheme="minorHAnsi" w:cstheme="minorHAnsi"/>
        </w:rPr>
        <w:t>3</w:t>
      </w:r>
      <w:r>
        <w:rPr>
          <w:rFonts w:asciiTheme="minorHAnsi" w:hAnsiTheme="minorHAnsi" w:cstheme="minorHAnsi"/>
        </w:rPr>
        <w:t>.</w:t>
      </w:r>
      <w:r w:rsidRPr="00087A24">
        <w:rPr>
          <w:rFonts w:asciiTheme="minorHAnsi" w:hAnsiTheme="minorHAnsi" w:cstheme="minorHAnsi"/>
        </w:rPr>
        <w:tab/>
        <w:t xml:space="preserve">Akékoľvek zmeny a/alebo dodatky k tejto Zmluve musia byť v písomnej forme a podpísané Zmluvnými stranami. </w:t>
      </w:r>
    </w:p>
    <w:p w:rsidR="00B012CE"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4.</w:t>
      </w:r>
      <w:r w:rsidRPr="00087A24">
        <w:rPr>
          <w:rFonts w:asciiTheme="minorHAnsi" w:hAnsiTheme="minorHAnsi" w:cstheme="minorHAnsi"/>
        </w:rPr>
        <w:tab/>
        <w:t>Poistenie, ktoré vznikne na základe Poistnej zmluvy, môže zaniknúť podľa príslušných ustanovení Občianskeho zákonníka alebo aj písomnou dohodou Zmluvných strán.</w:t>
      </w:r>
    </w:p>
    <w:p w:rsidR="00B012CE" w:rsidRPr="00087A24"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5.</w:t>
      </w:r>
      <w:r w:rsidRPr="00087A24">
        <w:rPr>
          <w:rFonts w:asciiTheme="minorHAnsi" w:hAnsiTheme="minorHAnsi" w:cstheme="minorHAnsi"/>
        </w:rPr>
        <w:tab/>
        <w:t>Táto Zmluva, vrátane všetkých dokumentov, ktoré sa v nej spomínajú, predstavuje kompletnú Zmluvu medzi Zmluvnými stranami v súvislosti s predmetom Zmluvy a nahrádza a ruší všetky predchádzajúce ponuky, dohody, záväzky, vyhlásenia, záruky a dohody medzi Zmluvnými stranami, či už písomné alebo ústne, v súvislosti s predmetom tejto Zmluvy. Neexistujú žiadne ďalšie zmluvy alebo dohody, či už písomné alebo ústne, ktoré by sa týkali predmetu tejto Zmluvy.</w:t>
      </w:r>
    </w:p>
    <w:p w:rsidR="00B012CE" w:rsidRPr="00087A24"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6.</w:t>
      </w:r>
      <w:r w:rsidRPr="00087A24">
        <w:rPr>
          <w:rFonts w:asciiTheme="minorHAnsi" w:hAnsiTheme="minorHAnsi" w:cstheme="minorHAnsi"/>
        </w:rPr>
        <w:tab/>
        <w:t>Ak sa niektoré z ustanovení tejto Zmluvy stane nevynútiteľným alebo neplatným podľa platného práva, bude toto ustanovenie neúčinné len do tej miery, do akej je nevynútiteľné či neplatné. Ďalšie ustanovenia tejto Zmluvy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B012CE" w:rsidRPr="00087A24"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7.</w:t>
      </w:r>
      <w:r w:rsidRPr="00087A24">
        <w:rPr>
          <w:rFonts w:asciiTheme="minorHAnsi" w:hAnsiTheme="minorHAnsi" w:cstheme="minorHAnsi"/>
        </w:rPr>
        <w:tab/>
        <w:t>Akákoľvek písomná komunikácia medzi Zmluvnými stranami v tejto súvislosti sa bude adresovať príslušnej Zmluvnej strane na nižšie uvedenú adresu a bude sa považovať za doručenú v prípade:</w:t>
      </w:r>
    </w:p>
    <w:p w:rsidR="00B012CE" w:rsidRPr="00087A24" w:rsidRDefault="00B012CE" w:rsidP="00B012CE">
      <w:pPr>
        <w:tabs>
          <w:tab w:val="clear" w:pos="709"/>
          <w:tab w:val="clear" w:pos="1423"/>
          <w:tab w:val="clear" w:pos="1780"/>
          <w:tab w:val="left" w:pos="851"/>
          <w:tab w:val="left" w:pos="1418"/>
        </w:tabs>
        <w:ind w:left="1418" w:hanging="567"/>
        <w:jc w:val="both"/>
        <w:rPr>
          <w:rFonts w:asciiTheme="minorHAnsi" w:hAnsiTheme="minorHAnsi" w:cstheme="minorHAnsi"/>
        </w:rPr>
      </w:pPr>
      <w:r>
        <w:rPr>
          <w:rFonts w:asciiTheme="minorHAnsi" w:hAnsiTheme="minorHAnsi" w:cstheme="minorHAnsi"/>
        </w:rPr>
        <w:t>7</w:t>
      </w:r>
      <w:r w:rsidRPr="00087A24">
        <w:rPr>
          <w:rFonts w:asciiTheme="minorHAnsi" w:hAnsiTheme="minorHAnsi" w:cstheme="minorHAnsi"/>
        </w:rPr>
        <w:t>.1</w:t>
      </w:r>
      <w:r w:rsidRPr="00087A24">
        <w:rPr>
          <w:rFonts w:asciiTheme="minorHAnsi" w:hAnsiTheme="minorHAnsi" w:cstheme="minorHAnsi"/>
        </w:rPr>
        <w:tab/>
        <w:t>osobného doručenia, prostredníctvom kuriérskej služ</w:t>
      </w:r>
      <w:r>
        <w:rPr>
          <w:rFonts w:asciiTheme="minorHAnsi" w:hAnsiTheme="minorHAnsi" w:cstheme="minorHAnsi"/>
        </w:rPr>
        <w:t xml:space="preserve">by alebo inak, po potvrdení jej </w:t>
      </w:r>
      <w:r w:rsidRPr="00087A24">
        <w:rPr>
          <w:rFonts w:asciiTheme="minorHAnsi" w:hAnsiTheme="minorHAnsi" w:cstheme="minorHAnsi"/>
        </w:rPr>
        <w:t>prijatia,</w:t>
      </w:r>
    </w:p>
    <w:p w:rsidR="00B012CE" w:rsidRPr="00087A24" w:rsidRDefault="00B012CE" w:rsidP="00B012CE">
      <w:pPr>
        <w:tabs>
          <w:tab w:val="clear" w:pos="709"/>
          <w:tab w:val="clear" w:pos="1423"/>
          <w:tab w:val="clear" w:pos="1780"/>
          <w:tab w:val="left" w:pos="851"/>
          <w:tab w:val="left" w:pos="1418"/>
        </w:tabs>
        <w:ind w:left="1418" w:hanging="567"/>
        <w:jc w:val="both"/>
        <w:rPr>
          <w:rFonts w:asciiTheme="minorHAnsi" w:hAnsiTheme="minorHAnsi" w:cstheme="minorHAnsi"/>
        </w:rPr>
      </w:pPr>
      <w:r>
        <w:rPr>
          <w:rFonts w:asciiTheme="minorHAnsi" w:hAnsiTheme="minorHAnsi" w:cstheme="minorHAnsi"/>
        </w:rPr>
        <w:lastRenderedPageBreak/>
        <w:t>7</w:t>
      </w:r>
      <w:r w:rsidRPr="00087A24">
        <w:rPr>
          <w:rFonts w:asciiTheme="minorHAnsi" w:hAnsiTheme="minorHAnsi" w:cstheme="minorHAnsi"/>
        </w:rPr>
        <w:t>.2</w:t>
      </w:r>
      <w:r w:rsidRPr="00087A24">
        <w:rPr>
          <w:rFonts w:asciiTheme="minorHAnsi" w:hAnsiTheme="minorHAnsi" w:cstheme="minorHAnsi"/>
        </w:rPr>
        <w:tab/>
        <w:t>doručenia e-mailom, po doručení písomného potvrdenia od príjemcu o prijatí (za písomné potvrdenie príjemcu o prijatí sa nepovažuje notifikácia oznamujúca doručenie e-mailu príjemcovi), alebo</w:t>
      </w:r>
    </w:p>
    <w:p w:rsidR="00B012CE" w:rsidRPr="00087A24" w:rsidRDefault="00B012CE" w:rsidP="00B012CE">
      <w:pPr>
        <w:tabs>
          <w:tab w:val="clear" w:pos="709"/>
          <w:tab w:val="clear" w:pos="1423"/>
          <w:tab w:val="clear" w:pos="1780"/>
          <w:tab w:val="left" w:pos="851"/>
          <w:tab w:val="left" w:pos="1418"/>
        </w:tabs>
        <w:ind w:left="1418" w:hanging="567"/>
        <w:jc w:val="both"/>
        <w:rPr>
          <w:rFonts w:asciiTheme="minorHAnsi" w:hAnsiTheme="minorHAnsi" w:cstheme="minorHAnsi"/>
        </w:rPr>
      </w:pPr>
      <w:r>
        <w:rPr>
          <w:rFonts w:asciiTheme="minorHAnsi" w:hAnsiTheme="minorHAnsi" w:cstheme="minorHAnsi"/>
        </w:rPr>
        <w:t>7</w:t>
      </w:r>
      <w:r w:rsidRPr="00087A24">
        <w:rPr>
          <w:rFonts w:asciiTheme="minorHAnsi" w:hAnsiTheme="minorHAnsi" w:cstheme="minorHAnsi"/>
        </w:rPr>
        <w:t>.3</w:t>
      </w:r>
      <w:r w:rsidRPr="00087A24">
        <w:rPr>
          <w:rFonts w:asciiTheme="minorHAnsi" w:hAnsiTheme="minorHAnsi" w:cstheme="minorHAnsi"/>
        </w:rPr>
        <w:tab/>
        <w:t>doporučenej zásielky, k dátumu uvedenému na potvrdení o doručení alebo na potvrdení o tom, že zásielku nemožno doručiť.</w:t>
      </w:r>
    </w:p>
    <w:p w:rsidR="00B012CE" w:rsidRPr="00087A24" w:rsidRDefault="00B012CE" w:rsidP="00B012CE">
      <w:pPr>
        <w:tabs>
          <w:tab w:val="clear" w:pos="709"/>
          <w:tab w:val="left" w:pos="851"/>
        </w:tabs>
        <w:ind w:left="851" w:hanging="851"/>
        <w:rPr>
          <w:rFonts w:asciiTheme="minorHAnsi" w:hAnsiTheme="minorHAnsi" w:cstheme="minorHAnsi"/>
        </w:rPr>
      </w:pPr>
      <w:r>
        <w:rPr>
          <w:rFonts w:asciiTheme="minorHAnsi" w:hAnsiTheme="minorHAnsi" w:cstheme="minorHAnsi"/>
        </w:rPr>
        <w:t>8.</w:t>
      </w:r>
      <w:r w:rsidRPr="00087A24">
        <w:rPr>
          <w:rFonts w:asciiTheme="minorHAnsi" w:hAnsiTheme="minorHAnsi" w:cstheme="minorHAnsi"/>
        </w:rPr>
        <w:tab/>
        <w:t>Písomná komunikácia bude adresovaná nasledovne:</w:t>
      </w:r>
    </w:p>
    <w:p w:rsidR="00B012CE" w:rsidRPr="00087A24" w:rsidRDefault="00B012CE" w:rsidP="00B012CE">
      <w:pPr>
        <w:tabs>
          <w:tab w:val="clear" w:pos="709"/>
          <w:tab w:val="clear" w:pos="1423"/>
          <w:tab w:val="left" w:pos="2552"/>
        </w:tabs>
        <w:ind w:left="1418" w:hanging="567"/>
        <w:rPr>
          <w:rFonts w:asciiTheme="minorHAnsi" w:hAnsiTheme="minorHAnsi" w:cstheme="minorHAnsi"/>
          <w:u w:val="single"/>
        </w:rPr>
      </w:pPr>
      <w:r w:rsidRPr="00087A24">
        <w:rPr>
          <w:rFonts w:asciiTheme="minorHAnsi" w:hAnsiTheme="minorHAnsi" w:cstheme="minorHAnsi"/>
          <w:u w:val="single"/>
        </w:rPr>
        <w:t>Zásielky pre Poistníka:</w:t>
      </w:r>
    </w:p>
    <w:p w:rsidR="00B012CE" w:rsidRPr="00087A24" w:rsidRDefault="00B012CE" w:rsidP="00B012CE">
      <w:pPr>
        <w:tabs>
          <w:tab w:val="clear" w:pos="709"/>
          <w:tab w:val="clear" w:pos="1423"/>
          <w:tab w:val="left" w:pos="2552"/>
        </w:tabs>
        <w:ind w:left="1418" w:hanging="567"/>
        <w:rPr>
          <w:rFonts w:asciiTheme="minorHAnsi" w:hAnsiTheme="minorHAnsi" w:cstheme="minorHAnsi"/>
        </w:rPr>
      </w:pPr>
      <w:r w:rsidRPr="00087A24">
        <w:rPr>
          <w:rFonts w:asciiTheme="minorHAnsi" w:hAnsiTheme="minorHAnsi" w:cstheme="minorHAnsi"/>
        </w:rPr>
        <w:t>Do pozornosti:</w:t>
      </w:r>
      <w:r w:rsidRPr="00087A24">
        <w:rPr>
          <w:rFonts w:asciiTheme="minorHAnsi" w:hAnsiTheme="minorHAnsi" w:cstheme="minorHAnsi"/>
        </w:rPr>
        <w:tab/>
      </w:r>
      <w:r w:rsidRPr="00087A24">
        <w:rPr>
          <w:rFonts w:asciiTheme="minorHAnsi" w:hAnsiTheme="minorHAnsi" w:cstheme="minorHAnsi"/>
        </w:rPr>
        <w:tab/>
      </w:r>
      <w:proofErr w:type="spellStart"/>
      <w:r w:rsidRPr="00087A24">
        <w:rPr>
          <w:rFonts w:asciiTheme="minorHAnsi" w:hAnsiTheme="minorHAnsi" w:cstheme="minorHAnsi"/>
        </w:rPr>
        <w:t>xxxxxxxxxxxxxx</w:t>
      </w:r>
      <w:proofErr w:type="spellEnd"/>
    </w:p>
    <w:p w:rsidR="00B012CE" w:rsidRPr="00087A24" w:rsidRDefault="00B012CE" w:rsidP="00B012CE">
      <w:pPr>
        <w:tabs>
          <w:tab w:val="clear" w:pos="709"/>
          <w:tab w:val="clear" w:pos="1423"/>
          <w:tab w:val="left" w:pos="2552"/>
        </w:tabs>
        <w:ind w:left="1418" w:hanging="567"/>
        <w:rPr>
          <w:rFonts w:asciiTheme="minorHAnsi" w:hAnsiTheme="minorHAnsi" w:cstheme="minorHAnsi"/>
        </w:rPr>
      </w:pPr>
      <w:r w:rsidRPr="00087A24">
        <w:rPr>
          <w:rFonts w:asciiTheme="minorHAnsi" w:hAnsiTheme="minorHAnsi" w:cstheme="minorHAnsi"/>
        </w:rPr>
        <w:t>Adresa:</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proofErr w:type="spellStart"/>
      <w:r w:rsidRPr="00087A24">
        <w:rPr>
          <w:rFonts w:asciiTheme="minorHAnsi" w:hAnsiTheme="minorHAnsi" w:cstheme="minorHAnsi"/>
        </w:rPr>
        <w:t>xxxxxxxxxxxxxx</w:t>
      </w:r>
      <w:proofErr w:type="spellEnd"/>
    </w:p>
    <w:p w:rsidR="00B012CE" w:rsidRPr="00087A24" w:rsidRDefault="00B012CE" w:rsidP="00B012CE">
      <w:pPr>
        <w:tabs>
          <w:tab w:val="clear" w:pos="709"/>
          <w:tab w:val="clear" w:pos="1423"/>
          <w:tab w:val="clear" w:pos="2852"/>
          <w:tab w:val="left" w:pos="2552"/>
          <w:tab w:val="left" w:pos="9072"/>
        </w:tabs>
        <w:ind w:left="1418" w:hanging="567"/>
        <w:rPr>
          <w:rFonts w:asciiTheme="minorHAnsi" w:hAnsiTheme="minorHAnsi" w:cstheme="minorHAnsi"/>
        </w:rPr>
      </w:pPr>
      <w:r w:rsidRPr="00087A24">
        <w:rPr>
          <w:rFonts w:asciiTheme="minorHAnsi" w:hAnsiTheme="minorHAnsi" w:cstheme="minorHAnsi"/>
        </w:rPr>
        <w:t>Telefón:</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Pr>
          <w:rFonts w:asciiTheme="minorHAnsi" w:hAnsiTheme="minorHAnsi" w:cstheme="minorHAnsi"/>
        </w:rPr>
        <w:tab/>
      </w:r>
      <w:proofErr w:type="spellStart"/>
      <w:r w:rsidRPr="00087A24">
        <w:rPr>
          <w:rFonts w:asciiTheme="minorHAnsi" w:hAnsiTheme="minorHAnsi" w:cstheme="minorHAnsi"/>
        </w:rPr>
        <w:t>xxxxxxxxxxxxxx</w:t>
      </w:r>
      <w:proofErr w:type="spellEnd"/>
    </w:p>
    <w:p w:rsidR="00B012CE" w:rsidRPr="00087A24" w:rsidRDefault="00B012CE" w:rsidP="00B012CE">
      <w:pPr>
        <w:tabs>
          <w:tab w:val="clear" w:pos="709"/>
          <w:tab w:val="clear" w:pos="1423"/>
          <w:tab w:val="left" w:pos="2552"/>
        </w:tabs>
        <w:ind w:left="1418" w:hanging="567"/>
        <w:rPr>
          <w:rFonts w:asciiTheme="minorHAnsi" w:hAnsiTheme="minorHAnsi" w:cstheme="minorHAnsi"/>
        </w:rPr>
      </w:pPr>
      <w:r w:rsidRPr="00087A24">
        <w:rPr>
          <w:rFonts w:asciiTheme="minorHAnsi" w:hAnsiTheme="minorHAnsi" w:cstheme="minorHAnsi"/>
        </w:rPr>
        <w:t>E-mail:</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proofErr w:type="spellStart"/>
      <w:r w:rsidRPr="00087A24">
        <w:rPr>
          <w:rFonts w:asciiTheme="minorHAnsi" w:hAnsiTheme="minorHAnsi" w:cstheme="minorHAnsi"/>
        </w:rPr>
        <w:t>xxxxxxxxxxxxxx</w:t>
      </w:r>
      <w:proofErr w:type="spellEnd"/>
    </w:p>
    <w:p w:rsidR="00B012CE" w:rsidRPr="00087A24" w:rsidRDefault="00B012CE" w:rsidP="00B012CE">
      <w:pPr>
        <w:tabs>
          <w:tab w:val="clear" w:pos="709"/>
          <w:tab w:val="clear" w:pos="1423"/>
          <w:tab w:val="left" w:pos="2552"/>
        </w:tabs>
        <w:ind w:left="1418" w:hanging="567"/>
        <w:rPr>
          <w:rFonts w:asciiTheme="minorHAnsi" w:hAnsiTheme="minorHAnsi" w:cstheme="minorHAnsi"/>
        </w:rPr>
      </w:pPr>
      <w:r w:rsidRPr="00087A24">
        <w:rPr>
          <w:rFonts w:asciiTheme="minorHAnsi" w:hAnsiTheme="minorHAnsi" w:cstheme="minorHAnsi"/>
        </w:rPr>
        <w:t>Web:</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Pr>
          <w:rFonts w:asciiTheme="minorHAnsi" w:hAnsiTheme="minorHAnsi" w:cstheme="minorHAnsi"/>
        </w:rPr>
        <w:tab/>
      </w:r>
      <w:proofErr w:type="spellStart"/>
      <w:r w:rsidRPr="00087A24">
        <w:rPr>
          <w:rFonts w:asciiTheme="minorHAnsi" w:hAnsiTheme="minorHAnsi" w:cstheme="minorHAnsi"/>
        </w:rPr>
        <w:t>xxxxxxxxxxxxxx</w:t>
      </w:r>
      <w:proofErr w:type="spellEnd"/>
    </w:p>
    <w:p w:rsidR="00B012CE" w:rsidRPr="00087A24" w:rsidRDefault="00B012CE" w:rsidP="00B012CE">
      <w:pPr>
        <w:tabs>
          <w:tab w:val="clear" w:pos="709"/>
          <w:tab w:val="clear" w:pos="1423"/>
          <w:tab w:val="left" w:pos="2552"/>
        </w:tabs>
        <w:ind w:left="1418" w:hanging="567"/>
        <w:rPr>
          <w:rFonts w:asciiTheme="minorHAnsi" w:hAnsiTheme="minorHAnsi" w:cstheme="minorHAnsi"/>
          <w:u w:val="single"/>
        </w:rPr>
      </w:pPr>
      <w:r w:rsidRPr="00087A24">
        <w:rPr>
          <w:rFonts w:asciiTheme="minorHAnsi" w:hAnsiTheme="minorHAnsi" w:cstheme="minorHAnsi"/>
          <w:u w:val="single"/>
        </w:rPr>
        <w:t>Zásielky pre Poisťovateľa:</w:t>
      </w:r>
    </w:p>
    <w:p w:rsidR="00B012CE" w:rsidRPr="00087A24" w:rsidRDefault="00B012CE" w:rsidP="00B012CE">
      <w:pPr>
        <w:tabs>
          <w:tab w:val="clear" w:pos="709"/>
          <w:tab w:val="clear" w:pos="1423"/>
          <w:tab w:val="left" w:pos="2552"/>
        </w:tabs>
        <w:ind w:left="1418" w:hanging="567"/>
        <w:rPr>
          <w:rFonts w:asciiTheme="minorHAnsi" w:hAnsiTheme="minorHAnsi" w:cstheme="minorHAnsi"/>
        </w:rPr>
      </w:pPr>
      <w:r w:rsidRPr="00087A24">
        <w:rPr>
          <w:rFonts w:asciiTheme="minorHAnsi" w:hAnsiTheme="minorHAnsi" w:cstheme="minorHAnsi"/>
        </w:rPr>
        <w:t>Do pozornosti:</w:t>
      </w:r>
      <w:r w:rsidRPr="00087A24">
        <w:rPr>
          <w:rFonts w:asciiTheme="minorHAnsi" w:hAnsiTheme="minorHAnsi" w:cstheme="minorHAnsi"/>
        </w:rPr>
        <w:tab/>
      </w:r>
      <w:r w:rsidRPr="00087A24">
        <w:rPr>
          <w:rFonts w:asciiTheme="minorHAnsi" w:hAnsiTheme="minorHAnsi" w:cstheme="minorHAnsi"/>
        </w:rPr>
        <w:tab/>
      </w:r>
      <w:proofErr w:type="spellStart"/>
      <w:r w:rsidRPr="00087A24">
        <w:rPr>
          <w:rFonts w:asciiTheme="minorHAnsi" w:hAnsiTheme="minorHAnsi" w:cstheme="minorHAnsi"/>
        </w:rPr>
        <w:t>xxxxxxxxxxxxxx</w:t>
      </w:r>
      <w:proofErr w:type="spellEnd"/>
    </w:p>
    <w:p w:rsidR="00B012CE" w:rsidRPr="00087A24" w:rsidRDefault="00B012CE" w:rsidP="00B012CE">
      <w:pPr>
        <w:tabs>
          <w:tab w:val="clear" w:pos="709"/>
          <w:tab w:val="clear" w:pos="1423"/>
          <w:tab w:val="left" w:pos="2552"/>
        </w:tabs>
        <w:ind w:left="1418" w:hanging="567"/>
        <w:rPr>
          <w:rFonts w:asciiTheme="minorHAnsi" w:hAnsiTheme="minorHAnsi" w:cstheme="minorHAnsi"/>
        </w:rPr>
      </w:pPr>
      <w:r w:rsidRPr="00087A24">
        <w:rPr>
          <w:rFonts w:asciiTheme="minorHAnsi" w:hAnsiTheme="minorHAnsi" w:cstheme="minorHAnsi"/>
        </w:rPr>
        <w:t>Adresa:</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proofErr w:type="spellStart"/>
      <w:r w:rsidRPr="00087A24">
        <w:rPr>
          <w:rFonts w:asciiTheme="minorHAnsi" w:hAnsiTheme="minorHAnsi" w:cstheme="minorHAnsi"/>
        </w:rPr>
        <w:t>xxxxxxxxxxxxxx</w:t>
      </w:r>
      <w:proofErr w:type="spellEnd"/>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p>
    <w:p w:rsidR="00B012CE" w:rsidRPr="00087A24" w:rsidRDefault="00B012CE" w:rsidP="00B012CE">
      <w:pPr>
        <w:tabs>
          <w:tab w:val="clear" w:pos="709"/>
          <w:tab w:val="clear" w:pos="1423"/>
          <w:tab w:val="left" w:pos="2552"/>
        </w:tabs>
        <w:ind w:left="1418" w:hanging="567"/>
        <w:rPr>
          <w:rFonts w:asciiTheme="minorHAnsi" w:hAnsiTheme="minorHAnsi" w:cstheme="minorHAnsi"/>
        </w:rPr>
      </w:pPr>
      <w:r w:rsidRPr="00087A24">
        <w:rPr>
          <w:rFonts w:asciiTheme="minorHAnsi" w:hAnsiTheme="minorHAnsi" w:cstheme="minorHAnsi"/>
        </w:rPr>
        <w:t>Telefón:</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Pr>
          <w:rFonts w:asciiTheme="minorHAnsi" w:hAnsiTheme="minorHAnsi" w:cstheme="minorHAnsi"/>
        </w:rPr>
        <w:tab/>
      </w:r>
      <w:proofErr w:type="spellStart"/>
      <w:r w:rsidRPr="00087A24">
        <w:rPr>
          <w:rFonts w:asciiTheme="minorHAnsi" w:hAnsiTheme="minorHAnsi" w:cstheme="minorHAnsi"/>
        </w:rPr>
        <w:t>xxxxxxxxxxxxxx</w:t>
      </w:r>
      <w:proofErr w:type="spellEnd"/>
      <w:r w:rsidRPr="00087A24">
        <w:rPr>
          <w:rFonts w:asciiTheme="minorHAnsi" w:hAnsiTheme="minorHAnsi" w:cstheme="minorHAnsi"/>
        </w:rPr>
        <w:tab/>
      </w:r>
      <w:r w:rsidRPr="00087A24">
        <w:rPr>
          <w:rFonts w:asciiTheme="minorHAnsi" w:hAnsiTheme="minorHAnsi" w:cstheme="minorHAnsi"/>
        </w:rPr>
        <w:tab/>
      </w:r>
    </w:p>
    <w:p w:rsidR="00B012CE" w:rsidRPr="00087A24" w:rsidRDefault="00B012CE" w:rsidP="00B012CE">
      <w:pPr>
        <w:tabs>
          <w:tab w:val="clear" w:pos="709"/>
          <w:tab w:val="clear" w:pos="1423"/>
          <w:tab w:val="left" w:pos="2552"/>
        </w:tabs>
        <w:ind w:left="1418" w:hanging="567"/>
        <w:rPr>
          <w:rFonts w:asciiTheme="minorHAnsi" w:hAnsiTheme="minorHAnsi" w:cstheme="minorHAnsi"/>
        </w:rPr>
      </w:pPr>
      <w:r w:rsidRPr="00087A24">
        <w:rPr>
          <w:rFonts w:asciiTheme="minorHAnsi" w:hAnsiTheme="minorHAnsi" w:cstheme="minorHAnsi"/>
        </w:rPr>
        <w:t>E-mail:</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proofErr w:type="spellStart"/>
      <w:r w:rsidRPr="00087A24">
        <w:rPr>
          <w:rFonts w:asciiTheme="minorHAnsi" w:hAnsiTheme="minorHAnsi" w:cstheme="minorHAnsi"/>
        </w:rPr>
        <w:t>xxxxxxxxxxxxxx</w:t>
      </w:r>
      <w:proofErr w:type="spellEnd"/>
      <w:r w:rsidRPr="00087A24">
        <w:rPr>
          <w:rFonts w:asciiTheme="minorHAnsi" w:hAnsiTheme="minorHAnsi" w:cstheme="minorHAnsi"/>
        </w:rPr>
        <w:tab/>
      </w:r>
      <w:r w:rsidRPr="00087A24">
        <w:rPr>
          <w:rFonts w:asciiTheme="minorHAnsi" w:hAnsiTheme="minorHAnsi" w:cstheme="minorHAnsi"/>
        </w:rPr>
        <w:tab/>
      </w:r>
    </w:p>
    <w:p w:rsidR="00B012CE" w:rsidRPr="00087A24" w:rsidRDefault="00B012CE" w:rsidP="00B012CE">
      <w:pPr>
        <w:tabs>
          <w:tab w:val="clear" w:pos="709"/>
          <w:tab w:val="clear" w:pos="1423"/>
          <w:tab w:val="left" w:pos="2552"/>
        </w:tabs>
        <w:ind w:left="1418" w:hanging="567"/>
        <w:jc w:val="both"/>
        <w:rPr>
          <w:rFonts w:asciiTheme="minorHAnsi" w:hAnsiTheme="minorHAnsi" w:cstheme="minorHAnsi"/>
        </w:rPr>
      </w:pPr>
      <w:r w:rsidRPr="00087A24">
        <w:rPr>
          <w:rFonts w:asciiTheme="minorHAnsi" w:hAnsiTheme="minorHAnsi" w:cstheme="minorHAnsi"/>
        </w:rPr>
        <w:t>Web:</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Pr>
          <w:rFonts w:asciiTheme="minorHAnsi" w:hAnsiTheme="minorHAnsi" w:cstheme="minorHAnsi"/>
        </w:rPr>
        <w:tab/>
      </w:r>
      <w:proofErr w:type="spellStart"/>
      <w:r w:rsidRPr="00087A24">
        <w:rPr>
          <w:rFonts w:asciiTheme="minorHAnsi" w:hAnsiTheme="minorHAnsi" w:cstheme="minorHAnsi"/>
        </w:rPr>
        <w:t>xxxxxxxxxxxxxx</w:t>
      </w:r>
      <w:proofErr w:type="spellEnd"/>
    </w:p>
    <w:p w:rsidR="00B012CE" w:rsidRPr="00087A24"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9.</w:t>
      </w:r>
      <w:r w:rsidRPr="00087A24">
        <w:rPr>
          <w:rFonts w:asciiTheme="minorHAnsi" w:hAnsiTheme="minorHAnsi" w:cstheme="minorHAnsi"/>
        </w:rPr>
        <w:tab/>
        <w:t>Dôležité písomnosti podľa tejto Zmluvy (ako napr. oznámenia o predčasnom ukončení Zmluvy a iné písomné oznámenia) sa musia doručovať osobne alebo prostredníctvom doporučenej zásielky.</w:t>
      </w:r>
    </w:p>
    <w:p w:rsidR="00B012CE" w:rsidRPr="00087A24"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10.</w:t>
      </w:r>
      <w:r w:rsidRPr="00087A24">
        <w:rPr>
          <w:rFonts w:asciiTheme="minorHAnsi" w:hAnsiTheme="minorHAnsi" w:cstheme="minorHAnsi"/>
        </w:rPr>
        <w:tab/>
        <w:t xml:space="preserve">Zmluva je vyhotovená v slovenskom jazyku v 5 rovnopisoch, z ktorých Poistník </w:t>
      </w:r>
      <w:proofErr w:type="spellStart"/>
      <w:r w:rsidRPr="00087A24">
        <w:rPr>
          <w:rFonts w:asciiTheme="minorHAnsi" w:hAnsiTheme="minorHAnsi" w:cstheme="minorHAnsi"/>
        </w:rPr>
        <w:t>obdrží</w:t>
      </w:r>
      <w:proofErr w:type="spellEnd"/>
      <w:r w:rsidRPr="00087A24">
        <w:rPr>
          <w:rFonts w:asciiTheme="minorHAnsi" w:hAnsiTheme="minorHAnsi" w:cstheme="minorHAnsi"/>
        </w:rPr>
        <w:t xml:space="preserve"> 3 rovnopisy a Poisťovateľ 2 rovnopisy Zmluvy.</w:t>
      </w:r>
    </w:p>
    <w:p w:rsidR="00B012CE" w:rsidRPr="00087A24" w:rsidRDefault="00B012CE" w:rsidP="00B012CE">
      <w:pPr>
        <w:tabs>
          <w:tab w:val="clear" w:pos="709"/>
          <w:tab w:val="left" w:pos="851"/>
        </w:tabs>
        <w:ind w:left="851" w:hanging="851"/>
        <w:jc w:val="both"/>
        <w:rPr>
          <w:rFonts w:asciiTheme="minorHAnsi" w:hAnsiTheme="minorHAnsi" w:cstheme="minorHAnsi"/>
        </w:rPr>
      </w:pPr>
      <w:r w:rsidRPr="00087A24">
        <w:rPr>
          <w:rFonts w:asciiTheme="minorHAnsi" w:hAnsiTheme="minorHAnsi" w:cstheme="minorHAnsi"/>
        </w:rPr>
        <w:t>1</w:t>
      </w:r>
      <w:r>
        <w:rPr>
          <w:rFonts w:asciiTheme="minorHAnsi" w:hAnsiTheme="minorHAnsi" w:cstheme="minorHAnsi"/>
        </w:rPr>
        <w:t>1</w:t>
      </w:r>
      <w:r w:rsidRPr="00087A24">
        <w:rPr>
          <w:rFonts w:asciiTheme="minorHAnsi" w:hAnsiTheme="minorHAnsi" w:cstheme="minorHAnsi"/>
        </w:rPr>
        <w:t>.</w:t>
      </w:r>
      <w:r w:rsidRPr="00087A24">
        <w:rPr>
          <w:rFonts w:asciiTheme="minorHAnsi" w:hAnsiTheme="minorHAnsi" w:cstheme="minorHAnsi"/>
        </w:rPr>
        <w:tab/>
        <w:t>Zmluvné strany sa dohodli, že pohľadávky vyplývajúce z tejto Zmluvy môžu byť postúpené na tretie osoby len s predchádzajúcim písomným súhlasom dlžníka.</w:t>
      </w:r>
    </w:p>
    <w:p w:rsidR="00B012CE" w:rsidRPr="00087A24" w:rsidRDefault="00B012CE" w:rsidP="00B012CE">
      <w:pPr>
        <w:tabs>
          <w:tab w:val="clear" w:pos="709"/>
          <w:tab w:val="left" w:pos="851"/>
        </w:tabs>
        <w:ind w:left="851" w:hanging="851"/>
        <w:jc w:val="both"/>
        <w:rPr>
          <w:rFonts w:asciiTheme="minorHAnsi" w:hAnsiTheme="minorHAnsi" w:cstheme="minorHAnsi"/>
        </w:rPr>
      </w:pPr>
      <w:r w:rsidRPr="00087A24">
        <w:rPr>
          <w:rFonts w:asciiTheme="minorHAnsi" w:hAnsiTheme="minorHAnsi" w:cstheme="minorHAnsi"/>
        </w:rPr>
        <w:t>1</w:t>
      </w:r>
      <w:r>
        <w:rPr>
          <w:rFonts w:asciiTheme="minorHAnsi" w:hAnsiTheme="minorHAnsi" w:cstheme="minorHAnsi"/>
        </w:rPr>
        <w:t>2.</w:t>
      </w:r>
      <w:r w:rsidRPr="00087A24">
        <w:rPr>
          <w:rFonts w:asciiTheme="minorHAnsi" w:hAnsiTheme="minorHAnsi" w:cstheme="minorHAnsi"/>
        </w:rPr>
        <w:tab/>
        <w:t>Zmluvné strany sa dohodli, že Poisťovateľ nie je oprávnený jednostranne započítať akúkoľvek svoju pohľadávku voči pohľadávkam Poistníka.</w:t>
      </w:r>
    </w:p>
    <w:p w:rsidR="00B012CE" w:rsidRPr="00087A24" w:rsidRDefault="00B012CE" w:rsidP="00B012CE">
      <w:pPr>
        <w:tabs>
          <w:tab w:val="clear" w:pos="709"/>
          <w:tab w:val="left" w:pos="851"/>
        </w:tabs>
        <w:ind w:left="851" w:hanging="851"/>
        <w:jc w:val="both"/>
        <w:rPr>
          <w:rFonts w:asciiTheme="minorHAnsi" w:hAnsiTheme="minorHAnsi" w:cstheme="minorHAnsi"/>
        </w:rPr>
      </w:pPr>
      <w:r w:rsidRPr="00087A24">
        <w:rPr>
          <w:rFonts w:asciiTheme="minorHAnsi" w:hAnsiTheme="minorHAnsi" w:cstheme="minorHAnsi"/>
        </w:rPr>
        <w:t>1</w:t>
      </w:r>
      <w:r>
        <w:rPr>
          <w:rFonts w:asciiTheme="minorHAnsi" w:hAnsiTheme="minorHAnsi" w:cstheme="minorHAnsi"/>
        </w:rPr>
        <w:t>3.</w:t>
      </w:r>
      <w:r w:rsidRPr="00087A24">
        <w:rPr>
          <w:rFonts w:asciiTheme="minorHAnsi" w:hAnsiTheme="minorHAnsi" w:cstheme="minorHAnsi"/>
        </w:rPr>
        <w:tab/>
        <w:t>Žiadna zo Zmluvných strán nebude usudzovať, že sa druhá Zmluvná strana vzdala niektorej zo zmluvných podmienok, pokiaľ takéto vzdanie sa nebude v písomnej podobe a podpísané vzdávajúcou sa Zmluvnou stranou.</w:t>
      </w:r>
    </w:p>
    <w:p w:rsidR="00B012CE" w:rsidRPr="00087A24" w:rsidRDefault="00B012CE" w:rsidP="00B012CE">
      <w:pPr>
        <w:tabs>
          <w:tab w:val="clear" w:pos="709"/>
          <w:tab w:val="left" w:pos="851"/>
        </w:tabs>
        <w:ind w:left="851" w:hanging="851"/>
        <w:jc w:val="both"/>
        <w:rPr>
          <w:rFonts w:asciiTheme="minorHAnsi" w:hAnsiTheme="minorHAnsi" w:cstheme="minorHAnsi"/>
        </w:rPr>
      </w:pPr>
      <w:r w:rsidRPr="00087A24">
        <w:rPr>
          <w:rFonts w:asciiTheme="minorHAnsi" w:hAnsiTheme="minorHAnsi" w:cstheme="minorHAnsi"/>
        </w:rPr>
        <w:t>1</w:t>
      </w:r>
      <w:r>
        <w:rPr>
          <w:rFonts w:asciiTheme="minorHAnsi" w:hAnsiTheme="minorHAnsi" w:cstheme="minorHAnsi"/>
        </w:rPr>
        <w:t>4.</w:t>
      </w:r>
      <w:r w:rsidRPr="00087A24">
        <w:rPr>
          <w:rFonts w:asciiTheme="minorHAnsi" w:hAnsiTheme="minorHAnsi" w:cstheme="minorHAnsi"/>
        </w:rPr>
        <w:tab/>
        <w:t>Zmluvné strany vyhlasujú, že sú oprávnené s predmetom Zmluvy nakladať, zmluvné prejavy sú im dostatočne zrozumiteľné a určité, ich zmluvná voľnosť nie je ničím obmedzená a právny úkon je urobený v predpísanej forme, na znak čoho Zmluvu podpísali.</w:t>
      </w:r>
    </w:p>
    <w:p w:rsidR="00B012CE" w:rsidRPr="00087A24" w:rsidRDefault="00B012CE" w:rsidP="00B012CE">
      <w:pPr>
        <w:tabs>
          <w:tab w:val="clear" w:pos="709"/>
          <w:tab w:val="left" w:pos="851"/>
        </w:tabs>
        <w:ind w:left="851" w:hanging="851"/>
        <w:jc w:val="both"/>
        <w:rPr>
          <w:rFonts w:asciiTheme="minorHAnsi" w:hAnsiTheme="minorHAnsi" w:cstheme="minorHAnsi"/>
        </w:rPr>
      </w:pPr>
      <w:r>
        <w:rPr>
          <w:rFonts w:asciiTheme="minorHAnsi" w:hAnsiTheme="minorHAnsi" w:cstheme="minorHAnsi"/>
        </w:rPr>
        <w:t>15.</w:t>
      </w:r>
      <w:r w:rsidRPr="00087A24">
        <w:rPr>
          <w:rFonts w:asciiTheme="minorHAnsi" w:hAnsiTheme="minorHAnsi" w:cstheme="minorHAnsi"/>
        </w:rPr>
        <w:tab/>
        <w:t>Táto Zmluva nadobúda platnosť dňom jej podpisu obidvoma zmluvnými stranami a účinnosť dňom nasledujúcim po dni jej zverejnenia v Centrálnom registri zmlúv, ktorý vedie Úrad vlády SR, v súlade s príslušnými právnymi predpismi. Zmluvu zverejní Objednávateľ.</w:t>
      </w:r>
    </w:p>
    <w:p w:rsidR="00B012CE" w:rsidRPr="00087A24" w:rsidRDefault="00B012CE" w:rsidP="00B012CE">
      <w:pPr>
        <w:tabs>
          <w:tab w:val="clear" w:pos="709"/>
          <w:tab w:val="left" w:pos="0"/>
          <w:tab w:val="left" w:pos="851"/>
        </w:tabs>
        <w:ind w:left="851" w:hanging="851"/>
        <w:jc w:val="both"/>
        <w:rPr>
          <w:rFonts w:asciiTheme="minorHAnsi" w:hAnsiTheme="minorHAnsi" w:cstheme="minorHAnsi"/>
        </w:rPr>
      </w:pPr>
      <w:r w:rsidRPr="00087A24">
        <w:rPr>
          <w:rFonts w:asciiTheme="minorHAnsi" w:hAnsiTheme="minorHAnsi" w:cstheme="minorHAnsi"/>
        </w:rPr>
        <w:t>1</w:t>
      </w:r>
      <w:r>
        <w:rPr>
          <w:rFonts w:asciiTheme="minorHAnsi" w:hAnsiTheme="minorHAnsi" w:cstheme="minorHAnsi"/>
        </w:rPr>
        <w:t>6.</w:t>
      </w:r>
      <w:r w:rsidRPr="00087A24">
        <w:rPr>
          <w:rFonts w:asciiTheme="minorHAnsi" w:hAnsiTheme="minorHAnsi" w:cstheme="minorHAnsi"/>
        </w:rPr>
        <w:t xml:space="preserve"> </w:t>
      </w:r>
      <w:r w:rsidRPr="00087A24">
        <w:rPr>
          <w:rFonts w:asciiTheme="minorHAnsi" w:hAnsiTheme="minorHAnsi" w:cstheme="minorHAnsi"/>
        </w:rPr>
        <w:tab/>
        <w:t>Zmluva má nasledujúce prílohy, ktoré tvoria jej neoddeliteľnú súčasť:</w:t>
      </w:r>
    </w:p>
    <w:p w:rsidR="00B012CE" w:rsidRPr="00087A24" w:rsidRDefault="00B012CE" w:rsidP="00B012CE">
      <w:pPr>
        <w:tabs>
          <w:tab w:val="clear" w:pos="709"/>
          <w:tab w:val="clear" w:pos="1066"/>
          <w:tab w:val="clear" w:pos="1423"/>
          <w:tab w:val="clear" w:pos="1780"/>
          <w:tab w:val="clear" w:pos="2138"/>
          <w:tab w:val="clear" w:pos="2495"/>
          <w:tab w:val="clear" w:pos="2852"/>
          <w:tab w:val="left" w:pos="0"/>
        </w:tabs>
        <w:ind w:left="2268" w:hanging="1417"/>
        <w:jc w:val="both"/>
        <w:rPr>
          <w:rFonts w:asciiTheme="minorHAnsi" w:hAnsiTheme="minorHAnsi"/>
        </w:rPr>
      </w:pPr>
      <w:r w:rsidRPr="00087A24">
        <w:rPr>
          <w:rFonts w:asciiTheme="minorHAnsi" w:hAnsiTheme="minorHAnsi" w:cstheme="minorHAnsi"/>
        </w:rPr>
        <w:t xml:space="preserve">Príloha č. </w:t>
      </w:r>
      <w:r>
        <w:rPr>
          <w:rFonts w:asciiTheme="minorHAnsi" w:hAnsiTheme="minorHAnsi" w:cstheme="minorHAnsi"/>
        </w:rPr>
        <w:t>1</w:t>
      </w:r>
      <w:r w:rsidRPr="00087A24">
        <w:rPr>
          <w:rFonts w:asciiTheme="minorHAnsi" w:hAnsiTheme="minorHAnsi" w:cstheme="minorHAnsi"/>
        </w:rPr>
        <w:t xml:space="preserve">: </w:t>
      </w:r>
      <w:r w:rsidRPr="00087A24">
        <w:rPr>
          <w:rFonts w:asciiTheme="minorHAnsi" w:hAnsiTheme="minorHAnsi" w:cstheme="minorHAnsi"/>
        </w:rPr>
        <w:tab/>
      </w:r>
      <w:r w:rsidRPr="00087A24">
        <w:rPr>
          <w:rFonts w:asciiTheme="minorHAnsi" w:hAnsiTheme="minorHAnsi"/>
        </w:rPr>
        <w:t>Všeobecné poistné podmienky Poisťovateľa a Osobitné poistné podmienky Poisťovateľa</w:t>
      </w:r>
    </w:p>
    <w:p w:rsidR="00B012CE" w:rsidRPr="00087A24" w:rsidRDefault="00B012CE" w:rsidP="00B012CE">
      <w:pPr>
        <w:tabs>
          <w:tab w:val="clear" w:pos="709"/>
          <w:tab w:val="clear" w:pos="1066"/>
          <w:tab w:val="clear" w:pos="1423"/>
          <w:tab w:val="clear" w:pos="1780"/>
          <w:tab w:val="clear" w:pos="2138"/>
          <w:tab w:val="clear" w:pos="2495"/>
          <w:tab w:val="clear" w:pos="2852"/>
          <w:tab w:val="left" w:pos="0"/>
        </w:tabs>
        <w:ind w:left="2268" w:hanging="1417"/>
        <w:jc w:val="both"/>
        <w:rPr>
          <w:rFonts w:asciiTheme="minorHAnsi" w:hAnsiTheme="minorHAnsi" w:cstheme="minorHAnsi"/>
        </w:rPr>
      </w:pPr>
      <w:r w:rsidRPr="00087A24">
        <w:rPr>
          <w:rFonts w:asciiTheme="minorHAnsi" w:hAnsiTheme="minorHAnsi"/>
        </w:rPr>
        <w:t xml:space="preserve">Príloha č. </w:t>
      </w:r>
      <w:r>
        <w:rPr>
          <w:rFonts w:asciiTheme="minorHAnsi" w:hAnsiTheme="minorHAnsi"/>
        </w:rPr>
        <w:t>2</w:t>
      </w:r>
      <w:r w:rsidRPr="00087A24">
        <w:rPr>
          <w:rFonts w:asciiTheme="minorHAnsi" w:hAnsiTheme="minorHAnsi"/>
        </w:rPr>
        <w:t>:</w:t>
      </w:r>
      <w:r w:rsidRPr="00087A24">
        <w:rPr>
          <w:rFonts w:asciiTheme="minorHAnsi" w:hAnsiTheme="minorHAnsi"/>
        </w:rPr>
        <w:tab/>
        <w:t>Poistné</w:t>
      </w:r>
    </w:p>
    <w:p w:rsidR="00B012CE" w:rsidRPr="00087A24" w:rsidRDefault="00B012CE" w:rsidP="00B012CE">
      <w:pPr>
        <w:tabs>
          <w:tab w:val="clear" w:pos="709"/>
          <w:tab w:val="clear" w:pos="1066"/>
          <w:tab w:val="clear" w:pos="1423"/>
          <w:tab w:val="clear" w:pos="1780"/>
          <w:tab w:val="clear" w:pos="2138"/>
          <w:tab w:val="clear" w:pos="2495"/>
          <w:tab w:val="clear" w:pos="2852"/>
        </w:tabs>
        <w:ind w:left="2268" w:hanging="1417"/>
        <w:rPr>
          <w:rFonts w:asciiTheme="minorHAnsi" w:hAnsiTheme="minorHAnsi" w:cstheme="minorHAnsi"/>
        </w:rPr>
      </w:pPr>
      <w:r w:rsidRPr="00087A24">
        <w:rPr>
          <w:rFonts w:asciiTheme="minorHAnsi" w:hAnsiTheme="minorHAnsi" w:cstheme="minorHAnsi"/>
        </w:rPr>
        <w:t xml:space="preserve">Príloha č. </w:t>
      </w:r>
      <w:r>
        <w:rPr>
          <w:rFonts w:asciiTheme="minorHAnsi" w:hAnsiTheme="minorHAnsi" w:cstheme="minorHAnsi"/>
        </w:rPr>
        <w:t>3</w:t>
      </w:r>
      <w:r w:rsidRPr="00087A24">
        <w:rPr>
          <w:rFonts w:asciiTheme="minorHAnsi" w:hAnsiTheme="minorHAnsi" w:cstheme="minorHAnsi"/>
        </w:rPr>
        <w:t xml:space="preserve">: </w:t>
      </w:r>
      <w:r w:rsidRPr="00087A24">
        <w:rPr>
          <w:rFonts w:asciiTheme="minorHAnsi" w:hAnsiTheme="minorHAnsi" w:cstheme="minorHAnsi"/>
        </w:rPr>
        <w:tab/>
        <w:t>Zoznam subdodávateľov</w:t>
      </w:r>
    </w:p>
    <w:p w:rsidR="00B012CE" w:rsidRPr="00087A24" w:rsidRDefault="00B012CE" w:rsidP="00B012CE">
      <w:pPr>
        <w:tabs>
          <w:tab w:val="clear" w:pos="709"/>
          <w:tab w:val="clear" w:pos="1066"/>
          <w:tab w:val="clear" w:pos="1423"/>
          <w:tab w:val="clear" w:pos="1780"/>
          <w:tab w:val="clear" w:pos="2138"/>
          <w:tab w:val="clear" w:pos="2495"/>
          <w:tab w:val="clear" w:pos="2852"/>
        </w:tabs>
        <w:ind w:left="2268" w:hanging="1417"/>
        <w:rPr>
          <w:rFonts w:asciiTheme="minorHAnsi" w:hAnsiTheme="minorHAnsi" w:cstheme="minorHAnsi"/>
        </w:rPr>
      </w:pPr>
      <w:r w:rsidRPr="00087A24">
        <w:rPr>
          <w:rFonts w:asciiTheme="minorHAnsi" w:hAnsiTheme="minorHAnsi" w:cstheme="minorHAnsi"/>
        </w:rPr>
        <w:t xml:space="preserve">Príloha č. </w:t>
      </w:r>
      <w:r>
        <w:rPr>
          <w:rFonts w:asciiTheme="minorHAnsi" w:hAnsiTheme="minorHAnsi" w:cstheme="minorHAnsi"/>
        </w:rPr>
        <w:t>4</w:t>
      </w:r>
      <w:r w:rsidRPr="00087A24">
        <w:rPr>
          <w:rFonts w:asciiTheme="minorHAnsi" w:hAnsiTheme="minorHAnsi" w:cstheme="minorHAnsi"/>
        </w:rPr>
        <w:t>:</w:t>
      </w:r>
      <w:r w:rsidRPr="00087A24">
        <w:rPr>
          <w:rFonts w:asciiTheme="minorHAnsi" w:hAnsiTheme="minorHAnsi" w:cstheme="minorHAnsi"/>
        </w:rPr>
        <w:tab/>
      </w:r>
      <w:r>
        <w:rPr>
          <w:rFonts w:asciiTheme="minorHAnsi" w:hAnsiTheme="minorHAnsi" w:cstheme="minorHAnsi"/>
        </w:rPr>
        <w:t>Výber</w:t>
      </w:r>
      <w:r w:rsidRPr="000B0724">
        <w:rPr>
          <w:rFonts w:asciiTheme="minorHAnsi" w:hAnsiTheme="minorHAnsi" w:cstheme="minorHAnsi"/>
        </w:rPr>
        <w:t xml:space="preserve"> majetku pre produkt A2 a A3</w:t>
      </w:r>
    </w:p>
    <w:p w:rsidR="00B012CE" w:rsidRPr="00087A24" w:rsidRDefault="00B012CE" w:rsidP="00B012CE">
      <w:pPr>
        <w:rPr>
          <w:rFonts w:asciiTheme="minorHAnsi" w:hAnsiTheme="minorHAnsi" w:cstheme="minorHAnsi"/>
        </w:rPr>
      </w:pPr>
    </w:p>
    <w:p w:rsidR="00B012CE" w:rsidRPr="00087A24" w:rsidRDefault="00B012CE" w:rsidP="00B012CE">
      <w:pPr>
        <w:tabs>
          <w:tab w:val="clear" w:pos="1066"/>
          <w:tab w:val="left" w:pos="851"/>
        </w:tabs>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087A24">
        <w:rPr>
          <w:rFonts w:asciiTheme="minorHAnsi" w:hAnsiTheme="minorHAnsi" w:cstheme="minorHAnsi"/>
        </w:rPr>
        <w:t>V ......................... dňa</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t xml:space="preserve">V ........................., dňa </w:t>
      </w:r>
    </w:p>
    <w:p w:rsidR="00B012CE" w:rsidRDefault="00B012CE" w:rsidP="00B012CE">
      <w:pPr>
        <w:tabs>
          <w:tab w:val="clear" w:pos="1066"/>
          <w:tab w:val="left" w:pos="851"/>
        </w:tabs>
        <w:rPr>
          <w:rFonts w:asciiTheme="minorHAnsi" w:hAnsiTheme="minorHAnsi" w:cstheme="minorHAnsi"/>
        </w:rPr>
      </w:pPr>
    </w:p>
    <w:p w:rsidR="00B012CE" w:rsidRDefault="00B012CE" w:rsidP="00B012CE">
      <w:pPr>
        <w:tabs>
          <w:tab w:val="clear" w:pos="1066"/>
          <w:tab w:val="left" w:pos="851"/>
        </w:tabs>
        <w:rPr>
          <w:rFonts w:asciiTheme="minorHAnsi" w:hAnsiTheme="minorHAnsi" w:cstheme="minorHAnsi"/>
        </w:rPr>
      </w:pPr>
    </w:p>
    <w:p w:rsidR="00B012CE" w:rsidRPr="00087A24" w:rsidRDefault="00B012CE" w:rsidP="00B012CE">
      <w:pPr>
        <w:tabs>
          <w:tab w:val="clear" w:pos="1066"/>
          <w:tab w:val="left" w:pos="851"/>
        </w:tabs>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087A24">
        <w:rPr>
          <w:rFonts w:asciiTheme="minorHAnsi" w:hAnsiTheme="minorHAnsi" w:cstheme="minorHAnsi"/>
        </w:rPr>
        <w:t>V mene Poisťovateľa</w:t>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r>
      <w:r w:rsidRPr="00087A24">
        <w:rPr>
          <w:rFonts w:asciiTheme="minorHAnsi" w:hAnsiTheme="minorHAnsi" w:cstheme="minorHAnsi"/>
        </w:rPr>
        <w:tab/>
        <w:t>V mene Poistníka</w:t>
      </w:r>
    </w:p>
    <w:p w:rsidR="00B012CE" w:rsidRPr="00087A24" w:rsidRDefault="00B012CE" w:rsidP="00B012CE">
      <w:pPr>
        <w:rPr>
          <w:rFonts w:asciiTheme="minorHAnsi" w:hAnsiTheme="minorHAnsi" w:cstheme="minorHAnsi"/>
        </w:rPr>
      </w:pPr>
    </w:p>
    <w:p w:rsidR="00B012CE" w:rsidRPr="001963B0" w:rsidRDefault="00B012CE" w:rsidP="00B012CE">
      <w:pPr>
        <w:tabs>
          <w:tab w:val="left" w:pos="5040"/>
        </w:tabs>
        <w:ind w:left="851" w:hanging="851"/>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087A24">
        <w:rPr>
          <w:rFonts w:asciiTheme="minorHAnsi" w:hAnsiTheme="minorHAnsi" w:cstheme="minorHAnsi"/>
        </w:rPr>
        <w:t xml:space="preserve">–––––––––––––––––––––––––––––––                </w:t>
      </w:r>
      <w:r w:rsidRPr="00087A24">
        <w:rPr>
          <w:rFonts w:asciiTheme="minorHAnsi" w:hAnsiTheme="minorHAnsi" w:cstheme="minorHAnsi"/>
        </w:rPr>
        <w:tab/>
        <w:t>–––––––––––––––––––––––––––––</w:t>
      </w:r>
    </w:p>
    <w:p w:rsidR="00B012CE" w:rsidRDefault="00B012CE" w:rsidP="00B012CE">
      <w:pPr>
        <w:autoSpaceDE w:val="0"/>
        <w:autoSpaceDN w:val="0"/>
        <w:adjustRightInd w:val="0"/>
        <w:jc w:val="center"/>
        <w:rPr>
          <w:rFonts w:asciiTheme="minorHAnsi" w:hAnsiTheme="minorHAnsi" w:cstheme="minorHAnsi"/>
          <w:b/>
          <w:bCs/>
        </w:rPr>
      </w:pPr>
    </w:p>
    <w:p w:rsidR="00B012CE" w:rsidRDefault="00B012CE" w:rsidP="00B012CE">
      <w:pPr>
        <w:autoSpaceDE w:val="0"/>
        <w:autoSpaceDN w:val="0"/>
        <w:adjustRightInd w:val="0"/>
        <w:jc w:val="center"/>
        <w:rPr>
          <w:rFonts w:asciiTheme="minorHAnsi" w:hAnsiTheme="minorHAnsi" w:cstheme="minorHAnsi"/>
          <w:b/>
          <w:bCs/>
        </w:rPr>
      </w:pPr>
    </w:p>
    <w:p w:rsidR="00B012CE" w:rsidRDefault="00B012CE" w:rsidP="00B012CE">
      <w:pPr>
        <w:autoSpaceDE w:val="0"/>
        <w:autoSpaceDN w:val="0"/>
        <w:adjustRightInd w:val="0"/>
        <w:jc w:val="center"/>
        <w:rPr>
          <w:rFonts w:asciiTheme="minorHAnsi" w:hAnsiTheme="minorHAnsi" w:cstheme="minorHAnsi"/>
          <w:b/>
          <w:bCs/>
        </w:rPr>
      </w:pPr>
    </w:p>
    <w:p w:rsidR="00B012CE" w:rsidRDefault="00B012CE" w:rsidP="00B012CE">
      <w:pPr>
        <w:autoSpaceDE w:val="0"/>
        <w:autoSpaceDN w:val="0"/>
        <w:adjustRightInd w:val="0"/>
        <w:jc w:val="center"/>
        <w:rPr>
          <w:rFonts w:asciiTheme="minorHAnsi" w:hAnsiTheme="minorHAnsi" w:cstheme="minorHAnsi"/>
          <w:b/>
          <w:bCs/>
        </w:rPr>
      </w:pPr>
    </w:p>
    <w:p w:rsidR="00B012CE" w:rsidRPr="008D6213" w:rsidRDefault="00B012CE" w:rsidP="00B012CE">
      <w:pPr>
        <w:autoSpaceDE w:val="0"/>
        <w:autoSpaceDN w:val="0"/>
        <w:adjustRightInd w:val="0"/>
        <w:jc w:val="center"/>
        <w:rPr>
          <w:rFonts w:asciiTheme="minorHAnsi" w:hAnsiTheme="minorHAnsi" w:cstheme="minorHAnsi"/>
          <w:b/>
          <w:bCs/>
        </w:rPr>
      </w:pPr>
      <w:r w:rsidRPr="008D6213">
        <w:rPr>
          <w:rFonts w:asciiTheme="minorHAnsi" w:hAnsiTheme="minorHAnsi" w:cstheme="minorHAnsi"/>
          <w:b/>
          <w:bCs/>
        </w:rPr>
        <w:t xml:space="preserve">Príloha č. </w:t>
      </w:r>
      <w:r>
        <w:rPr>
          <w:rFonts w:asciiTheme="minorHAnsi" w:hAnsiTheme="minorHAnsi" w:cstheme="minorHAnsi"/>
          <w:b/>
          <w:bCs/>
        </w:rPr>
        <w:t>1</w:t>
      </w:r>
    </w:p>
    <w:p w:rsidR="00B012CE" w:rsidRDefault="00B012CE" w:rsidP="00B012CE">
      <w:pPr>
        <w:autoSpaceDE w:val="0"/>
        <w:autoSpaceDN w:val="0"/>
        <w:adjustRightInd w:val="0"/>
        <w:jc w:val="center"/>
        <w:rPr>
          <w:rFonts w:asciiTheme="minorHAnsi" w:hAnsiTheme="minorHAnsi"/>
          <w:b/>
        </w:rPr>
      </w:pPr>
      <w:r w:rsidRPr="00250A54">
        <w:rPr>
          <w:rFonts w:asciiTheme="minorHAnsi" w:hAnsiTheme="minorHAnsi"/>
          <w:b/>
        </w:rPr>
        <w:t>Všeobecné poistné podmienky Poisťovateľa a Osobitné poistné podmienky Poisťovateľa</w:t>
      </w:r>
    </w:p>
    <w:p w:rsidR="00B012CE" w:rsidRPr="002A6F64" w:rsidRDefault="00B012CE" w:rsidP="00B012CE">
      <w:pPr>
        <w:autoSpaceDE w:val="0"/>
        <w:autoSpaceDN w:val="0"/>
        <w:adjustRightInd w:val="0"/>
        <w:jc w:val="both"/>
        <w:rPr>
          <w:rFonts w:asciiTheme="minorHAnsi" w:hAnsiTheme="minorHAnsi" w:cstheme="minorHAnsi"/>
        </w:rPr>
      </w:pPr>
      <w:r w:rsidRPr="0025430A">
        <w:rPr>
          <w:rFonts w:asciiTheme="minorHAnsi" w:hAnsiTheme="minorHAnsi" w:cstheme="minorHAnsi"/>
        </w:rPr>
        <w:t xml:space="preserve">Prílohu č. </w:t>
      </w:r>
      <w:r>
        <w:rPr>
          <w:rFonts w:asciiTheme="minorHAnsi" w:hAnsiTheme="minorHAnsi" w:cstheme="minorHAnsi"/>
        </w:rPr>
        <w:t>1</w:t>
      </w:r>
      <w:r w:rsidRPr="0025430A">
        <w:rPr>
          <w:rFonts w:asciiTheme="minorHAnsi" w:hAnsiTheme="minorHAnsi" w:cstheme="minorHAnsi"/>
        </w:rPr>
        <w:t xml:space="preserve"> „</w:t>
      </w:r>
      <w:r w:rsidRPr="0025430A">
        <w:rPr>
          <w:rFonts w:asciiTheme="minorHAnsi" w:hAnsiTheme="minorHAnsi"/>
        </w:rPr>
        <w:t>Všeobecné poistné podmienky Poisťovateľa a Osobitné poistné podmienky Poisťovateľa</w:t>
      </w:r>
      <w:r w:rsidRPr="002A6F64">
        <w:rPr>
          <w:rFonts w:asciiTheme="minorHAnsi" w:hAnsiTheme="minorHAnsi" w:cstheme="minorHAnsi"/>
        </w:rPr>
        <w:t>“ budú tvoriť všeobecné poistné podmienky a osobitné poistné podmienky úspešného uchádzača</w:t>
      </w:r>
      <w:r w:rsidRPr="0025430A">
        <w:rPr>
          <w:rFonts w:asciiTheme="minorHAnsi" w:hAnsiTheme="minorHAnsi" w:cstheme="minorHAnsi"/>
        </w:rPr>
        <w:t>, ktor</w:t>
      </w:r>
      <w:r w:rsidRPr="002A6F64">
        <w:rPr>
          <w:rFonts w:asciiTheme="minorHAnsi" w:hAnsiTheme="minorHAnsi" w:cstheme="minorHAnsi"/>
        </w:rPr>
        <w:t>é tvoria neoddeliteľnú súčasť súťažných podkladov.</w:t>
      </w:r>
    </w:p>
    <w:p w:rsidR="00B012CE" w:rsidRDefault="00B012CE" w:rsidP="00B012CE">
      <w:pPr>
        <w:pStyle w:val="Cislo-2-text"/>
        <w:tabs>
          <w:tab w:val="clear" w:pos="1423"/>
          <w:tab w:val="left" w:pos="709"/>
        </w:tabs>
        <w:jc w:val="center"/>
        <w:rPr>
          <w:rFonts w:asciiTheme="minorHAnsi" w:hAnsiTheme="minorHAnsi"/>
        </w:rPr>
      </w:pPr>
    </w:p>
    <w:p w:rsidR="00B012CE" w:rsidRPr="00E253FD" w:rsidRDefault="00B012CE" w:rsidP="00B012CE">
      <w:pPr>
        <w:pStyle w:val="Textkomentra"/>
      </w:pPr>
      <w:r>
        <w:rPr>
          <w:rFonts w:asciiTheme="minorHAnsi" w:hAnsiTheme="minorHAnsi"/>
        </w:rPr>
        <w:tab/>
      </w: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Pr="008D6213" w:rsidRDefault="00B012CE" w:rsidP="00B012CE">
      <w:pPr>
        <w:autoSpaceDE w:val="0"/>
        <w:autoSpaceDN w:val="0"/>
        <w:adjustRightInd w:val="0"/>
        <w:jc w:val="center"/>
        <w:rPr>
          <w:rFonts w:asciiTheme="minorHAnsi" w:hAnsiTheme="minorHAnsi" w:cstheme="minorHAnsi"/>
          <w:b/>
          <w:bCs/>
        </w:rPr>
      </w:pPr>
      <w:r>
        <w:rPr>
          <w:rFonts w:asciiTheme="minorHAnsi" w:hAnsiTheme="minorHAnsi" w:cstheme="minorHAnsi"/>
          <w:b/>
          <w:bCs/>
        </w:rPr>
        <w:lastRenderedPageBreak/>
        <w:t>P</w:t>
      </w:r>
      <w:r w:rsidRPr="008D6213">
        <w:rPr>
          <w:rFonts w:asciiTheme="minorHAnsi" w:hAnsiTheme="minorHAnsi" w:cstheme="minorHAnsi"/>
          <w:b/>
          <w:bCs/>
        </w:rPr>
        <w:t xml:space="preserve">ríloha č. </w:t>
      </w:r>
      <w:r>
        <w:rPr>
          <w:rFonts w:asciiTheme="minorHAnsi" w:hAnsiTheme="minorHAnsi" w:cstheme="minorHAnsi"/>
          <w:b/>
          <w:bCs/>
        </w:rPr>
        <w:t>2</w:t>
      </w:r>
    </w:p>
    <w:p w:rsidR="00B012CE" w:rsidRPr="008D6213" w:rsidRDefault="00B012CE" w:rsidP="00B012CE">
      <w:pPr>
        <w:autoSpaceDE w:val="0"/>
        <w:autoSpaceDN w:val="0"/>
        <w:adjustRightInd w:val="0"/>
        <w:jc w:val="center"/>
        <w:rPr>
          <w:rFonts w:asciiTheme="minorHAnsi" w:hAnsiTheme="minorHAnsi" w:cstheme="minorHAnsi"/>
          <w:b/>
        </w:rPr>
      </w:pPr>
      <w:r>
        <w:rPr>
          <w:rFonts w:asciiTheme="minorHAnsi" w:hAnsiTheme="minorHAnsi"/>
          <w:b/>
        </w:rPr>
        <w:t>Poistné</w:t>
      </w:r>
    </w:p>
    <w:p w:rsidR="00B012CE" w:rsidRPr="007D428E" w:rsidRDefault="00B012CE" w:rsidP="00B012CE">
      <w:pPr>
        <w:autoSpaceDE w:val="0"/>
        <w:autoSpaceDN w:val="0"/>
        <w:adjustRightInd w:val="0"/>
        <w:jc w:val="both"/>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2</w:t>
      </w:r>
      <w:r w:rsidRPr="00807D66">
        <w:rPr>
          <w:rFonts w:asciiTheme="minorHAnsi" w:hAnsiTheme="minorHAnsi" w:cstheme="minorHAnsi"/>
        </w:rPr>
        <w:t xml:space="preserve"> „</w:t>
      </w:r>
      <w:r>
        <w:rPr>
          <w:rFonts w:asciiTheme="minorHAnsi" w:hAnsiTheme="minorHAnsi"/>
        </w:rPr>
        <w:t>Poistné</w:t>
      </w:r>
      <w:r w:rsidRPr="00807D66">
        <w:rPr>
          <w:rFonts w:asciiTheme="minorHAnsi" w:hAnsiTheme="minorHAnsi" w:cstheme="minorHAnsi"/>
        </w:rPr>
        <w:t xml:space="preserve">“ bude tvoriť cenová ponuka úspešného uchádzača vo forme vyplnenej tabuľky </w:t>
      </w:r>
      <w:r w:rsidRPr="007324EE">
        <w:rPr>
          <w:rFonts w:asciiTheme="minorHAnsi" w:hAnsiTheme="minorHAnsi" w:cstheme="minorHAnsi"/>
        </w:rPr>
        <w:t>„</w:t>
      </w:r>
      <w:r w:rsidRPr="00AC16AB">
        <w:rPr>
          <w:rFonts w:asciiTheme="minorHAnsi" w:hAnsiTheme="minorHAnsi"/>
          <w:b/>
        </w:rPr>
        <w:t xml:space="preserve">Ocenený </w:t>
      </w:r>
      <w:r>
        <w:rPr>
          <w:rFonts w:asciiTheme="minorHAnsi" w:hAnsiTheme="minorHAnsi"/>
          <w:b/>
        </w:rPr>
        <w:t>r</w:t>
      </w:r>
      <w:r w:rsidRPr="00AC16AB">
        <w:rPr>
          <w:rFonts w:asciiTheme="minorHAnsi" w:hAnsiTheme="minorHAnsi"/>
          <w:b/>
        </w:rPr>
        <w:t>ozp</w:t>
      </w:r>
      <w:r>
        <w:rPr>
          <w:rFonts w:asciiTheme="minorHAnsi" w:hAnsiTheme="minorHAnsi"/>
          <w:b/>
        </w:rPr>
        <w:t>is</w:t>
      </w:r>
      <w:r w:rsidRPr="00AC16AB">
        <w:rPr>
          <w:rFonts w:asciiTheme="minorHAnsi" w:hAnsiTheme="minorHAnsi"/>
          <w:b/>
        </w:rPr>
        <w:t xml:space="preserve"> </w:t>
      </w:r>
      <w:r>
        <w:rPr>
          <w:rFonts w:asciiTheme="minorHAnsi" w:hAnsiTheme="minorHAnsi"/>
          <w:b/>
        </w:rPr>
        <w:t>Celkovej ceny</w:t>
      </w:r>
      <w:r w:rsidRPr="00AC16AB">
        <w:rPr>
          <w:rFonts w:asciiTheme="minorHAnsi" w:hAnsiTheme="minorHAnsi"/>
          <w:b/>
        </w:rPr>
        <w:t xml:space="preserve"> za poskyt</w:t>
      </w:r>
      <w:r>
        <w:rPr>
          <w:rFonts w:asciiTheme="minorHAnsi" w:hAnsiTheme="minorHAnsi"/>
          <w:b/>
        </w:rPr>
        <w:t>ovanie</w:t>
      </w:r>
      <w:r w:rsidRPr="00AC16AB">
        <w:rPr>
          <w:rFonts w:asciiTheme="minorHAnsi" w:hAnsiTheme="minorHAnsi"/>
          <w:b/>
        </w:rPr>
        <w:t xml:space="preserve"> požadovaného predmetu zákazky</w:t>
      </w:r>
      <w:r w:rsidRPr="007324EE">
        <w:rPr>
          <w:rFonts w:asciiTheme="minorHAnsi" w:hAnsiTheme="minorHAnsi" w:cstheme="minorHAnsi"/>
        </w:rPr>
        <w:t>“,</w:t>
      </w:r>
      <w:r w:rsidRPr="00807D66">
        <w:rPr>
          <w:rFonts w:asciiTheme="minorHAnsi" w:hAnsiTheme="minorHAnsi" w:cstheme="minorHAnsi"/>
        </w:rPr>
        <w:t xml:space="preserve"> ktorá tvorí neoddeliteľnú súčasť súťažných podkladov.</w:t>
      </w: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bookmarkStart w:id="9" w:name="_GoBack"/>
      <w:bookmarkEnd w:id="9"/>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rPr>
          <w:rFonts w:asciiTheme="minorHAnsi" w:hAnsiTheme="minorHAnsi" w:cstheme="minorHAnsi"/>
        </w:rPr>
      </w:pPr>
    </w:p>
    <w:p w:rsidR="00B012CE" w:rsidRDefault="00B012CE" w:rsidP="00B012CE">
      <w:pPr>
        <w:autoSpaceDE w:val="0"/>
        <w:autoSpaceDN w:val="0"/>
        <w:adjustRightInd w:val="0"/>
        <w:jc w:val="center"/>
        <w:rPr>
          <w:rFonts w:asciiTheme="minorHAnsi" w:hAnsiTheme="minorHAnsi" w:cstheme="minorHAnsi"/>
          <w:b/>
          <w:bCs/>
        </w:rPr>
      </w:pPr>
      <w:r>
        <w:rPr>
          <w:rFonts w:asciiTheme="minorHAnsi" w:hAnsiTheme="minorHAnsi" w:cstheme="minorHAnsi"/>
          <w:b/>
          <w:bCs/>
        </w:rPr>
        <w:lastRenderedPageBreak/>
        <w:t>Príloha č. 3</w:t>
      </w:r>
    </w:p>
    <w:p w:rsidR="00B012CE" w:rsidRPr="008643AD" w:rsidRDefault="00B012CE" w:rsidP="00B012CE">
      <w:pPr>
        <w:autoSpaceDE w:val="0"/>
        <w:autoSpaceDN w:val="0"/>
        <w:adjustRightInd w:val="0"/>
        <w:jc w:val="center"/>
        <w:rPr>
          <w:rFonts w:asciiTheme="minorHAnsi" w:hAnsiTheme="minorHAnsi" w:cstheme="minorHAnsi"/>
          <w:b/>
          <w:bCs/>
        </w:rPr>
      </w:pPr>
      <w:r w:rsidRPr="008643AD">
        <w:rPr>
          <w:rFonts w:asciiTheme="minorHAnsi" w:hAnsiTheme="minorHAnsi" w:cstheme="minorHAnsi"/>
          <w:b/>
          <w:bCs/>
        </w:rPr>
        <w:t>Zoznam subdodávateľov</w:t>
      </w:r>
    </w:p>
    <w:p w:rsidR="00B012CE" w:rsidRPr="00B47CFC" w:rsidRDefault="00B012CE" w:rsidP="00B012CE">
      <w:pPr>
        <w:pStyle w:val="Cislo-4-a-text"/>
        <w:numPr>
          <w:ilvl w:val="0"/>
          <w:numId w:val="0"/>
        </w:numPr>
        <w:rPr>
          <w:rFonts w:asciiTheme="minorHAnsi" w:hAnsiTheme="minorHAnsi" w:cs="Times New Roman"/>
        </w:rPr>
      </w:pPr>
      <w:r w:rsidRPr="00B47CFC">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rsidR="00B012CE" w:rsidRPr="00B47CFC"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B47CFC">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rsidR="00B012CE" w:rsidRDefault="00B012CE" w:rsidP="00B012CE">
      <w:pPr>
        <w:autoSpaceDE w:val="0"/>
        <w:autoSpaceDN w:val="0"/>
        <w:adjustRightInd w:val="0"/>
        <w:jc w:val="both"/>
        <w:rPr>
          <w:rFonts w:asciiTheme="minorHAnsi" w:hAnsiTheme="minorHAnsi" w:cstheme="minorHAnsi"/>
        </w:rPr>
      </w:pPr>
    </w:p>
    <w:p w:rsidR="00B012CE" w:rsidRPr="002A5A45"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2A5A45">
        <w:rPr>
          <w:rFonts w:asciiTheme="minorHAnsi" w:hAnsiTheme="minorHAnsi" w:cstheme="minorHAnsi"/>
          <w:b/>
          <w:color w:val="000000"/>
          <w:sz w:val="24"/>
          <w:szCs w:val="20"/>
        </w:rPr>
        <w:t>Zoznam subdodávateľov</w:t>
      </w:r>
    </w:p>
    <w:p w:rsidR="00B012CE" w:rsidRPr="002A5A45"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N</w:t>
      </w:r>
      <w:r>
        <w:rPr>
          <w:rFonts w:asciiTheme="minorHAnsi" w:hAnsiTheme="minorHAnsi" w:cstheme="minorHAnsi"/>
          <w:color w:val="000000"/>
          <w:szCs w:val="20"/>
        </w:rPr>
        <w:t xml:space="preserve">a realizácii predmetu zákazky: </w:t>
      </w:r>
      <w:r w:rsidRPr="00B218D5">
        <w:rPr>
          <w:rFonts w:asciiTheme="minorHAnsi" w:hAnsiTheme="minorHAnsi" w:cstheme="minorHAnsi"/>
          <w:color w:val="000000"/>
          <w:szCs w:val="20"/>
          <w:highlight w:val="yellow"/>
        </w:rPr>
        <w:t>„</w:t>
      </w:r>
      <w:r>
        <w:rPr>
          <w:rFonts w:asciiTheme="minorHAnsi" w:hAnsiTheme="minorHAnsi" w:cs="Times New Roman"/>
          <w:b/>
          <w:i/>
          <w:color w:val="000000"/>
          <w:szCs w:val="20"/>
          <w:highlight w:val="yellow"/>
        </w:rPr>
        <w:t>Poistenie majetku RTVS a poistenie zodpovednosti za škodu</w:t>
      </w:r>
      <w:r w:rsidRPr="00B218D5">
        <w:rPr>
          <w:rFonts w:asciiTheme="minorHAnsi" w:hAnsiTheme="minorHAnsi" w:cs="Times New Roman"/>
          <w:b/>
          <w:i/>
          <w:color w:val="000000"/>
          <w:szCs w:val="20"/>
          <w:highlight w:val="yellow"/>
        </w:rPr>
        <w:t>“</w:t>
      </w:r>
      <w:r w:rsidRPr="00B47CFC">
        <w:rPr>
          <w:rFonts w:asciiTheme="minorHAnsi" w:hAnsiTheme="minorHAnsi" w:cs="Times New Roman"/>
          <w:b/>
          <w:i/>
          <w:color w:val="000000"/>
          <w:szCs w:val="20"/>
        </w:rPr>
        <w:t xml:space="preserve"> </w:t>
      </w:r>
    </w:p>
    <w:p w:rsidR="00B012CE" w:rsidRPr="002A5A45"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w:t>
      </w:r>
      <w:r w:rsidRPr="002A5A45">
        <w:rPr>
          <w:rFonts w:asciiTheme="minorHAnsi" w:hAnsiTheme="minorHAnsi" w:cstheme="minorHAnsi"/>
          <w:color w:val="000000"/>
          <w:sz w:val="28"/>
          <w:szCs w:val="20"/>
        </w:rPr>
        <w:t xml:space="preserve"> </w:t>
      </w:r>
      <w:r w:rsidRPr="002A5A45">
        <w:rPr>
          <w:rFonts w:asciiTheme="minorHAnsi" w:hAnsiTheme="minorHAnsi" w:cstheme="minorHAnsi"/>
          <w:color w:val="000000"/>
          <w:szCs w:val="20"/>
        </w:rPr>
        <w:t>sa nebudú podieľať subdodávatelia a celý predmet zákazky uskutočníme vlastnými kapacitami</w:t>
      </w:r>
      <w:r>
        <w:rPr>
          <w:rFonts w:asciiTheme="minorHAnsi" w:hAnsiTheme="minorHAnsi" w:cstheme="minorHAnsi"/>
          <w:color w:val="000000"/>
          <w:szCs w:val="20"/>
        </w:rPr>
        <w:t>.</w:t>
      </w: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 xml:space="preserve">□ </w:t>
      </w:r>
      <w:r w:rsidRPr="002A5A45">
        <w:rPr>
          <w:rFonts w:asciiTheme="minorHAnsi" w:hAnsiTheme="minorHAnsi" w:cstheme="minorHAnsi"/>
          <w:color w:val="000000"/>
          <w:szCs w:val="20"/>
        </w:rPr>
        <w:t>sa budú podieľať nasledovní subdodávatelia:</w:t>
      </w:r>
    </w:p>
    <w:p w:rsidR="00B012CE" w:rsidRPr="002A5A45"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231"/>
        <w:gridCol w:w="1380"/>
        <w:gridCol w:w="1775"/>
        <w:gridCol w:w="1559"/>
        <w:gridCol w:w="806"/>
        <w:gridCol w:w="1380"/>
      </w:tblGrid>
      <w:tr w:rsidR="00B012CE" w:rsidRPr="002A5A45" w:rsidTr="008F572B">
        <w:trPr>
          <w:trHeight w:val="392"/>
        </w:trPr>
        <w:tc>
          <w:tcPr>
            <w:tcW w:w="529" w:type="dxa"/>
            <w:shd w:val="clear" w:color="auto" w:fill="C5E0B3" w:themeFill="accent6" w:themeFillTint="66"/>
            <w:vAlign w:val="center"/>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Pr>
                <w:rFonts w:asciiTheme="minorHAnsi" w:hAnsiTheme="minorHAnsi" w:cstheme="minorHAnsi"/>
                <w:color w:val="000000"/>
                <w:szCs w:val="20"/>
              </w:rPr>
              <w:t>P</w:t>
            </w:r>
            <w:r w:rsidRPr="002A5A45">
              <w:rPr>
                <w:rFonts w:asciiTheme="minorHAnsi" w:hAnsiTheme="minorHAnsi" w:cstheme="minorHAnsi"/>
                <w:color w:val="000000"/>
                <w:szCs w:val="20"/>
              </w:rPr>
              <w:t>.č</w:t>
            </w:r>
            <w:proofErr w:type="spellEnd"/>
          </w:p>
        </w:tc>
        <w:tc>
          <w:tcPr>
            <w:tcW w:w="2231" w:type="dxa"/>
            <w:shd w:val="clear" w:color="auto" w:fill="C5E0B3" w:themeFill="accent6" w:themeFillTint="66"/>
            <w:vAlign w:val="center"/>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Obchodné meno alebo názov / meno a</w:t>
            </w:r>
            <w:del w:id="10" w:author="Šimunová Michaela" w:date="2019-04-05T15:22:00Z">
              <w:r w:rsidRPr="002A5A45" w:rsidDel="00F91880">
                <w:rPr>
                  <w:rFonts w:asciiTheme="minorHAnsi" w:hAnsiTheme="minorHAnsi" w:cstheme="minorHAnsi"/>
                  <w:color w:val="000000"/>
                  <w:szCs w:val="20"/>
                </w:rPr>
                <w:delText xml:space="preserve"> </w:delText>
              </w:r>
            </w:del>
            <w:ins w:id="11" w:author="Šimunová Michaela" w:date="2019-04-05T15:22:00Z">
              <w:r>
                <w:rPr>
                  <w:rFonts w:asciiTheme="minorHAnsi" w:hAnsiTheme="minorHAnsi" w:cstheme="minorHAnsi"/>
                  <w:color w:val="000000"/>
                  <w:szCs w:val="20"/>
                </w:rPr>
                <w:t> </w:t>
              </w:r>
            </w:ins>
            <w:r w:rsidRPr="002A5A45">
              <w:rPr>
                <w:rFonts w:asciiTheme="minorHAnsi" w:hAnsiTheme="minorHAnsi" w:cstheme="minorHAnsi"/>
                <w:color w:val="000000"/>
                <w:szCs w:val="20"/>
              </w:rPr>
              <w:t>priezvisko</w:t>
            </w:r>
          </w:p>
        </w:tc>
        <w:tc>
          <w:tcPr>
            <w:tcW w:w="1380" w:type="dxa"/>
            <w:shd w:val="clear" w:color="auto" w:fill="C5E0B3" w:themeFill="accent6" w:themeFillTint="66"/>
            <w:vAlign w:val="center"/>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Sídlo alebo adresa pobytu</w:t>
            </w:r>
          </w:p>
        </w:tc>
        <w:tc>
          <w:tcPr>
            <w:tcW w:w="1775" w:type="dxa"/>
            <w:shd w:val="clear" w:color="auto" w:fill="C5E0B3" w:themeFill="accent6" w:themeFillTint="66"/>
            <w:vAlign w:val="center"/>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Identifikačné číslo (IČO) alebo dátum narodenia (ak nebolo pridelené IČO)</w:t>
            </w:r>
          </w:p>
        </w:tc>
        <w:tc>
          <w:tcPr>
            <w:tcW w:w="1559" w:type="dxa"/>
            <w:shd w:val="clear" w:color="auto" w:fill="C5E0B3" w:themeFill="accent6" w:themeFillTint="66"/>
            <w:vAlign w:val="center"/>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subdodávky</w:t>
            </w:r>
          </w:p>
        </w:tc>
        <w:tc>
          <w:tcPr>
            <w:tcW w:w="806" w:type="dxa"/>
            <w:shd w:val="clear" w:color="auto" w:fill="C5E0B3" w:themeFill="accent6" w:themeFillTint="66"/>
            <w:vAlign w:val="center"/>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Oprávnená osoba (meno a priezvisko, adresa pobytu, dátum narodenia)</w:t>
            </w:r>
          </w:p>
        </w:tc>
      </w:tr>
      <w:tr w:rsidR="00B012CE" w:rsidRPr="002A5A45" w:rsidTr="008F572B">
        <w:trPr>
          <w:trHeight w:val="392"/>
        </w:trPr>
        <w:tc>
          <w:tcPr>
            <w:tcW w:w="529"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B012CE" w:rsidRPr="002A5A45" w:rsidTr="008F572B">
        <w:trPr>
          <w:trHeight w:val="392"/>
        </w:trPr>
        <w:tc>
          <w:tcPr>
            <w:tcW w:w="529"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B012CE" w:rsidRPr="002A5A45" w:rsidTr="008F572B">
        <w:trPr>
          <w:trHeight w:val="392"/>
        </w:trPr>
        <w:tc>
          <w:tcPr>
            <w:tcW w:w="529"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B012CE" w:rsidRPr="002A5A45" w:rsidTr="008F572B">
        <w:trPr>
          <w:trHeight w:val="392"/>
        </w:trPr>
        <w:tc>
          <w:tcPr>
            <w:tcW w:w="529"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B012CE" w:rsidRPr="002A5A45" w:rsidRDefault="00B012CE" w:rsidP="008F572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Pr="002A5A45"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color w:val="000000"/>
          <w:szCs w:val="20"/>
        </w:rPr>
        <w:t xml:space="preserve">V ..................................., dňa ........................ </w:t>
      </w: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B012CE" w:rsidRPr="002A5A45"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 </w:t>
      </w:r>
    </w:p>
    <w:p w:rsidR="00B012CE" w:rsidRPr="002A5A45"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pečiatka, meno a podpis uchádzača </w:t>
      </w: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Pr="002A5A45"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Pozn.: </w:t>
      </w: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V zmysle § 2 ods. 5 písm. e) zákona o verejnom obstarávaní subdodávateľom je hospodársky subjekt, ktorý uzavrie alebo uzavrel s úspešným uchádzačom písomnú odplatnú zmluvu na plnenie určitej časti </w:t>
      </w:r>
      <w:r>
        <w:rPr>
          <w:rFonts w:asciiTheme="minorHAnsi" w:hAnsiTheme="minorHAnsi" w:cstheme="minorHAnsi"/>
          <w:color w:val="000000"/>
          <w:szCs w:val="20"/>
        </w:rPr>
        <w:t xml:space="preserve">predmetu </w:t>
      </w:r>
      <w:r w:rsidRPr="002A5A45">
        <w:rPr>
          <w:rFonts w:asciiTheme="minorHAnsi" w:hAnsiTheme="minorHAnsi" w:cstheme="minorHAnsi"/>
          <w:color w:val="000000"/>
          <w:szCs w:val="20"/>
        </w:rPr>
        <w:t>zákazky</w:t>
      </w:r>
      <w:r>
        <w:rPr>
          <w:rFonts w:asciiTheme="minorHAnsi" w:hAnsiTheme="minorHAnsi" w:cstheme="minorHAnsi"/>
          <w:color w:val="000000"/>
          <w:szCs w:val="20"/>
        </w:rPr>
        <w:t>.</w:t>
      </w: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Pr>
          <w:rFonts w:asciiTheme="minorHAnsi" w:hAnsiTheme="minorHAnsi" w:cstheme="minorHAnsi"/>
          <w:color w:val="000000"/>
          <w:szCs w:val="20"/>
        </w:rPr>
        <w:br w:type="page"/>
      </w:r>
    </w:p>
    <w:p w:rsidR="00B012CE" w:rsidRPr="008D6213" w:rsidRDefault="00B012CE" w:rsidP="00B012CE">
      <w:pPr>
        <w:autoSpaceDE w:val="0"/>
        <w:autoSpaceDN w:val="0"/>
        <w:adjustRightInd w:val="0"/>
        <w:jc w:val="center"/>
        <w:rPr>
          <w:rFonts w:asciiTheme="minorHAnsi" w:hAnsiTheme="minorHAnsi" w:cstheme="minorHAnsi"/>
          <w:b/>
          <w:bCs/>
        </w:rPr>
      </w:pPr>
      <w:r w:rsidRPr="008D6213">
        <w:rPr>
          <w:rFonts w:asciiTheme="minorHAnsi" w:hAnsiTheme="minorHAnsi" w:cstheme="minorHAnsi"/>
          <w:b/>
          <w:bCs/>
        </w:rPr>
        <w:lastRenderedPageBreak/>
        <w:t xml:space="preserve">Príloha č. </w:t>
      </w:r>
      <w:r>
        <w:rPr>
          <w:rFonts w:asciiTheme="minorHAnsi" w:hAnsiTheme="minorHAnsi" w:cstheme="minorHAnsi"/>
          <w:b/>
          <w:bCs/>
        </w:rPr>
        <w:t>4</w:t>
      </w:r>
    </w:p>
    <w:p w:rsidR="00B012CE" w:rsidRDefault="00B012CE" w:rsidP="00B012CE">
      <w:pPr>
        <w:autoSpaceDE w:val="0"/>
        <w:autoSpaceDN w:val="0"/>
        <w:adjustRightInd w:val="0"/>
        <w:jc w:val="center"/>
        <w:rPr>
          <w:rFonts w:asciiTheme="minorHAnsi" w:hAnsiTheme="minorHAnsi" w:cstheme="minorHAnsi"/>
        </w:rPr>
      </w:pPr>
      <w:r>
        <w:rPr>
          <w:rFonts w:asciiTheme="minorHAnsi" w:hAnsiTheme="minorHAnsi" w:cstheme="minorHAnsi"/>
          <w:b/>
        </w:rPr>
        <w:t>Výber</w:t>
      </w:r>
      <w:r w:rsidRPr="00500F02">
        <w:rPr>
          <w:rFonts w:asciiTheme="minorHAnsi" w:hAnsiTheme="minorHAnsi" w:cstheme="minorHAnsi"/>
          <w:b/>
        </w:rPr>
        <w:t xml:space="preserve"> majetku pre produkt A2 a A3</w:t>
      </w:r>
    </w:p>
    <w:p w:rsidR="00B012CE" w:rsidRPr="002A6F64" w:rsidRDefault="00B012CE" w:rsidP="00B012CE">
      <w:pPr>
        <w:autoSpaceDE w:val="0"/>
        <w:autoSpaceDN w:val="0"/>
        <w:adjustRightInd w:val="0"/>
        <w:jc w:val="both"/>
        <w:rPr>
          <w:rFonts w:asciiTheme="minorHAnsi" w:hAnsiTheme="minorHAnsi" w:cstheme="minorHAnsi"/>
        </w:rPr>
      </w:pPr>
      <w:r w:rsidRPr="0025430A">
        <w:rPr>
          <w:rFonts w:asciiTheme="minorHAnsi" w:hAnsiTheme="minorHAnsi" w:cstheme="minorHAnsi"/>
        </w:rPr>
        <w:t xml:space="preserve">Prílohu č. </w:t>
      </w:r>
      <w:r>
        <w:rPr>
          <w:rFonts w:asciiTheme="minorHAnsi" w:hAnsiTheme="minorHAnsi" w:cstheme="minorHAnsi"/>
        </w:rPr>
        <w:t>4</w:t>
      </w:r>
      <w:r w:rsidRPr="0025430A">
        <w:rPr>
          <w:rFonts w:asciiTheme="minorHAnsi" w:hAnsiTheme="minorHAnsi" w:cstheme="minorHAnsi"/>
        </w:rPr>
        <w:t xml:space="preserve"> „</w:t>
      </w:r>
      <w:r>
        <w:rPr>
          <w:rFonts w:asciiTheme="minorHAnsi" w:hAnsiTheme="minorHAnsi" w:cstheme="minorHAnsi"/>
        </w:rPr>
        <w:t>Výber</w:t>
      </w:r>
      <w:r w:rsidRPr="000B0724">
        <w:rPr>
          <w:rFonts w:asciiTheme="minorHAnsi" w:hAnsiTheme="minorHAnsi" w:cstheme="minorHAnsi"/>
        </w:rPr>
        <w:t xml:space="preserve"> majetku pre produkt A2 a A3</w:t>
      </w:r>
      <w:r w:rsidRPr="002A6F64">
        <w:rPr>
          <w:rFonts w:asciiTheme="minorHAnsi" w:hAnsiTheme="minorHAnsi" w:cstheme="minorHAnsi"/>
        </w:rPr>
        <w:t>“ bud</w:t>
      </w:r>
      <w:r>
        <w:rPr>
          <w:rFonts w:asciiTheme="minorHAnsi" w:hAnsiTheme="minorHAnsi" w:cstheme="minorHAnsi"/>
        </w:rPr>
        <w:t>e</w:t>
      </w:r>
      <w:r w:rsidRPr="002A6F64">
        <w:rPr>
          <w:rFonts w:asciiTheme="minorHAnsi" w:hAnsiTheme="minorHAnsi" w:cstheme="minorHAnsi"/>
        </w:rPr>
        <w:t xml:space="preserve"> tvoriť </w:t>
      </w:r>
      <w:r>
        <w:rPr>
          <w:rFonts w:asciiTheme="minorHAnsi" w:hAnsiTheme="minorHAnsi" w:cstheme="minorHAnsi"/>
        </w:rPr>
        <w:t xml:space="preserve">výber majetku </w:t>
      </w:r>
      <w:r w:rsidRPr="000B0724">
        <w:rPr>
          <w:rFonts w:asciiTheme="minorHAnsi" w:hAnsiTheme="minorHAnsi" w:cstheme="minorHAnsi"/>
        </w:rPr>
        <w:t>pre produkt A2 a A3</w:t>
      </w:r>
      <w:r>
        <w:rPr>
          <w:rFonts w:asciiTheme="minorHAnsi" w:hAnsiTheme="minorHAnsi" w:cstheme="minorHAnsi"/>
        </w:rPr>
        <w:t xml:space="preserve"> verejného obstarávateľa</w:t>
      </w:r>
      <w:r w:rsidRPr="0025430A">
        <w:rPr>
          <w:rFonts w:asciiTheme="minorHAnsi" w:hAnsiTheme="minorHAnsi" w:cstheme="minorHAnsi"/>
        </w:rPr>
        <w:t>, ktor</w:t>
      </w:r>
      <w:r>
        <w:rPr>
          <w:rFonts w:asciiTheme="minorHAnsi" w:hAnsiTheme="minorHAnsi" w:cstheme="minorHAnsi"/>
        </w:rPr>
        <w:t>ý</w:t>
      </w:r>
      <w:r w:rsidRPr="002A6F64">
        <w:rPr>
          <w:rFonts w:asciiTheme="minorHAnsi" w:hAnsiTheme="minorHAnsi" w:cstheme="minorHAnsi"/>
        </w:rPr>
        <w:t xml:space="preserve"> tvor</w:t>
      </w:r>
      <w:r>
        <w:rPr>
          <w:rFonts w:asciiTheme="minorHAnsi" w:hAnsiTheme="minorHAnsi" w:cstheme="minorHAnsi"/>
        </w:rPr>
        <w:t>í</w:t>
      </w:r>
      <w:r w:rsidRPr="002A6F64">
        <w:rPr>
          <w:rFonts w:asciiTheme="minorHAnsi" w:hAnsiTheme="minorHAnsi" w:cstheme="minorHAnsi"/>
        </w:rPr>
        <w:t xml:space="preserve"> neoddeliteľnú súčasť súťažných podkladov.</w:t>
      </w: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B012CE" w:rsidRDefault="00B012CE" w:rsidP="00B012C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9524B" w:rsidRDefault="0099524B"/>
    <w:sectPr w:rsidR="0099524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795" w:rsidRDefault="00613795" w:rsidP="00B012CE">
      <w:r>
        <w:separator/>
      </w:r>
    </w:p>
  </w:endnote>
  <w:endnote w:type="continuationSeparator" w:id="0">
    <w:p w:rsidR="00613795" w:rsidRDefault="00613795" w:rsidP="00B0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TXihei">
    <w:charset w:val="86"/>
    <w:family w:val="auto"/>
    <w:pitch w:val="variable"/>
    <w:sig w:usb0="00000287" w:usb1="080F0000" w:usb2="00000010" w:usb3="00000000" w:csb0="0004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795" w:rsidRDefault="00613795" w:rsidP="00B012CE">
      <w:r>
        <w:separator/>
      </w:r>
    </w:p>
  </w:footnote>
  <w:footnote w:type="continuationSeparator" w:id="0">
    <w:p w:rsidR="00613795" w:rsidRDefault="00613795" w:rsidP="00B01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2CE" w:rsidRDefault="00B012CE" w:rsidP="00B012CE">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462B2D25" wp14:editId="016FBA50">
          <wp:extent cx="1827286" cy="418943"/>
          <wp:effectExtent l="0" t="0" r="1905" b="63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364B48AF" wp14:editId="01302F35">
          <wp:extent cx="1175566" cy="417735"/>
          <wp:effectExtent l="0" t="0" r="5715" b="190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3"/>
    <w:multiLevelType w:val="hybridMultilevel"/>
    <w:tmpl w:val="FC9EFA6E"/>
    <w:lvl w:ilvl="0" w:tplc="03A679A0">
      <w:start w:val="1"/>
      <w:numFmt w:val="decimal"/>
      <w:pStyle w:val="Zoznamsodrkami"/>
      <w:lvlText w:val="6.%1"/>
      <w:lvlJc w:val="left"/>
      <w:pPr>
        <w:widowControl w:val="0"/>
        <w:tabs>
          <w:tab w:val="num" w:pos="502"/>
        </w:tabs>
        <w:autoSpaceDE w:val="0"/>
        <w:autoSpaceDN w:val="0"/>
        <w:adjustRightInd w:val="0"/>
        <w:ind w:left="502" w:hanging="360"/>
      </w:pPr>
      <w:rPr>
        <w:rFonts w:ascii="Calibri" w:hAnsi="Calibri" w:cs="Calibri" w:hint="default"/>
        <w:b w:val="0"/>
        <w:bCs w:val="0"/>
        <w:i w:val="0"/>
        <w:iCs w:val="0"/>
        <w:sz w:val="22"/>
        <w:szCs w:val="22"/>
      </w:rPr>
    </w:lvl>
    <w:lvl w:ilvl="1" w:tplc="FFFFFFFF">
      <w:start w:val="1"/>
      <w:numFmt w:val="lowerLetter"/>
      <w:lvlText w:val="%2."/>
      <w:lvlJc w:val="left"/>
      <w:pPr>
        <w:widowControl w:val="0"/>
        <w:tabs>
          <w:tab w:val="num" w:pos="1582"/>
        </w:tabs>
        <w:autoSpaceDE w:val="0"/>
        <w:autoSpaceDN w:val="0"/>
        <w:adjustRightInd w:val="0"/>
        <w:ind w:left="1582" w:hanging="360"/>
      </w:pPr>
      <w:rPr>
        <w:rFonts w:ascii="Times New Roman" w:hAnsi="Times New Roman" w:cs="Times New Roman"/>
        <w:sz w:val="24"/>
        <w:szCs w:val="24"/>
      </w:rPr>
    </w:lvl>
    <w:lvl w:ilvl="2" w:tplc="FFFFFFFF">
      <w:start w:val="1"/>
      <w:numFmt w:val="lowerRoman"/>
      <w:lvlText w:val="%3."/>
      <w:lvlJc w:val="right"/>
      <w:pPr>
        <w:widowControl w:val="0"/>
        <w:tabs>
          <w:tab w:val="num" w:pos="2302"/>
        </w:tabs>
        <w:autoSpaceDE w:val="0"/>
        <w:autoSpaceDN w:val="0"/>
        <w:adjustRightInd w:val="0"/>
        <w:ind w:left="2302" w:hanging="180"/>
      </w:pPr>
      <w:rPr>
        <w:rFonts w:ascii="Times New Roman" w:hAnsi="Times New Roman" w:cs="Times New Roman"/>
        <w:sz w:val="24"/>
        <w:szCs w:val="24"/>
      </w:rPr>
    </w:lvl>
    <w:lvl w:ilvl="3" w:tplc="FFFFFFFF">
      <w:start w:val="1"/>
      <w:numFmt w:val="decimal"/>
      <w:lvlText w:val="%4."/>
      <w:lvlJc w:val="left"/>
      <w:pPr>
        <w:widowControl w:val="0"/>
        <w:tabs>
          <w:tab w:val="num" w:pos="3022"/>
        </w:tabs>
        <w:autoSpaceDE w:val="0"/>
        <w:autoSpaceDN w:val="0"/>
        <w:adjustRightInd w:val="0"/>
        <w:ind w:left="3022" w:hanging="360"/>
      </w:pPr>
      <w:rPr>
        <w:rFonts w:ascii="Times New Roman" w:hAnsi="Times New Roman" w:cs="Times New Roman"/>
        <w:sz w:val="24"/>
        <w:szCs w:val="24"/>
      </w:rPr>
    </w:lvl>
    <w:lvl w:ilvl="4" w:tplc="FFFFFFFF">
      <w:start w:val="1"/>
      <w:numFmt w:val="lowerLetter"/>
      <w:lvlText w:val="%5."/>
      <w:lvlJc w:val="left"/>
      <w:pPr>
        <w:widowControl w:val="0"/>
        <w:tabs>
          <w:tab w:val="num" w:pos="3742"/>
        </w:tabs>
        <w:autoSpaceDE w:val="0"/>
        <w:autoSpaceDN w:val="0"/>
        <w:adjustRightInd w:val="0"/>
        <w:ind w:left="3742" w:hanging="360"/>
      </w:pPr>
      <w:rPr>
        <w:rFonts w:ascii="Times New Roman" w:hAnsi="Times New Roman" w:cs="Times New Roman"/>
        <w:sz w:val="24"/>
        <w:szCs w:val="24"/>
      </w:rPr>
    </w:lvl>
    <w:lvl w:ilvl="5" w:tplc="FFFFFFFF">
      <w:start w:val="1"/>
      <w:numFmt w:val="lowerRoman"/>
      <w:lvlText w:val="%6."/>
      <w:lvlJc w:val="right"/>
      <w:pPr>
        <w:widowControl w:val="0"/>
        <w:tabs>
          <w:tab w:val="num" w:pos="4462"/>
        </w:tabs>
        <w:autoSpaceDE w:val="0"/>
        <w:autoSpaceDN w:val="0"/>
        <w:adjustRightInd w:val="0"/>
        <w:ind w:left="4462" w:hanging="180"/>
      </w:pPr>
      <w:rPr>
        <w:rFonts w:ascii="Times New Roman" w:hAnsi="Times New Roman" w:cs="Times New Roman"/>
        <w:sz w:val="24"/>
        <w:szCs w:val="24"/>
      </w:rPr>
    </w:lvl>
    <w:lvl w:ilvl="6" w:tplc="FFFFFFFF">
      <w:start w:val="1"/>
      <w:numFmt w:val="decimal"/>
      <w:lvlText w:val="%7."/>
      <w:lvlJc w:val="left"/>
      <w:pPr>
        <w:widowControl w:val="0"/>
        <w:tabs>
          <w:tab w:val="num" w:pos="5182"/>
        </w:tabs>
        <w:autoSpaceDE w:val="0"/>
        <w:autoSpaceDN w:val="0"/>
        <w:adjustRightInd w:val="0"/>
        <w:ind w:left="5182" w:hanging="360"/>
      </w:pPr>
      <w:rPr>
        <w:rFonts w:ascii="Times New Roman" w:hAnsi="Times New Roman" w:cs="Times New Roman"/>
        <w:sz w:val="24"/>
        <w:szCs w:val="24"/>
      </w:rPr>
    </w:lvl>
    <w:lvl w:ilvl="7" w:tplc="FFFFFFFF">
      <w:start w:val="1"/>
      <w:numFmt w:val="lowerLetter"/>
      <w:lvlText w:val="%8."/>
      <w:lvlJc w:val="left"/>
      <w:pPr>
        <w:widowControl w:val="0"/>
        <w:tabs>
          <w:tab w:val="num" w:pos="5902"/>
        </w:tabs>
        <w:autoSpaceDE w:val="0"/>
        <w:autoSpaceDN w:val="0"/>
        <w:adjustRightInd w:val="0"/>
        <w:ind w:left="5902" w:hanging="360"/>
      </w:pPr>
      <w:rPr>
        <w:rFonts w:ascii="Times New Roman" w:hAnsi="Times New Roman" w:cs="Times New Roman"/>
        <w:sz w:val="24"/>
        <w:szCs w:val="24"/>
      </w:rPr>
    </w:lvl>
    <w:lvl w:ilvl="8" w:tplc="FFFFFFFF">
      <w:start w:val="1"/>
      <w:numFmt w:val="lowerRoman"/>
      <w:lvlText w:val="%9."/>
      <w:lvlJc w:val="right"/>
      <w:pPr>
        <w:widowControl w:val="0"/>
        <w:tabs>
          <w:tab w:val="num" w:pos="6622"/>
        </w:tabs>
        <w:autoSpaceDE w:val="0"/>
        <w:autoSpaceDN w:val="0"/>
        <w:adjustRightInd w:val="0"/>
        <w:ind w:left="6622" w:hanging="180"/>
      </w:pPr>
      <w:rPr>
        <w:rFonts w:ascii="Times New Roman" w:hAnsi="Times New Roman" w:cs="Times New Roman"/>
        <w:sz w:val="24"/>
        <w:szCs w:val="24"/>
      </w:rPr>
    </w:lvl>
  </w:abstractNum>
  <w:abstractNum w:abstractNumId="1" w15:restartNumberingAfterBreak="0">
    <w:nsid w:val="0BC35C40"/>
    <w:multiLevelType w:val="singleLevel"/>
    <w:tmpl w:val="041B0017"/>
    <w:lvl w:ilvl="0">
      <w:start w:val="1"/>
      <w:numFmt w:val="lowerLetter"/>
      <w:lvlText w:val="%1)"/>
      <w:lvlJc w:val="left"/>
      <w:pPr>
        <w:ind w:left="720" w:hanging="360"/>
      </w:pPr>
      <w:rPr>
        <w:rFonts w:hint="default"/>
      </w:rPr>
    </w:lvl>
  </w:abstractNum>
  <w:abstractNum w:abstractNumId="2" w15:restartNumberingAfterBreak="0">
    <w:nsid w:val="0C467C97"/>
    <w:multiLevelType w:val="hybridMultilevel"/>
    <w:tmpl w:val="E37A7166"/>
    <w:lvl w:ilvl="0" w:tplc="4FD4E9D2">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0D885BFA"/>
    <w:multiLevelType w:val="hybridMultilevel"/>
    <w:tmpl w:val="3E6E7EAA"/>
    <w:lvl w:ilvl="0" w:tplc="041B0015">
      <w:start w:val="5"/>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F9C7622"/>
    <w:multiLevelType w:val="hybridMultilevel"/>
    <w:tmpl w:val="8E34EC0A"/>
    <w:lvl w:ilvl="0" w:tplc="F91C5B3A">
      <w:start w:val="1"/>
      <w:numFmt w:val="lowerLetter"/>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24A5C2E"/>
    <w:multiLevelType w:val="multilevel"/>
    <w:tmpl w:val="299A6FD8"/>
    <w:lvl w:ilvl="0">
      <w:start w:val="1"/>
      <w:numFmt w:val="upperLetter"/>
      <w:pStyle w:val="Nadpis1"/>
      <w:lvlText w:val="%1."/>
      <w:lvlJc w:val="left"/>
      <w:pPr>
        <w:ind w:left="709" w:hanging="709"/>
      </w:pPr>
      <w:rPr>
        <w:rFonts w:hint="default"/>
      </w:rPr>
    </w:lvl>
    <w:lvl w:ilvl="1">
      <w:start w:val="1"/>
      <w:numFmt w:val="none"/>
      <w:pStyle w:val="Nadpis2"/>
      <w:lvlText w:val="2.4"/>
      <w:lvlJc w:val="left"/>
      <w:pPr>
        <w:tabs>
          <w:tab w:val="num" w:pos="709"/>
        </w:tabs>
        <w:ind w:left="709" w:hanging="709"/>
      </w:pPr>
      <w:rPr>
        <w:rFonts w:hint="default"/>
      </w:rPr>
    </w:lvl>
    <w:lvl w:ilvl="2">
      <w:start w:val="2"/>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3"/>
      <w:lvlJc w:val="left"/>
      <w:pPr>
        <w:tabs>
          <w:tab w:val="num" w:pos="709"/>
        </w:tabs>
        <w:ind w:left="709" w:hanging="709"/>
      </w:pPr>
      <w:rPr>
        <w:rFonts w:hint="default"/>
        <w:b/>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6" w15:restartNumberingAfterBreak="0">
    <w:nsid w:val="1B845865"/>
    <w:multiLevelType w:val="hybridMultilevel"/>
    <w:tmpl w:val="E028E2D8"/>
    <w:lvl w:ilvl="0" w:tplc="89CA982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7" w15:restartNumberingAfterBreak="0">
    <w:nsid w:val="1D585F68"/>
    <w:multiLevelType w:val="hybridMultilevel"/>
    <w:tmpl w:val="DF822B42"/>
    <w:lvl w:ilvl="0" w:tplc="A8BC9E48">
      <w:start w:val="1"/>
      <w:numFmt w:val="lowerLetter"/>
      <w:lvlText w:val="%1)"/>
      <w:lvlJc w:val="left"/>
      <w:pPr>
        <w:ind w:left="1666" w:hanging="360"/>
      </w:pPr>
      <w:rPr>
        <w:rFonts w:hint="default"/>
      </w:rPr>
    </w:lvl>
    <w:lvl w:ilvl="1" w:tplc="041B0019" w:tentative="1">
      <w:start w:val="1"/>
      <w:numFmt w:val="lowerLetter"/>
      <w:lvlText w:val="%2."/>
      <w:lvlJc w:val="left"/>
      <w:pPr>
        <w:ind w:left="2386" w:hanging="360"/>
      </w:pPr>
    </w:lvl>
    <w:lvl w:ilvl="2" w:tplc="041B001B" w:tentative="1">
      <w:start w:val="1"/>
      <w:numFmt w:val="lowerRoman"/>
      <w:lvlText w:val="%3."/>
      <w:lvlJc w:val="right"/>
      <w:pPr>
        <w:ind w:left="3106" w:hanging="180"/>
      </w:pPr>
    </w:lvl>
    <w:lvl w:ilvl="3" w:tplc="041B000F" w:tentative="1">
      <w:start w:val="1"/>
      <w:numFmt w:val="decimal"/>
      <w:lvlText w:val="%4."/>
      <w:lvlJc w:val="left"/>
      <w:pPr>
        <w:ind w:left="3826" w:hanging="360"/>
      </w:pPr>
    </w:lvl>
    <w:lvl w:ilvl="4" w:tplc="041B0019" w:tentative="1">
      <w:start w:val="1"/>
      <w:numFmt w:val="lowerLetter"/>
      <w:lvlText w:val="%5."/>
      <w:lvlJc w:val="left"/>
      <w:pPr>
        <w:ind w:left="4546" w:hanging="360"/>
      </w:pPr>
    </w:lvl>
    <w:lvl w:ilvl="5" w:tplc="041B001B" w:tentative="1">
      <w:start w:val="1"/>
      <w:numFmt w:val="lowerRoman"/>
      <w:lvlText w:val="%6."/>
      <w:lvlJc w:val="right"/>
      <w:pPr>
        <w:ind w:left="5266" w:hanging="180"/>
      </w:pPr>
    </w:lvl>
    <w:lvl w:ilvl="6" w:tplc="041B000F" w:tentative="1">
      <w:start w:val="1"/>
      <w:numFmt w:val="decimal"/>
      <w:lvlText w:val="%7."/>
      <w:lvlJc w:val="left"/>
      <w:pPr>
        <w:ind w:left="5986" w:hanging="360"/>
      </w:pPr>
    </w:lvl>
    <w:lvl w:ilvl="7" w:tplc="041B0019" w:tentative="1">
      <w:start w:val="1"/>
      <w:numFmt w:val="lowerLetter"/>
      <w:lvlText w:val="%8."/>
      <w:lvlJc w:val="left"/>
      <w:pPr>
        <w:ind w:left="6706" w:hanging="360"/>
      </w:pPr>
    </w:lvl>
    <w:lvl w:ilvl="8" w:tplc="041B001B" w:tentative="1">
      <w:start w:val="1"/>
      <w:numFmt w:val="lowerRoman"/>
      <w:lvlText w:val="%9."/>
      <w:lvlJc w:val="right"/>
      <w:pPr>
        <w:ind w:left="7426" w:hanging="180"/>
      </w:pPr>
    </w:lvl>
  </w:abstractNum>
  <w:abstractNum w:abstractNumId="8" w15:restartNumberingAfterBreak="0">
    <w:nsid w:val="1DB84895"/>
    <w:multiLevelType w:val="multilevel"/>
    <w:tmpl w:val="7C2068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D957F5"/>
    <w:multiLevelType w:val="multilevel"/>
    <w:tmpl w:val="72F6D72A"/>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0" w15:restartNumberingAfterBreak="0">
    <w:nsid w:val="238B4767"/>
    <w:multiLevelType w:val="multilevel"/>
    <w:tmpl w:val="4FE0DC38"/>
    <w:lvl w:ilvl="0">
      <w:start w:val="8"/>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51D12EE"/>
    <w:multiLevelType w:val="singleLevel"/>
    <w:tmpl w:val="04050017"/>
    <w:lvl w:ilvl="0">
      <w:start w:val="1"/>
      <w:numFmt w:val="lowerLetter"/>
      <w:lvlText w:val="%1)"/>
      <w:lvlJc w:val="left"/>
      <w:pPr>
        <w:tabs>
          <w:tab w:val="num" w:pos="360"/>
        </w:tabs>
        <w:ind w:left="360" w:hanging="360"/>
      </w:pPr>
      <w:rPr>
        <w:rFonts w:hint="default"/>
      </w:rPr>
    </w:lvl>
  </w:abstractNum>
  <w:abstractNum w:abstractNumId="12" w15:restartNumberingAfterBreak="0">
    <w:nsid w:val="276D40A8"/>
    <w:multiLevelType w:val="multilevel"/>
    <w:tmpl w:val="0C78C98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81035DB"/>
    <w:multiLevelType w:val="multilevel"/>
    <w:tmpl w:val="82DC94BE"/>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A873C0A"/>
    <w:multiLevelType w:val="hybridMultilevel"/>
    <w:tmpl w:val="0E5C3F18"/>
    <w:lvl w:ilvl="0" w:tplc="B9F0AD78">
      <w:start w:val="1"/>
      <w:numFmt w:val="lowerLetter"/>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87640F"/>
    <w:multiLevelType w:val="hybridMultilevel"/>
    <w:tmpl w:val="A9BE91A4"/>
    <w:lvl w:ilvl="0" w:tplc="5DE0C56C">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F82605"/>
    <w:multiLevelType w:val="hybridMultilevel"/>
    <w:tmpl w:val="09A4303C"/>
    <w:lvl w:ilvl="0" w:tplc="041B0017">
      <w:start w:val="1"/>
      <w:numFmt w:val="lowerLetter"/>
      <w:lvlText w:val="%1)"/>
      <w:lvlJc w:val="left"/>
      <w:pPr>
        <w:ind w:left="1070" w:hanging="360"/>
      </w:pPr>
      <w:rPr>
        <w:rFonts w:hint="default"/>
      </w:rPr>
    </w:lvl>
    <w:lvl w:ilvl="1" w:tplc="407EB492">
      <w:start w:val="1"/>
      <w:numFmt w:val="bullet"/>
      <w:lvlText w:val="-"/>
      <w:lvlJc w:val="left"/>
      <w:pPr>
        <w:ind w:left="1222" w:hanging="360"/>
      </w:pPr>
      <w:rPr>
        <w:rFonts w:ascii="Times New Roman" w:eastAsia="Times New Roman" w:hAnsi="Times New Roman" w:cs="Times New Roman" w:hint="default"/>
        <w:b/>
      </w:rPr>
    </w:lvl>
    <w:lvl w:ilvl="2" w:tplc="5DA85608">
      <w:numFmt w:val="bullet"/>
      <w:lvlText w:val="-"/>
      <w:lvlJc w:val="left"/>
      <w:pPr>
        <w:ind w:left="2122" w:hanging="360"/>
      </w:pPr>
      <w:rPr>
        <w:rFonts w:ascii="Verdana" w:eastAsia="Times New Roman" w:hAnsi="Verdana" w:cs="Times New Roman" w:hint="default"/>
      </w:r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7" w15:restartNumberingAfterBreak="0">
    <w:nsid w:val="3DB763D9"/>
    <w:multiLevelType w:val="multilevel"/>
    <w:tmpl w:val="A49098F8"/>
    <w:lvl w:ilvl="0">
      <w:start w:val="1"/>
      <w:numFmt w:val="decimal"/>
      <w:lvlText w:val="%1"/>
      <w:lvlJc w:val="left"/>
      <w:pPr>
        <w:ind w:left="600" w:hanging="600"/>
      </w:pPr>
      <w:rPr>
        <w:rFonts w:hint="default"/>
      </w:rPr>
    </w:lvl>
    <w:lvl w:ilvl="1">
      <w:start w:val="3"/>
      <w:numFmt w:val="decimal"/>
      <w:lvlText w:val="%1.%2"/>
      <w:lvlJc w:val="left"/>
      <w:pPr>
        <w:ind w:left="600" w:hanging="600"/>
      </w:pPr>
      <w:rPr>
        <w:rFonts w:hint="default"/>
        <w:b/>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A22465"/>
    <w:multiLevelType w:val="hybridMultilevel"/>
    <w:tmpl w:val="E0DCF816"/>
    <w:lvl w:ilvl="0" w:tplc="19064D7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41D37314"/>
    <w:multiLevelType w:val="hybridMultilevel"/>
    <w:tmpl w:val="3FAE45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3BA7234"/>
    <w:multiLevelType w:val="hybridMultilevel"/>
    <w:tmpl w:val="FFC4AF82"/>
    <w:lvl w:ilvl="0" w:tplc="E0D29982">
      <w:start w:val="1"/>
      <w:numFmt w:val="lowerLetter"/>
      <w:lvlText w:val="%1)"/>
      <w:lvlJc w:val="left"/>
      <w:pPr>
        <w:tabs>
          <w:tab w:val="num" w:pos="1323"/>
        </w:tabs>
        <w:ind w:left="1303" w:hanging="340"/>
      </w:pPr>
      <w:rPr>
        <w:rFonts w:hint="default"/>
      </w:rPr>
    </w:lvl>
    <w:lvl w:ilvl="1" w:tplc="041B0019">
      <w:start w:val="1"/>
      <w:numFmt w:val="lowerLetter"/>
      <w:lvlText w:val="%2."/>
      <w:lvlJc w:val="left"/>
      <w:pPr>
        <w:ind w:left="1666" w:hanging="360"/>
      </w:pPr>
    </w:lvl>
    <w:lvl w:ilvl="2" w:tplc="041B001B" w:tentative="1">
      <w:start w:val="1"/>
      <w:numFmt w:val="lowerRoman"/>
      <w:lvlText w:val="%3."/>
      <w:lvlJc w:val="right"/>
      <w:pPr>
        <w:ind w:left="2386" w:hanging="180"/>
      </w:pPr>
    </w:lvl>
    <w:lvl w:ilvl="3" w:tplc="041B000F" w:tentative="1">
      <w:start w:val="1"/>
      <w:numFmt w:val="decimal"/>
      <w:lvlText w:val="%4."/>
      <w:lvlJc w:val="left"/>
      <w:pPr>
        <w:ind w:left="3106" w:hanging="360"/>
      </w:pPr>
    </w:lvl>
    <w:lvl w:ilvl="4" w:tplc="041B0019" w:tentative="1">
      <w:start w:val="1"/>
      <w:numFmt w:val="lowerLetter"/>
      <w:lvlText w:val="%5."/>
      <w:lvlJc w:val="left"/>
      <w:pPr>
        <w:ind w:left="3826" w:hanging="360"/>
      </w:pPr>
    </w:lvl>
    <w:lvl w:ilvl="5" w:tplc="041B001B" w:tentative="1">
      <w:start w:val="1"/>
      <w:numFmt w:val="lowerRoman"/>
      <w:lvlText w:val="%6."/>
      <w:lvlJc w:val="right"/>
      <w:pPr>
        <w:ind w:left="4546" w:hanging="180"/>
      </w:pPr>
    </w:lvl>
    <w:lvl w:ilvl="6" w:tplc="041B000F" w:tentative="1">
      <w:start w:val="1"/>
      <w:numFmt w:val="decimal"/>
      <w:lvlText w:val="%7."/>
      <w:lvlJc w:val="left"/>
      <w:pPr>
        <w:ind w:left="5266" w:hanging="360"/>
      </w:pPr>
    </w:lvl>
    <w:lvl w:ilvl="7" w:tplc="041B0019" w:tentative="1">
      <w:start w:val="1"/>
      <w:numFmt w:val="lowerLetter"/>
      <w:lvlText w:val="%8."/>
      <w:lvlJc w:val="left"/>
      <w:pPr>
        <w:ind w:left="5986" w:hanging="360"/>
      </w:pPr>
    </w:lvl>
    <w:lvl w:ilvl="8" w:tplc="041B001B" w:tentative="1">
      <w:start w:val="1"/>
      <w:numFmt w:val="lowerRoman"/>
      <w:lvlText w:val="%9."/>
      <w:lvlJc w:val="right"/>
      <w:pPr>
        <w:ind w:left="6706" w:hanging="180"/>
      </w:pPr>
    </w:lvl>
  </w:abstractNum>
  <w:abstractNum w:abstractNumId="21" w15:restartNumberingAfterBreak="0">
    <w:nsid w:val="44A83569"/>
    <w:multiLevelType w:val="hybridMultilevel"/>
    <w:tmpl w:val="61625A6A"/>
    <w:lvl w:ilvl="0" w:tplc="248454BE">
      <w:start w:val="2"/>
      <w:numFmt w:val="bullet"/>
      <w:lvlText w:val="-"/>
      <w:lvlJc w:val="left"/>
      <w:pPr>
        <w:tabs>
          <w:tab w:val="num" w:pos="1080"/>
        </w:tabs>
        <w:ind w:left="1080" w:hanging="360"/>
      </w:pPr>
      <w:rPr>
        <w:rFonts w:ascii="Verdana" w:eastAsia="Times New Roman" w:hAnsi="Verdan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C67FA7"/>
    <w:multiLevelType w:val="multilevel"/>
    <w:tmpl w:val="59F0D07E"/>
    <w:lvl w:ilvl="0">
      <w:start w:val="1"/>
      <w:numFmt w:val="upperRoman"/>
      <w:pStyle w:val="Contract1"/>
      <w:lvlText w:val="%1. "/>
      <w:lvlJc w:val="left"/>
      <w:pPr>
        <w:tabs>
          <w:tab w:val="num" w:pos="720"/>
        </w:tabs>
        <w:ind w:left="567" w:hanging="567"/>
      </w:pPr>
      <w:rPr>
        <w:rFonts w:hint="default"/>
        <w:b/>
        <w:i w:val="0"/>
        <w:spacing w:val="0"/>
        <w:sz w:val="24"/>
        <w:szCs w:val="22"/>
      </w:rPr>
    </w:lvl>
    <w:lvl w:ilvl="1">
      <w:start w:val="1"/>
      <w:numFmt w:val="decimal"/>
      <w:lvlRestart w:val="0"/>
      <w:pStyle w:val="Contract2"/>
      <w:lvlText w:val="%2."/>
      <w:lvlJc w:val="left"/>
      <w:pPr>
        <w:tabs>
          <w:tab w:val="num" w:pos="567"/>
        </w:tabs>
        <w:ind w:left="567" w:hanging="567"/>
      </w:pPr>
      <w:rPr>
        <w:rFonts w:hint="default"/>
        <w:b/>
        <w:i w:val="0"/>
        <w:spacing w:val="0"/>
        <w:sz w:val="24"/>
        <w:szCs w:val="21"/>
      </w:rPr>
    </w:lvl>
    <w:lvl w:ilvl="2">
      <w:start w:val="1"/>
      <w:numFmt w:val="decimal"/>
      <w:pStyle w:val="Contract3"/>
      <w:lvlText w:val="%2.%3"/>
      <w:lvlJc w:val="left"/>
      <w:pPr>
        <w:tabs>
          <w:tab w:val="num" w:pos="567"/>
        </w:tabs>
        <w:ind w:left="567" w:hanging="567"/>
      </w:pPr>
      <w:rPr>
        <w:rFonts w:ascii="Times New Roman" w:hAnsi="Times New Roman" w:cs="Times New Roman" w:hint="default"/>
        <w:b w:val="0"/>
        <w:i w:val="0"/>
        <w:spacing w:val="0"/>
        <w:sz w:val="24"/>
        <w:szCs w:val="17"/>
      </w:rPr>
    </w:lvl>
    <w:lvl w:ilvl="3">
      <w:start w:val="1"/>
      <w:numFmt w:val="none"/>
      <w:suff w:val="nothing"/>
      <w:lvlText w:val=""/>
      <w:lvlJc w:val="left"/>
      <w:pPr>
        <w:ind w:left="567" w:firstLine="0"/>
      </w:pPr>
      <w:rPr>
        <w:rFonts w:hint="default"/>
        <w:spacing w:val="0"/>
      </w:rPr>
    </w:lvl>
    <w:lvl w:ilvl="4">
      <w:start w:val="1"/>
      <w:numFmt w:val="lowerRoman"/>
      <w:lvlText w:val="%5)"/>
      <w:lvlJc w:val="left"/>
      <w:pPr>
        <w:tabs>
          <w:tab w:val="num" w:pos="1134"/>
        </w:tabs>
        <w:ind w:left="1134" w:hanging="567"/>
      </w:pPr>
      <w:rPr>
        <w:rFonts w:ascii="Arial" w:hAnsi="Arial" w:cs="Times New Roman" w:hint="default"/>
        <w:spacing w:val="0"/>
        <w:sz w:val="22"/>
      </w:rPr>
    </w:lvl>
    <w:lvl w:ilvl="5">
      <w:start w:val="1"/>
      <w:numFmt w:val="upperRoman"/>
      <w:pStyle w:val="Level7"/>
      <w:lvlText w:val="(%6)"/>
      <w:lvlJc w:val="left"/>
      <w:pPr>
        <w:tabs>
          <w:tab w:val="num" w:pos="3969"/>
        </w:tabs>
        <w:ind w:left="3969" w:hanging="680"/>
      </w:pPr>
      <w:rPr>
        <w:rFonts w:hint="default"/>
        <w:spacing w:val="0"/>
      </w:rPr>
    </w:lvl>
    <w:lvl w:ilvl="6">
      <w:start w:val="1"/>
      <w:numFmt w:val="none"/>
      <w:pStyle w:val="Level8"/>
      <w:lvlText w:val=""/>
      <w:lvlJc w:val="left"/>
      <w:pPr>
        <w:tabs>
          <w:tab w:val="num" w:pos="3969"/>
        </w:tabs>
        <w:ind w:left="3969" w:hanging="680"/>
      </w:pPr>
      <w:rPr>
        <w:rFonts w:hint="default"/>
        <w:spacing w:val="0"/>
      </w:rPr>
    </w:lvl>
    <w:lvl w:ilvl="7">
      <w:start w:val="1"/>
      <w:numFmt w:val="none"/>
      <w:pStyle w:val="Level9"/>
      <w:lvlText w:val=""/>
      <w:lvlJc w:val="left"/>
      <w:pPr>
        <w:tabs>
          <w:tab w:val="num" w:pos="3969"/>
        </w:tabs>
        <w:ind w:left="3969" w:hanging="680"/>
      </w:pPr>
      <w:rPr>
        <w:rFonts w:hint="default"/>
        <w:spacing w:val="0"/>
      </w:rPr>
    </w:lvl>
    <w:lvl w:ilvl="8">
      <w:start w:val="1"/>
      <w:numFmt w:val="none"/>
      <w:lvlText w:val=""/>
      <w:lvlJc w:val="left"/>
      <w:pPr>
        <w:tabs>
          <w:tab w:val="num" w:pos="3969"/>
        </w:tabs>
        <w:ind w:left="3969" w:hanging="680"/>
      </w:pPr>
      <w:rPr>
        <w:rFonts w:hint="default"/>
        <w:spacing w:val="0"/>
      </w:rPr>
    </w:lvl>
  </w:abstractNum>
  <w:abstractNum w:abstractNumId="23" w15:restartNumberingAfterBreak="0">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5" w15:restartNumberingAfterBreak="0">
    <w:nsid w:val="5C986F96"/>
    <w:multiLevelType w:val="multilevel"/>
    <w:tmpl w:val="E4FE79F4"/>
    <w:lvl w:ilvl="0">
      <w:start w:val="1"/>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330D59"/>
    <w:multiLevelType w:val="hybridMultilevel"/>
    <w:tmpl w:val="8E5ABF5C"/>
    <w:lvl w:ilvl="0" w:tplc="23643DD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62791948"/>
    <w:multiLevelType w:val="hybridMultilevel"/>
    <w:tmpl w:val="1E2A7AD0"/>
    <w:lvl w:ilvl="0" w:tplc="20C6B690">
      <w:start w:val="1"/>
      <w:numFmt w:val="decimal"/>
      <w:lvlText w:val="(%1)"/>
      <w:lvlJc w:val="left"/>
      <w:pPr>
        <w:tabs>
          <w:tab w:val="num" w:pos="0"/>
        </w:tabs>
        <w:ind w:left="0" w:firstLine="0"/>
      </w:pPr>
      <w:rPr>
        <w:rFonts w:ascii="Times New Roman" w:hAnsi="Times New Roman" w:cs="Times New Roman" w:hint="default"/>
      </w:rPr>
    </w:lvl>
    <w:lvl w:ilvl="1" w:tplc="BF00E7A6">
      <w:start w:val="1"/>
      <w:numFmt w:val="lowerLetter"/>
      <w:lvlText w:val="%2)"/>
      <w:lvlJc w:val="left"/>
      <w:pPr>
        <w:tabs>
          <w:tab w:val="num" w:pos="1080"/>
        </w:tabs>
        <w:ind w:left="1080" w:firstLine="0"/>
      </w:pPr>
      <w:rPr>
        <w:rFonts w:ascii="Arial" w:hAnsi="Arial" w:cs="Times New Roman" w:hint="default"/>
        <w:b w:val="0"/>
        <w:i w:val="0"/>
        <w:sz w:val="20"/>
      </w:rPr>
    </w:lvl>
    <w:lvl w:ilvl="2" w:tplc="0CC40E78">
      <w:start w:val="1"/>
      <w:numFmt w:val="decimal"/>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66BD21AA"/>
    <w:multiLevelType w:val="multilevel"/>
    <w:tmpl w:val="EA4879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0762381"/>
    <w:multiLevelType w:val="hybridMultilevel"/>
    <w:tmpl w:val="5574D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3F55B54"/>
    <w:multiLevelType w:val="multilevel"/>
    <w:tmpl w:val="02582AFA"/>
    <w:lvl w:ilvl="0">
      <w:start w:val="2"/>
      <w:numFmt w:val="decimal"/>
      <w:lvlText w:val="%1"/>
      <w:lvlJc w:val="left"/>
      <w:pPr>
        <w:ind w:left="435" w:hanging="435"/>
      </w:pPr>
      <w:rPr>
        <w:rFonts w:hint="default"/>
      </w:rPr>
    </w:lvl>
    <w:lvl w:ilvl="1">
      <w:start w:val="6"/>
      <w:numFmt w:val="decimal"/>
      <w:lvlText w:val="%1.%2"/>
      <w:lvlJc w:val="left"/>
      <w:pPr>
        <w:ind w:left="652" w:hanging="435"/>
      </w:pPr>
      <w:rPr>
        <w:rFonts w:hint="default"/>
      </w:rPr>
    </w:lvl>
    <w:lvl w:ilvl="2">
      <w:start w:val="1"/>
      <w:numFmt w:val="lowerLetter"/>
      <w:lvlText w:val="%3)"/>
      <w:lvlJc w:val="left"/>
      <w:pPr>
        <w:ind w:left="1154" w:hanging="720"/>
      </w:pPr>
      <w:rPr>
        <w:rFonts w:asciiTheme="minorHAnsi" w:eastAsiaTheme="minorHAnsi" w:hAnsiTheme="minorHAnsi" w:cstheme="minorBidi"/>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176" w:hanging="1440"/>
      </w:pPr>
      <w:rPr>
        <w:rFonts w:hint="default"/>
      </w:rPr>
    </w:lvl>
  </w:abstractNum>
  <w:abstractNum w:abstractNumId="32" w15:restartNumberingAfterBreak="0">
    <w:nsid w:val="74DA1D48"/>
    <w:multiLevelType w:val="multilevel"/>
    <w:tmpl w:val="5E52E230"/>
    <w:lvl w:ilvl="0">
      <w:start w:val="1"/>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59056F6"/>
    <w:multiLevelType w:val="hybridMultilevel"/>
    <w:tmpl w:val="B75A9770"/>
    <w:lvl w:ilvl="0" w:tplc="0D469EF6">
      <w:start w:val="1"/>
      <w:numFmt w:val="lowerLetter"/>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48219B"/>
    <w:multiLevelType w:val="multilevel"/>
    <w:tmpl w:val="FCA638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CCD242A"/>
    <w:multiLevelType w:val="singleLevel"/>
    <w:tmpl w:val="041B0017"/>
    <w:lvl w:ilvl="0">
      <w:start w:val="1"/>
      <w:numFmt w:val="lowerLetter"/>
      <w:lvlText w:val="%1)"/>
      <w:lvlJc w:val="left"/>
      <w:pPr>
        <w:ind w:left="720" w:hanging="360"/>
      </w:pPr>
    </w:lvl>
  </w:abstractNum>
  <w:abstractNum w:abstractNumId="3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24"/>
  </w:num>
  <w:num w:numId="3">
    <w:abstractNumId w:val="29"/>
  </w:num>
  <w:num w:numId="4">
    <w:abstractNumId w:val="23"/>
  </w:num>
  <w:num w:numId="5">
    <w:abstractNumId w:val="36"/>
  </w:num>
  <w:num w:numId="6">
    <w:abstractNumId w:val="22"/>
  </w:num>
  <w:num w:numId="7">
    <w:abstractNumId w:val="0"/>
  </w:num>
  <w:num w:numId="8">
    <w:abstractNumId w:val="16"/>
  </w:num>
  <w:num w:numId="9">
    <w:abstractNumId w:val="27"/>
  </w:num>
  <w:num w:numId="10">
    <w:abstractNumId w:val="11"/>
  </w:num>
  <w:num w:numId="11">
    <w:abstractNumId w:val="21"/>
  </w:num>
  <w:num w:numId="12">
    <w:abstractNumId w:val="28"/>
  </w:num>
  <w:num w:numId="13">
    <w:abstractNumId w:val="32"/>
  </w:num>
  <w:num w:numId="14">
    <w:abstractNumId w:val="35"/>
    <w:lvlOverride w:ilvl="0">
      <w:startOverride w:val="1"/>
    </w:lvlOverride>
  </w:num>
  <w:num w:numId="15">
    <w:abstractNumId w:val="1"/>
    <w:lvlOverride w:ilvl="0">
      <w:startOverride w:val="1"/>
    </w:lvlOverride>
  </w:num>
  <w:num w:numId="16">
    <w:abstractNumId w:val="33"/>
  </w:num>
  <w:num w:numId="17">
    <w:abstractNumId w:val="14"/>
  </w:num>
  <w:num w:numId="18">
    <w:abstractNumId w:val="31"/>
  </w:num>
  <w:num w:numId="19">
    <w:abstractNumId w:val="13"/>
  </w:num>
  <w:num w:numId="20">
    <w:abstractNumId w:val="6"/>
  </w:num>
  <w:num w:numId="21">
    <w:abstractNumId w:val="15"/>
  </w:num>
  <w:num w:numId="22">
    <w:abstractNumId w:val="4"/>
  </w:num>
  <w:num w:numId="23">
    <w:abstractNumId w:val="26"/>
  </w:num>
  <w:num w:numId="24">
    <w:abstractNumId w:val="20"/>
  </w:num>
  <w:num w:numId="25">
    <w:abstractNumId w:val="9"/>
  </w:num>
  <w:num w:numId="26">
    <w:abstractNumId w:val="25"/>
  </w:num>
  <w:num w:numId="27">
    <w:abstractNumId w:val="30"/>
  </w:num>
  <w:num w:numId="28">
    <w:abstractNumId w:val="17"/>
  </w:num>
  <w:num w:numId="29">
    <w:abstractNumId w:val="19"/>
  </w:num>
  <w:num w:numId="30">
    <w:abstractNumId w:val="12"/>
  </w:num>
  <w:num w:numId="31">
    <w:abstractNumId w:val="18"/>
  </w:num>
  <w:num w:numId="32">
    <w:abstractNumId w:val="2"/>
  </w:num>
  <w:num w:numId="33">
    <w:abstractNumId w:val="7"/>
  </w:num>
  <w:num w:numId="34">
    <w:abstractNumId w:val="10"/>
  </w:num>
  <w:num w:numId="35">
    <w:abstractNumId w:val="34"/>
  </w:num>
  <w:num w:numId="36">
    <w:abstractNumId w:val="8"/>
  </w:num>
  <w:num w:numId="37">
    <w:abstractNumId w:val="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imunová Michaela">
    <w15:presenceInfo w15:providerId="AD" w15:userId="S-1-5-21-1603470039-2129540384-184960113-36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2CE"/>
    <w:rsid w:val="00613795"/>
    <w:rsid w:val="0099524B"/>
    <w:rsid w:val="00B012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4107B"/>
  <w15:chartTrackingRefBased/>
  <w15:docId w15:val="{58600ABA-15BF-4D25-88E4-51265AEE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012CE"/>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B012CE"/>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nhideWhenUsed/>
    <w:qFormat/>
    <w:rsid w:val="00B012CE"/>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B012C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nhideWhenUsed/>
    <w:qFormat/>
    <w:rsid w:val="00B012CE"/>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qFormat/>
    <w:rsid w:val="00B012CE"/>
    <w:pPr>
      <w:tabs>
        <w:tab w:val="clear" w:pos="709"/>
        <w:tab w:val="clear" w:pos="1066"/>
        <w:tab w:val="clear" w:pos="1423"/>
        <w:tab w:val="clear" w:pos="1780"/>
        <w:tab w:val="clear" w:pos="2138"/>
        <w:tab w:val="clear" w:pos="2495"/>
        <w:tab w:val="clear" w:pos="2852"/>
        <w:tab w:val="left" w:pos="0"/>
      </w:tabs>
      <w:suppressAutoHyphens/>
      <w:overflowPunct w:val="0"/>
      <w:autoSpaceDE w:val="0"/>
      <w:autoSpaceDN w:val="0"/>
      <w:adjustRightInd w:val="0"/>
      <w:spacing w:before="240" w:after="60"/>
      <w:jc w:val="both"/>
      <w:textAlignment w:val="baseline"/>
      <w:outlineLvl w:val="4"/>
    </w:pPr>
    <w:rPr>
      <w:rFonts w:ascii="Arial" w:eastAsia="Times New Roman" w:hAnsi="Arial" w:cs="Times New Roman"/>
      <w:szCs w:val="20"/>
      <w:lang w:val="en-GB"/>
    </w:rPr>
  </w:style>
  <w:style w:type="paragraph" w:styleId="Nadpis6">
    <w:name w:val="heading 6"/>
    <w:basedOn w:val="Normlny"/>
    <w:next w:val="Normlny"/>
    <w:link w:val="Nadpis6Char"/>
    <w:qFormat/>
    <w:rsid w:val="00B012CE"/>
    <w:pPr>
      <w:tabs>
        <w:tab w:val="clear" w:pos="709"/>
        <w:tab w:val="clear" w:pos="1066"/>
        <w:tab w:val="clear" w:pos="1423"/>
        <w:tab w:val="clear" w:pos="1780"/>
        <w:tab w:val="clear" w:pos="2138"/>
        <w:tab w:val="clear" w:pos="2495"/>
        <w:tab w:val="clear" w:pos="2852"/>
        <w:tab w:val="left" w:pos="0"/>
      </w:tabs>
      <w:suppressAutoHyphens/>
      <w:overflowPunct w:val="0"/>
      <w:autoSpaceDE w:val="0"/>
      <w:autoSpaceDN w:val="0"/>
      <w:adjustRightInd w:val="0"/>
      <w:spacing w:before="240" w:after="60"/>
      <w:jc w:val="both"/>
      <w:textAlignment w:val="baseline"/>
      <w:outlineLvl w:val="5"/>
    </w:pPr>
    <w:rPr>
      <w:rFonts w:ascii="Arial" w:eastAsia="Times New Roman" w:hAnsi="Arial" w:cs="Times New Roman"/>
      <w:i/>
      <w:szCs w:val="20"/>
      <w:lang w:val="en-GB"/>
    </w:rPr>
  </w:style>
  <w:style w:type="paragraph" w:styleId="Nadpis7">
    <w:name w:val="heading 7"/>
    <w:basedOn w:val="Normlny"/>
    <w:next w:val="Normlny"/>
    <w:link w:val="Nadpis7Char"/>
    <w:qFormat/>
    <w:rsid w:val="00B012CE"/>
    <w:pPr>
      <w:tabs>
        <w:tab w:val="clear" w:pos="709"/>
        <w:tab w:val="clear" w:pos="1066"/>
        <w:tab w:val="clear" w:pos="1423"/>
        <w:tab w:val="clear" w:pos="1780"/>
        <w:tab w:val="clear" w:pos="2138"/>
        <w:tab w:val="clear" w:pos="2495"/>
        <w:tab w:val="clear" w:pos="2852"/>
        <w:tab w:val="left" w:pos="0"/>
      </w:tabs>
      <w:suppressAutoHyphens/>
      <w:overflowPunct w:val="0"/>
      <w:autoSpaceDE w:val="0"/>
      <w:autoSpaceDN w:val="0"/>
      <w:adjustRightInd w:val="0"/>
      <w:spacing w:before="240" w:after="60"/>
      <w:jc w:val="both"/>
      <w:textAlignment w:val="baseline"/>
      <w:outlineLvl w:val="6"/>
    </w:pPr>
    <w:rPr>
      <w:rFonts w:ascii="Arial" w:eastAsia="Times New Roman" w:hAnsi="Arial" w:cs="Times New Roman"/>
      <w:sz w:val="20"/>
      <w:szCs w:val="20"/>
      <w:lang w:val="en-GB"/>
    </w:rPr>
  </w:style>
  <w:style w:type="paragraph" w:styleId="Nadpis8">
    <w:name w:val="heading 8"/>
    <w:basedOn w:val="Nadpis3"/>
    <w:next w:val="Normlny"/>
    <w:link w:val="Nadpis8Char"/>
    <w:autoRedefine/>
    <w:qFormat/>
    <w:rsid w:val="00B012CE"/>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paragraph" w:styleId="Nadpis9">
    <w:name w:val="heading 9"/>
    <w:basedOn w:val="Normlny"/>
    <w:next w:val="Normlny"/>
    <w:link w:val="Nadpis9Char"/>
    <w:qFormat/>
    <w:rsid w:val="00B012CE"/>
    <w:pPr>
      <w:tabs>
        <w:tab w:val="clear" w:pos="709"/>
        <w:tab w:val="clear" w:pos="1066"/>
        <w:tab w:val="clear" w:pos="1423"/>
        <w:tab w:val="clear" w:pos="1780"/>
        <w:tab w:val="clear" w:pos="2138"/>
        <w:tab w:val="clear" w:pos="2495"/>
        <w:tab w:val="clear" w:pos="2852"/>
        <w:tab w:val="left" w:pos="0"/>
      </w:tabs>
      <w:suppressAutoHyphens/>
      <w:overflowPunct w:val="0"/>
      <w:autoSpaceDE w:val="0"/>
      <w:autoSpaceDN w:val="0"/>
      <w:adjustRightInd w:val="0"/>
      <w:spacing w:before="240" w:after="60"/>
      <w:jc w:val="both"/>
      <w:textAlignment w:val="baseline"/>
      <w:outlineLvl w:val="8"/>
    </w:pPr>
    <w:rPr>
      <w:rFonts w:ascii="Arial" w:eastAsia="Times New Roman" w:hAnsi="Arial" w:cs="Times New Roman"/>
      <w:i/>
      <w:sz w:val="18"/>
      <w:szCs w:val="20"/>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B012CE"/>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rsid w:val="00B012CE"/>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B012CE"/>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rsid w:val="00B012CE"/>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rsid w:val="00B012CE"/>
    <w:rPr>
      <w:rFonts w:ascii="Arial" w:eastAsia="Times New Roman" w:hAnsi="Arial" w:cs="Times New Roman"/>
      <w:szCs w:val="20"/>
      <w:lang w:val="en-GB"/>
    </w:rPr>
  </w:style>
  <w:style w:type="character" w:customStyle="1" w:styleId="Nadpis6Char">
    <w:name w:val="Nadpis 6 Char"/>
    <w:basedOn w:val="Predvolenpsmoodseku"/>
    <w:link w:val="Nadpis6"/>
    <w:rsid w:val="00B012CE"/>
    <w:rPr>
      <w:rFonts w:ascii="Arial" w:eastAsia="Times New Roman" w:hAnsi="Arial" w:cs="Times New Roman"/>
      <w:i/>
      <w:szCs w:val="20"/>
      <w:lang w:val="en-GB"/>
    </w:rPr>
  </w:style>
  <w:style w:type="character" w:customStyle="1" w:styleId="Nadpis7Char">
    <w:name w:val="Nadpis 7 Char"/>
    <w:basedOn w:val="Predvolenpsmoodseku"/>
    <w:link w:val="Nadpis7"/>
    <w:rsid w:val="00B012CE"/>
    <w:rPr>
      <w:rFonts w:ascii="Arial" w:eastAsia="Times New Roman" w:hAnsi="Arial" w:cs="Times New Roman"/>
      <w:sz w:val="20"/>
      <w:szCs w:val="20"/>
      <w:lang w:val="en-GB"/>
    </w:rPr>
  </w:style>
  <w:style w:type="character" w:customStyle="1" w:styleId="Nadpis8Char">
    <w:name w:val="Nadpis 8 Char"/>
    <w:basedOn w:val="Predvolenpsmoodseku"/>
    <w:link w:val="Nadpis8"/>
    <w:rsid w:val="00B012CE"/>
    <w:rPr>
      <w:rFonts w:ascii="Arial Narrow" w:eastAsia="Times New Roman" w:hAnsi="Arial Narrow" w:cs="Times New Roman"/>
      <w:lang w:val="x-none" w:eastAsia="x-none"/>
    </w:rPr>
  </w:style>
  <w:style w:type="character" w:customStyle="1" w:styleId="Nadpis9Char">
    <w:name w:val="Nadpis 9 Char"/>
    <w:basedOn w:val="Predvolenpsmoodseku"/>
    <w:link w:val="Nadpis9"/>
    <w:rsid w:val="00B012CE"/>
    <w:rPr>
      <w:rFonts w:ascii="Arial" w:eastAsia="Times New Roman" w:hAnsi="Arial" w:cs="Times New Roman"/>
      <w:i/>
      <w:sz w:val="18"/>
      <w:szCs w:val="20"/>
      <w:lang w:val="en-GB"/>
    </w:rPr>
  </w:style>
  <w:style w:type="paragraph" w:customStyle="1" w:styleId="Cislo-1-nadpis">
    <w:name w:val="Cislo-1-nadpis"/>
    <w:basedOn w:val="Normlny"/>
    <w:qFormat/>
    <w:rsid w:val="00B012CE"/>
    <w:pPr>
      <w:numPr>
        <w:ilvl w:val="2"/>
        <w:numId w:val="1"/>
      </w:numPr>
      <w:tabs>
        <w:tab w:val="clear" w:pos="709"/>
      </w:tabs>
      <w:spacing w:before="60"/>
      <w:jc w:val="both"/>
    </w:pPr>
    <w:rPr>
      <w:b/>
    </w:rPr>
  </w:style>
  <w:style w:type="paragraph" w:customStyle="1" w:styleId="Text-1">
    <w:name w:val="Text-1"/>
    <w:basedOn w:val="Cislo-1-nadpis"/>
    <w:qFormat/>
    <w:rsid w:val="00B012CE"/>
    <w:pPr>
      <w:numPr>
        <w:ilvl w:val="0"/>
        <w:numId w:val="0"/>
      </w:numPr>
      <w:ind w:left="709"/>
      <w:contextualSpacing/>
    </w:pPr>
    <w:rPr>
      <w:b w:val="0"/>
    </w:rPr>
  </w:style>
  <w:style w:type="paragraph" w:customStyle="1" w:styleId="Cislo-2-text">
    <w:name w:val="Cislo-2-text"/>
    <w:basedOn w:val="Cislo-1-nadpis"/>
    <w:qFormat/>
    <w:rsid w:val="00B012CE"/>
    <w:pPr>
      <w:numPr>
        <w:ilvl w:val="0"/>
        <w:numId w:val="0"/>
      </w:numPr>
      <w:tabs>
        <w:tab w:val="num" w:pos="709"/>
      </w:tabs>
      <w:ind w:left="709" w:hanging="709"/>
      <w:contextualSpacing/>
    </w:pPr>
    <w:rPr>
      <w:b w:val="0"/>
    </w:rPr>
  </w:style>
  <w:style w:type="paragraph" w:customStyle="1" w:styleId="Cislo-3-text">
    <w:name w:val="Cislo-3-text"/>
    <w:basedOn w:val="Cislo-2-text"/>
    <w:qFormat/>
    <w:rsid w:val="00B012CE"/>
    <w:pPr>
      <w:numPr>
        <w:ilvl w:val="4"/>
      </w:numPr>
      <w:tabs>
        <w:tab w:val="num" w:pos="709"/>
      </w:tabs>
      <w:ind w:left="709" w:hanging="709"/>
    </w:pPr>
  </w:style>
  <w:style w:type="paragraph" w:customStyle="1" w:styleId="Alternativa">
    <w:name w:val="Alternativa"/>
    <w:basedOn w:val="Normlny"/>
    <w:next w:val="Cislo-2-text"/>
    <w:qFormat/>
    <w:rsid w:val="00B012CE"/>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B012CE"/>
    <w:rPr>
      <w:color w:val="0563C1" w:themeColor="hyperlink"/>
      <w:u w:val="single"/>
    </w:rPr>
  </w:style>
  <w:style w:type="character" w:customStyle="1" w:styleId="TextvysvetlivkyChar">
    <w:name w:val="Text vysvetlivky Char"/>
    <w:basedOn w:val="Predvolenpsmoodseku"/>
    <w:link w:val="Textvysvetlivky"/>
    <w:uiPriority w:val="99"/>
    <w:semiHidden/>
    <w:rsid w:val="00B012CE"/>
    <w:rPr>
      <w:rFonts w:ascii="Times New Roman" w:hAnsi="Times New Roman"/>
      <w:sz w:val="20"/>
      <w:szCs w:val="20"/>
    </w:rPr>
  </w:style>
  <w:style w:type="paragraph" w:styleId="Textvysvetlivky">
    <w:name w:val="endnote text"/>
    <w:basedOn w:val="Normlny"/>
    <w:link w:val="TextvysvetlivkyChar"/>
    <w:uiPriority w:val="99"/>
    <w:semiHidden/>
    <w:unhideWhenUsed/>
    <w:rsid w:val="00B012CE"/>
    <w:rPr>
      <w:sz w:val="20"/>
      <w:szCs w:val="20"/>
    </w:rPr>
  </w:style>
  <w:style w:type="character" w:customStyle="1" w:styleId="TextvysvetlivkyChar1">
    <w:name w:val="Text vysvetlivky Char1"/>
    <w:basedOn w:val="Predvolenpsmoodseku"/>
    <w:uiPriority w:val="99"/>
    <w:semiHidden/>
    <w:rsid w:val="00B012CE"/>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B012CE"/>
    <w:rPr>
      <w:sz w:val="20"/>
      <w:szCs w:val="20"/>
    </w:rPr>
  </w:style>
  <w:style w:type="character" w:customStyle="1" w:styleId="TextpoznmkypodiarouChar">
    <w:name w:val="Text poznámky pod čiarou Char"/>
    <w:basedOn w:val="Predvolenpsmoodseku"/>
    <w:link w:val="Textpoznmkypodiarou"/>
    <w:uiPriority w:val="99"/>
    <w:semiHidden/>
    <w:rsid w:val="00B012CE"/>
    <w:rPr>
      <w:rFonts w:ascii="Times New Roman" w:hAnsi="Times New Roman"/>
      <w:sz w:val="20"/>
      <w:szCs w:val="20"/>
    </w:rPr>
  </w:style>
  <w:style w:type="character" w:styleId="Zvraznenie">
    <w:name w:val="Emphasis"/>
    <w:basedOn w:val="Predvolenpsmoodseku"/>
    <w:uiPriority w:val="20"/>
    <w:qFormat/>
    <w:rsid w:val="00B012CE"/>
    <w:rPr>
      <w:i/>
      <w:iCs/>
    </w:rPr>
  </w:style>
  <w:style w:type="paragraph" w:customStyle="1" w:styleId="Cislo-4-a-text">
    <w:name w:val="Cislo-4-a-text"/>
    <w:basedOn w:val="Text-1"/>
    <w:qFormat/>
    <w:rsid w:val="00B012CE"/>
    <w:pPr>
      <w:numPr>
        <w:ilvl w:val="5"/>
        <w:numId w:val="1"/>
      </w:numPr>
      <w:tabs>
        <w:tab w:val="clear" w:pos="1066"/>
      </w:tabs>
    </w:pPr>
  </w:style>
  <w:style w:type="paragraph" w:customStyle="1" w:styleId="Text-1-odrazky">
    <w:name w:val="Text-1-odrazky"/>
    <w:basedOn w:val="Text-1"/>
    <w:qFormat/>
    <w:rsid w:val="00B012CE"/>
    <w:pPr>
      <w:numPr>
        <w:numId w:val="2"/>
      </w:numPr>
      <w:spacing w:before="0"/>
    </w:pPr>
  </w:style>
  <w:style w:type="paragraph" w:customStyle="1" w:styleId="Text-2-odrazky">
    <w:name w:val="Text-2-odrazky"/>
    <w:basedOn w:val="Text-1-odrazky"/>
    <w:qFormat/>
    <w:rsid w:val="00B012CE"/>
    <w:pPr>
      <w:ind w:left="1423"/>
    </w:pPr>
  </w:style>
  <w:style w:type="paragraph" w:styleId="Odsekzoznamu">
    <w:name w:val="List Paragraph"/>
    <w:aliases w:val="Odsek"/>
    <w:basedOn w:val="Normlny"/>
    <w:link w:val="OdsekzoznamuChar"/>
    <w:uiPriority w:val="34"/>
    <w:qFormat/>
    <w:rsid w:val="00B012CE"/>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B012CE"/>
    <w:pPr>
      <w:pageBreakBefore/>
    </w:pPr>
    <w:rPr>
      <w:color w:val="FFFFFF" w:themeColor="background1"/>
    </w:rPr>
  </w:style>
  <w:style w:type="paragraph" w:customStyle="1" w:styleId="Tabulka-titulka">
    <w:name w:val="Tabulka-titulka"/>
    <w:basedOn w:val="Normlny"/>
    <w:qFormat/>
    <w:rsid w:val="00B012CE"/>
    <w:pPr>
      <w:spacing w:before="60" w:after="60"/>
    </w:pPr>
  </w:style>
  <w:style w:type="paragraph" w:styleId="Hlavika">
    <w:name w:val="header"/>
    <w:basedOn w:val="Normlny"/>
    <w:link w:val="HlavikaChar"/>
    <w:uiPriority w:val="99"/>
    <w:unhideWhenUsed/>
    <w:rsid w:val="00B012CE"/>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B012CE"/>
    <w:rPr>
      <w:rFonts w:ascii="Times New Roman" w:hAnsi="Times New Roman"/>
    </w:rPr>
  </w:style>
  <w:style w:type="paragraph" w:styleId="Pta">
    <w:name w:val="footer"/>
    <w:basedOn w:val="Normlny"/>
    <w:link w:val="PtaChar"/>
    <w:uiPriority w:val="99"/>
    <w:unhideWhenUsed/>
    <w:rsid w:val="00B012CE"/>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B012CE"/>
    <w:rPr>
      <w:rFonts w:ascii="Times New Roman" w:hAnsi="Times New Roman"/>
      <w:sz w:val="18"/>
    </w:rPr>
  </w:style>
  <w:style w:type="character" w:customStyle="1" w:styleId="TextbublinyChar">
    <w:name w:val="Text bubliny Char"/>
    <w:basedOn w:val="Predvolenpsmoodseku"/>
    <w:link w:val="Textbubliny"/>
    <w:uiPriority w:val="99"/>
    <w:semiHidden/>
    <w:rsid w:val="00B012CE"/>
    <w:rPr>
      <w:rFonts w:ascii="Segoe UI" w:hAnsi="Segoe UI" w:cs="Segoe UI"/>
      <w:sz w:val="18"/>
      <w:szCs w:val="18"/>
    </w:rPr>
  </w:style>
  <w:style w:type="paragraph" w:styleId="Textbubliny">
    <w:name w:val="Balloon Text"/>
    <w:basedOn w:val="Normlny"/>
    <w:link w:val="TextbublinyChar"/>
    <w:uiPriority w:val="99"/>
    <w:semiHidden/>
    <w:unhideWhenUsed/>
    <w:rsid w:val="00B012CE"/>
    <w:rPr>
      <w:rFonts w:ascii="Segoe UI" w:hAnsi="Segoe UI" w:cs="Segoe UI"/>
      <w:sz w:val="18"/>
      <w:szCs w:val="18"/>
    </w:rPr>
  </w:style>
  <w:style w:type="character" w:customStyle="1" w:styleId="TextbublinyChar1">
    <w:name w:val="Text bubliny Char1"/>
    <w:basedOn w:val="Predvolenpsmoodseku"/>
    <w:uiPriority w:val="99"/>
    <w:semiHidden/>
    <w:rsid w:val="00B012CE"/>
    <w:rPr>
      <w:rFonts w:ascii="Segoe UI" w:hAnsi="Segoe UI" w:cs="Segoe UI"/>
      <w:sz w:val="18"/>
      <w:szCs w:val="18"/>
    </w:rPr>
  </w:style>
  <w:style w:type="paragraph" w:styleId="Obsah2">
    <w:name w:val="toc 2"/>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 w:val="left" w:pos="440"/>
        <w:tab w:val="left" w:pos="851"/>
        <w:tab w:val="right" w:leader="dot" w:pos="9060"/>
      </w:tabs>
      <w:ind w:left="435" w:hanging="435"/>
      <w:jc w:val="both"/>
    </w:pPr>
    <w:rPr>
      <w:rFonts w:cstheme="minorHAnsi"/>
      <w:b/>
      <w:noProof/>
      <w:sz w:val="18"/>
    </w:rPr>
  </w:style>
  <w:style w:type="paragraph" w:styleId="Obsah3">
    <w:name w:val="toc 3"/>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B012CE"/>
    <w:pPr>
      <w:ind w:left="1066"/>
    </w:pPr>
  </w:style>
  <w:style w:type="paragraph" w:styleId="Textkomentra">
    <w:name w:val="annotation text"/>
    <w:basedOn w:val="Normlny"/>
    <w:link w:val="TextkomentraChar"/>
    <w:uiPriority w:val="99"/>
    <w:unhideWhenUsed/>
    <w:rsid w:val="00B012CE"/>
    <w:rPr>
      <w:sz w:val="20"/>
      <w:szCs w:val="20"/>
    </w:rPr>
  </w:style>
  <w:style w:type="character" w:customStyle="1" w:styleId="TextkomentraChar">
    <w:name w:val="Text komentára Char"/>
    <w:basedOn w:val="Predvolenpsmoodseku"/>
    <w:link w:val="Textkomentra"/>
    <w:uiPriority w:val="99"/>
    <w:rsid w:val="00B012CE"/>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B012CE"/>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B012CE"/>
    <w:rPr>
      <w:b/>
      <w:bCs/>
    </w:rPr>
  </w:style>
  <w:style w:type="character" w:customStyle="1" w:styleId="PredmetkomentraChar1">
    <w:name w:val="Predmet komentára Char1"/>
    <w:basedOn w:val="TextkomentraChar"/>
    <w:uiPriority w:val="99"/>
    <w:semiHidden/>
    <w:rsid w:val="00B012CE"/>
    <w:rPr>
      <w:rFonts w:ascii="Times New Roman" w:hAnsi="Times New Roman"/>
      <w:b/>
      <w:bCs/>
      <w:sz w:val="20"/>
      <w:szCs w:val="20"/>
    </w:rPr>
  </w:style>
  <w:style w:type="paragraph" w:customStyle="1" w:styleId="CM1">
    <w:name w:val="CM1"/>
    <w:basedOn w:val="Normlny"/>
    <w:next w:val="Normlny"/>
    <w:uiPriority w:val="99"/>
    <w:rsid w:val="00B012CE"/>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B012CE"/>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B012CE"/>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B012CE"/>
    <w:pPr>
      <w:numPr>
        <w:numId w:val="3"/>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B012CE"/>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B012CE"/>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B012CE"/>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B012CE"/>
    <w:rPr>
      <w:rFonts w:ascii="Times New Roman" w:eastAsia="Times New Roman" w:hAnsi="Times New Roman" w:cs="Times New Roman"/>
      <w:sz w:val="24"/>
      <w:szCs w:val="24"/>
      <w:lang w:val="en-US"/>
    </w:rPr>
  </w:style>
  <w:style w:type="table" w:styleId="Mriekatabuky">
    <w:name w:val="Table Grid"/>
    <w:basedOn w:val="Normlnatabuka"/>
    <w:uiPriority w:val="39"/>
    <w:rsid w:val="00B012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Odsek Char"/>
    <w:link w:val="Odsekzoznamu"/>
    <w:uiPriority w:val="34"/>
    <w:locked/>
    <w:rsid w:val="00B012CE"/>
  </w:style>
  <w:style w:type="character" w:styleId="Odkaznakomentr">
    <w:name w:val="annotation reference"/>
    <w:basedOn w:val="Predvolenpsmoodseku"/>
    <w:uiPriority w:val="99"/>
    <w:unhideWhenUsed/>
    <w:rsid w:val="00B012CE"/>
    <w:rPr>
      <w:sz w:val="16"/>
      <w:szCs w:val="16"/>
    </w:rPr>
  </w:style>
  <w:style w:type="paragraph" w:styleId="Zkladntext">
    <w:name w:val="Body Text"/>
    <w:basedOn w:val="Normlny"/>
    <w:link w:val="ZkladntextChar"/>
    <w:unhideWhenUsed/>
    <w:rsid w:val="00B012CE"/>
    <w:pPr>
      <w:spacing w:after="120"/>
    </w:pPr>
  </w:style>
  <w:style w:type="character" w:customStyle="1" w:styleId="ZkladntextChar">
    <w:name w:val="Základný text Char"/>
    <w:basedOn w:val="Predvolenpsmoodseku"/>
    <w:link w:val="Zkladntext"/>
    <w:rsid w:val="00B012CE"/>
    <w:rPr>
      <w:rFonts w:ascii="Times New Roman" w:hAnsi="Times New Roman"/>
    </w:rPr>
  </w:style>
  <w:style w:type="character" w:customStyle="1" w:styleId="st1">
    <w:name w:val="st1"/>
    <w:basedOn w:val="Predvolenpsmoodseku"/>
    <w:rsid w:val="00B012CE"/>
  </w:style>
  <w:style w:type="paragraph" w:styleId="Zkladntext3">
    <w:name w:val="Body Text 3"/>
    <w:basedOn w:val="Normlny"/>
    <w:link w:val="Zkladntext3Char"/>
    <w:uiPriority w:val="99"/>
    <w:semiHidden/>
    <w:unhideWhenUsed/>
    <w:rsid w:val="00B012CE"/>
    <w:pPr>
      <w:spacing w:after="120"/>
    </w:pPr>
    <w:rPr>
      <w:sz w:val="16"/>
      <w:szCs w:val="16"/>
    </w:rPr>
  </w:style>
  <w:style w:type="character" w:customStyle="1" w:styleId="Zkladntext3Char">
    <w:name w:val="Základný text 3 Char"/>
    <w:basedOn w:val="Predvolenpsmoodseku"/>
    <w:link w:val="Zkladntext3"/>
    <w:uiPriority w:val="99"/>
    <w:semiHidden/>
    <w:rsid w:val="00B012CE"/>
    <w:rPr>
      <w:rFonts w:ascii="Times New Roman" w:hAnsi="Times New Roman"/>
      <w:sz w:val="16"/>
      <w:szCs w:val="16"/>
    </w:rPr>
  </w:style>
  <w:style w:type="paragraph" w:customStyle="1" w:styleId="Level3">
    <w:name w:val="Level 3"/>
    <w:basedOn w:val="Normlny"/>
    <w:uiPriority w:val="99"/>
    <w:rsid w:val="00B012CE"/>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B012CE"/>
    <w:rPr>
      <w:b/>
      <w:bCs/>
    </w:rPr>
  </w:style>
  <w:style w:type="character" w:styleId="Odkaznavysvetlivku">
    <w:name w:val="endnote reference"/>
    <w:basedOn w:val="Predvolenpsmoodseku"/>
    <w:uiPriority w:val="99"/>
    <w:semiHidden/>
    <w:unhideWhenUsed/>
    <w:rsid w:val="00B012CE"/>
    <w:rPr>
      <w:vertAlign w:val="superscript"/>
    </w:rPr>
  </w:style>
  <w:style w:type="character" w:styleId="Odkaznapoznmkupodiarou">
    <w:name w:val="footnote reference"/>
    <w:basedOn w:val="Predvolenpsmoodseku"/>
    <w:uiPriority w:val="99"/>
    <w:semiHidden/>
    <w:unhideWhenUsed/>
    <w:rsid w:val="00B012CE"/>
    <w:rPr>
      <w:vertAlign w:val="superscript"/>
    </w:rPr>
  </w:style>
  <w:style w:type="paragraph" w:styleId="Revzia">
    <w:name w:val="Revision"/>
    <w:hidden/>
    <w:uiPriority w:val="99"/>
    <w:semiHidden/>
    <w:rsid w:val="00B012CE"/>
    <w:pPr>
      <w:spacing w:after="0" w:line="240" w:lineRule="auto"/>
    </w:pPr>
    <w:rPr>
      <w:rFonts w:ascii="Times New Roman" w:hAnsi="Times New Roman"/>
    </w:rPr>
  </w:style>
  <w:style w:type="paragraph" w:styleId="Obsah4">
    <w:name w:val="toc 4"/>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B012CE"/>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B012CE"/>
  </w:style>
  <w:style w:type="paragraph" w:styleId="Hlavikaobsahu">
    <w:name w:val="TOC Heading"/>
    <w:basedOn w:val="Nadpis1"/>
    <w:next w:val="Normlny"/>
    <w:uiPriority w:val="39"/>
    <w:unhideWhenUsed/>
    <w:qFormat/>
    <w:rsid w:val="00B012CE"/>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semiHidden/>
    <w:unhideWhenUsed/>
    <w:rsid w:val="00B012CE"/>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semiHidden/>
    <w:rsid w:val="00B012CE"/>
    <w:rPr>
      <w:rFonts w:ascii="Courier New" w:hAnsi="Courier New" w:cs="Courier New"/>
      <w:sz w:val="20"/>
      <w:szCs w:val="20"/>
      <w:lang w:eastAsia="sk-SK"/>
    </w:rPr>
  </w:style>
  <w:style w:type="paragraph" w:customStyle="1" w:styleId="Nadpis11">
    <w:name w:val="Nadpis 11"/>
    <w:basedOn w:val="Normlnysozarkami"/>
    <w:autoRedefine/>
    <w:qFormat/>
    <w:rsid w:val="00B012CE"/>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B012CE"/>
    <w:pPr>
      <w:ind w:left="4309"/>
    </w:pPr>
    <w:rPr>
      <w:b w:val="0"/>
    </w:rPr>
  </w:style>
  <w:style w:type="paragraph" w:styleId="Normlnysozarkami">
    <w:name w:val="Normal Indent"/>
    <w:basedOn w:val="Normlny"/>
    <w:uiPriority w:val="99"/>
    <w:semiHidden/>
    <w:unhideWhenUsed/>
    <w:rsid w:val="00B012CE"/>
    <w:pPr>
      <w:ind w:left="708"/>
    </w:pPr>
  </w:style>
  <w:style w:type="numbering" w:customStyle="1" w:styleId="tl5">
    <w:name w:val="Štýl5"/>
    <w:rsid w:val="00B012CE"/>
    <w:pPr>
      <w:numPr>
        <w:numId w:val="5"/>
      </w:numPr>
    </w:pPr>
  </w:style>
  <w:style w:type="character" w:styleId="PouitHypertextovPrepojenie">
    <w:name w:val="FollowedHyperlink"/>
    <w:basedOn w:val="Predvolenpsmoodseku"/>
    <w:uiPriority w:val="99"/>
    <w:semiHidden/>
    <w:unhideWhenUsed/>
    <w:rsid w:val="00B012CE"/>
    <w:rPr>
      <w:color w:val="954F72" w:themeColor="followedHyperlink"/>
      <w:u w:val="single"/>
    </w:rPr>
  </w:style>
  <w:style w:type="paragraph" w:styleId="Zarkazkladnhotextu3">
    <w:name w:val="Body Text Indent 3"/>
    <w:basedOn w:val="Normlny"/>
    <w:link w:val="Zarkazkladnhotextu3Char"/>
    <w:uiPriority w:val="99"/>
    <w:semiHidden/>
    <w:unhideWhenUsed/>
    <w:rsid w:val="00B012CE"/>
    <w:pPr>
      <w:tabs>
        <w:tab w:val="clear" w:pos="709"/>
        <w:tab w:val="clear" w:pos="1066"/>
        <w:tab w:val="clear" w:pos="1423"/>
        <w:tab w:val="clear" w:pos="1780"/>
        <w:tab w:val="clear" w:pos="2138"/>
        <w:tab w:val="clear" w:pos="2495"/>
        <w:tab w:val="clear" w:pos="2852"/>
      </w:tabs>
      <w:spacing w:after="120"/>
      <w:ind w:left="283"/>
    </w:pPr>
    <w:rPr>
      <w:rFonts w:ascii="Calibri" w:eastAsia="Calibri" w:hAnsi="Calibri" w:cs="Times New Roman"/>
      <w:sz w:val="16"/>
      <w:szCs w:val="16"/>
    </w:rPr>
  </w:style>
  <w:style w:type="character" w:customStyle="1" w:styleId="Zarkazkladnhotextu3Char">
    <w:name w:val="Zarážka základného textu 3 Char"/>
    <w:basedOn w:val="Predvolenpsmoodseku"/>
    <w:link w:val="Zarkazkladnhotextu3"/>
    <w:uiPriority w:val="99"/>
    <w:semiHidden/>
    <w:rsid w:val="00B012CE"/>
    <w:rPr>
      <w:rFonts w:ascii="Calibri" w:eastAsia="Calibri" w:hAnsi="Calibri" w:cs="Times New Roman"/>
      <w:sz w:val="16"/>
      <w:szCs w:val="16"/>
    </w:rPr>
  </w:style>
  <w:style w:type="paragraph" w:styleId="Oznaitext">
    <w:name w:val="Block Text"/>
    <w:basedOn w:val="Normlny"/>
    <w:rsid w:val="00B012CE"/>
    <w:pPr>
      <w:tabs>
        <w:tab w:val="clear" w:pos="709"/>
        <w:tab w:val="clear" w:pos="1066"/>
        <w:tab w:val="clear" w:pos="1423"/>
        <w:tab w:val="clear" w:pos="1780"/>
        <w:tab w:val="clear" w:pos="2138"/>
        <w:tab w:val="clear" w:pos="2495"/>
        <w:tab w:val="clear" w:pos="2852"/>
        <w:tab w:val="decimal" w:pos="7797"/>
      </w:tabs>
      <w:ind w:left="567" w:right="-1" w:hanging="567"/>
      <w:jc w:val="both"/>
    </w:pPr>
    <w:rPr>
      <w:rFonts w:eastAsia="Times New Roman" w:cs="Times New Roman"/>
      <w:sz w:val="24"/>
      <w:szCs w:val="20"/>
      <w:lang w:eastAsia="sk-SK"/>
    </w:rPr>
  </w:style>
  <w:style w:type="paragraph" w:customStyle="1" w:styleId="Contract1">
    <w:name w:val="Contract 1"/>
    <w:basedOn w:val="Register1"/>
    <w:rsid w:val="00B012CE"/>
    <w:pPr>
      <w:keepNext/>
      <w:numPr>
        <w:numId w:val="6"/>
      </w:numPr>
      <w:tabs>
        <w:tab w:val="clear" w:pos="720"/>
      </w:tabs>
      <w:spacing w:before="360" w:after="240"/>
      <w:ind w:left="720" w:hanging="360"/>
    </w:pPr>
    <w:rPr>
      <w:rFonts w:ascii="Times New Roman" w:eastAsia="Times New Roman" w:hAnsi="Times New Roman"/>
      <w:b/>
      <w:smallCaps/>
      <w:sz w:val="24"/>
      <w:szCs w:val="20"/>
      <w:lang w:val="en-US" w:eastAsia="cs-CZ"/>
    </w:rPr>
  </w:style>
  <w:style w:type="paragraph" w:customStyle="1" w:styleId="Contract2">
    <w:name w:val="Contract 2"/>
    <w:basedOn w:val="Normlny"/>
    <w:rsid w:val="00B012CE"/>
    <w:pPr>
      <w:keepNext/>
      <w:numPr>
        <w:ilvl w:val="1"/>
        <w:numId w:val="6"/>
      </w:numPr>
      <w:tabs>
        <w:tab w:val="clear" w:pos="709"/>
        <w:tab w:val="clear" w:pos="1066"/>
        <w:tab w:val="clear" w:pos="1423"/>
        <w:tab w:val="clear" w:pos="1780"/>
        <w:tab w:val="clear" w:pos="2138"/>
        <w:tab w:val="clear" w:pos="2495"/>
        <w:tab w:val="clear" w:pos="2852"/>
      </w:tabs>
      <w:spacing w:before="240" w:after="120" w:line="288" w:lineRule="auto"/>
    </w:pPr>
    <w:rPr>
      <w:rFonts w:eastAsia="Times New Roman" w:cs="Times New Roman"/>
      <w:b/>
      <w:szCs w:val="20"/>
      <w:lang w:val="en-US" w:eastAsia="cs-CZ"/>
    </w:rPr>
  </w:style>
  <w:style w:type="paragraph" w:customStyle="1" w:styleId="Level7">
    <w:name w:val="Level 7"/>
    <w:basedOn w:val="Normlny"/>
    <w:rsid w:val="00B012CE"/>
    <w:pPr>
      <w:numPr>
        <w:ilvl w:val="5"/>
        <w:numId w:val="6"/>
      </w:numPr>
      <w:tabs>
        <w:tab w:val="clear" w:pos="709"/>
        <w:tab w:val="clear" w:pos="1066"/>
        <w:tab w:val="clear" w:pos="1423"/>
        <w:tab w:val="clear" w:pos="1780"/>
        <w:tab w:val="clear" w:pos="2138"/>
        <w:tab w:val="clear" w:pos="2495"/>
        <w:tab w:val="clear" w:pos="2852"/>
      </w:tabs>
    </w:pPr>
    <w:rPr>
      <w:rFonts w:eastAsia="Times New Roman" w:cs="Times New Roman"/>
      <w:sz w:val="24"/>
      <w:szCs w:val="24"/>
      <w:lang w:eastAsia="sk-SK"/>
    </w:rPr>
  </w:style>
  <w:style w:type="paragraph" w:customStyle="1" w:styleId="Level8">
    <w:name w:val="Level 8"/>
    <w:basedOn w:val="Normlny"/>
    <w:rsid w:val="00B012CE"/>
    <w:pPr>
      <w:numPr>
        <w:ilvl w:val="6"/>
        <w:numId w:val="6"/>
      </w:numPr>
      <w:tabs>
        <w:tab w:val="clear" w:pos="709"/>
        <w:tab w:val="clear" w:pos="1066"/>
        <w:tab w:val="clear" w:pos="1423"/>
        <w:tab w:val="clear" w:pos="1780"/>
        <w:tab w:val="clear" w:pos="2138"/>
        <w:tab w:val="clear" w:pos="2495"/>
        <w:tab w:val="clear" w:pos="2852"/>
      </w:tabs>
    </w:pPr>
    <w:rPr>
      <w:rFonts w:eastAsia="Times New Roman" w:cs="Times New Roman"/>
      <w:sz w:val="24"/>
      <w:szCs w:val="24"/>
      <w:lang w:eastAsia="sk-SK"/>
    </w:rPr>
  </w:style>
  <w:style w:type="paragraph" w:customStyle="1" w:styleId="Level9">
    <w:name w:val="Level 9"/>
    <w:basedOn w:val="Normlny"/>
    <w:rsid w:val="00B012CE"/>
    <w:pPr>
      <w:numPr>
        <w:ilvl w:val="7"/>
        <w:numId w:val="6"/>
      </w:numPr>
      <w:tabs>
        <w:tab w:val="clear" w:pos="709"/>
        <w:tab w:val="clear" w:pos="1066"/>
        <w:tab w:val="clear" w:pos="1423"/>
        <w:tab w:val="clear" w:pos="1780"/>
        <w:tab w:val="clear" w:pos="2138"/>
        <w:tab w:val="clear" w:pos="2495"/>
        <w:tab w:val="clear" w:pos="2852"/>
      </w:tabs>
    </w:pPr>
    <w:rPr>
      <w:rFonts w:eastAsia="Times New Roman" w:cs="Times New Roman"/>
      <w:sz w:val="24"/>
      <w:szCs w:val="24"/>
      <w:lang w:eastAsia="sk-SK"/>
    </w:rPr>
  </w:style>
  <w:style w:type="paragraph" w:customStyle="1" w:styleId="Contract3">
    <w:name w:val="Contract 3"/>
    <w:basedOn w:val="Normlny"/>
    <w:rsid w:val="00B012CE"/>
    <w:pPr>
      <w:numPr>
        <w:ilvl w:val="2"/>
        <w:numId w:val="6"/>
      </w:numPr>
      <w:tabs>
        <w:tab w:val="clear" w:pos="709"/>
        <w:tab w:val="clear" w:pos="1066"/>
        <w:tab w:val="clear" w:pos="1423"/>
        <w:tab w:val="clear" w:pos="1780"/>
        <w:tab w:val="clear" w:pos="2138"/>
        <w:tab w:val="clear" w:pos="2495"/>
        <w:tab w:val="clear" w:pos="2852"/>
      </w:tabs>
      <w:spacing w:after="120" w:line="288" w:lineRule="auto"/>
      <w:jc w:val="both"/>
    </w:pPr>
    <w:rPr>
      <w:rFonts w:eastAsia="Times New Roman" w:cs="Times New Roman"/>
      <w:szCs w:val="24"/>
      <w:lang w:val="en-US" w:eastAsia="sk-SK"/>
    </w:rPr>
  </w:style>
  <w:style w:type="paragraph" w:styleId="Register1">
    <w:name w:val="index 1"/>
    <w:basedOn w:val="Normlny"/>
    <w:next w:val="Normlny"/>
    <w:autoRedefine/>
    <w:uiPriority w:val="99"/>
    <w:semiHidden/>
    <w:unhideWhenUsed/>
    <w:rsid w:val="00B012CE"/>
    <w:pPr>
      <w:tabs>
        <w:tab w:val="clear" w:pos="709"/>
        <w:tab w:val="clear" w:pos="1066"/>
        <w:tab w:val="clear" w:pos="1423"/>
        <w:tab w:val="clear" w:pos="1780"/>
        <w:tab w:val="clear" w:pos="2138"/>
        <w:tab w:val="clear" w:pos="2495"/>
        <w:tab w:val="clear" w:pos="2852"/>
      </w:tabs>
      <w:ind w:left="220" w:hanging="220"/>
    </w:pPr>
    <w:rPr>
      <w:rFonts w:ascii="Calibri" w:eastAsia="Calibri" w:hAnsi="Calibri" w:cs="Times New Roman"/>
    </w:rPr>
  </w:style>
  <w:style w:type="paragraph" w:styleId="Zoznamsodrkami">
    <w:name w:val="List Bullet"/>
    <w:aliases w:val="lb"/>
    <w:basedOn w:val="Odsekzoznamu"/>
    <w:autoRedefine/>
    <w:uiPriority w:val="99"/>
    <w:rsid w:val="00B012CE"/>
    <w:pPr>
      <w:widowControl/>
      <w:numPr>
        <w:numId w:val="7"/>
      </w:numPr>
      <w:tabs>
        <w:tab w:val="clear" w:pos="502"/>
        <w:tab w:val="num" w:pos="360"/>
      </w:tabs>
      <w:autoSpaceDE/>
      <w:autoSpaceDN/>
      <w:adjustRightInd/>
      <w:spacing w:after="200" w:line="288" w:lineRule="auto"/>
      <w:ind w:left="720" w:right="-57" w:firstLine="0"/>
      <w:jc w:val="both"/>
    </w:pPr>
    <w:rPr>
      <w:rFonts w:ascii="Arial Narrow" w:eastAsia="Times New Roman" w:hAnsi="Arial Narrow" w:cs="Arial"/>
    </w:rPr>
  </w:style>
  <w:style w:type="character" w:customStyle="1" w:styleId="TextkomentraChar1">
    <w:name w:val="Text komentára Char1"/>
    <w:uiPriority w:val="99"/>
    <w:semiHidden/>
    <w:rsid w:val="00B012CE"/>
    <w:rPr>
      <w:rFonts w:ascii="Times New Roman" w:hAnsi="Times New Roman" w:cs="Times New Roman"/>
      <w:sz w:val="20"/>
      <w:szCs w:val="20"/>
    </w:rPr>
  </w:style>
  <w:style w:type="paragraph" w:styleId="Zarkazkladnhotextu">
    <w:name w:val="Body Text Indent"/>
    <w:basedOn w:val="Normlny"/>
    <w:link w:val="ZarkazkladnhotextuChar"/>
    <w:rsid w:val="00B012CE"/>
    <w:pPr>
      <w:tabs>
        <w:tab w:val="clear" w:pos="709"/>
        <w:tab w:val="clear" w:pos="1066"/>
        <w:tab w:val="clear" w:pos="1423"/>
        <w:tab w:val="clear" w:pos="1780"/>
        <w:tab w:val="clear" w:pos="2138"/>
        <w:tab w:val="clear" w:pos="2495"/>
        <w:tab w:val="clear" w:pos="2852"/>
      </w:tabs>
      <w:spacing w:after="120"/>
      <w:ind w:left="283"/>
    </w:pPr>
    <w:rPr>
      <w:rFonts w:ascii="Arial" w:eastAsia="Times New Roman" w:hAnsi="Arial" w:cs="Times New Roman"/>
      <w:szCs w:val="24"/>
      <w:lang w:eastAsia="sk-SK"/>
    </w:rPr>
  </w:style>
  <w:style w:type="character" w:customStyle="1" w:styleId="ZarkazkladnhotextuChar">
    <w:name w:val="Zarážka základného textu Char"/>
    <w:basedOn w:val="Predvolenpsmoodseku"/>
    <w:link w:val="Zarkazkladnhotextu"/>
    <w:rsid w:val="00B012CE"/>
    <w:rPr>
      <w:rFonts w:ascii="Arial" w:eastAsia="Times New Roman" w:hAnsi="Arial" w:cs="Times New Roman"/>
      <w:szCs w:val="24"/>
      <w:lang w:eastAsia="sk-SK"/>
    </w:rPr>
  </w:style>
  <w:style w:type="character" w:styleId="Zstupntext">
    <w:name w:val="Placeholder Text"/>
    <w:basedOn w:val="Predvolenpsmoodseku"/>
    <w:uiPriority w:val="99"/>
    <w:semiHidden/>
    <w:rsid w:val="00B012CE"/>
    <w:rPr>
      <w:color w:val="808080"/>
    </w:rPr>
  </w:style>
  <w:style w:type="paragraph" w:styleId="Zkladntext2">
    <w:name w:val="Body Text 2"/>
    <w:basedOn w:val="Normlny"/>
    <w:link w:val="Zkladntext2Char"/>
    <w:uiPriority w:val="99"/>
    <w:semiHidden/>
    <w:unhideWhenUsed/>
    <w:rsid w:val="00B012CE"/>
    <w:pPr>
      <w:spacing w:after="120" w:line="480" w:lineRule="auto"/>
    </w:pPr>
  </w:style>
  <w:style w:type="character" w:customStyle="1" w:styleId="Zkladntext2Char">
    <w:name w:val="Základný text 2 Char"/>
    <w:basedOn w:val="Predvolenpsmoodseku"/>
    <w:link w:val="Zkladntext2"/>
    <w:uiPriority w:val="99"/>
    <w:semiHidden/>
    <w:rsid w:val="00B012C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10125</Words>
  <Characters>57719</Characters>
  <Application>Microsoft Office Word</Application>
  <DocSecurity>0</DocSecurity>
  <Lines>480</Lines>
  <Paragraphs>135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1</cp:revision>
  <cp:lastPrinted>2019-04-18T08:47:00Z</cp:lastPrinted>
  <dcterms:created xsi:type="dcterms:W3CDTF">2019-04-18T08:44:00Z</dcterms:created>
  <dcterms:modified xsi:type="dcterms:W3CDTF">2019-04-18T08:47:00Z</dcterms:modified>
</cp:coreProperties>
</file>