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54D30" w14:textId="77777777" w:rsidR="00623061" w:rsidRDefault="004110FA" w:rsidP="0069651C">
      <w:pPr>
        <w:pStyle w:val="Zkladntext3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</w:rPr>
        <w:tab/>
      </w:r>
    </w:p>
    <w:p w14:paraId="0F6D3D45" w14:textId="77777777"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14:paraId="6CD44A78" w14:textId="77777777"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</w:p>
    <w:p w14:paraId="2739C599" w14:textId="77777777" w:rsidR="00733992" w:rsidRPr="00FF3027" w:rsidRDefault="00733992" w:rsidP="00733992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i/>
          <w:sz w:val="22"/>
          <w:szCs w:val="22"/>
        </w:rPr>
      </w:pPr>
      <w:r w:rsidRPr="00FF3027">
        <w:rPr>
          <w:rFonts w:ascii="Arial Narrow" w:hAnsi="Arial Narrow" w:cs="Arial Narrow"/>
          <w:b/>
          <w:bCs/>
          <w:sz w:val="22"/>
          <w:szCs w:val="22"/>
        </w:rPr>
        <w:t xml:space="preserve">Rámcová dohoda č. </w:t>
      </w:r>
      <w:r w:rsidR="00BA00C3" w:rsidRPr="00FF3027">
        <w:rPr>
          <w:rFonts w:ascii="Arial Narrow" w:hAnsi="Arial Narrow" w:cs="Arial Narrow"/>
          <w:b/>
          <w:bCs/>
          <w:i/>
          <w:sz w:val="22"/>
          <w:szCs w:val="22"/>
          <w:highlight w:val="yellow"/>
        </w:rPr>
        <w:t xml:space="preserve">x  </w:t>
      </w:r>
      <w:r w:rsidR="00BA00C3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>(číslovanie podľa časti 1,2</w:t>
      </w:r>
      <w:r w:rsidR="001B5AB6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 xml:space="preserve"> uvedie verejný obstarávateľ</w:t>
      </w:r>
      <w:r w:rsidR="00BA00C3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>)</w:t>
      </w:r>
    </w:p>
    <w:p w14:paraId="6E5E368D" w14:textId="2A967295" w:rsidR="007D53BA" w:rsidRPr="003C2F36" w:rsidRDefault="007D53BA" w:rsidP="007D53BA">
      <w:pPr>
        <w:pStyle w:val="Zarkazkladnhotextu2"/>
        <w:spacing w:before="120"/>
        <w:ind w:left="567"/>
        <w:jc w:val="center"/>
        <w:rPr>
          <w:rFonts w:ascii="Arial Narrow" w:hAnsi="Arial Narrow" w:cs="Arial"/>
          <w:b/>
          <w:highlight w:val="yellow"/>
        </w:rPr>
      </w:pPr>
      <w:bookmarkStart w:id="0" w:name="_Hlk536369524"/>
      <w:r w:rsidRPr="003C2F36">
        <w:rPr>
          <w:rFonts w:ascii="Arial Narrow" w:hAnsi="Arial Narrow" w:cs="Arial"/>
          <w:b/>
          <w:highlight w:val="yellow"/>
          <w:lang w:val="sk-SK"/>
        </w:rPr>
        <w:t>Motocykle v policajnom prevedení typu A</w:t>
      </w:r>
    </w:p>
    <w:p w14:paraId="2F5FB35D" w14:textId="77777777" w:rsidR="007D53BA" w:rsidRDefault="007D53BA" w:rsidP="007D53BA">
      <w:pPr>
        <w:pStyle w:val="Zarkazkladnhotextu2"/>
        <w:spacing w:before="120"/>
        <w:ind w:left="567"/>
        <w:jc w:val="center"/>
        <w:rPr>
          <w:rFonts w:ascii="Arial Narrow" w:hAnsi="Arial Narrow" w:cs="Arial"/>
          <w:highlight w:val="yellow"/>
        </w:rPr>
      </w:pPr>
      <w:r>
        <w:rPr>
          <w:rFonts w:ascii="Arial Narrow" w:hAnsi="Arial Narrow" w:cs="Arial"/>
          <w:highlight w:val="yellow"/>
        </w:rPr>
        <w:t>/</w:t>
      </w:r>
    </w:p>
    <w:p w14:paraId="0570BF3F" w14:textId="3FF0D6C4" w:rsidR="007D53BA" w:rsidRPr="003C2F36" w:rsidRDefault="007D53BA" w:rsidP="007D53BA">
      <w:pPr>
        <w:pStyle w:val="Zarkazkladnhotextu2"/>
        <w:spacing w:before="120"/>
        <w:ind w:left="567"/>
        <w:jc w:val="center"/>
        <w:rPr>
          <w:rFonts w:ascii="Arial Narrow" w:hAnsi="Arial Narrow" w:cs="Arial"/>
          <w:b/>
          <w:highlight w:val="yellow"/>
          <w:lang w:val="sk-SK"/>
        </w:rPr>
      </w:pPr>
      <w:r w:rsidRPr="003C2F36">
        <w:rPr>
          <w:rFonts w:ascii="Arial Narrow" w:hAnsi="Arial Narrow" w:cs="Arial"/>
          <w:b/>
          <w:highlight w:val="yellow"/>
          <w:lang w:val="sk-SK"/>
        </w:rPr>
        <w:t xml:space="preserve">Motocykle v policajnom prevedení typu </w:t>
      </w:r>
      <w:r w:rsidRPr="003C2F36">
        <w:rPr>
          <w:rFonts w:ascii="Arial Narrow" w:hAnsi="Arial Narrow" w:cs="Arial"/>
          <w:b/>
          <w:highlight w:val="yellow"/>
        </w:rPr>
        <w:t>B</w:t>
      </w:r>
    </w:p>
    <w:bookmarkEnd w:id="0"/>
    <w:p w14:paraId="516579CD" w14:textId="77777777" w:rsidR="00570F55" w:rsidRDefault="00570F55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</w:pPr>
    </w:p>
    <w:p w14:paraId="3CFE83DE" w14:textId="77777777" w:rsidR="00431C5A" w:rsidRPr="00987BE5" w:rsidRDefault="00570F55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</w:pPr>
      <w:r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 xml:space="preserve"> </w:t>
      </w:r>
      <w:r w:rsidR="00431C5A"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>(uchádzač vyberie a uvedie podľa toho na ktorú časť predmetu zákazky predkladá ponuku)</w:t>
      </w:r>
    </w:p>
    <w:p w14:paraId="0B159FB0" w14:textId="77777777" w:rsidR="00733992" w:rsidRPr="00877D19" w:rsidRDefault="00733992" w:rsidP="00431C5A">
      <w:pPr>
        <w:tabs>
          <w:tab w:val="left" w:pos="1620"/>
          <w:tab w:val="center" w:pos="445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14:paraId="579BD3B7" w14:textId="77777777" w:rsidR="001E1F40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14:paraId="1015F6D7" w14:textId="77777777" w:rsidR="00C770F7" w:rsidRPr="00FF4C12" w:rsidRDefault="00C770F7" w:rsidP="00C770F7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Obchodný zákonník</w:t>
      </w:r>
      <w:r w:rsidRPr="00FF4C12">
        <w:rPr>
          <w:rFonts w:ascii="Arial Narrow" w:hAnsi="Arial Narrow" w:cs="Arial Narrow"/>
          <w:sz w:val="22"/>
        </w:rPr>
        <w:t>“)</w:t>
      </w:r>
    </w:p>
    <w:p w14:paraId="35AB440A" w14:textId="77777777" w:rsidR="00987BE5" w:rsidRPr="00FF4C12" w:rsidRDefault="001E1F40" w:rsidP="00987BE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 w:cs="Arial Narrow"/>
          <w:sz w:val="22"/>
        </w:rPr>
        <w:t xml:space="preserve">a podľa § </w:t>
      </w:r>
      <w:r w:rsidR="004A7F16" w:rsidRPr="00FF4C12">
        <w:rPr>
          <w:rFonts w:ascii="Arial Narrow" w:hAnsi="Arial Narrow" w:cs="Arial Narrow"/>
          <w:sz w:val="22"/>
        </w:rPr>
        <w:t>83</w:t>
      </w:r>
      <w:r w:rsidRPr="00FF4C12">
        <w:rPr>
          <w:rFonts w:ascii="Arial Narrow" w:hAnsi="Arial Narrow" w:cs="Arial Narrow"/>
          <w:sz w:val="22"/>
        </w:rPr>
        <w:t xml:space="preserve"> zákona č. </w:t>
      </w:r>
      <w:r w:rsidR="004A7F16" w:rsidRPr="00FF4C12">
        <w:rPr>
          <w:rFonts w:ascii="Arial Narrow" w:hAnsi="Arial Narrow" w:cs="Arial Narrow"/>
          <w:sz w:val="22"/>
        </w:rPr>
        <w:t>343</w:t>
      </w:r>
      <w:r w:rsidRPr="00FF4C12">
        <w:rPr>
          <w:rFonts w:ascii="Arial Narrow" w:hAnsi="Arial Narrow" w:cs="Arial Narrow"/>
          <w:sz w:val="22"/>
        </w:rPr>
        <w:t>/20</w:t>
      </w:r>
      <w:r w:rsidR="004A7F16" w:rsidRPr="00FF4C12">
        <w:rPr>
          <w:rFonts w:ascii="Arial Narrow" w:hAnsi="Arial Narrow" w:cs="Arial Narrow"/>
          <w:sz w:val="22"/>
        </w:rPr>
        <w:t>15</w:t>
      </w:r>
      <w:r w:rsidRPr="00FF4C12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 </w:t>
      </w:r>
      <w:r w:rsidR="00987BE5" w:rsidRPr="00FF4C12">
        <w:rPr>
          <w:rFonts w:ascii="Arial Narrow" w:hAnsi="Arial Narrow" w:cs="Arial Narrow"/>
          <w:sz w:val="22"/>
        </w:rPr>
        <w:t>(ďalej len „</w:t>
      </w:r>
      <w:r w:rsidR="00987BE5" w:rsidRPr="00FF4C12">
        <w:rPr>
          <w:rFonts w:ascii="Arial Narrow" w:hAnsi="Arial Narrow"/>
          <w:b/>
          <w:sz w:val="22"/>
          <w:szCs w:val="22"/>
          <w:lang w:eastAsia="en-US"/>
        </w:rPr>
        <w:t>zákon č. 343/2015 Z.z</w:t>
      </w:r>
      <w:r w:rsidR="00987BE5" w:rsidRPr="00FF4C12">
        <w:rPr>
          <w:rFonts w:ascii="Arial Narrow" w:hAnsi="Arial Narrow"/>
          <w:sz w:val="22"/>
          <w:szCs w:val="22"/>
          <w:lang w:eastAsia="en-US"/>
        </w:rPr>
        <w:t xml:space="preserve">.“) </w:t>
      </w:r>
    </w:p>
    <w:p w14:paraId="065DF460" w14:textId="77777777" w:rsidR="001E1F40" w:rsidRPr="00FF4C12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Dohoda</w:t>
      </w:r>
      <w:r w:rsidRPr="00FF4C12">
        <w:rPr>
          <w:rFonts w:ascii="Arial Narrow" w:hAnsi="Arial Narrow" w:cs="Arial Narrow"/>
          <w:sz w:val="22"/>
        </w:rPr>
        <w:t>“)</w:t>
      </w:r>
    </w:p>
    <w:p w14:paraId="5D74B7F4" w14:textId="77777777" w:rsidR="001E1F40" w:rsidRPr="00877D19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14:paraId="61C1E481" w14:textId="77777777" w:rsidR="001E1F40" w:rsidRPr="00FD6586" w:rsidRDefault="001E1F40" w:rsidP="001E1F40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14:paraId="66681309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1AF28DF" w14:textId="77777777" w:rsidR="001E1F40" w:rsidRPr="00FD6586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FD6586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14:paraId="77BFBC5D" w14:textId="77777777" w:rsidR="007D53BA" w:rsidRPr="00FD6586" w:rsidRDefault="007D53BA" w:rsidP="007D53BA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Kupujúci:</w:t>
      </w:r>
      <w:r w:rsidRPr="00FD6586">
        <w:rPr>
          <w:rFonts w:ascii="Arial Narrow" w:hAnsi="Arial Narrow"/>
          <w:sz w:val="22"/>
          <w:szCs w:val="22"/>
        </w:rPr>
        <w:tab/>
        <w:t xml:space="preserve">              Slovenská republika, zastúpená</w:t>
      </w:r>
    </w:p>
    <w:p w14:paraId="11AA3552" w14:textId="77777777" w:rsidR="007D53BA" w:rsidRPr="00FD6586" w:rsidRDefault="007D53BA" w:rsidP="007D53BA">
      <w:pPr>
        <w:ind w:left="2124" w:firstLine="708"/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 xml:space="preserve"> Ministerstvom vnútra Slovenskej republiky</w:t>
      </w:r>
    </w:p>
    <w:p w14:paraId="49CC563E" w14:textId="77777777" w:rsidR="007D53BA" w:rsidRPr="00FD6586" w:rsidRDefault="007D53BA" w:rsidP="007D53BA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Sídlo</w:t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sz w:val="22"/>
          <w:szCs w:val="22"/>
        </w:rPr>
        <w:tab/>
        <w:t>Pribinova 2, 812 72 Bratislava</w:t>
      </w:r>
      <w:r w:rsidR="004C56EB" w:rsidRPr="00FD6586">
        <w:rPr>
          <w:rFonts w:ascii="Arial Narrow" w:hAnsi="Arial Narrow"/>
          <w:sz w:val="22"/>
          <w:szCs w:val="22"/>
        </w:rPr>
        <w:t xml:space="preserve"> – Staré Mesto</w:t>
      </w:r>
    </w:p>
    <w:p w14:paraId="3F155EFE" w14:textId="77777777" w:rsidR="004C56EB" w:rsidRPr="00FD6586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IČO: </w:t>
      </w:r>
      <w:r w:rsidRPr="00FD6586">
        <w:rPr>
          <w:rFonts w:ascii="Arial Narrow" w:hAnsi="Arial Narrow" w:cs="Arial Narrow"/>
          <w:sz w:val="22"/>
          <w:szCs w:val="22"/>
        </w:rPr>
        <w:tab/>
      </w:r>
      <w:r w:rsidRPr="00FD6586">
        <w:rPr>
          <w:rFonts w:ascii="Arial Narrow" w:hAnsi="Arial Narrow" w:cs="Arial Narrow"/>
          <w:sz w:val="22"/>
          <w:szCs w:val="22"/>
        </w:rPr>
        <w:tab/>
        <w:t xml:space="preserve">00 151 866 </w:t>
      </w:r>
    </w:p>
    <w:p w14:paraId="793FD3CF" w14:textId="77777777" w:rsidR="004C56EB" w:rsidRPr="00FD6586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IBAN: </w:t>
      </w:r>
      <w:r w:rsidRPr="00FD6586">
        <w:rPr>
          <w:rFonts w:ascii="Arial Narrow" w:hAnsi="Arial Narrow" w:cs="Arial Narrow"/>
          <w:sz w:val="22"/>
          <w:szCs w:val="22"/>
        </w:rPr>
        <w:tab/>
      </w:r>
      <w:r w:rsidRPr="00FD6586">
        <w:rPr>
          <w:rFonts w:ascii="Arial Narrow" w:hAnsi="Arial Narrow" w:cs="Arial Narrow"/>
          <w:sz w:val="22"/>
          <w:szCs w:val="22"/>
        </w:rPr>
        <w:tab/>
        <w:t>SK7881800000007000180023</w:t>
      </w:r>
    </w:p>
    <w:p w14:paraId="20ADB64B" w14:textId="77777777" w:rsidR="004C56EB" w:rsidRPr="00FD6586" w:rsidRDefault="004C56EB" w:rsidP="004C56EB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SWIFT:</w:t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color w:val="000000"/>
          <w:sz w:val="22"/>
          <w:szCs w:val="22"/>
        </w:rPr>
        <w:t>SPSRSKBA</w:t>
      </w:r>
    </w:p>
    <w:p w14:paraId="43372C18" w14:textId="77777777" w:rsidR="004C56EB" w:rsidRPr="00FD6586" w:rsidRDefault="004C56EB" w:rsidP="004C56EB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IČO</w:t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sz w:val="22"/>
          <w:szCs w:val="22"/>
        </w:rPr>
        <w:tab/>
        <w:t>00151866</w:t>
      </w:r>
    </w:p>
    <w:p w14:paraId="36A36E2F" w14:textId="391FDD99" w:rsidR="004C56EB" w:rsidRPr="00FD6586" w:rsidRDefault="004C56EB" w:rsidP="00FD6586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 xml:space="preserve">Zastúpený: </w:t>
      </w:r>
      <w:r w:rsidR="00FD6586">
        <w:rPr>
          <w:rFonts w:ascii="Arial Narrow" w:hAnsi="Arial Narrow"/>
          <w:sz w:val="22"/>
          <w:szCs w:val="22"/>
        </w:rPr>
        <w:tab/>
      </w:r>
      <w:r w:rsid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 w:cs="Arial Narrow"/>
          <w:sz w:val="22"/>
          <w:szCs w:val="22"/>
        </w:rPr>
        <w:t>Ing. Ondrej VARAČKA, generálny tajomník služobného úradu MV SR, na základe  plnej moci   č. p. KM-OPS4-2018/001604-117 zo dna 30.4.2018</w:t>
      </w:r>
    </w:p>
    <w:p w14:paraId="36C6D645" w14:textId="77777777" w:rsidR="004C56EB" w:rsidRPr="00FD6586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0516DCB4" w14:textId="77777777" w:rsidR="007D53BA" w:rsidRPr="00FD6586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FD6586">
        <w:rPr>
          <w:rFonts w:ascii="Arial Narrow" w:hAnsi="Arial Narrow"/>
          <w:color w:val="auto"/>
          <w:sz w:val="22"/>
          <w:szCs w:val="22"/>
        </w:rPr>
        <w:t xml:space="preserve"> </w:t>
      </w:r>
      <w:r w:rsidR="007D53BA" w:rsidRPr="00FD6586">
        <w:rPr>
          <w:rFonts w:ascii="Arial Narrow" w:hAnsi="Arial Narrow"/>
          <w:color w:val="auto"/>
          <w:sz w:val="22"/>
          <w:szCs w:val="22"/>
        </w:rPr>
        <w:t xml:space="preserve">(ďalej len „Kupujúci“). </w:t>
      </w:r>
    </w:p>
    <w:p w14:paraId="591D8B61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D78E599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FD6586">
        <w:rPr>
          <w:rFonts w:ascii="Arial Narrow" w:hAnsi="Arial Narrow" w:cs="Arial Narrow"/>
          <w:b/>
          <w:sz w:val="22"/>
          <w:szCs w:val="22"/>
        </w:rPr>
        <w:t>a</w:t>
      </w:r>
    </w:p>
    <w:p w14:paraId="020D04DD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8804370" w14:textId="77777777" w:rsidR="001E1F40" w:rsidRPr="00FD6586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FD6586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7BA7FF85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Názov: </w:t>
      </w:r>
    </w:p>
    <w:p w14:paraId="77028E5E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Sídlo: </w:t>
      </w:r>
    </w:p>
    <w:p w14:paraId="381CB27F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14:paraId="3FF87FD6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14:paraId="3B4D1C72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IČO: </w:t>
      </w:r>
    </w:p>
    <w:p w14:paraId="184903E1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DIČ: </w:t>
      </w:r>
    </w:p>
    <w:p w14:paraId="442686A3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IČ DPH: </w:t>
      </w:r>
    </w:p>
    <w:p w14:paraId="1507E206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Bankové spojenie: </w:t>
      </w:r>
    </w:p>
    <w:p w14:paraId="6A76CC9B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Číslo účtu: </w:t>
      </w:r>
    </w:p>
    <w:p w14:paraId="6A943AA3" w14:textId="77777777" w:rsidR="00B30070" w:rsidRPr="00FD6586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IBAN:</w:t>
      </w:r>
    </w:p>
    <w:p w14:paraId="539A615F" w14:textId="77777777" w:rsidR="00B30070" w:rsidRPr="00FD6586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SWIFT (BIC):</w:t>
      </w:r>
    </w:p>
    <w:p w14:paraId="64965167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Tel: </w:t>
      </w:r>
    </w:p>
    <w:p w14:paraId="75BDB8BA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Fax: </w:t>
      </w:r>
    </w:p>
    <w:p w14:paraId="0A64AF62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e-mail: </w:t>
      </w:r>
    </w:p>
    <w:p w14:paraId="53A90729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registrácia: </w:t>
      </w:r>
    </w:p>
    <w:p w14:paraId="16849174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(ďalej len „Predávajúci“)</w:t>
      </w:r>
    </w:p>
    <w:p w14:paraId="76CCD5A5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B2D1839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„Zmluvná strana“)</w:t>
      </w:r>
    </w:p>
    <w:p w14:paraId="7C071127" w14:textId="77777777"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62A0C31" w14:textId="77777777"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6227392" w14:textId="77777777" w:rsidR="00E025C5" w:rsidRDefault="0012522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72B84B41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32BE4B1" w14:textId="18858136" w:rsidR="00733992" w:rsidRDefault="00B30070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/>
          <w:sz w:val="22"/>
          <w:szCs w:val="22"/>
          <w:lang w:val="sk-SK" w:eastAsia="en-US"/>
        </w:rPr>
        <w:t>Kupujúci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ako verejný obstarávateľ podľa § 7 ods. 1 písm. </w:t>
      </w:r>
      <w:r w:rsidR="007D53BA">
        <w:rPr>
          <w:rFonts w:ascii="Arial Narrow" w:hAnsi="Arial Narrow"/>
          <w:sz w:val="22"/>
          <w:szCs w:val="22"/>
          <w:lang w:val="sk-SK" w:eastAsia="en-US"/>
        </w:rPr>
        <w:t>a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) zákona č. 343/2015 Z. z.</w:t>
      </w:r>
      <w:r w:rsidR="00857558">
        <w:rPr>
          <w:rFonts w:ascii="Arial Narrow" w:hAnsi="Arial Narrow"/>
          <w:sz w:val="22"/>
          <w:szCs w:val="22"/>
          <w:lang w:val="sk-SK" w:eastAsia="en-US"/>
        </w:rPr>
        <w:t>,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vyhlásilo oznámením uverejnenom v Úradnom vestníku EÚ </w:t>
      </w:r>
      <w:r w:rsidR="00987BE5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č. S/xxx pod zn.</w:t>
      </w:r>
      <w:r w:rsidR="00987BE5" w:rsidRPr="00FF4C12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S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/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-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/201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985BAE" w:rsidRPr="00FF4C12">
        <w:rPr>
          <w:rFonts w:ascii="Arial Narrow" w:hAnsi="Arial Narrow"/>
          <w:sz w:val="22"/>
          <w:szCs w:val="22"/>
          <w:lang w:val="sk-SK" w:eastAsia="en-US"/>
        </w:rPr>
        <w:t>pod zn.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 xml:space="preserve"> zo dňa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xx.xx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.201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„</w:t>
      </w:r>
      <w:r w:rsidR="00EF301C" w:rsidRPr="0002413F">
        <w:rPr>
          <w:rFonts w:ascii="Arial Narrow" w:hAnsi="Arial Narrow" w:cs="Arial"/>
          <w:b/>
          <w:highlight w:val="yellow"/>
          <w:lang w:val="sk-SK"/>
        </w:rPr>
        <w:t>Dodávka motocyklov v policajnom prevedení</w:t>
      </w:r>
      <w:r w:rsidR="00393B60">
        <w:rPr>
          <w:rFonts w:ascii="Arial Narrow" w:hAnsi="Arial Narrow" w:cs="Arial"/>
          <w:b/>
          <w:lang w:val="sk-SK"/>
        </w:rPr>
        <w:t>_2</w:t>
      </w:r>
      <w:r w:rsidR="00733992">
        <w:rPr>
          <w:rFonts w:ascii="Arial Narrow" w:hAnsi="Arial Narrow"/>
          <w:sz w:val="22"/>
          <w:szCs w:val="22"/>
          <w:lang w:val="sk-SK" w:eastAsia="en-US"/>
        </w:rPr>
        <w:t>“</w:t>
      </w:r>
      <w:r w:rsidR="00733992" w:rsidRPr="00667D86">
        <w:rPr>
          <w:rFonts w:ascii="Arial Narrow" w:hAnsi="Arial Narrow"/>
          <w:sz w:val="22"/>
          <w:szCs w:val="22"/>
          <w:lang w:eastAsia="en-US"/>
        </w:rPr>
        <w:t xml:space="preserve"> (ďal</w:t>
      </w:r>
      <w:r w:rsidR="00733992"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="00733992" w:rsidRPr="005947A1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="00733992">
        <w:rPr>
          <w:rFonts w:ascii="Arial Narrow" w:hAnsi="Arial Narrow"/>
          <w:sz w:val="22"/>
          <w:szCs w:val="22"/>
          <w:lang w:eastAsia="en-US"/>
        </w:rPr>
        <w:t>).</w:t>
      </w:r>
    </w:p>
    <w:p w14:paraId="65F11950" w14:textId="77777777" w:rsidR="0063600F" w:rsidRPr="00667D86" w:rsidRDefault="0063600F" w:rsidP="0063600F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6D65090C" w14:textId="77777777" w:rsidR="00733992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redávajúceho vybraná ako ponuka úspešného uchádzača v súlade s podmienkami uvedenými v súťažných podkladoch verejného obstarávania. Na základe tejto skutočnosti a predloženej ponuky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redávajúceho sa </w:t>
      </w:r>
      <w:r w:rsidR="0046083E" w:rsidRPr="0040347E">
        <w:rPr>
          <w:rFonts w:ascii="Arial Narrow" w:hAnsi="Arial Narrow"/>
          <w:sz w:val="22"/>
          <w:szCs w:val="22"/>
          <w:lang w:val="sk-SK" w:eastAsia="en-US"/>
        </w:rPr>
        <w:t>Z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14:paraId="5818FC48" w14:textId="77777777" w:rsidR="0063600F" w:rsidRDefault="0063600F" w:rsidP="0063600F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14:paraId="519337C9" w14:textId="77777777" w:rsidR="00733992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14:paraId="17D00DDD" w14:textId="77777777" w:rsidR="0063600F" w:rsidRDefault="0063600F" w:rsidP="0063600F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23B083B8" w14:textId="77777777" w:rsidR="00733992" w:rsidRPr="003F67F5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14:paraId="45B9F8AB" w14:textId="77777777" w:rsidR="0063600F" w:rsidRDefault="0063600F" w:rsidP="0063600F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A859543" w14:textId="77777777" w:rsidR="00733992" w:rsidRPr="00FF4C12" w:rsidRDefault="00733992" w:rsidP="00AF60CE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Základným účelom tejto Dohody je v súlade s výsledkom </w:t>
      </w:r>
      <w:r>
        <w:rPr>
          <w:rFonts w:ascii="Arial Narrow" w:hAnsi="Arial Narrow"/>
          <w:bCs/>
          <w:iCs/>
          <w:sz w:val="22"/>
          <w:szCs w:val="22"/>
        </w:rPr>
        <w:t xml:space="preserve">verejného </w:t>
      </w:r>
      <w:r w:rsidRPr="00FF4C12">
        <w:rPr>
          <w:rFonts w:ascii="Arial Narrow" w:hAnsi="Arial Narrow"/>
          <w:bCs/>
          <w:iCs/>
          <w:sz w:val="22"/>
          <w:szCs w:val="22"/>
        </w:rPr>
        <w:t>obstarávania zabezpeč</w:t>
      </w:r>
      <w:r w:rsidR="00C36DBC" w:rsidRPr="00FF4C12">
        <w:rPr>
          <w:rFonts w:ascii="Arial Narrow" w:hAnsi="Arial Narrow"/>
          <w:bCs/>
          <w:iCs/>
          <w:sz w:val="22"/>
          <w:szCs w:val="22"/>
        </w:rPr>
        <w:t>iť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>najmä kúp</w:t>
      </w:r>
      <w:r w:rsidR="00C36DBC" w:rsidRPr="00FF4C12">
        <w:rPr>
          <w:rFonts w:ascii="Arial Narrow" w:hAnsi="Arial Narrow"/>
          <w:bCs/>
          <w:iCs/>
          <w:sz w:val="22"/>
          <w:szCs w:val="22"/>
        </w:rPr>
        <w:t>u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 xml:space="preserve">, dopravu na miesto určenia, montáž, inštalovanie, sprevádzkovanie Tovaru, odskúšanie Tovaru,  dodanie príslušnej dokumentácie, zaškolenie obsluhy </w:t>
      </w:r>
      <w:r w:rsidRPr="00FF4C12">
        <w:rPr>
          <w:rFonts w:ascii="Arial Narrow" w:hAnsi="Arial Narrow"/>
          <w:bCs/>
          <w:iCs/>
          <w:sz w:val="22"/>
          <w:szCs w:val="22"/>
        </w:rPr>
        <w:t>(tak ako je tento pojem zadefinovaný nižšie v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 xml:space="preserve"> čl. I, </w:t>
      </w:r>
      <w:r w:rsidRPr="00FF4C12">
        <w:rPr>
          <w:rFonts w:ascii="Arial Narrow" w:hAnsi="Arial Narrow"/>
          <w:bCs/>
          <w:iCs/>
          <w:sz w:val="22"/>
          <w:szCs w:val="22"/>
        </w:rPr>
        <w:t>bode 1.1.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>, čl. II. bodoch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2.1.</w:t>
      </w:r>
      <w:r w:rsidR="003C524F">
        <w:rPr>
          <w:rFonts w:ascii="Arial Narrow" w:hAnsi="Arial Narrow"/>
          <w:bCs/>
          <w:iCs/>
          <w:sz w:val="22"/>
          <w:szCs w:val="22"/>
        </w:rPr>
        <w:t xml:space="preserve"> až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 w:rsidR="003C524F">
        <w:rPr>
          <w:rFonts w:ascii="Arial Narrow" w:hAnsi="Arial Narrow"/>
          <w:bCs/>
          <w:iCs/>
          <w:sz w:val="22"/>
          <w:szCs w:val="22"/>
        </w:rPr>
        <w:t>4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a Prílohy č. 1B, resp. 1.A tejto </w:t>
      </w:r>
      <w:r w:rsidRPr="00FF4C12">
        <w:rPr>
          <w:rFonts w:ascii="Arial Narrow" w:hAnsi="Arial Narrow"/>
          <w:bCs/>
          <w:iCs/>
          <w:sz w:val="22"/>
          <w:szCs w:val="22"/>
        </w:rPr>
        <w:t>Dohody), ktorý bude v súlade s touto Dohodou a</w:t>
      </w:r>
      <w:r w:rsidR="001A6112">
        <w:rPr>
          <w:rFonts w:ascii="Arial Narrow" w:hAnsi="Arial Narrow"/>
          <w:bCs/>
          <w:iCs/>
          <w:sz w:val="22"/>
          <w:szCs w:val="22"/>
        </w:rPr>
        <w:t> Kúpnymi zmluvami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kupovať Kupujúci od Predávajúceho.</w:t>
      </w:r>
    </w:p>
    <w:p w14:paraId="41BBD659" w14:textId="77777777" w:rsidR="00C770F7" w:rsidRPr="00FF4C12" w:rsidRDefault="00C770F7" w:rsidP="00C770F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5E1AF836" w14:textId="77777777" w:rsidR="0063600F" w:rsidRDefault="0063600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BB10E53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</w:t>
      </w:r>
    </w:p>
    <w:p w14:paraId="627F76C5" w14:textId="77777777" w:rsidR="00E025C5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 xml:space="preserve">RÁMCOVEJ </w:t>
      </w:r>
      <w:r w:rsidRPr="0060143A">
        <w:rPr>
          <w:rFonts w:ascii="Arial Narrow" w:hAnsi="Arial Narrow"/>
          <w:b/>
          <w:sz w:val="22"/>
          <w:szCs w:val="22"/>
        </w:rPr>
        <w:t>DOHODY</w:t>
      </w:r>
    </w:p>
    <w:p w14:paraId="4EFC3DA1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DD53011" w14:textId="69DFF371" w:rsidR="0063600F" w:rsidRDefault="00733992" w:rsidP="00AF60CE">
      <w:pPr>
        <w:pStyle w:val="Zarkazkladnhotextu2"/>
        <w:numPr>
          <w:ilvl w:val="1"/>
          <w:numId w:val="28"/>
        </w:numPr>
        <w:spacing w:before="120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12522F">
        <w:rPr>
          <w:rFonts w:ascii="Arial Narrow" w:hAnsi="Arial Narrow"/>
          <w:sz w:val="22"/>
          <w:szCs w:val="22"/>
        </w:rPr>
        <w:t>je</w:t>
      </w:r>
      <w:r w:rsidR="0063600F">
        <w:rPr>
          <w:rFonts w:ascii="Arial Narrow" w:hAnsi="Arial Narrow"/>
          <w:sz w:val="22"/>
          <w:szCs w:val="22"/>
        </w:rPr>
        <w:t xml:space="preserve"> stanovenie podmienok nákupu a</w:t>
      </w:r>
      <w:r w:rsidR="002E5295">
        <w:rPr>
          <w:rFonts w:ascii="Arial Narrow" w:hAnsi="Arial Narrow"/>
          <w:sz w:val="22"/>
          <w:szCs w:val="22"/>
        </w:rPr>
        <w:t> </w:t>
      </w:r>
      <w:r w:rsidR="0063600F">
        <w:rPr>
          <w:rFonts w:ascii="Arial Narrow" w:hAnsi="Arial Narrow"/>
          <w:sz w:val="22"/>
          <w:szCs w:val="22"/>
        </w:rPr>
        <w:t>predaja</w:t>
      </w:r>
      <w:r w:rsidR="002E5295">
        <w:rPr>
          <w:rFonts w:ascii="Arial Narrow" w:hAnsi="Arial Narrow"/>
          <w:sz w:val="22"/>
          <w:szCs w:val="22"/>
        </w:rPr>
        <w:t xml:space="preserve">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výhradbne nového </w:t>
      </w:r>
      <w:r w:rsidR="002E5295">
        <w:rPr>
          <w:rFonts w:ascii="Arial Narrow" w:hAnsi="Arial Narrow"/>
          <w:sz w:val="22"/>
          <w:szCs w:val="22"/>
        </w:rPr>
        <w:t xml:space="preserve">predmetu </w:t>
      </w:r>
      <w:r w:rsidR="002E5295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2E5295" w:rsidRPr="00224ECA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(Kupujúci bude jeho prvým užívateľom) </w:t>
      </w:r>
      <w:r w:rsidR="002E5295" w:rsidRPr="00224ECA">
        <w:rPr>
          <w:rFonts w:ascii="Arial Narrow" w:hAnsi="Arial Narrow" w:cs="Arial"/>
          <w:noProof w:val="0"/>
          <w:sz w:val="22"/>
          <w:szCs w:val="22"/>
          <w:highlight w:val="yellow"/>
        </w:rPr>
        <w:t>„</w:t>
      </w:r>
      <w:bookmarkStart w:id="1" w:name="_Hlk519951137"/>
      <w:r w:rsidR="001A6112" w:rsidRPr="00224ECA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>Motocykle v policajnom prevedení</w:t>
      </w:r>
      <w:r w:rsidR="00393B60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 xml:space="preserve"> </w:t>
      </w:r>
      <w:r w:rsidR="001A6112" w:rsidRPr="00224ECA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 xml:space="preserve">typu A/ Motocykle v policajnom prevedení typu B </w:t>
      </w:r>
      <w:r w:rsidR="000E5E09" w:rsidRPr="00224ECA">
        <w:rPr>
          <w:rFonts w:ascii="Arial Narrow" w:hAnsi="Arial Narrow" w:cs="Arial"/>
          <w:noProof w:val="0"/>
          <w:sz w:val="22"/>
          <w:szCs w:val="22"/>
          <w:highlight w:val="yellow"/>
        </w:rPr>
        <w:t>“</w:t>
      </w:r>
      <w:r w:rsidR="000E5E09" w:rsidRPr="002B3EB4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 xml:space="preserve"> </w:t>
      </w:r>
      <w:r w:rsidR="000E5E09"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>(uchádzač vyberie a uvedie podľa toho na ktorú časť predmetu zákazky predkladá ponuku)</w:t>
      </w:r>
      <w:bookmarkEnd w:id="1"/>
      <w:r w:rsidR="000E5E09"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  <w:t xml:space="preserve">, </w:t>
      </w:r>
      <w:r w:rsidR="0063600F">
        <w:rPr>
          <w:rFonts w:ascii="Arial Narrow" w:hAnsi="Arial Narrow"/>
          <w:sz w:val="22"/>
          <w:szCs w:val="22"/>
        </w:rPr>
        <w:t xml:space="preserve">vrátane súvisiacich služieb </w:t>
      </w:r>
      <w:r w:rsidR="0063600F" w:rsidRPr="005947A1">
        <w:rPr>
          <w:rFonts w:ascii="Arial Narrow" w:hAnsi="Arial Narrow"/>
          <w:sz w:val="22"/>
          <w:szCs w:val="22"/>
        </w:rPr>
        <w:t>podľa potrieb Kupujúceho špecifikova</w:t>
      </w:r>
      <w:r w:rsidR="0063600F" w:rsidRPr="00FF4C12">
        <w:rPr>
          <w:rFonts w:ascii="Arial Narrow" w:hAnsi="Arial Narrow"/>
          <w:sz w:val="22"/>
          <w:szCs w:val="22"/>
        </w:rPr>
        <w:t>n</w:t>
      </w:r>
      <w:r w:rsidR="0046083E" w:rsidRPr="00FF4C12">
        <w:rPr>
          <w:rFonts w:ascii="Arial Narrow" w:hAnsi="Arial Narrow"/>
          <w:sz w:val="22"/>
          <w:szCs w:val="22"/>
          <w:lang w:val="sk-SK"/>
        </w:rPr>
        <w:t>ých</w:t>
      </w:r>
      <w:r w:rsidR="0063600F" w:rsidRPr="00FF4C12">
        <w:rPr>
          <w:rFonts w:ascii="Arial Narrow" w:hAnsi="Arial Narrow"/>
          <w:sz w:val="22"/>
          <w:szCs w:val="22"/>
        </w:rPr>
        <w:t xml:space="preserve"> </w:t>
      </w:r>
      <w:r w:rsidR="0063600F" w:rsidRPr="005947A1">
        <w:rPr>
          <w:rFonts w:ascii="Arial Narrow" w:hAnsi="Arial Narrow"/>
          <w:sz w:val="22"/>
          <w:szCs w:val="22"/>
        </w:rPr>
        <w:t xml:space="preserve">v Prílohe č.1 tejto Dohody (ďalej len </w:t>
      </w:r>
      <w:r w:rsidR="0063600F" w:rsidRPr="005947A1">
        <w:rPr>
          <w:rFonts w:ascii="Arial Narrow" w:hAnsi="Arial Narrow"/>
          <w:b/>
          <w:sz w:val="22"/>
          <w:szCs w:val="22"/>
        </w:rPr>
        <w:t>„Tovar“</w:t>
      </w:r>
      <w:r w:rsidR="0063600F" w:rsidRPr="005947A1">
        <w:rPr>
          <w:rFonts w:ascii="Arial Narrow" w:hAnsi="Arial Narrow"/>
          <w:sz w:val="22"/>
          <w:szCs w:val="22"/>
        </w:rPr>
        <w:t>)</w:t>
      </w:r>
      <w:r w:rsidR="0063600F">
        <w:rPr>
          <w:rFonts w:ascii="Arial Narrow" w:hAnsi="Arial Narrow"/>
          <w:sz w:val="22"/>
          <w:szCs w:val="22"/>
        </w:rPr>
        <w:t xml:space="preserve">. </w:t>
      </w:r>
    </w:p>
    <w:p w14:paraId="36A1C934" w14:textId="77777777" w:rsidR="003C3161" w:rsidRPr="003C3161" w:rsidRDefault="002B3EB4" w:rsidP="00AF60CE">
      <w:pPr>
        <w:pStyle w:val="Zarkazkladnhotextu2"/>
        <w:numPr>
          <w:ilvl w:val="1"/>
          <w:numId w:val="28"/>
        </w:numPr>
        <w:spacing w:before="120"/>
        <w:rPr>
          <w:rFonts w:ascii="Arial Narrow" w:hAnsi="Arial Narrow"/>
          <w:sz w:val="22"/>
          <w:szCs w:val="22"/>
        </w:rPr>
      </w:pPr>
      <w:r w:rsidRPr="003C3161">
        <w:rPr>
          <w:rFonts w:ascii="Arial Narrow" w:hAnsi="Arial Narrow"/>
          <w:sz w:val="22"/>
          <w:szCs w:val="22"/>
        </w:rPr>
        <w:t xml:space="preserve">Zmluvné strany sa dohodli, že </w:t>
      </w:r>
      <w:r w:rsidR="003C3161" w:rsidRPr="003C3161">
        <w:rPr>
          <w:rFonts w:ascii="Arial Narrow" w:hAnsi="Arial Narrow"/>
          <w:sz w:val="22"/>
          <w:szCs w:val="22"/>
        </w:rPr>
        <w:t xml:space="preserve">za účelom kúpy Tovaru podľa tejto Dohody uzatvoria Kúpnu zmluvu podľa ustanovení § 409 a nasl. Obchodného zákonníka, v ktorej budú špecifikované všetky detaily kúpy Tovaru (ďalej len „Kúpna zmluva“). </w:t>
      </w:r>
    </w:p>
    <w:p w14:paraId="77B09F3D" w14:textId="77777777" w:rsidR="002B3EB4" w:rsidRPr="00FF4C12" w:rsidRDefault="002B3EB4" w:rsidP="002B3EB4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4DD9CEB6" w14:textId="77777777" w:rsidR="002B3EB4" w:rsidRDefault="002B3EB4" w:rsidP="00AF60CE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Predávajúci sa zaväzuje dodávať za podmienok stanovených touto Dohodou a príslušnou </w:t>
      </w:r>
      <w:r w:rsidR="003C3161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 podľa tejto Dohody Kupujúcemu Tovar a Kupujúci sa zaväzuje Tovar prevziať a zaplatiť kúpnu cenu dohodnutú v súlade s podmienkami Dohody a príslušnej </w:t>
      </w:r>
      <w:r w:rsidR="003C3161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37DBF728" w14:textId="77777777" w:rsidR="004D6F47" w:rsidRDefault="004D6F47" w:rsidP="004D6F47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14:paraId="0CA5879C" w14:textId="77777777" w:rsidR="00C01120" w:rsidRDefault="00C01120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4550297D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II</w:t>
      </w:r>
    </w:p>
    <w:p w14:paraId="2F5474A2" w14:textId="77777777" w:rsidR="00E025C5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TOVAR, </w:t>
      </w:r>
      <w:r w:rsidR="007A5FAB">
        <w:rPr>
          <w:rFonts w:ascii="Arial Narrow" w:hAnsi="Arial Narrow"/>
          <w:b/>
          <w:sz w:val="22"/>
          <w:szCs w:val="22"/>
        </w:rPr>
        <w:t>KÚPNA ZMLUVA</w:t>
      </w:r>
    </w:p>
    <w:p w14:paraId="560B249F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0488C354" w14:textId="77777777" w:rsidR="00E025C5" w:rsidRDefault="00E025C5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bookmarkStart w:id="2" w:name="_Hlk519952393"/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14:paraId="0DBA1FA5" w14:textId="77777777" w:rsidR="00A7263A" w:rsidRPr="00FF4C12" w:rsidRDefault="00A7263A" w:rsidP="00A7263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bookmarkEnd w:id="2"/>
    <w:p w14:paraId="385CC446" w14:textId="77777777" w:rsidR="007752EE" w:rsidRPr="00FF4C12" w:rsidRDefault="007752EE" w:rsidP="00AF60CE">
      <w:pPr>
        <w:pStyle w:val="Default"/>
        <w:numPr>
          <w:ilvl w:val="1"/>
          <w:numId w:val="14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V prípade, že dodávaný </w:t>
      </w:r>
      <w:r w:rsidR="00036092" w:rsidRPr="00FF4C12">
        <w:rPr>
          <w:rFonts w:ascii="Arial Narrow" w:hAnsi="Arial Narrow"/>
          <w:color w:val="auto"/>
          <w:sz w:val="22"/>
          <w:szCs w:val="22"/>
        </w:rPr>
        <w:t>T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ovar požadovaný Kupujúcim v zmysle prílohy č.1.A tejto Dohody nie je v kvalitatívnych parametroch zhodný v celom rozsahu počas plnenia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 Ponukou Predávajúceho podľa prílohy č.1.B tejto Dohody, má Kupujúci právo v prípade, že je to pre neho </w:t>
      </w:r>
      <w:r w:rsidRPr="00FF4C12">
        <w:rPr>
          <w:rFonts w:ascii="Arial Narrow" w:hAnsi="Arial Narrow"/>
          <w:color w:val="auto"/>
          <w:sz w:val="22"/>
          <w:szCs w:val="22"/>
        </w:rPr>
        <w:lastRenderedPageBreak/>
        <w:t xml:space="preserve">výhodnejšie, požadovať od Predávajúceho dodanie Tovaru v kvalitatívnych parametroch podľa prílohy č.1.A tejto Dohody v rozsahu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14:paraId="59E28845" w14:textId="77777777" w:rsidR="007752EE" w:rsidRPr="00FF4C12" w:rsidRDefault="007752EE" w:rsidP="00A7263A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 </w:t>
      </w:r>
    </w:p>
    <w:p w14:paraId="6292ACE9" w14:textId="77777777" w:rsidR="009F1F82" w:rsidRPr="00FF4C12" w:rsidRDefault="009F1F82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 w:rsidR="009A32D5">
        <w:rPr>
          <w:rFonts w:ascii="Arial Narrow" w:hAnsi="Arial Narrow" w:cs="Arial"/>
          <w:sz w:val="22"/>
          <w:szCs w:val="22"/>
          <w:lang w:val="sk-SK"/>
        </w:rPr>
        <w:t>Kúpnej zmluvy</w:t>
      </w:r>
      <w:r w:rsidRPr="00FF4C12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ponúknuť takýto nový Tovar Kupujúcemu ako zmenené plnenie za rovnakých podmienok ako boli uvedené v Ponuke</w:t>
      </w:r>
      <w:r w:rsidRPr="00FF4C12">
        <w:rPr>
          <w:rFonts w:ascii="Arial Narrow" w:hAnsi="Arial Narrow" w:cs="Arial"/>
          <w:sz w:val="22"/>
          <w:szCs w:val="22"/>
          <w:lang w:val="sk-SK"/>
        </w:rPr>
        <w:t>.</w:t>
      </w:r>
    </w:p>
    <w:p w14:paraId="30004B6D" w14:textId="77777777" w:rsidR="009F1F82" w:rsidRPr="00FF4C12" w:rsidRDefault="009F1F82" w:rsidP="009F1F82">
      <w:pPr>
        <w:pStyle w:val="Odsekzoznamu"/>
        <w:rPr>
          <w:rFonts w:ascii="Arial Narrow" w:hAnsi="Arial Narrow"/>
          <w:sz w:val="22"/>
          <w:szCs w:val="22"/>
        </w:rPr>
      </w:pPr>
    </w:p>
    <w:p w14:paraId="165A53D7" w14:textId="77777777" w:rsidR="00585B18" w:rsidRPr="00FF4C12" w:rsidRDefault="007752EE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</w:t>
      </w:r>
      <w:r w:rsidR="009A32D5">
        <w:rPr>
          <w:rFonts w:ascii="Arial Narrow" w:hAnsi="Arial Narrow"/>
          <w:sz w:val="22"/>
          <w:szCs w:val="22"/>
          <w:lang w:val="sk-SK"/>
        </w:rPr>
        <w:t>Kúpne zmluvy</w:t>
      </w:r>
      <w:r w:rsidRPr="00FF4C12">
        <w:rPr>
          <w:rFonts w:ascii="Arial Narrow" w:hAnsi="Arial Narrow"/>
          <w:sz w:val="22"/>
          <w:szCs w:val="22"/>
        </w:rPr>
        <w:t xml:space="preserve"> </w:t>
      </w:r>
      <w:r w:rsidR="009A32D5">
        <w:rPr>
          <w:rFonts w:ascii="Arial Narrow" w:hAnsi="Arial Narrow"/>
          <w:sz w:val="22"/>
          <w:szCs w:val="22"/>
          <w:lang w:val="sk-SK"/>
        </w:rPr>
        <w:t>uzatvorené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</w:t>
      </w:r>
      <w:r w:rsidR="009A32D5">
        <w:rPr>
          <w:rFonts w:ascii="Arial Narrow" w:hAnsi="Arial Narrow"/>
          <w:sz w:val="22"/>
          <w:szCs w:val="22"/>
          <w:lang w:val="sk-SK"/>
        </w:rPr>
        <w:t> Kúpnej zmluve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bude určená aj maximálna cena celkom za Tovar kupovaný na základe príslušnej </w:t>
      </w:r>
      <w:r w:rsidR="009A32D5">
        <w:rPr>
          <w:rFonts w:ascii="Arial Narrow" w:hAnsi="Arial Narrow"/>
          <w:sz w:val="22"/>
          <w:szCs w:val="22"/>
          <w:lang w:val="sk-SK"/>
        </w:rPr>
        <w:t>Kúpnej zmluvy</w:t>
      </w:r>
      <w:r w:rsidRPr="00FF4C12">
        <w:rPr>
          <w:rFonts w:ascii="Arial Narrow" w:hAnsi="Arial Narrow"/>
          <w:sz w:val="22"/>
          <w:szCs w:val="22"/>
          <w:lang w:val="sk-SK"/>
        </w:rPr>
        <w:t>.</w:t>
      </w:r>
    </w:p>
    <w:p w14:paraId="224F1E46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III</w:t>
      </w:r>
    </w:p>
    <w:p w14:paraId="50491BA0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CENA</w:t>
      </w:r>
    </w:p>
    <w:p w14:paraId="1FB5ABCF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</w:rPr>
      </w:pPr>
    </w:p>
    <w:p w14:paraId="178CE025" w14:textId="13704AD6" w:rsidR="00623D4A" w:rsidRPr="00FF4C12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Maximáln</w:t>
      </w:r>
      <w:r w:rsidR="00B01D5C" w:rsidRPr="00FF4C12">
        <w:rPr>
          <w:rFonts w:ascii="Arial Narrow" w:hAnsi="Arial Narrow"/>
          <w:sz w:val="22"/>
          <w:szCs w:val="22"/>
        </w:rPr>
        <w:t xml:space="preserve">a cena celkom za </w:t>
      </w:r>
      <w:r w:rsidR="00562FB3">
        <w:rPr>
          <w:rFonts w:ascii="Arial Narrow" w:hAnsi="Arial Narrow"/>
          <w:sz w:val="22"/>
          <w:szCs w:val="22"/>
        </w:rPr>
        <w:t>Tovar</w:t>
      </w:r>
      <w:r w:rsidR="00B01D5C" w:rsidRPr="00FF4C12">
        <w:rPr>
          <w:rFonts w:ascii="Arial Narrow" w:hAnsi="Arial Narrow"/>
          <w:sz w:val="22"/>
          <w:szCs w:val="22"/>
        </w:rPr>
        <w:t xml:space="preserve"> je Zmluvnými stranami dohodnutá vo výške maximálne ________ EUR bez DPH (slovom __________________ eur bez DPH); teda ________ EUR vrátane DPH (slovom ___________________ eur vrátane DPH)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Celková cena</w:t>
      </w:r>
      <w:r w:rsidR="00B01D5C" w:rsidRPr="00FF4C12">
        <w:rPr>
          <w:rFonts w:ascii="Arial Narrow" w:hAnsi="Arial Narrow"/>
          <w:sz w:val="22"/>
          <w:szCs w:val="22"/>
        </w:rPr>
        <w:t>“). Podrobná špecifikácia ceny podľa jednotlivých položiek je uvedená v štruktúrovanom rozpočte ceny, ktorý tvorí Prílohu č. 2 tejto Dohody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Cena</w:t>
      </w:r>
      <w:r w:rsidR="00B01D5C" w:rsidRPr="00FF4C12">
        <w:rPr>
          <w:rFonts w:ascii="Arial Narrow" w:hAnsi="Arial Narrow"/>
          <w:sz w:val="22"/>
          <w:szCs w:val="22"/>
        </w:rPr>
        <w:t>“).</w:t>
      </w:r>
      <w:r w:rsidR="000056DD" w:rsidRPr="00FF4C12">
        <w:rPr>
          <w:rFonts w:ascii="Arial Narrow" w:hAnsi="Arial Narrow"/>
          <w:sz w:val="22"/>
          <w:szCs w:val="22"/>
        </w:rPr>
        <w:t xml:space="preserve"> </w:t>
      </w:r>
      <w:r w:rsidR="00BD394C" w:rsidRPr="00FF4C12">
        <w:rPr>
          <w:rFonts w:ascii="Arial Narrow" w:hAnsi="Arial Narrow"/>
          <w:sz w:val="22"/>
          <w:szCs w:val="22"/>
        </w:rPr>
        <w:tab/>
      </w:r>
    </w:p>
    <w:p w14:paraId="127FAAE9" w14:textId="77777777"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46CC5A5A" w14:textId="77777777" w:rsidR="007404B5" w:rsidRPr="00FF4C12" w:rsidRDefault="007404B5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Celková cena,  ako aj Ceny za Tovar musia byť stanovené v zmysle zákona Národnej rady Slovenskej republiky č. 18/1996 Z. z. o cenách v znení neskorších predpisov </w:t>
      </w:r>
      <w:bookmarkStart w:id="3" w:name="_Hlk519952605"/>
      <w:r w:rsidRPr="00FF4C12">
        <w:rPr>
          <w:rFonts w:ascii="Arial Narrow" w:hAnsi="Arial Narrow"/>
          <w:sz w:val="22"/>
          <w:szCs w:val="22"/>
        </w:rPr>
        <w:t>(ďalej len „Zákon o cenách“)</w:t>
      </w:r>
      <w:bookmarkEnd w:id="3"/>
      <w:r w:rsidRPr="00FF4C12">
        <w:rPr>
          <w:rFonts w:ascii="Arial Narrow" w:hAnsi="Arial Narrow"/>
          <w:sz w:val="22"/>
          <w:szCs w:val="22"/>
        </w:rPr>
        <w:t xml:space="preserve"> a vyhlášky Ministerstva financií Slovenskej republiky č. 87/1996 Z. z., ktorou sa vykonáva Zákon o cenách.</w:t>
      </w:r>
    </w:p>
    <w:p w14:paraId="28B300E5" w14:textId="77777777" w:rsidR="007404B5" w:rsidRPr="00FF4C12" w:rsidRDefault="007404B5" w:rsidP="007404B5">
      <w:pPr>
        <w:pStyle w:val="Odsekzoznamu"/>
        <w:rPr>
          <w:rFonts w:ascii="Arial Narrow" w:hAnsi="Arial Narrow"/>
          <w:sz w:val="22"/>
          <w:szCs w:val="22"/>
        </w:rPr>
      </w:pPr>
    </w:p>
    <w:p w14:paraId="76360EA1" w14:textId="28C6DFDE" w:rsidR="00623D4A" w:rsidRPr="00FF4C12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 dodávkou Tovaru </w:t>
      </w:r>
      <w:r w:rsidR="00785299" w:rsidRPr="00FF4C12">
        <w:rPr>
          <w:rFonts w:ascii="Arial Narrow" w:hAnsi="Arial Narrow"/>
          <w:sz w:val="22"/>
          <w:szCs w:val="22"/>
        </w:rPr>
        <w:t xml:space="preserve">a to </w:t>
      </w:r>
      <w:r w:rsidRPr="00FF4C12">
        <w:rPr>
          <w:rFonts w:ascii="Arial Narrow" w:hAnsi="Arial Narrow"/>
          <w:sz w:val="22"/>
          <w:szCs w:val="22"/>
        </w:rPr>
        <w:t>najmä náklady za Tovar,</w:t>
      </w:r>
      <w:r w:rsidR="001B0D44" w:rsidRPr="00FF4C12">
        <w:rPr>
          <w:rFonts w:ascii="Arial Narrow" w:hAnsi="Arial Narrow"/>
          <w:sz w:val="22"/>
          <w:szCs w:val="22"/>
        </w:rPr>
        <w:t xml:space="preserve"> </w:t>
      </w:r>
      <w:r w:rsidR="001B0D44" w:rsidRPr="0019761D">
        <w:rPr>
          <w:rFonts w:ascii="Arial Narrow" w:hAnsi="Arial Narrow"/>
          <w:sz w:val="22"/>
          <w:szCs w:val="22"/>
        </w:rPr>
        <w:t>náklady na obalovú techniku a balenie Tovaru,</w:t>
      </w:r>
      <w:r w:rsidRPr="0019761D">
        <w:rPr>
          <w:rFonts w:ascii="Arial Narrow" w:hAnsi="Arial Narrow"/>
          <w:sz w:val="22"/>
          <w:szCs w:val="22"/>
        </w:rPr>
        <w:t xml:space="preserve"> na obstaranie Tovaru, dovozné clá, </w:t>
      </w:r>
      <w:r w:rsidR="00870801" w:rsidRPr="0019761D">
        <w:rPr>
          <w:rFonts w:ascii="Arial Narrow" w:hAnsi="Arial Narrow"/>
          <w:sz w:val="22"/>
          <w:szCs w:val="22"/>
        </w:rPr>
        <w:t xml:space="preserve">poistenie, </w:t>
      </w:r>
      <w:r w:rsidRPr="0019761D">
        <w:rPr>
          <w:rFonts w:ascii="Arial Narrow" w:hAnsi="Arial Narrow"/>
          <w:sz w:val="22"/>
          <w:szCs w:val="22"/>
        </w:rPr>
        <w:t xml:space="preserve">dopravu na miesto dodania, </w:t>
      </w:r>
      <w:r w:rsidR="00E853C7" w:rsidRPr="0019761D">
        <w:rPr>
          <w:rFonts w:ascii="Arial Narrow" w:hAnsi="Arial Narrow"/>
          <w:sz w:val="22"/>
          <w:szCs w:val="22"/>
        </w:rPr>
        <w:t xml:space="preserve">náklady na </w:t>
      </w:r>
      <w:r w:rsidR="00E853C7" w:rsidRPr="0019761D">
        <w:rPr>
          <w:rFonts w:ascii="Arial Narrow" w:hAnsi="Arial Narrow"/>
          <w:bCs/>
          <w:iCs/>
          <w:sz w:val="22"/>
          <w:szCs w:val="22"/>
        </w:rPr>
        <w:t>montáž, inštalovanie, sprevádzkovanie Tovaru, odskúšanie Tovaru,  dodanie príslušnej dokumentácie, zaškolenie obsluhy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ako aj 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>náklady na predpredajný servis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 a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náklady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súvisiace so zabezpečením 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>servisn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ých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činnost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í</w:t>
      </w:r>
      <w:r w:rsidR="00BE226E">
        <w:rPr>
          <w:rFonts w:ascii="Arial Narrow" w:hAnsi="Arial Narrow"/>
          <w:bCs/>
          <w:iCs/>
          <w:sz w:val="22"/>
          <w:szCs w:val="22"/>
        </w:rPr>
        <w:t xml:space="preserve"> v rámci záruky</w:t>
      </w:r>
      <w:r w:rsidRPr="00FF4C12">
        <w:rPr>
          <w:rFonts w:ascii="Arial Narrow" w:hAnsi="Arial Narrow"/>
          <w:sz w:val="22"/>
          <w:szCs w:val="22"/>
        </w:rPr>
        <w:t>) a primeraný zisk Predávajúceho.</w:t>
      </w:r>
    </w:p>
    <w:p w14:paraId="12DC3498" w14:textId="77777777" w:rsidR="008E7940" w:rsidRPr="00FF4C12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4DA79AC" w14:textId="77777777" w:rsidR="00623D4A" w:rsidRPr="002E055D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60143A">
        <w:rPr>
          <w:rFonts w:ascii="Arial Narrow" w:hAnsi="Arial Narrow"/>
          <w:sz w:val="22"/>
          <w:szCs w:val="22"/>
        </w:rPr>
        <w:t>ena za Tovary musí byť stanovená v mene EUR. K fakturovanej Cene bude vždy pripočítaná DPH stanovená v súlade s</w:t>
      </w:r>
      <w:r w:rsidR="00466180">
        <w:rPr>
          <w:rFonts w:ascii="Arial Narrow" w:hAnsi="Arial Narrow"/>
          <w:sz w:val="22"/>
          <w:szCs w:val="22"/>
        </w:rPr>
        <w:t xml:space="preserve"> platnými</w:t>
      </w:r>
      <w:r w:rsidR="00785299">
        <w:rPr>
          <w:rFonts w:ascii="Arial Narrow" w:hAnsi="Arial Narrow"/>
          <w:sz w:val="22"/>
          <w:szCs w:val="22"/>
        </w:rPr>
        <w:t xml:space="preserve"> právnymi predpismi platnými na území SR</w:t>
      </w:r>
      <w:r w:rsidRPr="0060143A">
        <w:rPr>
          <w:rFonts w:ascii="Arial Narrow" w:hAnsi="Arial Narrow"/>
          <w:sz w:val="22"/>
          <w:szCs w:val="22"/>
        </w:rPr>
        <w:t xml:space="preserve"> v čase dodania Tovaru.</w:t>
      </w:r>
      <w:r w:rsidR="00785299">
        <w:rPr>
          <w:rFonts w:ascii="Arial Narrow" w:hAnsi="Arial Narrow"/>
          <w:sz w:val="22"/>
          <w:szCs w:val="22"/>
        </w:rPr>
        <w:t xml:space="preserve"> </w:t>
      </w:r>
    </w:p>
    <w:p w14:paraId="6C7A75C7" w14:textId="77777777"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1053946" w14:textId="77777777" w:rsidR="006135F0" w:rsidRDefault="006135F0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>Predávajúci prehlasuje, že Tovar poskytuje Kupujúcemu za najlepších/najvýhodnejších podmienok, aké sa poskytujú na relevantnom trhu</w:t>
      </w:r>
      <w:r w:rsidRPr="00846755">
        <w:rPr>
          <w:rFonts w:ascii="Arial Narrow" w:hAnsi="Arial Narrow"/>
          <w:sz w:val="22"/>
          <w:szCs w:val="22"/>
        </w:rPr>
        <w:t>.</w:t>
      </w:r>
    </w:p>
    <w:p w14:paraId="3072EE26" w14:textId="77777777" w:rsidR="00EB6ABB" w:rsidRPr="00FF4C12" w:rsidRDefault="00EB6ABB" w:rsidP="00EB6ABB">
      <w:pPr>
        <w:pStyle w:val="Odsekzoznamu"/>
        <w:rPr>
          <w:rFonts w:ascii="Arial Narrow" w:hAnsi="Arial Narrow"/>
          <w:sz w:val="22"/>
          <w:szCs w:val="22"/>
        </w:rPr>
      </w:pPr>
    </w:p>
    <w:p w14:paraId="4426F8BA" w14:textId="77777777" w:rsidR="00EB6ABB" w:rsidRPr="00FF4C12" w:rsidRDefault="00EB6ABB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  <w:tab w:val="num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Ak v čase uzatvorenia Dohody je Predávajúci neplatiteľom DPH, v prípade zmeny postavenia na platiteľa DPH Predávajúci vyhlasuje, že ním predložená kontraktačná cena je konečná a nemenná a bude považovaná na úrovni s DPH.</w:t>
      </w:r>
    </w:p>
    <w:p w14:paraId="2620D801" w14:textId="77777777" w:rsidR="008E7940" w:rsidRDefault="008E7940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50B6F6F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IV</w:t>
      </w:r>
    </w:p>
    <w:p w14:paraId="32BEE3B2" w14:textId="77777777" w:rsidR="00623D4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PREDPOKLADANÉ MNOŽSTVO PREDMETU DOHODY</w:t>
      </w:r>
    </w:p>
    <w:p w14:paraId="6031EC7E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64A8CE4" w14:textId="62111CC1" w:rsidR="00623D4A" w:rsidRDefault="00623D4A" w:rsidP="00AF60C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 w:rsidR="00FC124A">
        <w:rPr>
          <w:rFonts w:ascii="Arial Narrow" w:hAnsi="Arial Narrow"/>
          <w:sz w:val="22"/>
          <w:szCs w:val="22"/>
        </w:rPr>
        <w:t>a</w:t>
      </w:r>
      <w:r w:rsidR="00FA309F">
        <w:rPr>
          <w:rFonts w:ascii="Arial Narrow" w:hAnsi="Arial Narrow"/>
          <w:sz w:val="22"/>
          <w:szCs w:val="22"/>
        </w:rPr>
        <w:t> Kúpnymi zmluvami</w:t>
      </w:r>
      <w:r w:rsidR="00FC124A">
        <w:rPr>
          <w:rFonts w:ascii="Arial Narrow" w:hAnsi="Arial Narrow"/>
          <w:sz w:val="22"/>
          <w:szCs w:val="22"/>
        </w:rPr>
        <w:t xml:space="preserve"> je </w:t>
      </w:r>
      <w:r w:rsidRPr="0060143A">
        <w:rPr>
          <w:rFonts w:ascii="Arial Narrow" w:hAnsi="Arial Narrow"/>
          <w:sz w:val="22"/>
          <w:szCs w:val="22"/>
        </w:rPr>
        <w:t>určené v</w:t>
      </w:r>
      <w:r>
        <w:rPr>
          <w:rFonts w:ascii="Arial Narrow" w:hAnsi="Arial Narrow"/>
          <w:sz w:val="22"/>
          <w:szCs w:val="22"/>
        </w:rPr>
        <w:t xml:space="preserve"> OPZ v Prílohe č. 1.A </w:t>
      </w:r>
      <w:r w:rsidR="00993DB1">
        <w:rPr>
          <w:rFonts w:ascii="Arial Narrow" w:hAnsi="Arial Narrow"/>
          <w:sz w:val="22"/>
          <w:szCs w:val="22"/>
        </w:rPr>
        <w:t xml:space="preserve">a v Prílohe č. 2 </w:t>
      </w:r>
      <w:r>
        <w:rPr>
          <w:rFonts w:ascii="Arial Narrow" w:hAnsi="Arial Narrow"/>
          <w:sz w:val="22"/>
          <w:szCs w:val="22"/>
        </w:rPr>
        <w:t>tejto Dohody.</w:t>
      </w:r>
    </w:p>
    <w:p w14:paraId="250BEEFB" w14:textId="77777777" w:rsidR="00FC124A" w:rsidRDefault="00FC124A" w:rsidP="00FC124A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5DBD93E" w14:textId="77777777" w:rsidR="00FC124A" w:rsidRPr="00FF4C12" w:rsidRDefault="00FC124A" w:rsidP="00AF60CE">
      <w:pPr>
        <w:pStyle w:val="Default"/>
        <w:numPr>
          <w:ilvl w:val="1"/>
          <w:numId w:val="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 xml:space="preserve">Kupujúci nie je povinný </w:t>
      </w:r>
      <w:r w:rsidRPr="00FF4C12">
        <w:rPr>
          <w:rFonts w:ascii="Arial Narrow" w:hAnsi="Arial Narrow"/>
          <w:color w:val="auto"/>
          <w:sz w:val="22"/>
          <w:szCs w:val="22"/>
        </w:rPr>
        <w:t>zakúpiť predpokladané množstvo Tovaru, ani vyčerpať predpokladaný finančný objem zákazky podľa čl. III bod 3.</w:t>
      </w:r>
      <w:r w:rsidR="007404B5" w:rsidRPr="00FF4C12">
        <w:rPr>
          <w:rFonts w:ascii="Arial Narrow" w:hAnsi="Arial Narrow"/>
          <w:color w:val="auto"/>
          <w:sz w:val="22"/>
          <w:szCs w:val="22"/>
        </w:rPr>
        <w:t>1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. tejto Dohody. Celkové zakúpené množstvo Tovaru bude závisieť výlučne od potrieb Kupujúceho počas platnosti tejto Dohody. </w:t>
      </w:r>
    </w:p>
    <w:p w14:paraId="6E29F2FE" w14:textId="77777777" w:rsidR="00FC124A" w:rsidRDefault="00FC124A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14:paraId="4F8B282A" w14:textId="77777777" w:rsidR="00393B60" w:rsidRPr="00FF4C12" w:rsidRDefault="00393B60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14:paraId="5A5BE173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lastRenderedPageBreak/>
        <w:t>Čl. V</w:t>
      </w:r>
    </w:p>
    <w:p w14:paraId="11E4D744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DOBA PLATNOSTI  DOHODY</w:t>
      </w:r>
    </w:p>
    <w:p w14:paraId="1323010E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0EC3626" w14:textId="77777777" w:rsidR="00623D4A" w:rsidRPr="00FF4C12" w:rsidRDefault="007404B5" w:rsidP="007404B5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FF4C12">
        <w:rPr>
          <w:rFonts w:ascii="Arial Narrow" w:hAnsi="Arial Narrow"/>
          <w:bCs/>
          <w:iCs/>
          <w:sz w:val="22"/>
          <w:szCs w:val="22"/>
        </w:rPr>
        <w:t xml:space="preserve">5.1. </w:t>
      </w:r>
      <w:r w:rsidRPr="00FF4C12">
        <w:rPr>
          <w:rFonts w:ascii="Arial Narrow" w:hAnsi="Arial Narrow"/>
          <w:bCs/>
          <w:iCs/>
          <w:sz w:val="22"/>
          <w:szCs w:val="22"/>
        </w:rPr>
        <w:tab/>
      </w:r>
      <w:r w:rsidRPr="00FF4C12">
        <w:rPr>
          <w:rFonts w:ascii="Arial Narrow" w:hAnsi="Arial Narrow" w:cs="Arial"/>
          <w:sz w:val="22"/>
          <w:szCs w:val="22"/>
        </w:rPr>
        <w:t>Dohoda sa uzatvára na dobu určitú, a to na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947A26" w:rsidRPr="00FF4C12">
        <w:rPr>
          <w:rFonts w:ascii="Arial Narrow" w:hAnsi="Arial Narrow"/>
          <w:bCs/>
          <w:iCs/>
          <w:sz w:val="22"/>
          <w:szCs w:val="22"/>
        </w:rPr>
        <w:t>48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mesiacov odo dňa nadobudnutia účinnosti tejto Dohody</w:t>
      </w:r>
      <w:r w:rsidR="00CF062E" w:rsidRPr="00FF4C12">
        <w:rPr>
          <w:rFonts w:ascii="Arial Narrow" w:hAnsi="Arial Narrow"/>
          <w:bCs/>
          <w:iCs/>
          <w:sz w:val="22"/>
          <w:szCs w:val="22"/>
        </w:rPr>
        <w:t>, respektíve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 do vyčerpania finančného limitu podľa čl. III bod 3.</w:t>
      </w:r>
      <w:r w:rsidR="00F42357" w:rsidRPr="00FF4C12">
        <w:rPr>
          <w:rFonts w:ascii="Arial Narrow" w:hAnsi="Arial Narrow"/>
          <w:bCs/>
          <w:iCs/>
          <w:sz w:val="22"/>
          <w:szCs w:val="22"/>
        </w:rPr>
        <w:t>1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>. tejto Dohody,</w:t>
      </w:r>
      <w:r w:rsidR="00623D4A" w:rsidRPr="00FF4C12">
        <w:rPr>
          <w:rFonts w:ascii="Arial Narrow" w:hAnsi="Arial Narrow"/>
          <w:sz w:val="22"/>
          <w:szCs w:val="22"/>
        </w:rPr>
        <w:t xml:space="preserve"> podľa toho ktorá skutočnosť nastane skôr.</w:t>
      </w:r>
    </w:p>
    <w:p w14:paraId="30415862" w14:textId="77777777" w:rsidR="006A22D6" w:rsidRDefault="006A22D6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0E63542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</w:t>
      </w:r>
    </w:p>
    <w:p w14:paraId="5A95FC91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DODANIE TOVARU</w:t>
      </w:r>
      <w:r w:rsidR="00785299">
        <w:rPr>
          <w:rFonts w:ascii="Arial Narrow" w:hAnsi="Arial Narrow"/>
          <w:b/>
          <w:sz w:val="22"/>
          <w:szCs w:val="22"/>
        </w:rPr>
        <w:t xml:space="preserve"> </w:t>
      </w:r>
      <w:r w:rsidR="00AE7614">
        <w:rPr>
          <w:rFonts w:ascii="Arial Narrow" w:hAnsi="Arial Narrow"/>
          <w:b/>
          <w:sz w:val="22"/>
          <w:szCs w:val="22"/>
        </w:rPr>
        <w:t xml:space="preserve"> A SERVISNÉ PODMIENKY</w:t>
      </w:r>
    </w:p>
    <w:p w14:paraId="47072D7A" w14:textId="77777777" w:rsidR="009E23D9" w:rsidRDefault="009E23D9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 w:rsidR="00293B62">
        <w:rPr>
          <w:rFonts w:ascii="Arial Narrow" w:hAnsi="Arial Narrow" w:cs="Arial Narrow"/>
          <w:sz w:val="22"/>
          <w:szCs w:val="22"/>
        </w:rPr>
        <w:t>Kúpnej zmluvy</w:t>
      </w:r>
      <w:r>
        <w:rPr>
          <w:rFonts w:ascii="Arial Narrow" w:hAnsi="Arial Narrow" w:cs="Arial Narrow"/>
          <w:sz w:val="22"/>
          <w:szCs w:val="22"/>
        </w:rPr>
        <w:t>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14:paraId="79688340" w14:textId="77777777" w:rsidR="00CF062E" w:rsidRDefault="00CF062E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980179A" w14:textId="3661E9FA" w:rsidR="008803CD" w:rsidRPr="008803CD" w:rsidRDefault="008803CD" w:rsidP="00AF60C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8803CD">
        <w:rPr>
          <w:rFonts w:ascii="Arial Narrow" w:hAnsi="Arial Narrow"/>
          <w:sz w:val="22"/>
          <w:szCs w:val="22"/>
        </w:rPr>
        <w:t xml:space="preserve">Čas </w:t>
      </w:r>
      <w:r w:rsidRPr="007E1E87">
        <w:rPr>
          <w:rFonts w:ascii="Arial Narrow" w:hAnsi="Arial Narrow"/>
          <w:sz w:val="22"/>
          <w:szCs w:val="22"/>
        </w:rPr>
        <w:t xml:space="preserve">plnenia čiastkových dodávok </w:t>
      </w:r>
      <w:r w:rsidR="00562FB3">
        <w:rPr>
          <w:rFonts w:ascii="Arial Narrow" w:hAnsi="Arial Narrow"/>
          <w:sz w:val="22"/>
          <w:szCs w:val="22"/>
          <w:lang w:val="sk-SK"/>
        </w:rPr>
        <w:t>Tovaru</w:t>
      </w:r>
      <w:r w:rsidRPr="007E1E87">
        <w:rPr>
          <w:rFonts w:ascii="Arial Narrow" w:hAnsi="Arial Narrow"/>
          <w:sz w:val="22"/>
          <w:szCs w:val="22"/>
        </w:rPr>
        <w:t xml:space="preserve"> dohodnutých v uzavieraných </w:t>
      </w:r>
      <w:r w:rsidR="00576859" w:rsidRPr="007E1E87">
        <w:rPr>
          <w:rFonts w:ascii="Arial Narrow" w:hAnsi="Arial Narrow"/>
          <w:sz w:val="22"/>
          <w:szCs w:val="22"/>
          <w:lang w:val="sk-SK"/>
        </w:rPr>
        <w:t>K</w:t>
      </w:r>
      <w:r w:rsidRPr="007E1E87">
        <w:rPr>
          <w:rFonts w:ascii="Arial Narrow" w:hAnsi="Arial Narrow"/>
          <w:sz w:val="22"/>
          <w:szCs w:val="22"/>
        </w:rPr>
        <w:t xml:space="preserve">úpnych zmluvách je stanovený dohodou </w:t>
      </w:r>
      <w:r w:rsidR="00576859" w:rsidRPr="007E1E87">
        <w:rPr>
          <w:rFonts w:ascii="Arial Narrow" w:hAnsi="Arial Narrow"/>
          <w:sz w:val="22"/>
          <w:szCs w:val="22"/>
          <w:lang w:val="sk-SK"/>
        </w:rPr>
        <w:t>Z</w:t>
      </w:r>
      <w:r w:rsidRPr="007E1E87">
        <w:rPr>
          <w:rFonts w:ascii="Arial Narrow" w:hAnsi="Arial Narrow"/>
          <w:sz w:val="22"/>
          <w:szCs w:val="22"/>
        </w:rPr>
        <w:t>mluvných</w:t>
      </w:r>
      <w:r w:rsidRPr="008803CD">
        <w:rPr>
          <w:rFonts w:ascii="Arial Narrow" w:hAnsi="Arial Narrow"/>
          <w:sz w:val="22"/>
          <w:szCs w:val="22"/>
        </w:rPr>
        <w:t xml:space="preserve"> strán, na max. šesť (6) mesiacov odo dňa nadobudnutia účinnosti </w:t>
      </w:r>
      <w:r w:rsidR="00576859">
        <w:rPr>
          <w:rFonts w:ascii="Arial Narrow" w:hAnsi="Arial Narrow"/>
          <w:sz w:val="22"/>
          <w:szCs w:val="22"/>
          <w:lang w:val="sk-SK"/>
        </w:rPr>
        <w:t>K</w:t>
      </w:r>
      <w:r w:rsidRPr="008803CD">
        <w:rPr>
          <w:rFonts w:ascii="Arial Narrow" w:hAnsi="Arial Narrow"/>
          <w:sz w:val="22"/>
          <w:szCs w:val="22"/>
        </w:rPr>
        <w:t xml:space="preserve">úpnej zmluvy, pokiaľ v </w:t>
      </w:r>
      <w:r w:rsidR="00576859">
        <w:rPr>
          <w:rFonts w:ascii="Arial Narrow" w:hAnsi="Arial Narrow"/>
          <w:sz w:val="22"/>
          <w:szCs w:val="22"/>
          <w:lang w:val="sk-SK"/>
        </w:rPr>
        <w:t>K</w:t>
      </w:r>
      <w:r w:rsidRPr="008803CD">
        <w:rPr>
          <w:rFonts w:ascii="Arial Narrow" w:hAnsi="Arial Narrow"/>
          <w:sz w:val="22"/>
          <w:szCs w:val="22"/>
        </w:rPr>
        <w:t>úpnej zmluve nebude dohodnutý iný čas plnenia.</w:t>
      </w:r>
    </w:p>
    <w:p w14:paraId="02163169" w14:textId="77777777" w:rsidR="008803CD" w:rsidRPr="008803CD" w:rsidRDefault="008803CD" w:rsidP="008803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872410B" w14:textId="706C9681" w:rsidR="00CA1AF2" w:rsidRPr="00E40CB8" w:rsidRDefault="00CA1AF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Miestom dodania Tovaru je </w:t>
      </w:r>
      <w:r w:rsidRPr="00CA1AF2">
        <w:rPr>
          <w:rFonts w:ascii="Arial Narrow" w:hAnsi="Arial Narrow"/>
          <w:sz w:val="22"/>
          <w:szCs w:val="22"/>
        </w:rPr>
        <w:t>Slovenská republika</w:t>
      </w:r>
      <w:r w:rsidR="00E40CB8">
        <w:rPr>
          <w:rFonts w:ascii="Arial Narrow" w:hAnsi="Arial Narrow"/>
          <w:sz w:val="22"/>
          <w:szCs w:val="22"/>
        </w:rPr>
        <w:t>.</w:t>
      </w:r>
      <w:r w:rsidR="0019761D">
        <w:rPr>
          <w:rFonts w:ascii="Arial Narrow" w:hAnsi="Arial Narrow"/>
          <w:sz w:val="22"/>
          <w:szCs w:val="22"/>
        </w:rPr>
        <w:t xml:space="preserve"> </w:t>
      </w:r>
      <w:r w:rsidR="0019761D" w:rsidRPr="00E40CB8">
        <w:rPr>
          <w:rFonts w:ascii="Arial Narrow" w:hAnsi="Arial Narrow"/>
          <w:sz w:val="22"/>
          <w:szCs w:val="22"/>
        </w:rPr>
        <w:t xml:space="preserve">Konkrétne miesta dodania </w:t>
      </w:r>
      <w:r w:rsidR="00E40CB8" w:rsidRPr="00E40CB8">
        <w:rPr>
          <w:rFonts w:ascii="Arial Narrow" w:hAnsi="Arial Narrow"/>
          <w:sz w:val="22"/>
          <w:szCs w:val="22"/>
        </w:rPr>
        <w:t>Tovaru</w:t>
      </w:r>
      <w:r w:rsidR="0019761D" w:rsidRPr="00E40CB8">
        <w:rPr>
          <w:rFonts w:ascii="Arial Narrow" w:hAnsi="Arial Narrow"/>
          <w:sz w:val="22"/>
          <w:szCs w:val="22"/>
        </w:rPr>
        <w:t xml:space="preserve"> budú uvedené v</w:t>
      </w:r>
      <w:r w:rsidR="00E40CB8">
        <w:rPr>
          <w:rFonts w:ascii="Arial Narrow" w:hAnsi="Arial Narrow"/>
          <w:sz w:val="22"/>
          <w:szCs w:val="22"/>
        </w:rPr>
        <w:t> K</w:t>
      </w:r>
      <w:r w:rsidR="0019761D" w:rsidRPr="00E40CB8">
        <w:rPr>
          <w:rFonts w:ascii="Arial Narrow" w:hAnsi="Arial Narrow"/>
          <w:sz w:val="22"/>
          <w:szCs w:val="22"/>
        </w:rPr>
        <w:t>úpnej</w:t>
      </w:r>
      <w:r w:rsidR="00E40CB8">
        <w:rPr>
          <w:rFonts w:ascii="Arial Narrow" w:hAnsi="Arial Narrow"/>
          <w:sz w:val="22"/>
          <w:szCs w:val="22"/>
        </w:rPr>
        <w:t xml:space="preserve"> zmluve/Kúpnych</w:t>
      </w:r>
      <w:r w:rsidR="0019761D" w:rsidRPr="00E40CB8">
        <w:rPr>
          <w:rFonts w:ascii="Arial Narrow" w:hAnsi="Arial Narrow"/>
          <w:sz w:val="22"/>
          <w:szCs w:val="22"/>
        </w:rPr>
        <w:t xml:space="preserve"> zmluvách</w:t>
      </w:r>
      <w:r w:rsidR="00293B62" w:rsidRPr="00E40CB8">
        <w:rPr>
          <w:rFonts w:ascii="Arial Narrow" w:hAnsi="Arial Narrow"/>
          <w:sz w:val="22"/>
          <w:szCs w:val="22"/>
        </w:rPr>
        <w:t>.</w:t>
      </w:r>
    </w:p>
    <w:p w14:paraId="423609CE" w14:textId="77777777" w:rsidR="009E23D9" w:rsidRPr="00E40CB8" w:rsidRDefault="009E23D9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E230744" w14:textId="55E87CF2" w:rsidR="00623D4A" w:rsidRPr="00FF4C12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Tovar musí byť dodaný v súlade s </w:t>
      </w:r>
      <w:r w:rsidRPr="00FF4C12">
        <w:rPr>
          <w:rFonts w:ascii="Arial Narrow" w:hAnsi="Arial Narrow"/>
          <w:sz w:val="22"/>
          <w:szCs w:val="22"/>
        </w:rPr>
        <w:t>touto Dohodou riadne zabalený</w:t>
      </w:r>
      <w:r w:rsidR="009E23D9" w:rsidRPr="00FF4C12">
        <w:rPr>
          <w:rFonts w:ascii="Arial Narrow" w:hAnsi="Arial Narrow"/>
          <w:sz w:val="22"/>
          <w:szCs w:val="22"/>
        </w:rPr>
        <w:t>, ak to prichádza do úvahy</w:t>
      </w:r>
      <w:r w:rsidRPr="00FF4C12">
        <w:rPr>
          <w:rFonts w:ascii="Arial Narrow" w:hAnsi="Arial Narrow"/>
          <w:sz w:val="22"/>
          <w:szCs w:val="22"/>
        </w:rPr>
        <w:t>. Prebratie Tovaru dodaného do miesta dodania Tovaru Predávajúcim sa uskutoční fyzickým prevzatím Tovaru, kontrolou množstva a kvality dodaného tovaru a podpisom preberacieho protokolu splnomocneným zástupcom Predávajúceho a Kupujúceho. V preberacom protokole bude uvedené presné množstvo a druh dodaného Tovaru, vyjadrenie, či dodávka Tovaru je úplná a či pri prevzatí Tovar zodpovedal požiadavkám podľa OPZ, Ponuky, tejto Dohody a</w:t>
      </w:r>
      <w:r w:rsidR="00293B62"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vyznačí riadne dodanie Tovaru. </w:t>
      </w:r>
      <w:r w:rsidR="00F91A7C" w:rsidRPr="00FF4C12">
        <w:rPr>
          <w:rFonts w:ascii="Arial Narrow" w:hAnsi="Arial Narrow"/>
          <w:sz w:val="22"/>
          <w:szCs w:val="22"/>
        </w:rPr>
        <w:t>P</w:t>
      </w:r>
      <w:r w:rsidRPr="00FF4C12">
        <w:rPr>
          <w:rFonts w:ascii="Arial Narrow" w:hAnsi="Arial Narrow"/>
          <w:sz w:val="22"/>
          <w:szCs w:val="22"/>
        </w:rPr>
        <w:t>reberac</w:t>
      </w:r>
      <w:r w:rsidR="00F91A7C" w:rsidRPr="00FF4C12">
        <w:rPr>
          <w:rFonts w:ascii="Arial Narrow" w:hAnsi="Arial Narrow"/>
          <w:sz w:val="22"/>
          <w:szCs w:val="22"/>
        </w:rPr>
        <w:t>í</w:t>
      </w:r>
      <w:r w:rsidRPr="00FF4C12">
        <w:rPr>
          <w:rFonts w:ascii="Arial Narrow" w:hAnsi="Arial Narrow"/>
          <w:sz w:val="22"/>
          <w:szCs w:val="22"/>
        </w:rPr>
        <w:t xml:space="preserve"> protokol môže byť podkladom pre fakturáci</w:t>
      </w:r>
      <w:r w:rsidR="00F91A7C" w:rsidRPr="00FF4C12">
        <w:rPr>
          <w:rFonts w:ascii="Arial Narrow" w:hAnsi="Arial Narrow"/>
          <w:sz w:val="22"/>
          <w:szCs w:val="22"/>
        </w:rPr>
        <w:t>u</w:t>
      </w:r>
      <w:r w:rsidRPr="00FF4C12">
        <w:rPr>
          <w:rFonts w:ascii="Arial Narrow" w:hAnsi="Arial Narrow"/>
          <w:sz w:val="22"/>
          <w:szCs w:val="22"/>
        </w:rPr>
        <w:t xml:space="preserve"> až po odstránení vád dodávky Tovaru. Preberacím protokolom môže byť aj dodací list. </w:t>
      </w:r>
    </w:p>
    <w:p w14:paraId="10DA96F8" w14:textId="77777777" w:rsidR="00E2450E" w:rsidRDefault="00E2450E" w:rsidP="00E2450E">
      <w:pPr>
        <w:pStyle w:val="Odsekzoznamu"/>
        <w:rPr>
          <w:rFonts w:ascii="Arial Narrow" w:hAnsi="Arial Narrow" w:cs="Arial Narrow"/>
          <w:sz w:val="22"/>
          <w:szCs w:val="22"/>
        </w:rPr>
      </w:pPr>
    </w:p>
    <w:p w14:paraId="2CDE64B6" w14:textId="77777777" w:rsidR="00015357" w:rsidRPr="007F60F6" w:rsidRDefault="00015357" w:rsidP="00120915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4" w:name="_Hlk536371533"/>
      <w:r w:rsidRPr="007F60F6">
        <w:rPr>
          <w:rFonts w:ascii="Arial Narrow" w:hAnsi="Arial Narrow" w:cs="Arial Narrow"/>
          <w:sz w:val="22"/>
          <w:szCs w:val="22"/>
        </w:rPr>
        <w:t>Predávajúci sp</w:t>
      </w:r>
      <w:r w:rsidR="0010260C" w:rsidRPr="007F60F6">
        <w:rPr>
          <w:rFonts w:ascii="Arial Narrow" w:hAnsi="Arial Narrow" w:cs="Arial Narrow"/>
          <w:sz w:val="22"/>
          <w:szCs w:val="22"/>
        </w:rPr>
        <w:t>o</w:t>
      </w:r>
      <w:r w:rsidRPr="007F60F6">
        <w:rPr>
          <w:rFonts w:ascii="Arial Narrow" w:hAnsi="Arial Narrow" w:cs="Arial Narrow"/>
          <w:sz w:val="22"/>
          <w:szCs w:val="22"/>
        </w:rPr>
        <w:t xml:space="preserve">lu s tovarom </w:t>
      </w:r>
      <w:r w:rsidR="0010260C" w:rsidRPr="007F60F6">
        <w:rPr>
          <w:rFonts w:ascii="Arial Narrow" w:hAnsi="Arial Narrow" w:cs="Arial Narrow"/>
          <w:sz w:val="22"/>
          <w:szCs w:val="22"/>
        </w:rPr>
        <w:t>súčasne dodá:</w:t>
      </w:r>
    </w:p>
    <w:p w14:paraId="6ACA71EE" w14:textId="05B7A453" w:rsidR="00DF7E39" w:rsidRPr="007F60F6" w:rsidRDefault="0010260C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 xml:space="preserve">Technický preukaz preukazujúci homologizáciu </w:t>
      </w:r>
      <w:r w:rsidR="004508A9" w:rsidRPr="007F60F6">
        <w:rPr>
          <w:rFonts w:ascii="Arial Narrow" w:hAnsi="Arial Narrow"/>
          <w:sz w:val="22"/>
          <w:szCs w:val="22"/>
          <w:lang w:val="sk-SK"/>
        </w:rPr>
        <w:t xml:space="preserve">(Tovaru – motocykla) </w:t>
      </w:r>
      <w:r w:rsidRPr="007F60F6">
        <w:rPr>
          <w:rFonts w:ascii="Arial Narrow" w:hAnsi="Arial Narrow"/>
          <w:sz w:val="22"/>
          <w:szCs w:val="22"/>
          <w:lang w:val="sk-SK"/>
        </w:rPr>
        <w:t xml:space="preserve">pre prevádzku na </w:t>
      </w:r>
      <w:r w:rsidR="00DF7E39" w:rsidRPr="007F60F6">
        <w:rPr>
          <w:rFonts w:ascii="Arial Narrow" w:hAnsi="Arial Narrow"/>
          <w:sz w:val="22"/>
          <w:szCs w:val="22"/>
          <w:lang w:val="sk-SK"/>
        </w:rPr>
        <w:t>cestných komunikáciách na úze</w:t>
      </w:r>
      <w:r w:rsidR="00F5327C" w:rsidRPr="007F60F6">
        <w:rPr>
          <w:rFonts w:ascii="Arial Narrow" w:hAnsi="Arial Narrow"/>
          <w:sz w:val="22"/>
          <w:szCs w:val="22"/>
          <w:lang w:val="sk-SK"/>
        </w:rPr>
        <w:t>m</w:t>
      </w:r>
      <w:r w:rsidR="00DF7E39" w:rsidRPr="007F60F6">
        <w:rPr>
          <w:rFonts w:ascii="Arial Narrow" w:hAnsi="Arial Narrow"/>
          <w:sz w:val="22"/>
          <w:szCs w:val="22"/>
          <w:lang w:val="sk-SK"/>
        </w:rPr>
        <w:t>í Slovenskej republiky</w:t>
      </w:r>
    </w:p>
    <w:p w14:paraId="51C34E43" w14:textId="7AAC18D3" w:rsidR="00DF7E39" w:rsidRPr="007F60F6" w:rsidRDefault="00DF7E39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 xml:space="preserve">Návod na obsluhu a údržbu </w:t>
      </w:r>
      <w:r w:rsidR="00AC0800" w:rsidRPr="007F60F6">
        <w:rPr>
          <w:rFonts w:ascii="Arial Narrow" w:hAnsi="Arial Narrow"/>
          <w:sz w:val="22"/>
          <w:szCs w:val="22"/>
          <w:lang w:val="sk-SK"/>
        </w:rPr>
        <w:t>Tovaru - motocykla</w:t>
      </w:r>
      <w:r w:rsidR="00120915" w:rsidRPr="007F60F6">
        <w:rPr>
          <w:rFonts w:ascii="Arial Narrow" w:hAnsi="Arial Narrow"/>
          <w:sz w:val="22"/>
          <w:szCs w:val="22"/>
          <w:lang w:val="sk-SK"/>
        </w:rPr>
        <w:t xml:space="preserve">, </w:t>
      </w:r>
      <w:r w:rsidR="00120915" w:rsidRPr="007F60F6">
        <w:rPr>
          <w:rFonts w:ascii="Arial Narrow" w:hAnsi="Arial Narrow" w:cs="Arial"/>
          <w:sz w:val="22"/>
          <w:szCs w:val="22"/>
        </w:rPr>
        <w:t>vrátane dodávanej výbavy a príslušenstva</w:t>
      </w:r>
      <w:r w:rsidR="00120915" w:rsidRPr="007F60F6">
        <w:rPr>
          <w:rFonts w:ascii="Arial Narrow" w:hAnsi="Arial Narrow"/>
          <w:sz w:val="22"/>
          <w:szCs w:val="22"/>
          <w:lang w:val="sk-SK"/>
        </w:rPr>
        <w:t xml:space="preserve"> </w:t>
      </w:r>
      <w:r w:rsidRPr="007F60F6">
        <w:rPr>
          <w:rFonts w:ascii="Arial Narrow" w:hAnsi="Arial Narrow"/>
          <w:sz w:val="22"/>
          <w:szCs w:val="22"/>
          <w:lang w:val="sk-SK"/>
        </w:rPr>
        <w:t>v slovenskom jazyku</w:t>
      </w:r>
    </w:p>
    <w:p w14:paraId="4C9E51DB" w14:textId="5F9D7819" w:rsidR="00DF7E39" w:rsidRPr="007F60F6" w:rsidRDefault="00DF7E39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>Servisnú (záručnú) knižku</w:t>
      </w:r>
      <w:r w:rsidR="00DF4395">
        <w:rPr>
          <w:rFonts w:ascii="Arial Narrow" w:hAnsi="Arial Narrow"/>
          <w:sz w:val="22"/>
          <w:szCs w:val="22"/>
          <w:lang w:val="sk-SK"/>
        </w:rPr>
        <w:t>.</w:t>
      </w:r>
    </w:p>
    <w:p w14:paraId="323708BA" w14:textId="77777777" w:rsidR="00120915" w:rsidRDefault="00120915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</w:rPr>
      </w:pPr>
    </w:p>
    <w:p w14:paraId="045699EC" w14:textId="77777777" w:rsidR="005D0BCB" w:rsidRDefault="005D0BCB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Bez dodania náležitostí uvedených v tomto bode 6.5, tohto čl. VI. Tejto dohody nebude Kupujúcim Tovar prevzat</w:t>
      </w:r>
      <w:r w:rsidR="00732454">
        <w:rPr>
          <w:rFonts w:ascii="Arial Narrow" w:hAnsi="Arial Narrow"/>
          <w:sz w:val="22"/>
          <w:szCs w:val="22"/>
          <w:lang w:val="sk-SK"/>
        </w:rPr>
        <w:t>ý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095B97C1" w14:textId="77777777" w:rsidR="005D0BCB" w:rsidRPr="005D0BCB" w:rsidRDefault="005D0BCB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  <w:lang w:val="sk-SK"/>
        </w:rPr>
      </w:pPr>
    </w:p>
    <w:p w14:paraId="19D97040" w14:textId="7F097028" w:rsidR="00733992" w:rsidRPr="00D7135A" w:rsidRDefault="0073399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sa zaväzuje zástupcovi Kupujúceho oznámiť </w:t>
      </w:r>
      <w:r w:rsidR="001A39B5">
        <w:rPr>
          <w:rFonts w:ascii="Arial Narrow" w:hAnsi="Arial Narrow" w:cs="Arial Narrow"/>
          <w:sz w:val="22"/>
          <w:szCs w:val="22"/>
        </w:rPr>
        <w:t xml:space="preserve">písomne (e-mailom) </w:t>
      </w:r>
      <w:r w:rsidRPr="00D7135A">
        <w:rPr>
          <w:rFonts w:ascii="Arial Narrow" w:hAnsi="Arial Narrow" w:cs="Arial Narrow"/>
          <w:sz w:val="22"/>
          <w:szCs w:val="22"/>
        </w:rPr>
        <w:t>čas dodávky</w:t>
      </w:r>
      <w:r w:rsidR="001A39B5">
        <w:rPr>
          <w:rFonts w:ascii="Arial Narrow" w:hAnsi="Arial Narrow" w:cs="Arial Narrow"/>
          <w:sz w:val="22"/>
          <w:szCs w:val="22"/>
        </w:rPr>
        <w:t xml:space="preserve"> </w:t>
      </w:r>
      <w:r w:rsidRPr="00D7135A">
        <w:rPr>
          <w:rFonts w:ascii="Arial Narrow" w:hAnsi="Arial Narrow" w:cs="Arial Narrow"/>
          <w:sz w:val="22"/>
          <w:szCs w:val="22"/>
        </w:rPr>
        <w:t xml:space="preserve">Tovaru do miesta plnenia najneskôr dva 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(2) </w:t>
      </w:r>
      <w:r w:rsidRPr="00D7135A">
        <w:rPr>
          <w:rFonts w:ascii="Arial Narrow" w:hAnsi="Arial Narrow" w:cs="Arial Narrow"/>
          <w:sz w:val="22"/>
          <w:szCs w:val="22"/>
        </w:rPr>
        <w:t>pracovné dni  pred predpokladaným dňom dodania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 Tovaru</w:t>
      </w:r>
      <w:r w:rsidRPr="00D7135A">
        <w:rPr>
          <w:rFonts w:ascii="Arial Narrow" w:hAnsi="Arial Narrow" w:cs="Arial Narrow"/>
          <w:sz w:val="22"/>
          <w:szCs w:val="22"/>
        </w:rPr>
        <w:t>.</w:t>
      </w:r>
    </w:p>
    <w:p w14:paraId="45B41660" w14:textId="77777777"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8CB3386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14:paraId="16845C92" w14:textId="77777777" w:rsidR="00812D64" w:rsidRPr="00D7135A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EE00C0D" w14:textId="77777777" w:rsidR="00A64E21" w:rsidRPr="00D7135A" w:rsidRDefault="00623D4A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</w:t>
      </w:r>
      <w:r w:rsidR="00367D4F">
        <w:rPr>
          <w:rFonts w:ascii="Arial Narrow" w:hAnsi="Arial Narrow" w:cs="Arial Narrow"/>
          <w:sz w:val="22"/>
          <w:szCs w:val="22"/>
        </w:rPr>
        <w:t xml:space="preserve">sa zaväzuje </w:t>
      </w:r>
      <w:r w:rsidRPr="00D7135A">
        <w:rPr>
          <w:rFonts w:ascii="Arial Narrow" w:hAnsi="Arial Narrow" w:cs="Arial Narrow"/>
          <w:sz w:val="22"/>
          <w:szCs w:val="22"/>
        </w:rPr>
        <w:t>odovzd</w:t>
      </w:r>
      <w:r w:rsidR="00367D4F">
        <w:rPr>
          <w:rFonts w:ascii="Arial Narrow" w:hAnsi="Arial Narrow" w:cs="Arial Narrow"/>
          <w:sz w:val="22"/>
          <w:szCs w:val="22"/>
        </w:rPr>
        <w:t>ať</w:t>
      </w:r>
      <w:r w:rsidRPr="00D7135A">
        <w:rPr>
          <w:rFonts w:ascii="Arial Narrow" w:hAnsi="Arial Narrow" w:cs="Arial Narrow"/>
          <w:sz w:val="22"/>
          <w:szCs w:val="22"/>
        </w:rPr>
        <w:t xml:space="preserve"> Tovar</w:t>
      </w:r>
      <w:r w:rsidR="00367D4F">
        <w:rPr>
          <w:rFonts w:ascii="Arial Narrow" w:hAnsi="Arial Narrow" w:cs="Arial Narrow"/>
          <w:sz w:val="22"/>
          <w:szCs w:val="22"/>
        </w:rPr>
        <w:t xml:space="preserve"> bez vád,</w:t>
      </w:r>
      <w:r w:rsidRPr="00D7135A">
        <w:rPr>
          <w:rFonts w:ascii="Arial Narrow" w:hAnsi="Arial Narrow" w:cs="Arial Narrow"/>
          <w:sz w:val="22"/>
          <w:szCs w:val="22"/>
        </w:rPr>
        <w:t xml:space="preserve"> na základe preberacieho protokolu</w:t>
      </w:r>
      <w:r w:rsidR="004F772C" w:rsidRPr="00D7135A">
        <w:rPr>
          <w:rFonts w:ascii="Arial Narrow" w:hAnsi="Arial Narrow" w:cs="Arial Narrow"/>
          <w:sz w:val="22"/>
          <w:szCs w:val="22"/>
        </w:rPr>
        <w:t xml:space="preserve">, prípadne dodacieho </w:t>
      </w:r>
      <w:r w:rsidR="00E2450E" w:rsidRPr="00D7135A">
        <w:rPr>
          <w:rFonts w:ascii="Arial Narrow" w:hAnsi="Arial Narrow" w:cs="Arial Narrow"/>
          <w:sz w:val="22"/>
          <w:szCs w:val="22"/>
        </w:rPr>
        <w:t>listu</w:t>
      </w:r>
      <w:r w:rsidRPr="00D7135A">
        <w:rPr>
          <w:rFonts w:ascii="Arial Narrow" w:hAnsi="Arial Narrow" w:cs="Arial Narrow"/>
          <w:sz w:val="22"/>
          <w:szCs w:val="22"/>
        </w:rPr>
        <w:t>.  Predávajúci umožní Kupujúcemu riadne prevzatie dodaného Tovaru a jeho kontrolu.</w:t>
      </w:r>
      <w:r w:rsidR="00367D4F">
        <w:rPr>
          <w:rFonts w:ascii="Arial Narrow" w:hAnsi="Arial Narrow" w:cs="Arial Narrow"/>
          <w:sz w:val="22"/>
          <w:szCs w:val="22"/>
        </w:rPr>
        <w:t xml:space="preserve"> Vady zistené pri dodaní Tovaru je Kupujúci povinný oznámiť Predávajúcemu pri jeho prevzatí</w:t>
      </w:r>
      <w:r w:rsidR="00316DEE">
        <w:rPr>
          <w:rFonts w:ascii="Arial Narrow" w:hAnsi="Arial Narrow" w:cs="Arial Narrow"/>
          <w:sz w:val="22"/>
          <w:szCs w:val="22"/>
        </w:rPr>
        <w:t>. V</w:t>
      </w:r>
      <w:r w:rsidR="00367D4F">
        <w:rPr>
          <w:rFonts w:ascii="Arial Narrow" w:hAnsi="Arial Narrow" w:cs="Arial Narrow"/>
          <w:sz w:val="22"/>
          <w:szCs w:val="22"/>
        </w:rPr>
        <w:t>ady skryté je Kupujúci povinný oznámiť bez zbytočného odkladu.</w:t>
      </w:r>
      <w:r w:rsidR="00A64E21" w:rsidRPr="00D7135A">
        <w:rPr>
          <w:rFonts w:ascii="Arial Narrow" w:hAnsi="Arial Narrow" w:cs="Arial Narrow"/>
          <w:sz w:val="22"/>
          <w:szCs w:val="22"/>
        </w:rPr>
        <w:t xml:space="preserve"> Ak Predávajúci nedodá Tovar na miesto dodania, riadne a včas, je Kupujúci oprávnený odmietnuť jeho prevzatie. Predávajúci je následne povinný bezodkladne písomne oznámiť nový čas plnenia.</w:t>
      </w:r>
    </w:p>
    <w:p w14:paraId="243B45B6" w14:textId="77777777" w:rsidR="00812D64" w:rsidRPr="00D7135A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10EE1BAE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Po </w:t>
      </w:r>
      <w:r w:rsidR="00A64E21" w:rsidRPr="00D7135A">
        <w:rPr>
          <w:rFonts w:ascii="Arial Narrow" w:hAnsi="Arial Narrow" w:cs="Arial Narrow"/>
          <w:sz w:val="22"/>
          <w:szCs w:val="22"/>
        </w:rPr>
        <w:t xml:space="preserve">riadnom </w:t>
      </w:r>
      <w:r w:rsidRPr="00D7135A">
        <w:rPr>
          <w:rFonts w:ascii="Arial Narrow" w:hAnsi="Arial Narrow" w:cs="Arial Narrow"/>
          <w:sz w:val="22"/>
          <w:szCs w:val="22"/>
        </w:rPr>
        <w:t>dodaní Tovaru Kupujúci potvrdí jeho prevzatie podpísaním preberacieho protokolu, prípadne dodacieho listu. Potvrdený preberací protokol (dodací list) a</w:t>
      </w:r>
      <w:r w:rsidR="00C53650" w:rsidRPr="00D7135A">
        <w:rPr>
          <w:rFonts w:ascii="Arial Narrow" w:hAnsi="Arial Narrow" w:cs="Arial Narrow"/>
          <w:sz w:val="22"/>
          <w:szCs w:val="22"/>
        </w:rPr>
        <w:t> Kúpna zmluva</w:t>
      </w:r>
      <w:r w:rsidRPr="00D7135A">
        <w:rPr>
          <w:rFonts w:ascii="Arial Narrow" w:hAnsi="Arial Narrow" w:cs="Arial Narrow"/>
          <w:sz w:val="22"/>
          <w:szCs w:val="22"/>
        </w:rPr>
        <w:t xml:space="preserve"> sú podkladom pre vystavenie faktúry a budú tvoriť jej neoddeliteľnú súčasť.</w:t>
      </w:r>
    </w:p>
    <w:p w14:paraId="19A89D68" w14:textId="77777777"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74AB6549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 xml:space="preserve">V prípade </w:t>
      </w:r>
      <w:r w:rsidRPr="00D7135A">
        <w:rPr>
          <w:rFonts w:ascii="Arial Narrow" w:hAnsi="Arial Narrow" w:cs="Arial Narrow"/>
          <w:sz w:val="22"/>
          <w:szCs w:val="22"/>
        </w:rPr>
        <w:t>dodania</w:t>
      </w:r>
      <w:r w:rsidRPr="00D7135A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14:paraId="6E599ECC" w14:textId="77777777"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14:paraId="7F2DECEB" w14:textId="77777777" w:rsidR="00EE430D" w:rsidRPr="00D7135A" w:rsidRDefault="00EE430D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14:paraId="1FE6FA78" w14:textId="77777777"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14:paraId="7B23943F" w14:textId="77777777" w:rsidR="00EE430D" w:rsidRPr="003750FC" w:rsidRDefault="00EE430D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>Nebezpečenstvo škody na Tovare prechádza z Predávajúceho na Kupujúceho okamihom jeho dodania podľa tejto Dohody a</w:t>
      </w:r>
      <w:r w:rsidR="00610AA8" w:rsidRPr="003750FC">
        <w:rPr>
          <w:rFonts w:ascii="Arial Narrow" w:hAnsi="Arial Narrow"/>
          <w:sz w:val="22"/>
          <w:szCs w:val="22"/>
        </w:rPr>
        <w:t> Kúpnej zmluvy</w:t>
      </w:r>
      <w:r w:rsidRPr="003750FC">
        <w:rPr>
          <w:rFonts w:ascii="Arial Narrow" w:hAnsi="Arial Narrow"/>
          <w:sz w:val="22"/>
          <w:szCs w:val="22"/>
        </w:rPr>
        <w:t xml:space="preserve">. </w:t>
      </w:r>
    </w:p>
    <w:p w14:paraId="1EFB401B" w14:textId="77777777" w:rsidR="00AE7614" w:rsidRPr="003750FC" w:rsidRDefault="00AE7614" w:rsidP="00AE7614">
      <w:pPr>
        <w:pStyle w:val="Odsekzoznamu"/>
        <w:rPr>
          <w:rFonts w:ascii="Arial Narrow" w:hAnsi="Arial Narrow"/>
          <w:sz w:val="22"/>
          <w:szCs w:val="22"/>
        </w:rPr>
      </w:pPr>
    </w:p>
    <w:p w14:paraId="27D7122B" w14:textId="77777777" w:rsidR="000D6F1E" w:rsidRPr="003750FC" w:rsidRDefault="000D6F1E" w:rsidP="000D6F1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Predávajúci sa zaväzuje </w:t>
      </w:r>
      <w:r w:rsidRPr="003750FC">
        <w:rPr>
          <w:rFonts w:ascii="Arial Narrow" w:hAnsi="Arial Narrow"/>
          <w:sz w:val="22"/>
          <w:szCs w:val="22"/>
          <w:lang w:val="sk-SK"/>
        </w:rPr>
        <w:t>K</w:t>
      </w:r>
      <w:r w:rsidRPr="003750FC">
        <w:rPr>
          <w:rFonts w:ascii="Arial Narrow" w:hAnsi="Arial Narrow"/>
          <w:sz w:val="22"/>
          <w:szCs w:val="22"/>
        </w:rPr>
        <w:t xml:space="preserve">upujúcemu s prvým dodaním </w:t>
      </w:r>
      <w:r w:rsidRPr="003750FC">
        <w:rPr>
          <w:rFonts w:ascii="Arial Narrow" w:hAnsi="Arial Narrow"/>
          <w:sz w:val="22"/>
          <w:szCs w:val="22"/>
          <w:lang w:val="sk-SK"/>
        </w:rPr>
        <w:t>Tovaru:</w:t>
      </w:r>
    </w:p>
    <w:p w14:paraId="00E0C49B" w14:textId="3E459FBF" w:rsidR="000D6F1E" w:rsidRPr="003750FC" w:rsidRDefault="000D6F1E" w:rsidP="000D6F1E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spacing w:before="240" w:after="120"/>
        <w:ind w:left="1276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predložiť aktualizovaný zoznam siete servisných stredísk (vlastných alebo zmluvných partnerov) plošne pokrývajúcich územie Slovenskej republiky, ktoré sú servisným miestom schopným plniť povinnosti vyplývajúce z vykonávania </w:t>
      </w:r>
      <w:r w:rsidR="00F369CA" w:rsidRPr="003750FC">
        <w:rPr>
          <w:rFonts w:ascii="Arial Narrow" w:hAnsi="Arial Narrow"/>
          <w:sz w:val="22"/>
          <w:szCs w:val="22"/>
          <w:lang w:val="sk-SK"/>
        </w:rPr>
        <w:t>záruky</w:t>
      </w:r>
      <w:r w:rsidR="00104B0F" w:rsidRPr="003750FC">
        <w:rPr>
          <w:rFonts w:ascii="Arial Narrow" w:hAnsi="Arial Narrow"/>
          <w:sz w:val="22"/>
          <w:szCs w:val="22"/>
          <w:lang w:val="sk-SK"/>
        </w:rPr>
        <w:t xml:space="preserve"> v trvaní </w:t>
      </w:r>
      <w:r w:rsidR="00916D01" w:rsidRPr="003750FC">
        <w:rPr>
          <w:rFonts w:ascii="Arial Narrow" w:hAnsi="Arial Narrow"/>
          <w:sz w:val="22"/>
          <w:szCs w:val="22"/>
          <w:lang w:val="sk-SK"/>
        </w:rPr>
        <w:t xml:space="preserve">minimálne </w:t>
      </w:r>
      <w:r w:rsidR="007F60F6" w:rsidRPr="003750FC">
        <w:rPr>
          <w:rFonts w:ascii="Arial Narrow" w:hAnsi="Arial Narrow"/>
          <w:sz w:val="22"/>
          <w:szCs w:val="22"/>
          <w:lang w:val="sk-SK"/>
        </w:rPr>
        <w:t>2</w:t>
      </w:r>
      <w:r w:rsidR="00104B0F" w:rsidRPr="003750FC">
        <w:rPr>
          <w:rFonts w:ascii="Arial Narrow" w:hAnsi="Arial Narrow"/>
          <w:sz w:val="22"/>
          <w:szCs w:val="22"/>
          <w:lang w:val="sk-SK"/>
        </w:rPr>
        <w:t xml:space="preserve"> rokov</w:t>
      </w:r>
      <w:r w:rsidR="0009783A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Pr="003750FC">
        <w:rPr>
          <w:rFonts w:ascii="Arial Narrow" w:hAnsi="Arial Narrow"/>
          <w:sz w:val="22"/>
          <w:szCs w:val="22"/>
        </w:rPr>
        <w:t xml:space="preserve">a za podmienok stanovených </w:t>
      </w:r>
      <w:r w:rsidR="0009783A" w:rsidRPr="003750FC">
        <w:rPr>
          <w:rFonts w:ascii="Arial Narrow" w:hAnsi="Arial Narrow"/>
          <w:sz w:val="22"/>
          <w:szCs w:val="22"/>
          <w:lang w:val="sk-SK"/>
        </w:rPr>
        <w:t>Predávajúcim</w:t>
      </w:r>
      <w:r w:rsidR="003750FC" w:rsidRPr="003750FC">
        <w:rPr>
          <w:rFonts w:ascii="Arial Narrow" w:hAnsi="Arial Narrow"/>
          <w:sz w:val="22"/>
          <w:szCs w:val="22"/>
          <w:lang w:val="sk-SK"/>
        </w:rPr>
        <w:t>,</w:t>
      </w:r>
      <w:r w:rsidR="007F60F6" w:rsidRPr="003750FC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49E31EA3" w14:textId="5A4CFAD7" w:rsidR="000D6F1E" w:rsidRPr="00E40CB8" w:rsidRDefault="000D6F1E" w:rsidP="000D6F1E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276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E40CB8">
        <w:rPr>
          <w:rFonts w:ascii="Arial Narrow" w:hAnsi="Arial Narrow"/>
          <w:sz w:val="22"/>
          <w:szCs w:val="22"/>
        </w:rPr>
        <w:t xml:space="preserve">predložiť vyhlásenie zriaďovateľa (napr. výrobcu alebo zástupcu výrobcu) alebo uzavretú zmluvu so servisným strediskom, resp. vyhlásenie ich štatutárneho zástupcu, ktorého obsahom musí byť súhlas s dodávkou služieb </w:t>
      </w:r>
      <w:r w:rsidR="0009783A" w:rsidRPr="00E40CB8">
        <w:rPr>
          <w:rFonts w:ascii="Arial Narrow" w:hAnsi="Arial Narrow"/>
          <w:sz w:val="22"/>
          <w:szCs w:val="22"/>
          <w:lang w:val="sk-SK"/>
        </w:rPr>
        <w:t xml:space="preserve">v rámci záruky </w:t>
      </w:r>
      <w:r w:rsidRPr="00E40CB8">
        <w:rPr>
          <w:rFonts w:ascii="Arial Narrow" w:hAnsi="Arial Narrow"/>
          <w:sz w:val="22"/>
          <w:szCs w:val="22"/>
        </w:rPr>
        <w:t xml:space="preserve">odo dňa protokolárneho odovzdania a prevzatia </w:t>
      </w:r>
      <w:r w:rsidRPr="00E40CB8">
        <w:rPr>
          <w:rFonts w:ascii="Arial Narrow" w:hAnsi="Arial Narrow"/>
          <w:sz w:val="22"/>
          <w:szCs w:val="22"/>
          <w:lang w:val="sk-SK"/>
        </w:rPr>
        <w:t>Tovaru</w:t>
      </w:r>
      <w:r w:rsidRPr="00E40CB8">
        <w:rPr>
          <w:rFonts w:ascii="Arial Narrow" w:hAnsi="Arial Narrow"/>
          <w:sz w:val="22"/>
          <w:szCs w:val="22"/>
        </w:rPr>
        <w:t xml:space="preserve"> a dátumu predaja uvedeného v servisnej knižke, za podmienok stanovených </w:t>
      </w:r>
      <w:r w:rsidR="00916D01" w:rsidRPr="00E40CB8">
        <w:rPr>
          <w:rFonts w:ascii="Arial Narrow" w:hAnsi="Arial Narrow"/>
          <w:sz w:val="22"/>
          <w:szCs w:val="22"/>
          <w:lang w:val="sk-SK"/>
        </w:rPr>
        <w:t xml:space="preserve"> Predávajúcim</w:t>
      </w:r>
      <w:r w:rsidR="00FB3C38">
        <w:rPr>
          <w:rFonts w:ascii="Arial Narrow" w:hAnsi="Arial Narrow"/>
          <w:sz w:val="22"/>
          <w:szCs w:val="22"/>
          <w:lang w:val="sk-SK"/>
        </w:rPr>
        <w:t xml:space="preserve">, </w:t>
      </w:r>
      <w:r w:rsidR="00FB3C38" w:rsidRPr="003750FC">
        <w:rPr>
          <w:rFonts w:ascii="Arial Narrow" w:hAnsi="Arial Narrow"/>
          <w:sz w:val="22"/>
          <w:szCs w:val="22"/>
        </w:rPr>
        <w:t xml:space="preserve">v prípade, že </w:t>
      </w:r>
      <w:r w:rsidR="00FB3C38" w:rsidRPr="003750FC">
        <w:rPr>
          <w:rFonts w:ascii="Arial Narrow" w:hAnsi="Arial Narrow"/>
          <w:sz w:val="22"/>
          <w:szCs w:val="22"/>
          <w:lang w:val="sk-SK"/>
        </w:rPr>
        <w:t>Predávajúci</w:t>
      </w:r>
      <w:r w:rsidR="00FB3C38" w:rsidRPr="00E40CB8">
        <w:rPr>
          <w:rFonts w:ascii="Arial Narrow" w:hAnsi="Arial Narrow"/>
          <w:sz w:val="22"/>
          <w:szCs w:val="22"/>
        </w:rPr>
        <w:t xml:space="preserve"> nie je zriaďovateľom servisných stredísk, podľa písmena a) </w:t>
      </w:r>
      <w:r w:rsidR="00FB3C38" w:rsidRPr="00E40CB8">
        <w:rPr>
          <w:rFonts w:ascii="Arial Narrow" w:hAnsi="Arial Narrow"/>
          <w:sz w:val="22"/>
          <w:szCs w:val="22"/>
          <w:lang w:val="sk-SK"/>
        </w:rPr>
        <w:t>tohto bodu,</w:t>
      </w:r>
      <w:r w:rsidR="00C60752">
        <w:rPr>
          <w:rFonts w:ascii="Arial Narrow" w:hAnsi="Arial Narrow"/>
          <w:sz w:val="22"/>
          <w:szCs w:val="22"/>
          <w:lang w:val="sk-SK"/>
        </w:rPr>
        <w:t xml:space="preserve"> tohto</w:t>
      </w:r>
      <w:r w:rsidR="00FB3C38" w:rsidRPr="00E40CB8">
        <w:rPr>
          <w:rFonts w:ascii="Arial Narrow" w:hAnsi="Arial Narrow"/>
          <w:sz w:val="22"/>
          <w:szCs w:val="22"/>
          <w:lang w:val="sk-SK"/>
        </w:rPr>
        <w:t xml:space="preserve"> čl</w:t>
      </w:r>
      <w:r w:rsidR="005846DA">
        <w:rPr>
          <w:rFonts w:ascii="Arial Narrow" w:hAnsi="Arial Narrow"/>
          <w:sz w:val="22"/>
          <w:szCs w:val="22"/>
          <w:lang w:val="sk-SK"/>
        </w:rPr>
        <w:t>ánku</w:t>
      </w:r>
      <w:r w:rsidR="00FB3C38" w:rsidRPr="00E40CB8">
        <w:rPr>
          <w:rFonts w:ascii="Arial Narrow" w:hAnsi="Arial Narrow"/>
          <w:sz w:val="22"/>
          <w:szCs w:val="22"/>
          <w:lang w:val="sk-SK"/>
        </w:rPr>
        <w:t xml:space="preserve"> Dohody</w:t>
      </w:r>
      <w:r w:rsidRPr="00E40CB8">
        <w:rPr>
          <w:rFonts w:ascii="Arial Narrow" w:hAnsi="Arial Narrow"/>
          <w:sz w:val="22"/>
          <w:szCs w:val="22"/>
        </w:rPr>
        <w:t>.</w:t>
      </w:r>
    </w:p>
    <w:p w14:paraId="291B3320" w14:textId="77777777" w:rsidR="00377892" w:rsidRPr="00447634" w:rsidRDefault="00377892" w:rsidP="00377892">
      <w:pPr>
        <w:pStyle w:val="Odsekzoznamu"/>
        <w:tabs>
          <w:tab w:val="clear" w:pos="2160"/>
          <w:tab w:val="clear" w:pos="2880"/>
          <w:tab w:val="clear" w:pos="4500"/>
        </w:tabs>
        <w:ind w:left="1276"/>
        <w:contextualSpacing/>
        <w:jc w:val="both"/>
        <w:rPr>
          <w:rFonts w:ascii="Arial Narrow" w:hAnsi="Arial Narrow"/>
          <w:sz w:val="22"/>
          <w:szCs w:val="22"/>
          <w:highlight w:val="green"/>
        </w:rPr>
      </w:pPr>
    </w:p>
    <w:p w14:paraId="138524C0" w14:textId="5387C998" w:rsidR="001D0C11" w:rsidRPr="006015D6" w:rsidRDefault="000D6F1E" w:rsidP="001205FF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5D6">
        <w:rPr>
          <w:rFonts w:ascii="Arial Narrow" w:hAnsi="Arial Narrow"/>
          <w:sz w:val="22"/>
          <w:szCs w:val="22"/>
        </w:rPr>
        <w:t>Predávajúci garantuje zaistenie originálnych náhradných dielov a</w:t>
      </w:r>
      <w:r w:rsidR="0031769B" w:rsidRPr="006015D6">
        <w:rPr>
          <w:rFonts w:ascii="Arial Narrow" w:hAnsi="Arial Narrow"/>
          <w:sz w:val="22"/>
          <w:szCs w:val="22"/>
        </w:rPr>
        <w:t> možnosť zabezpečenia servisu (vlastného alebo zmluvne zabezpečeného) bez vplyvu na požadovanú záruku</w:t>
      </w:r>
      <w:r w:rsidR="00984D53" w:rsidRPr="006015D6">
        <w:rPr>
          <w:rFonts w:ascii="Arial Narrow" w:hAnsi="Arial Narrow"/>
          <w:sz w:val="22"/>
          <w:szCs w:val="22"/>
        </w:rPr>
        <w:t>.</w:t>
      </w:r>
    </w:p>
    <w:p w14:paraId="75DF9038" w14:textId="77777777" w:rsidR="00377892" w:rsidRPr="006015D6" w:rsidRDefault="00377892" w:rsidP="00377892">
      <w:pPr>
        <w:tabs>
          <w:tab w:val="clear" w:pos="2160"/>
          <w:tab w:val="left" w:pos="567"/>
        </w:tabs>
        <w:ind w:left="567"/>
        <w:rPr>
          <w:rFonts w:ascii="Arial Narrow" w:hAnsi="Arial Narrow"/>
          <w:sz w:val="22"/>
          <w:szCs w:val="22"/>
        </w:rPr>
      </w:pPr>
    </w:p>
    <w:p w14:paraId="1CACB692" w14:textId="5E381DDE" w:rsidR="00AE7614" w:rsidRPr="006015D6" w:rsidRDefault="0031769B" w:rsidP="00D41C90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5D6">
        <w:rPr>
          <w:rFonts w:ascii="Arial Narrow" w:hAnsi="Arial Narrow"/>
          <w:sz w:val="22"/>
          <w:szCs w:val="22"/>
        </w:rPr>
        <w:t xml:space="preserve"> </w:t>
      </w:r>
      <w:r w:rsidR="00377892" w:rsidRPr="006015D6">
        <w:rPr>
          <w:rFonts w:ascii="Arial Narrow" w:hAnsi="Arial Narrow"/>
          <w:sz w:val="22"/>
          <w:szCs w:val="22"/>
        </w:rPr>
        <w:t xml:space="preserve">Predávajúci </w:t>
      </w:r>
      <w:r w:rsidR="00342D0F" w:rsidRPr="006015D6">
        <w:rPr>
          <w:rFonts w:ascii="Arial Narrow" w:hAnsi="Arial Narrow"/>
          <w:sz w:val="22"/>
          <w:szCs w:val="22"/>
        </w:rPr>
        <w:t xml:space="preserve">počas  záruky </w:t>
      </w:r>
      <w:r w:rsidR="00377892" w:rsidRPr="006015D6">
        <w:rPr>
          <w:rFonts w:ascii="Arial Narrow" w:hAnsi="Arial Narrow"/>
          <w:sz w:val="22"/>
          <w:szCs w:val="22"/>
        </w:rPr>
        <w:t>garantuje maximáln</w:t>
      </w:r>
      <w:r w:rsidR="00DB7500" w:rsidRPr="006015D6">
        <w:rPr>
          <w:rFonts w:ascii="Arial Narrow" w:hAnsi="Arial Narrow"/>
          <w:sz w:val="22"/>
          <w:szCs w:val="22"/>
        </w:rPr>
        <w:t>u</w:t>
      </w:r>
      <w:r w:rsidR="00224A9F" w:rsidRPr="006015D6">
        <w:rPr>
          <w:rFonts w:ascii="Arial Narrow" w:hAnsi="Arial Narrow"/>
          <w:sz w:val="22"/>
          <w:szCs w:val="22"/>
        </w:rPr>
        <w:t xml:space="preserve"> lehot</w:t>
      </w:r>
      <w:r w:rsidR="00DB7500" w:rsidRPr="006015D6">
        <w:rPr>
          <w:rFonts w:ascii="Arial Narrow" w:hAnsi="Arial Narrow"/>
          <w:sz w:val="22"/>
          <w:szCs w:val="22"/>
        </w:rPr>
        <w:t>u</w:t>
      </w:r>
      <w:r w:rsidR="00D41C90" w:rsidRPr="006015D6">
        <w:rPr>
          <w:rFonts w:ascii="Arial Narrow" w:hAnsi="Arial Narrow"/>
          <w:sz w:val="22"/>
          <w:szCs w:val="22"/>
        </w:rPr>
        <w:t xml:space="preserve"> v trvaní piatich (5) pracovných dní</w:t>
      </w:r>
      <w:r w:rsidR="000364E7" w:rsidRPr="006015D6">
        <w:rPr>
          <w:rFonts w:ascii="Arial Narrow" w:hAnsi="Arial Narrow"/>
          <w:sz w:val="22"/>
          <w:szCs w:val="22"/>
        </w:rPr>
        <w:t>, ktor</w:t>
      </w:r>
      <w:r w:rsidR="00DB7500" w:rsidRPr="006015D6">
        <w:rPr>
          <w:rFonts w:ascii="Arial Narrow" w:hAnsi="Arial Narrow"/>
          <w:sz w:val="22"/>
          <w:szCs w:val="22"/>
        </w:rPr>
        <w:t>á</w:t>
      </w:r>
      <w:r w:rsidR="000364E7" w:rsidRPr="006015D6">
        <w:rPr>
          <w:rFonts w:ascii="Arial Narrow" w:hAnsi="Arial Narrow"/>
          <w:sz w:val="22"/>
          <w:szCs w:val="22"/>
        </w:rPr>
        <w:t xml:space="preserve"> sa </w:t>
      </w:r>
      <w:r w:rsidR="00915719" w:rsidRPr="006015D6">
        <w:rPr>
          <w:rFonts w:ascii="Arial Narrow" w:hAnsi="Arial Narrow"/>
          <w:sz w:val="22"/>
          <w:szCs w:val="22"/>
        </w:rPr>
        <w:t>počíta</w:t>
      </w:r>
      <w:r w:rsidR="000364E7" w:rsidRPr="006015D6">
        <w:rPr>
          <w:rFonts w:ascii="Arial Narrow" w:hAnsi="Arial Narrow"/>
          <w:sz w:val="22"/>
          <w:szCs w:val="22"/>
        </w:rPr>
        <w:t xml:space="preserve"> od</w:t>
      </w:r>
      <w:r w:rsidR="001205FF" w:rsidRPr="006015D6">
        <w:rPr>
          <w:rFonts w:ascii="Arial Narrow" w:hAnsi="Arial Narrow"/>
          <w:sz w:val="22"/>
          <w:szCs w:val="22"/>
        </w:rPr>
        <w:t>o dňa</w:t>
      </w:r>
      <w:r w:rsidR="000364E7" w:rsidRPr="006015D6">
        <w:rPr>
          <w:rFonts w:ascii="Arial Narrow" w:hAnsi="Arial Narrow"/>
          <w:sz w:val="22"/>
          <w:szCs w:val="22"/>
        </w:rPr>
        <w:t xml:space="preserve"> nahlásenia požiadavky na vykonanie servisu a/alebo opravy</w:t>
      </w:r>
      <w:r w:rsidR="00377892" w:rsidRPr="006015D6">
        <w:rPr>
          <w:rFonts w:ascii="Arial Narrow" w:hAnsi="Arial Narrow"/>
          <w:sz w:val="22"/>
          <w:szCs w:val="22"/>
        </w:rPr>
        <w:t xml:space="preserve"> </w:t>
      </w:r>
      <w:r w:rsidR="00915719" w:rsidRPr="006015D6">
        <w:rPr>
          <w:rFonts w:ascii="Arial Narrow" w:hAnsi="Arial Narrow"/>
          <w:sz w:val="22"/>
          <w:szCs w:val="22"/>
        </w:rPr>
        <w:t xml:space="preserve">Tovaru </w:t>
      </w:r>
      <w:r w:rsidR="00D41C90" w:rsidRPr="006015D6">
        <w:rPr>
          <w:rFonts w:ascii="Arial Narrow" w:hAnsi="Arial Narrow"/>
          <w:sz w:val="22"/>
          <w:szCs w:val="22"/>
        </w:rPr>
        <w:t>a</w:t>
      </w:r>
      <w:r w:rsidR="00915719" w:rsidRPr="006015D6">
        <w:rPr>
          <w:rFonts w:ascii="Arial Narrow" w:hAnsi="Arial Narrow"/>
          <w:sz w:val="22"/>
          <w:szCs w:val="22"/>
        </w:rPr>
        <w:t> stanoven</w:t>
      </w:r>
      <w:r w:rsidR="00511D29" w:rsidRPr="006015D6">
        <w:rPr>
          <w:rFonts w:ascii="Arial Narrow" w:hAnsi="Arial Narrow"/>
          <w:sz w:val="22"/>
          <w:szCs w:val="22"/>
        </w:rPr>
        <w:t>í</w:t>
      </w:r>
      <w:r w:rsidR="00915719" w:rsidRPr="006015D6">
        <w:rPr>
          <w:rFonts w:ascii="Arial Narrow" w:hAnsi="Arial Narrow"/>
          <w:sz w:val="22"/>
          <w:szCs w:val="22"/>
        </w:rPr>
        <w:t>m dátum</w:t>
      </w:r>
      <w:r w:rsidR="00511D29" w:rsidRPr="006015D6">
        <w:rPr>
          <w:rFonts w:ascii="Arial Narrow" w:hAnsi="Arial Narrow"/>
          <w:sz w:val="22"/>
          <w:szCs w:val="22"/>
        </w:rPr>
        <w:t xml:space="preserve">u </w:t>
      </w:r>
      <w:r w:rsidR="00915719" w:rsidRPr="006015D6">
        <w:rPr>
          <w:rFonts w:ascii="Arial Narrow" w:hAnsi="Arial Narrow"/>
          <w:sz w:val="22"/>
          <w:szCs w:val="22"/>
        </w:rPr>
        <w:t xml:space="preserve">na </w:t>
      </w:r>
      <w:r w:rsidR="000364E7" w:rsidRPr="006015D6">
        <w:rPr>
          <w:rFonts w:ascii="Arial Narrow" w:hAnsi="Arial Narrow"/>
          <w:sz w:val="22"/>
          <w:szCs w:val="22"/>
        </w:rPr>
        <w:t xml:space="preserve">pristavenie </w:t>
      </w:r>
      <w:r w:rsidR="00377892" w:rsidRPr="006015D6">
        <w:rPr>
          <w:rFonts w:ascii="Arial Narrow" w:hAnsi="Arial Narrow"/>
          <w:sz w:val="22"/>
          <w:szCs w:val="22"/>
        </w:rPr>
        <w:t xml:space="preserve">Tovaru </w:t>
      </w:r>
      <w:r w:rsidR="00915719" w:rsidRPr="006015D6">
        <w:rPr>
          <w:rFonts w:ascii="Arial Narrow" w:hAnsi="Arial Narrow"/>
          <w:sz w:val="22"/>
          <w:szCs w:val="22"/>
        </w:rPr>
        <w:t xml:space="preserve">na vykonanie servisu a/alebo </w:t>
      </w:r>
      <w:r w:rsidR="00B53FCF" w:rsidRPr="006015D6">
        <w:rPr>
          <w:rFonts w:ascii="Arial Narrow" w:hAnsi="Arial Narrow"/>
          <w:sz w:val="22"/>
          <w:szCs w:val="22"/>
        </w:rPr>
        <w:t>oprav</w:t>
      </w:r>
      <w:r w:rsidR="00915719" w:rsidRPr="006015D6">
        <w:rPr>
          <w:rFonts w:ascii="Arial Narrow" w:hAnsi="Arial Narrow"/>
          <w:sz w:val="22"/>
          <w:szCs w:val="22"/>
        </w:rPr>
        <w:t>y</w:t>
      </w:r>
      <w:r w:rsidR="00B53FCF" w:rsidRPr="006015D6">
        <w:rPr>
          <w:rFonts w:ascii="Arial Narrow" w:hAnsi="Arial Narrow"/>
          <w:sz w:val="22"/>
          <w:szCs w:val="22"/>
        </w:rPr>
        <w:t xml:space="preserve"> </w:t>
      </w:r>
      <w:r w:rsidR="00511D29" w:rsidRPr="006015D6">
        <w:rPr>
          <w:rFonts w:ascii="Arial Narrow" w:hAnsi="Arial Narrow"/>
          <w:sz w:val="22"/>
          <w:szCs w:val="22"/>
        </w:rPr>
        <w:t>v</w:t>
      </w:r>
      <w:r w:rsidR="00B53FCF" w:rsidRPr="006015D6">
        <w:rPr>
          <w:rFonts w:ascii="Arial Narrow" w:hAnsi="Arial Narrow"/>
          <w:sz w:val="22"/>
          <w:szCs w:val="22"/>
        </w:rPr>
        <w:t>o vlastno</w:t>
      </w:r>
      <w:r w:rsidR="00511D29" w:rsidRPr="006015D6">
        <w:rPr>
          <w:rFonts w:ascii="Arial Narrow" w:hAnsi="Arial Narrow"/>
          <w:sz w:val="22"/>
          <w:szCs w:val="22"/>
        </w:rPr>
        <w:t>m</w:t>
      </w:r>
      <w:r w:rsidR="00B53FCF" w:rsidRPr="006015D6">
        <w:rPr>
          <w:rFonts w:ascii="Arial Narrow" w:hAnsi="Arial Narrow"/>
          <w:sz w:val="22"/>
          <w:szCs w:val="22"/>
        </w:rPr>
        <w:t xml:space="preserve"> alebo zmluvne zabezpečen</w:t>
      </w:r>
      <w:r w:rsidR="00511D29" w:rsidRPr="006015D6">
        <w:rPr>
          <w:rFonts w:ascii="Arial Narrow" w:hAnsi="Arial Narrow"/>
          <w:sz w:val="22"/>
          <w:szCs w:val="22"/>
        </w:rPr>
        <w:t>om</w:t>
      </w:r>
      <w:r w:rsidR="00B53FCF" w:rsidRPr="006015D6">
        <w:rPr>
          <w:rFonts w:ascii="Arial Narrow" w:hAnsi="Arial Narrow"/>
          <w:sz w:val="22"/>
          <w:szCs w:val="22"/>
        </w:rPr>
        <w:t xml:space="preserve"> servisn</w:t>
      </w:r>
      <w:r w:rsidR="00511D29" w:rsidRPr="006015D6">
        <w:rPr>
          <w:rFonts w:ascii="Arial Narrow" w:hAnsi="Arial Narrow"/>
          <w:sz w:val="22"/>
          <w:szCs w:val="22"/>
        </w:rPr>
        <w:t>om</w:t>
      </w:r>
      <w:r w:rsidR="00B53FCF" w:rsidRPr="006015D6">
        <w:rPr>
          <w:rFonts w:ascii="Arial Narrow" w:hAnsi="Arial Narrow"/>
          <w:sz w:val="22"/>
          <w:szCs w:val="22"/>
        </w:rPr>
        <w:t xml:space="preserve"> stredisk</w:t>
      </w:r>
      <w:r w:rsidR="00511D29" w:rsidRPr="006015D6">
        <w:rPr>
          <w:rFonts w:ascii="Arial Narrow" w:hAnsi="Arial Narrow"/>
          <w:sz w:val="22"/>
          <w:szCs w:val="22"/>
        </w:rPr>
        <w:t>u.</w:t>
      </w:r>
    </w:p>
    <w:p w14:paraId="28E4CD31" w14:textId="77777777" w:rsidR="00511D29" w:rsidRPr="003750FC" w:rsidRDefault="00511D29" w:rsidP="00511D29">
      <w:pPr>
        <w:pStyle w:val="Odsekzoznamu"/>
        <w:rPr>
          <w:rFonts w:ascii="Arial Narrow" w:hAnsi="Arial Narrow"/>
          <w:sz w:val="22"/>
          <w:szCs w:val="22"/>
        </w:rPr>
      </w:pPr>
    </w:p>
    <w:p w14:paraId="6CA09595" w14:textId="0EDDEC19" w:rsidR="00511D29" w:rsidRPr="003750FC" w:rsidRDefault="00511D29" w:rsidP="00D41C90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Predávajúci garantuje </w:t>
      </w:r>
      <w:r w:rsidR="004255E6" w:rsidRPr="003750FC">
        <w:rPr>
          <w:rFonts w:ascii="Arial Narrow" w:hAnsi="Arial Narrow"/>
          <w:sz w:val="22"/>
          <w:szCs w:val="22"/>
        </w:rPr>
        <w:t xml:space="preserve">nasledujúce </w:t>
      </w:r>
      <w:r w:rsidRPr="003750FC">
        <w:rPr>
          <w:rFonts w:ascii="Arial Narrow" w:hAnsi="Arial Narrow"/>
          <w:sz w:val="22"/>
          <w:szCs w:val="22"/>
        </w:rPr>
        <w:t xml:space="preserve">maximálne lehoty na vykonanie </w:t>
      </w:r>
      <w:r w:rsidR="004255E6" w:rsidRPr="003750FC">
        <w:rPr>
          <w:rFonts w:ascii="Arial Narrow" w:hAnsi="Arial Narrow"/>
          <w:sz w:val="22"/>
          <w:szCs w:val="22"/>
        </w:rPr>
        <w:t>v tomto bode</w:t>
      </w:r>
      <w:r w:rsidR="00104B0F" w:rsidRPr="003750FC">
        <w:rPr>
          <w:rFonts w:ascii="Arial Narrow" w:hAnsi="Arial Narrow"/>
          <w:sz w:val="22"/>
          <w:szCs w:val="22"/>
        </w:rPr>
        <w:t xml:space="preserve">, </w:t>
      </w:r>
      <w:r w:rsidR="00C60752">
        <w:rPr>
          <w:rFonts w:ascii="Arial Narrow" w:hAnsi="Arial Narrow"/>
          <w:sz w:val="22"/>
          <w:szCs w:val="22"/>
        </w:rPr>
        <w:t xml:space="preserve">tohto </w:t>
      </w:r>
      <w:r w:rsidR="00104B0F" w:rsidRPr="003750FC">
        <w:rPr>
          <w:rFonts w:ascii="Arial Narrow" w:hAnsi="Arial Narrow"/>
          <w:sz w:val="22"/>
          <w:szCs w:val="22"/>
        </w:rPr>
        <w:t>čl</w:t>
      </w:r>
      <w:r w:rsidR="00C60752">
        <w:rPr>
          <w:rFonts w:ascii="Arial Narrow" w:hAnsi="Arial Narrow"/>
          <w:sz w:val="22"/>
          <w:szCs w:val="22"/>
        </w:rPr>
        <w:t>ánku</w:t>
      </w:r>
      <w:r w:rsidR="00104B0F" w:rsidRPr="003750FC">
        <w:rPr>
          <w:rFonts w:ascii="Arial Narrow" w:hAnsi="Arial Narrow"/>
          <w:sz w:val="22"/>
          <w:szCs w:val="22"/>
        </w:rPr>
        <w:t xml:space="preserve"> Dohody</w:t>
      </w:r>
      <w:r w:rsidR="004255E6" w:rsidRPr="003750FC">
        <w:rPr>
          <w:rFonts w:ascii="Arial Narrow" w:hAnsi="Arial Narrow"/>
          <w:sz w:val="22"/>
          <w:szCs w:val="22"/>
        </w:rPr>
        <w:t xml:space="preserve"> </w:t>
      </w:r>
      <w:r w:rsidR="00A573CB" w:rsidRPr="003750FC">
        <w:rPr>
          <w:rFonts w:ascii="Arial Narrow" w:hAnsi="Arial Narrow"/>
          <w:sz w:val="22"/>
          <w:szCs w:val="22"/>
        </w:rPr>
        <w:t xml:space="preserve">identifikovaných </w:t>
      </w:r>
      <w:r w:rsidRPr="003750FC">
        <w:rPr>
          <w:rFonts w:ascii="Arial Narrow" w:hAnsi="Arial Narrow"/>
          <w:sz w:val="22"/>
          <w:szCs w:val="22"/>
        </w:rPr>
        <w:t>servis</w:t>
      </w:r>
      <w:r w:rsidR="00A573CB" w:rsidRPr="003750FC">
        <w:rPr>
          <w:rFonts w:ascii="Arial Narrow" w:hAnsi="Arial Narrow"/>
          <w:sz w:val="22"/>
          <w:szCs w:val="22"/>
        </w:rPr>
        <w:t>ných</w:t>
      </w:r>
      <w:r w:rsidRPr="003750FC">
        <w:rPr>
          <w:rFonts w:ascii="Arial Narrow" w:hAnsi="Arial Narrow"/>
          <w:sz w:val="22"/>
          <w:szCs w:val="22"/>
        </w:rPr>
        <w:t xml:space="preserve"> a/alebo oprav</w:t>
      </w:r>
      <w:r w:rsidR="00A573CB" w:rsidRPr="003750FC">
        <w:rPr>
          <w:rFonts w:ascii="Arial Narrow" w:hAnsi="Arial Narrow"/>
          <w:sz w:val="22"/>
          <w:szCs w:val="22"/>
        </w:rPr>
        <w:t>árenských prác</w:t>
      </w:r>
      <w:r w:rsidR="004255E6" w:rsidRPr="003750FC">
        <w:rPr>
          <w:rFonts w:ascii="Arial Narrow" w:hAnsi="Arial Narrow"/>
          <w:sz w:val="22"/>
          <w:szCs w:val="22"/>
        </w:rPr>
        <w:t>:</w:t>
      </w:r>
    </w:p>
    <w:p w14:paraId="67976B97" w14:textId="2B9DF6CA" w:rsidR="00127AC0" w:rsidRPr="003750FC" w:rsidRDefault="00127AC0" w:rsidP="0053208F">
      <w:pPr>
        <w:pStyle w:val="Odsekzoznamu"/>
        <w:numPr>
          <w:ilvl w:val="0"/>
          <w:numId w:val="34"/>
        </w:numPr>
        <w:tabs>
          <w:tab w:val="clear" w:pos="2160"/>
          <w:tab w:val="left" w:pos="567"/>
        </w:tabs>
        <w:ind w:left="1276" w:hanging="425"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bežnú údržbu a menšie mechanické, elektrické, </w:t>
      </w:r>
      <w:r w:rsidR="00167477" w:rsidRPr="003750FC">
        <w:rPr>
          <w:rFonts w:ascii="Arial Narrow" w:hAnsi="Arial Narrow"/>
          <w:sz w:val="22"/>
          <w:szCs w:val="22"/>
          <w:lang w:val="sk-SK"/>
        </w:rPr>
        <w:t>karosárske</w:t>
      </w:r>
      <w:r w:rsidR="0071103B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Pr="003750FC">
        <w:rPr>
          <w:rFonts w:ascii="Arial Narrow" w:hAnsi="Arial Narrow"/>
          <w:sz w:val="22"/>
          <w:szCs w:val="22"/>
        </w:rPr>
        <w:t>a lakovnícke opravy – maximálne</w:t>
      </w:r>
      <w:r w:rsidR="00342D0F" w:rsidRPr="003750FC">
        <w:rPr>
          <w:rFonts w:ascii="Arial Narrow" w:hAnsi="Arial Narrow"/>
          <w:sz w:val="22"/>
          <w:szCs w:val="22"/>
          <w:lang w:val="sk-SK"/>
        </w:rPr>
        <w:t xml:space="preserve"> do</w:t>
      </w:r>
      <w:r w:rsidRPr="003750FC">
        <w:rPr>
          <w:rFonts w:ascii="Arial Narrow" w:hAnsi="Arial Narrow"/>
          <w:sz w:val="22"/>
          <w:szCs w:val="22"/>
        </w:rPr>
        <w:t xml:space="preserve"> 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desať</w:t>
      </w:r>
      <w:r w:rsidR="004255E6" w:rsidRPr="003750FC">
        <w:rPr>
          <w:rFonts w:ascii="Arial Narrow" w:hAnsi="Arial Narrow"/>
          <w:sz w:val="22"/>
          <w:szCs w:val="22"/>
          <w:lang w:val="sk-SK"/>
        </w:rPr>
        <w:t xml:space="preserve"> (</w:t>
      </w:r>
      <w:r w:rsidRPr="003750FC">
        <w:rPr>
          <w:rFonts w:ascii="Arial Narrow" w:hAnsi="Arial Narrow"/>
          <w:sz w:val="22"/>
          <w:szCs w:val="22"/>
        </w:rPr>
        <w:t>1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0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)</w:t>
      </w:r>
      <w:r w:rsidRPr="003750FC">
        <w:rPr>
          <w:rFonts w:ascii="Arial Narrow" w:hAnsi="Arial Narrow"/>
          <w:sz w:val="22"/>
          <w:szCs w:val="22"/>
        </w:rPr>
        <w:t xml:space="preserve"> 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pracovn</w:t>
      </w:r>
      <w:r w:rsidR="00562FB3">
        <w:rPr>
          <w:rFonts w:ascii="Arial Narrow" w:hAnsi="Arial Narrow"/>
          <w:sz w:val="22"/>
          <w:szCs w:val="22"/>
          <w:lang w:val="sk-SK"/>
        </w:rPr>
        <w:t>ých</w:t>
      </w:r>
      <w:r w:rsidR="004255E6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Pr="003750FC">
        <w:rPr>
          <w:rFonts w:ascii="Arial Narrow" w:hAnsi="Arial Narrow"/>
          <w:sz w:val="22"/>
          <w:szCs w:val="22"/>
        </w:rPr>
        <w:t>d</w:t>
      </w:r>
      <w:r w:rsidR="00562FB3">
        <w:rPr>
          <w:rFonts w:ascii="Arial Narrow" w:hAnsi="Arial Narrow"/>
          <w:sz w:val="22"/>
          <w:szCs w:val="22"/>
          <w:lang w:val="sk-SK"/>
        </w:rPr>
        <w:t>ní</w:t>
      </w:r>
      <w:r w:rsidRPr="003750FC">
        <w:rPr>
          <w:rFonts w:ascii="Arial Narrow" w:hAnsi="Arial Narrow"/>
          <w:sz w:val="22"/>
          <w:szCs w:val="22"/>
        </w:rPr>
        <w:t xml:space="preserve"> (ukončiť v deň pristavenia)</w:t>
      </w:r>
    </w:p>
    <w:p w14:paraId="37076070" w14:textId="37551301" w:rsidR="00127AC0" w:rsidRPr="003750FC" w:rsidRDefault="0071103B" w:rsidP="00A573CB">
      <w:pPr>
        <w:pStyle w:val="Odsekzoznamu"/>
        <w:numPr>
          <w:ilvl w:val="0"/>
          <w:numId w:val="34"/>
        </w:numPr>
        <w:ind w:left="1276" w:hanging="425"/>
        <w:jc w:val="both"/>
        <w:rPr>
          <w:rFonts w:ascii="Arial Narrow" w:hAnsi="Arial Narrow"/>
          <w:sz w:val="22"/>
          <w:szCs w:val="22"/>
          <w:lang w:val="sk-SK"/>
        </w:rPr>
      </w:pPr>
      <w:r w:rsidRPr="003750FC">
        <w:rPr>
          <w:rFonts w:ascii="Arial Narrow" w:hAnsi="Arial Narrow"/>
          <w:sz w:val="22"/>
          <w:szCs w:val="22"/>
          <w:lang w:val="sk-SK"/>
        </w:rPr>
        <w:t>n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áročnejšie mechanické a elekt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r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ické opravy </w:t>
      </w:r>
      <w:r w:rsidR="0053208F" w:rsidRPr="003750FC">
        <w:rPr>
          <w:rFonts w:ascii="Arial Narrow" w:hAnsi="Arial Narrow"/>
          <w:sz w:val="22"/>
          <w:szCs w:val="22"/>
          <w:lang w:val="sk-SK"/>
        </w:rPr>
        <w:t xml:space="preserve">- 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maximálne do 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tr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idsať</w:t>
      </w:r>
      <w:r w:rsidR="004255E6" w:rsidRPr="003750FC">
        <w:rPr>
          <w:rFonts w:ascii="Arial Narrow" w:hAnsi="Arial Narrow"/>
          <w:sz w:val="22"/>
          <w:szCs w:val="22"/>
          <w:lang w:val="sk-SK"/>
        </w:rPr>
        <w:t xml:space="preserve"> (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3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0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)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 pr</w:t>
      </w:r>
      <w:r w:rsidRPr="003750FC">
        <w:rPr>
          <w:rFonts w:ascii="Arial Narrow" w:hAnsi="Arial Narrow"/>
          <w:sz w:val="22"/>
          <w:szCs w:val="22"/>
          <w:lang w:val="sk-SK"/>
        </w:rPr>
        <w:t>a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covných dní od</w:t>
      </w:r>
      <w:r w:rsidR="0053208F" w:rsidRPr="003750FC">
        <w:rPr>
          <w:rFonts w:ascii="Arial Narrow" w:hAnsi="Arial Narrow"/>
          <w:sz w:val="22"/>
          <w:szCs w:val="22"/>
          <w:lang w:val="sk-SK"/>
        </w:rPr>
        <w:t xml:space="preserve">o dňa 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 pristavenia Tovaru k</w:t>
      </w:r>
      <w:r w:rsidRPr="003750FC">
        <w:rPr>
          <w:rFonts w:ascii="Arial Narrow" w:hAnsi="Arial Narrow"/>
          <w:sz w:val="22"/>
          <w:szCs w:val="22"/>
          <w:lang w:val="sk-SK"/>
        </w:rPr>
        <w:t> 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oprave</w:t>
      </w:r>
    </w:p>
    <w:p w14:paraId="310B87B3" w14:textId="7F693976" w:rsidR="0071103B" w:rsidRPr="003750FC" w:rsidRDefault="0071103B" w:rsidP="0053208F">
      <w:pPr>
        <w:pStyle w:val="Odsekzoznamu"/>
        <w:numPr>
          <w:ilvl w:val="0"/>
          <w:numId w:val="34"/>
        </w:numPr>
        <w:ind w:left="1276" w:hanging="425"/>
        <w:jc w:val="both"/>
        <w:rPr>
          <w:rFonts w:ascii="Arial Narrow" w:hAnsi="Arial Narrow"/>
          <w:sz w:val="22"/>
          <w:szCs w:val="22"/>
          <w:lang w:val="sk-SK"/>
        </w:rPr>
      </w:pPr>
      <w:r w:rsidRPr="003750FC">
        <w:rPr>
          <w:rFonts w:ascii="Arial Narrow" w:hAnsi="Arial Narrow"/>
          <w:sz w:val="22"/>
          <w:szCs w:val="22"/>
          <w:lang w:val="sk-SK"/>
        </w:rPr>
        <w:t xml:space="preserve">náročnejšie </w:t>
      </w:r>
      <w:r w:rsidR="00167477" w:rsidRPr="003750FC">
        <w:rPr>
          <w:rFonts w:ascii="Arial Narrow" w:hAnsi="Arial Narrow"/>
          <w:sz w:val="22"/>
          <w:szCs w:val="22"/>
          <w:lang w:val="sk-SK"/>
        </w:rPr>
        <w:t>karosárske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 a lakovnícke opravy maximálne do </w:t>
      </w:r>
      <w:r w:rsidR="00984D53" w:rsidRPr="003750FC">
        <w:rPr>
          <w:rFonts w:ascii="Arial Narrow" w:hAnsi="Arial Narrow"/>
          <w:sz w:val="22"/>
          <w:szCs w:val="22"/>
          <w:lang w:val="sk-SK"/>
        </w:rPr>
        <w:t xml:space="preserve">tridsať </w:t>
      </w:r>
      <w:r w:rsidR="00927453">
        <w:rPr>
          <w:rFonts w:ascii="Arial Narrow" w:hAnsi="Arial Narrow"/>
          <w:sz w:val="22"/>
          <w:szCs w:val="22"/>
          <w:lang w:val="sk-SK"/>
        </w:rPr>
        <w:t>(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30</w:t>
      </w:r>
      <w:r w:rsidR="00927453">
        <w:rPr>
          <w:rFonts w:ascii="Arial Narrow" w:hAnsi="Arial Narrow"/>
          <w:sz w:val="22"/>
          <w:szCs w:val="22"/>
          <w:lang w:val="sk-SK"/>
        </w:rPr>
        <w:t>)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 pracovných dní od</w:t>
      </w:r>
      <w:r w:rsidR="0053208F" w:rsidRPr="003750FC">
        <w:rPr>
          <w:rFonts w:ascii="Arial Narrow" w:hAnsi="Arial Narrow"/>
          <w:sz w:val="22"/>
          <w:szCs w:val="22"/>
          <w:lang w:val="sk-SK"/>
        </w:rPr>
        <w:t xml:space="preserve">o dňa 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 pristavenia Tovaru k oprave</w:t>
      </w:r>
    </w:p>
    <w:p w14:paraId="22619DCB" w14:textId="09C87B82" w:rsidR="0071103B" w:rsidRPr="003750FC" w:rsidRDefault="0071103B" w:rsidP="00051D09">
      <w:pPr>
        <w:pStyle w:val="Odsekzoznamu"/>
        <w:numPr>
          <w:ilvl w:val="0"/>
          <w:numId w:val="34"/>
        </w:numPr>
        <w:ind w:left="1276" w:hanging="425"/>
        <w:rPr>
          <w:rFonts w:ascii="Arial Narrow" w:hAnsi="Arial Narrow"/>
          <w:sz w:val="22"/>
          <w:szCs w:val="22"/>
          <w:lang w:val="sk-SK"/>
        </w:rPr>
      </w:pPr>
      <w:r w:rsidRPr="003750FC">
        <w:rPr>
          <w:rFonts w:ascii="Arial Narrow" w:hAnsi="Arial Narrow"/>
          <w:sz w:val="22"/>
          <w:szCs w:val="22"/>
          <w:lang w:val="sk-SK"/>
        </w:rPr>
        <w:t>servis Tovaru v rám</w:t>
      </w:r>
      <w:r w:rsidR="00051D09" w:rsidRPr="003750FC">
        <w:rPr>
          <w:rFonts w:ascii="Arial Narrow" w:hAnsi="Arial Narrow"/>
          <w:sz w:val="22"/>
          <w:szCs w:val="22"/>
          <w:lang w:val="sk-SK"/>
        </w:rPr>
        <w:t>c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i výrobcom </w:t>
      </w:r>
      <w:r w:rsidR="00051D09" w:rsidRPr="003750FC">
        <w:rPr>
          <w:rFonts w:ascii="Arial Narrow" w:hAnsi="Arial Narrow"/>
          <w:sz w:val="22"/>
          <w:szCs w:val="22"/>
          <w:lang w:val="sk-SK"/>
        </w:rPr>
        <w:t xml:space="preserve">predpísaných prác bude vykonaný a Tovar bude späť vrátený Kupujúcemu v deň </w:t>
      </w:r>
      <w:r w:rsidR="0092745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051D09" w:rsidRPr="003750FC">
        <w:rPr>
          <w:rFonts w:ascii="Arial Narrow" w:hAnsi="Arial Narrow"/>
          <w:sz w:val="22"/>
          <w:szCs w:val="22"/>
          <w:lang w:val="sk-SK"/>
        </w:rPr>
        <w:t>pristavenia do opravy (po predchádzajúcom objednaní)</w:t>
      </w:r>
      <w:r w:rsidR="0053208F" w:rsidRPr="003750FC">
        <w:rPr>
          <w:rFonts w:ascii="Arial Narrow" w:hAnsi="Arial Narrow"/>
          <w:sz w:val="22"/>
          <w:szCs w:val="22"/>
          <w:lang w:val="sk-SK"/>
        </w:rPr>
        <w:t>.</w:t>
      </w:r>
    </w:p>
    <w:p w14:paraId="15EF3E54" w14:textId="77777777" w:rsidR="00127AC0" w:rsidRPr="00D7135A" w:rsidRDefault="00127AC0" w:rsidP="00127AC0">
      <w:pPr>
        <w:tabs>
          <w:tab w:val="clear" w:pos="2160"/>
          <w:tab w:val="left" w:pos="567"/>
        </w:tabs>
        <w:ind w:left="567"/>
        <w:rPr>
          <w:rFonts w:ascii="Arial Narrow" w:hAnsi="Arial Narrow"/>
          <w:sz w:val="22"/>
          <w:szCs w:val="22"/>
        </w:rPr>
      </w:pPr>
    </w:p>
    <w:bookmarkEnd w:id="4"/>
    <w:p w14:paraId="51F83C5F" w14:textId="77777777" w:rsidR="007D1CD8" w:rsidRPr="001206F6" w:rsidRDefault="007D1CD8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B30F888" w14:textId="77777777" w:rsidR="0001397F" w:rsidRPr="0001397F" w:rsidRDefault="001E1F40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715F54">
        <w:rPr>
          <w:rFonts w:ascii="Arial Narrow" w:hAnsi="Arial Narrow"/>
          <w:noProof/>
          <w:sz w:val="22"/>
          <w:szCs w:val="22"/>
        </w:rPr>
        <w:t xml:space="preserve"> </w:t>
      </w:r>
      <w:r w:rsidR="0001397F" w:rsidRPr="0001397F">
        <w:rPr>
          <w:rFonts w:ascii="Arial Narrow" w:hAnsi="Arial Narrow"/>
          <w:b/>
          <w:color w:val="000000"/>
          <w:sz w:val="22"/>
          <w:szCs w:val="22"/>
        </w:rPr>
        <w:t>Čl. VII</w:t>
      </w:r>
    </w:p>
    <w:p w14:paraId="60BB4216" w14:textId="77777777"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01397F">
        <w:rPr>
          <w:rFonts w:ascii="Arial Narrow" w:hAnsi="Arial Narrow"/>
          <w:b/>
          <w:color w:val="000000"/>
          <w:sz w:val="22"/>
          <w:szCs w:val="22"/>
        </w:rPr>
        <w:t>PLATOBNÉ PODMIENKY A FAKTURÁCIA</w:t>
      </w:r>
    </w:p>
    <w:p w14:paraId="0AE3272E" w14:textId="77777777"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</w:p>
    <w:p w14:paraId="4762B360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</w:t>
      </w:r>
      <w:r w:rsidR="00F42357" w:rsidRPr="00FF4C12">
        <w:rPr>
          <w:rFonts w:ascii="Arial Narrow" w:hAnsi="Arial Narrow"/>
          <w:sz w:val="22"/>
          <w:szCs w:val="22"/>
        </w:rPr>
        <w:t>C</w:t>
      </w:r>
      <w:r w:rsidRPr="00FF4C12">
        <w:rPr>
          <w:rFonts w:ascii="Arial Narrow" w:hAnsi="Arial Narrow"/>
          <w:sz w:val="22"/>
          <w:szCs w:val="22"/>
        </w:rPr>
        <w:t xml:space="preserve">enu podľa </w:t>
      </w:r>
      <w:r w:rsidR="00610AA8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na základe faktúry vystavenej Predávajúcim po dodaní Tovaru a podpísaní preberacieho protokolu alebo dodacieho listu s vyznačením riadneho dodania Tovaru. Kupujúci neposkytne Predávajúcemu žiaden preddavok </w:t>
      </w:r>
      <w:r w:rsidR="00610AA8">
        <w:rPr>
          <w:rFonts w:ascii="Arial Narrow" w:hAnsi="Arial Narrow"/>
          <w:sz w:val="22"/>
          <w:szCs w:val="22"/>
        </w:rPr>
        <w:t>ani zálohové platby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30885566" w14:textId="77777777" w:rsidR="00043125" w:rsidRPr="00FF4C12" w:rsidRDefault="00043125" w:rsidP="00043125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7940F6A1" w14:textId="6E06680E" w:rsidR="002D1636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Každá faktúra vystavená Predávajúcim bude obsahovať náležitosti podľa</w:t>
      </w:r>
      <w:r w:rsidR="00EE430D" w:rsidRPr="00FF4C12">
        <w:rPr>
          <w:rFonts w:ascii="Arial Narrow" w:hAnsi="Arial Narrow"/>
          <w:sz w:val="22"/>
          <w:szCs w:val="22"/>
        </w:rPr>
        <w:t xml:space="preserve"> všeobecne záväzných právnych predpisov (najmä podľa</w:t>
      </w:r>
      <w:r w:rsidRPr="00FF4C12">
        <w:rPr>
          <w:rFonts w:ascii="Arial Narrow" w:hAnsi="Arial Narrow"/>
          <w:sz w:val="22"/>
          <w:szCs w:val="22"/>
        </w:rPr>
        <w:t xml:space="preserve"> zákona č. 222/2004 Z. z. o dani z pridanej hodnoty v znení neskorších predpisov</w:t>
      </w:r>
      <w:r w:rsidR="00EE430D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. Neoddeliteľnou súčasťou faktúry Predávajúceho bude originál/fotokópia preberacieho protokolu alebo dodacieho listu s vyznačením </w:t>
      </w:r>
      <w:r w:rsidR="00562FB3">
        <w:rPr>
          <w:rFonts w:ascii="Arial Narrow" w:hAnsi="Arial Narrow"/>
          <w:sz w:val="22"/>
          <w:szCs w:val="22"/>
        </w:rPr>
        <w:t>riadneho</w:t>
      </w:r>
      <w:r w:rsidRPr="00FF4C12">
        <w:rPr>
          <w:rFonts w:ascii="Arial Narrow" w:hAnsi="Arial Narrow"/>
          <w:sz w:val="22"/>
          <w:szCs w:val="22"/>
        </w:rPr>
        <w:t xml:space="preserve"> dodania Tovaru potvrdeného Kupujúcim.</w:t>
      </w:r>
      <w:r w:rsidR="002D1636" w:rsidRPr="00FF4C12">
        <w:rPr>
          <w:rFonts w:ascii="Arial Narrow" w:hAnsi="Arial Narrow"/>
          <w:sz w:val="22"/>
          <w:szCs w:val="22"/>
        </w:rPr>
        <w:t xml:space="preserve"> Súčasťou faktúry musí byť (ak je to aplikovateľné) najmä: </w:t>
      </w:r>
    </w:p>
    <w:p w14:paraId="4C4270C1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lastRenderedPageBreak/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jednoznačná informácia, či Predávajúci je alebo nie je platiteľom DPH;</w:t>
      </w:r>
    </w:p>
    <w:p w14:paraId="2BEC761B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a názov </w:t>
      </w:r>
      <w:r w:rsidR="00FD66C6">
        <w:rPr>
          <w:rFonts w:ascii="Arial Narrow" w:hAnsi="Arial Narrow"/>
          <w:sz w:val="22"/>
          <w:szCs w:val="22"/>
        </w:rPr>
        <w:t>Do</w:t>
      </w:r>
      <w:r w:rsidRPr="00FF4C12">
        <w:rPr>
          <w:rFonts w:ascii="Arial Narrow" w:hAnsi="Arial Narrow"/>
          <w:sz w:val="22"/>
          <w:szCs w:val="22"/>
        </w:rPr>
        <w:t xml:space="preserve">hody; </w:t>
      </w:r>
    </w:p>
    <w:p w14:paraId="297BA30E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</w:t>
      </w:r>
      <w:r w:rsidR="00FD66C6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a dátum jej </w:t>
      </w:r>
      <w:r w:rsidR="00FD66C6">
        <w:rPr>
          <w:rFonts w:ascii="Arial Narrow" w:hAnsi="Arial Narrow"/>
          <w:sz w:val="22"/>
          <w:szCs w:val="22"/>
        </w:rPr>
        <w:t>uzavretia</w:t>
      </w:r>
      <w:r w:rsidRPr="00FF4C12">
        <w:rPr>
          <w:rFonts w:ascii="Arial Narrow" w:hAnsi="Arial Narrow"/>
          <w:sz w:val="22"/>
          <w:szCs w:val="22"/>
        </w:rPr>
        <w:t>;</w:t>
      </w:r>
    </w:p>
    <w:p w14:paraId="072B213D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14:paraId="1CA6C9C6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14:paraId="459775A4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14:paraId="5E88DDB5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14:paraId="43AE4D62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dátum doručenia dokladu Kupujúcemu (napr. pečiatka podateľne).</w:t>
      </w:r>
    </w:p>
    <w:p w14:paraId="10DB8045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14:paraId="4FD49E79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AD065C5" w14:textId="77777777" w:rsidR="00DB2E29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6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Lehota splatnosti faktúry </w:t>
      </w:r>
      <w:r w:rsidRPr="00FF4C12">
        <w:rPr>
          <w:rFonts w:ascii="Arial Narrow" w:hAnsi="Arial Narrow"/>
          <w:sz w:val="22"/>
          <w:szCs w:val="22"/>
        </w:rPr>
        <w:t xml:space="preserve">Predávajúceho je </w:t>
      </w:r>
      <w:r w:rsidR="00FD66C6">
        <w:rPr>
          <w:rFonts w:ascii="Arial Narrow" w:hAnsi="Arial Narrow"/>
          <w:sz w:val="22"/>
          <w:szCs w:val="22"/>
        </w:rPr>
        <w:t>tridsať</w:t>
      </w:r>
      <w:r w:rsidR="00BC4C1C">
        <w:rPr>
          <w:rFonts w:ascii="Arial Narrow" w:hAnsi="Arial Narrow"/>
          <w:sz w:val="22"/>
          <w:szCs w:val="22"/>
        </w:rPr>
        <w:t xml:space="preserve"> </w:t>
      </w:r>
      <w:r w:rsidR="00C01120" w:rsidRPr="00FF4C12">
        <w:rPr>
          <w:rFonts w:ascii="Arial Narrow" w:hAnsi="Arial Narrow"/>
          <w:sz w:val="22"/>
          <w:szCs w:val="22"/>
        </w:rPr>
        <w:t>(</w:t>
      </w:r>
      <w:r w:rsidR="00FD66C6">
        <w:rPr>
          <w:rFonts w:ascii="Arial Narrow" w:hAnsi="Arial Narrow"/>
          <w:sz w:val="22"/>
          <w:szCs w:val="22"/>
        </w:rPr>
        <w:t>3</w:t>
      </w:r>
      <w:r w:rsidRPr="00FF4C12">
        <w:rPr>
          <w:rFonts w:ascii="Arial Narrow" w:hAnsi="Arial Narrow"/>
          <w:sz w:val="22"/>
          <w:szCs w:val="22"/>
        </w:rPr>
        <w:t>0</w:t>
      </w:r>
      <w:r w:rsidR="00C01120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 dní odo dňa doručenia faktúry Kupujúcemu</w:t>
      </w:r>
      <w:r w:rsidR="00F42357" w:rsidRPr="00FF4C12">
        <w:rPr>
          <w:rFonts w:ascii="Arial Narrow" w:hAnsi="Arial Narrow"/>
          <w:sz w:val="22"/>
          <w:szCs w:val="22"/>
        </w:rPr>
        <w:t xml:space="preserve"> zo strany Predávajúceho za predpokladu, že doručená faktúra bude spĺňať všetky zákonné náležitosti a náležitosti podľa tejto Dohody. Lehota splatnosti faktúry začína plynúť dňom nasledujúcim po dni, v ktorom bola faktúra preukázateľne doručená Kupujúcemu.</w:t>
      </w:r>
    </w:p>
    <w:p w14:paraId="17DCF9EE" w14:textId="77777777" w:rsidR="0018416F" w:rsidRPr="00FF4C12" w:rsidRDefault="0018416F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136CDE41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Ak predložená faktúra nebude vystavená v súlade s touto Dohodou a/alebo </w:t>
      </w:r>
      <w:r w:rsidR="002F2A72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>, Kupujúci ju bezodkladne vráti Predávajúcemu</w:t>
      </w:r>
      <w:r w:rsidR="0018416F" w:rsidRPr="00FF4C12">
        <w:rPr>
          <w:rFonts w:ascii="Arial Narrow" w:hAnsi="Arial Narrow"/>
          <w:sz w:val="22"/>
          <w:szCs w:val="22"/>
        </w:rPr>
        <w:t xml:space="preserve"> na doplnenie a/alebo prepracovanie s uvedením nedostatkov, ktoré</w:t>
      </w:r>
      <w:r w:rsidR="0018416F" w:rsidRPr="00B262F5">
        <w:rPr>
          <w:rFonts w:ascii="Arial Narrow" w:hAnsi="Arial Narrow"/>
          <w:color w:val="FF0000"/>
          <w:sz w:val="22"/>
          <w:szCs w:val="22"/>
        </w:rPr>
        <w:t xml:space="preserve"> </w:t>
      </w:r>
      <w:r w:rsidR="0018416F" w:rsidRPr="00FF4C12">
        <w:rPr>
          <w:rFonts w:ascii="Arial Narrow" w:hAnsi="Arial Narrow"/>
          <w:sz w:val="22"/>
          <w:szCs w:val="22"/>
        </w:rPr>
        <w:t xml:space="preserve">sa majú odstrániť. Nová </w:t>
      </w:r>
      <w:r w:rsidR="002F2A72">
        <w:rPr>
          <w:rFonts w:ascii="Arial Narrow" w:hAnsi="Arial Narrow"/>
          <w:sz w:val="22"/>
          <w:szCs w:val="22"/>
        </w:rPr>
        <w:t>3</w:t>
      </w:r>
      <w:r w:rsidR="0018416F" w:rsidRPr="00FF4C12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52971F55" w14:textId="77777777" w:rsidR="00043125" w:rsidRPr="00FF4C12" w:rsidRDefault="00043125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0A99D0CE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  <w:r w:rsidR="00C01120" w:rsidRPr="00FF4C12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Kupujúceho.</w:t>
      </w:r>
    </w:p>
    <w:p w14:paraId="49EC28E8" w14:textId="77777777" w:rsidR="00043125" w:rsidRPr="00FF4C12" w:rsidRDefault="00043125" w:rsidP="00043125">
      <w:pPr>
        <w:pStyle w:val="Odsekzoznamu"/>
        <w:rPr>
          <w:rFonts w:ascii="Arial Narrow" w:hAnsi="Arial Narrow"/>
          <w:sz w:val="22"/>
          <w:szCs w:val="22"/>
        </w:rPr>
      </w:pPr>
    </w:p>
    <w:p w14:paraId="03EA1D5C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</w:t>
      </w:r>
      <w:r w:rsidR="00112EC7">
        <w:rPr>
          <w:rFonts w:ascii="Arial Narrow" w:hAnsi="Arial Narrow"/>
          <w:sz w:val="22"/>
          <w:szCs w:val="22"/>
        </w:rPr>
        <w:t xml:space="preserve"> a/alebo Kúpnej zmluve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4774F411" w14:textId="77777777" w:rsidR="00112EC7" w:rsidRDefault="00112EC7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CC3F901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VIII</w:t>
      </w:r>
    </w:p>
    <w:p w14:paraId="35348A7C" w14:textId="77777777" w:rsidR="0001397F" w:rsidRPr="00FF4C12" w:rsidRDefault="0018416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SUBDODÁVKY</w:t>
      </w:r>
      <w:r w:rsidR="0001397F" w:rsidRPr="00FF4C12">
        <w:rPr>
          <w:rFonts w:ascii="Arial Narrow" w:hAnsi="Arial Narrow"/>
          <w:b/>
          <w:sz w:val="22"/>
          <w:szCs w:val="22"/>
        </w:rPr>
        <w:t xml:space="preserve"> </w:t>
      </w:r>
    </w:p>
    <w:p w14:paraId="3BB178E9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2784F86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8.1.</w:t>
      </w:r>
      <w:r w:rsidRPr="00FF4C12">
        <w:rPr>
          <w:rFonts w:ascii="Arial Narrow" w:hAnsi="Arial Narrow"/>
          <w:color w:val="auto"/>
          <w:sz w:val="22"/>
          <w:szCs w:val="22"/>
        </w:rPr>
        <w:tab/>
        <w:t>Ak má Predávajúci v úmysle zadať plnenie, ktoré je predmetom tejto Dohody subdodávateľom, môže tak urobiť iba s predchádzajúcim písomným súhlasom Kupujúceho, ktorý takýto bez závažného a opodstatneného dôvodu neodoprie. V takomto prípade Predávajúci zodpovedá rovnako, akoby Dohodu plnil sám.</w:t>
      </w:r>
    </w:p>
    <w:p w14:paraId="7C8F8917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298B2726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8.2. </w:t>
      </w:r>
      <w:r w:rsidRPr="00FF4C12">
        <w:rPr>
          <w:rFonts w:ascii="Arial Narrow" w:hAnsi="Arial Narrow"/>
          <w:color w:val="auto"/>
          <w:sz w:val="22"/>
          <w:szCs w:val="22"/>
        </w:rPr>
        <w:tab/>
        <w:t xml:space="preserve">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 sú uvedené údaje o všetkých známych subdodávateľoch Predávajúceho, ktorí sú známi v čase uzavierania tejto Dohody, a údaje o osobe oprávnenej konať za subdodávateľa v rozsahu meno a priezvisko, adresa pobytu, dátum narodenia.</w:t>
      </w:r>
    </w:p>
    <w:p w14:paraId="5A69B6F1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249C2919" w14:textId="77777777"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oprávnený zmeniť subdodávateľa iba s predchádzajúcim písomným súhlasom Kupujúceho. </w:t>
      </w:r>
      <w:r w:rsidR="0018416F" w:rsidRPr="00FF4C12">
        <w:rPr>
          <w:rFonts w:ascii="Arial Narrow" w:hAnsi="Arial Narrow"/>
          <w:color w:val="auto"/>
          <w:sz w:val="22"/>
          <w:szCs w:val="22"/>
        </w:rPr>
        <w:t xml:space="preserve">Predávajúci je pritom povinný oznámiť Kupujúcemu údaje podľa bodu 8.2 tohto článku Dohody o novom subdodávateľovi.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povinný Kupujúcemu oznámiť akúkoľvek zmenu údajov u subdodávateľov, uvedených 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Dohody, a to bezodkladne.</w:t>
      </w:r>
    </w:p>
    <w:p w14:paraId="15E16CFD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041EF5A3" w14:textId="77777777"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14:paraId="32C22BE2" w14:textId="77777777" w:rsidR="005235CD" w:rsidRPr="00FF4C12" w:rsidRDefault="005235CD" w:rsidP="005235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5E1A4362" w14:textId="77777777" w:rsidR="00FA040B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je povinný zabezpečiť, aby mal splnené povinnosti ohľadom zápisu do registra partnerov verejného sektora vo vzťahu k subdodávateľom Predávajúceho v zmysle zákona 315/2016 Z.z. o registri partnerov verejného sektora a o zmene a doplnení niektorých zákonov</w:t>
      </w:r>
      <w:r w:rsidR="00FA040B" w:rsidRPr="00FF4C12">
        <w:rPr>
          <w:rFonts w:ascii="Arial Narrow" w:hAnsi="Arial Narrow"/>
          <w:color w:val="auto"/>
          <w:sz w:val="22"/>
          <w:szCs w:val="22"/>
        </w:rPr>
        <w:t xml:space="preserve"> v znení neskorších predpisov (ďalej len „</w:t>
      </w:r>
      <w:r w:rsidR="00FA040B" w:rsidRPr="00FF4C12">
        <w:rPr>
          <w:rFonts w:ascii="Arial Narrow" w:hAnsi="Arial Narrow"/>
          <w:b/>
          <w:color w:val="auto"/>
          <w:sz w:val="22"/>
          <w:szCs w:val="22"/>
        </w:rPr>
        <w:t>zákon o registri partnerov verejného sektora</w:t>
      </w:r>
      <w:r w:rsidR="00FA040B" w:rsidRPr="00FF4C12">
        <w:rPr>
          <w:rFonts w:ascii="Arial Narrow" w:hAnsi="Arial Narrow"/>
          <w:color w:val="auto"/>
          <w:sz w:val="22"/>
          <w:szCs w:val="22"/>
        </w:rPr>
        <w:t>“).</w:t>
      </w:r>
    </w:p>
    <w:p w14:paraId="3097EEFA" w14:textId="77777777" w:rsidR="0001397F" w:rsidRDefault="0001397F" w:rsidP="00FA040B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</w:p>
    <w:p w14:paraId="06D2C0FF" w14:textId="77777777" w:rsidR="00562FB3" w:rsidRPr="00562FB3" w:rsidRDefault="00562FB3" w:rsidP="00FA040B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</w:p>
    <w:p w14:paraId="4FB7C7A2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spacing w:after="60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lastRenderedPageBreak/>
        <w:t>Čl. IX</w:t>
      </w:r>
    </w:p>
    <w:p w14:paraId="58727162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ind w:left="709"/>
        <w:rPr>
          <w:rFonts w:ascii="Arial Narrow" w:hAnsi="Arial Narrow"/>
          <w:b/>
          <w:bCs/>
          <w:sz w:val="22"/>
          <w:szCs w:val="22"/>
          <w:lang w:val="sk-SK"/>
        </w:rPr>
      </w:pPr>
      <w:r w:rsidRPr="00FF4C12">
        <w:rPr>
          <w:rFonts w:ascii="Arial Narrow" w:hAnsi="Arial Narrow"/>
          <w:b/>
          <w:bCs/>
          <w:sz w:val="22"/>
          <w:szCs w:val="22"/>
          <w:lang w:val="sk-SK"/>
        </w:rPr>
        <w:t xml:space="preserve">                                 PRÁVA A POVINNOSTI ZMLUVNÝCH STRÁN</w:t>
      </w:r>
    </w:p>
    <w:p w14:paraId="3974AD25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4C233789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</w:rPr>
        <w:t xml:space="preserve">Zmluvné strany  sa zaväzujú, že budú zachovávať mlčanlivosť o všetkých dôverných informáciách, ktoré im budú poskytnuté alebo ktoré sa dozvedia v súvislosti s touto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ohodou a nepoužijú ich na iné účely ako na plnenie tejto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>ohody. Za dôvernú sa považuje každá informácia, z povahy ktorej je zrejmé, že Zmluvná strana má záujem na jej utajovaní, nakoľko nejde o bežne dostupnú informáciu.</w:t>
      </w:r>
    </w:p>
    <w:p w14:paraId="7E166D77" w14:textId="77777777"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</w:p>
    <w:p w14:paraId="3D72613F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 xml:space="preserve">Za </w:t>
      </w:r>
      <w:r w:rsidRPr="00FF4C12">
        <w:rPr>
          <w:rFonts w:ascii="Arial Narrow" w:hAnsi="Arial Narrow"/>
          <w:bCs/>
          <w:sz w:val="22"/>
          <w:szCs w:val="22"/>
        </w:rPr>
        <w:t>dôvern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é</w:t>
      </w:r>
      <w:r w:rsidRPr="00FF4C12">
        <w:rPr>
          <w:rFonts w:ascii="Arial Narrow" w:hAnsi="Arial Narrow"/>
          <w:bCs/>
          <w:sz w:val="22"/>
          <w:szCs w:val="22"/>
        </w:rPr>
        <w:t xml:space="preserve"> informáci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e sa nepovažujú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ktoré sa stali verejne známymi bez porušenia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tejto D</w:t>
      </w:r>
      <w:r w:rsidRPr="00FF4C12">
        <w:rPr>
          <w:rFonts w:ascii="Arial Narrow" w:hAnsi="Arial Narrow"/>
          <w:bCs/>
          <w:sz w:val="22"/>
          <w:szCs w:val="22"/>
        </w:rPr>
        <w:t>ohody, informácie oprávnene získané inak, ako od druhej Zmluvnej strany, a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ko aj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ktorých používanie upravujú osobitné predpisy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.</w:t>
      </w:r>
    </w:p>
    <w:p w14:paraId="680980D5" w14:textId="77777777"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14:paraId="4FA04824" w14:textId="77777777" w:rsidR="00FA040B" w:rsidRPr="00562FB3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>Predávajúci</w:t>
      </w:r>
      <w:r w:rsidRPr="00FF4C12">
        <w:rPr>
          <w:rFonts w:ascii="Arial Narrow" w:hAnsi="Arial Narrow"/>
          <w:bCs/>
          <w:sz w:val="22"/>
          <w:szCs w:val="22"/>
        </w:rPr>
        <w:t xml:space="preserve"> vyhlasuje, že v čase uzatvorenia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ohody má splnené povinnosti, ktoré mu vyplývajú zo zákona o registri partnerov verejného sektora. V prípade, ak sa budú na strane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Predávajúceho</w:t>
      </w:r>
      <w:r w:rsidRPr="00FF4C12">
        <w:rPr>
          <w:rFonts w:ascii="Arial Narrow" w:hAnsi="Arial Narrow"/>
          <w:bCs/>
          <w:sz w:val="22"/>
          <w:szCs w:val="22"/>
        </w:rPr>
        <w:t xml:space="preserve"> ako Zmluvnej strany podieľať viaceré subjekty, podmienku podľa predchádzajúcej vety musia splniť všetky tieto subjekty, ak im táto povinnosť vyplýva zo zákona o registri partnerov verejného sektora.</w:t>
      </w:r>
    </w:p>
    <w:p w14:paraId="20986A14" w14:textId="77777777" w:rsidR="00562FB3" w:rsidRPr="00562FB3" w:rsidRDefault="00562FB3" w:rsidP="00562FB3">
      <w:pPr>
        <w:pStyle w:val="Odsekzoznamu"/>
        <w:rPr>
          <w:rFonts w:ascii="Arial Narrow" w:hAnsi="Arial Narrow"/>
          <w:bCs/>
          <w:sz w:val="22"/>
          <w:szCs w:val="22"/>
        </w:rPr>
      </w:pPr>
    </w:p>
    <w:p w14:paraId="52D06AA7" w14:textId="6DBE806E" w:rsidR="00562FB3" w:rsidRPr="00FF4C12" w:rsidRDefault="00562FB3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sa zaväzuje poskytnúť Kupujúcemu všetku súčinnosť nevyhnutnú na plnenie tejto Dohody a/alebo </w:t>
      </w:r>
      <w:r>
        <w:rPr>
          <w:rFonts w:ascii="Arial Narrow" w:hAnsi="Arial Narrow"/>
          <w:sz w:val="22"/>
          <w:szCs w:val="22"/>
        </w:rPr>
        <w:t>Kúpnej zmluvy/Kúpnych zmlúv</w:t>
      </w:r>
      <w:r w:rsidRPr="0022232F">
        <w:rPr>
          <w:rFonts w:ascii="Arial Narrow" w:hAnsi="Arial Narrow"/>
          <w:sz w:val="22"/>
          <w:szCs w:val="22"/>
        </w:rPr>
        <w:t>.</w:t>
      </w:r>
    </w:p>
    <w:p w14:paraId="52FC61F9" w14:textId="77777777" w:rsidR="00FA040B" w:rsidRPr="00FF4C12" w:rsidRDefault="00FA040B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14:paraId="37475F94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X</w:t>
      </w:r>
    </w:p>
    <w:p w14:paraId="482A8D9A" w14:textId="77777777"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ZÁRUČNÁ DOBA A ZODPOVEDNOSŤ ZA VADY</w:t>
      </w:r>
    </w:p>
    <w:p w14:paraId="238728CF" w14:textId="77777777"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13355B34" w14:textId="77777777" w:rsidR="0001397F" w:rsidRPr="0022232F" w:rsidRDefault="0001397F" w:rsidP="0011592E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zodpovedá v súlade s príslušnými ustanoveniami </w:t>
      </w:r>
      <w:r w:rsidR="00392E64" w:rsidRPr="0022232F">
        <w:rPr>
          <w:rFonts w:ascii="Arial Narrow" w:hAnsi="Arial Narrow"/>
          <w:sz w:val="22"/>
          <w:szCs w:val="22"/>
          <w:lang w:val="sk-SK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za vady dodaného Tovaru.</w:t>
      </w:r>
    </w:p>
    <w:p w14:paraId="00F890BE" w14:textId="77777777" w:rsidR="00392E64" w:rsidRPr="0022232F" w:rsidRDefault="00392E64" w:rsidP="0011592E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</w:p>
    <w:p w14:paraId="5AD57B00" w14:textId="77777777" w:rsidR="0001397F" w:rsidRPr="0022232F" w:rsidRDefault="0001397F" w:rsidP="0011592E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ADC8EC2" w14:textId="77777777" w:rsidR="0001397F" w:rsidRPr="0022232F" w:rsidRDefault="0001397F" w:rsidP="0011592E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A5D9307" w14:textId="77777777" w:rsidR="0001397F" w:rsidRPr="0022232F" w:rsidRDefault="0001397F" w:rsidP="0011592E">
      <w:pPr>
        <w:pStyle w:val="Odsekzoznamu"/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2DE3242" w14:textId="6EAEE7A0" w:rsidR="0001397F" w:rsidRPr="0022232F" w:rsidRDefault="0001397F" w:rsidP="0011592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predpokladu, že Kupujúci Tovar</w:t>
      </w:r>
      <w:r w:rsidR="005D5BA0">
        <w:rPr>
          <w:rFonts w:ascii="Arial Narrow" w:hAnsi="Arial Narrow"/>
          <w:sz w:val="22"/>
          <w:szCs w:val="22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riadne skladuje a používa v súlade s jeho účelom, zodpovedá Predávajúci v zmysle § 429 a</w:t>
      </w:r>
      <w:r w:rsidR="00401BB8" w:rsidRPr="0022232F">
        <w:rPr>
          <w:rFonts w:ascii="Arial Narrow" w:hAnsi="Arial Narrow"/>
          <w:sz w:val="22"/>
          <w:szCs w:val="22"/>
        </w:rPr>
        <w:t> </w:t>
      </w:r>
      <w:r w:rsidRPr="0022232F">
        <w:rPr>
          <w:rFonts w:ascii="Arial Narrow" w:hAnsi="Arial Narrow"/>
          <w:sz w:val="22"/>
          <w:szCs w:val="22"/>
        </w:rPr>
        <w:t>nasl</w:t>
      </w:r>
      <w:r w:rsidR="00401BB8" w:rsidRPr="0022232F">
        <w:rPr>
          <w:rFonts w:ascii="Arial Narrow" w:hAnsi="Arial Narrow"/>
          <w:sz w:val="22"/>
          <w:szCs w:val="22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8B219F" w:rsidRPr="0022232F">
        <w:rPr>
          <w:rFonts w:ascii="Arial Narrow" w:hAnsi="Arial Narrow"/>
          <w:sz w:val="22"/>
          <w:szCs w:val="22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 za akosť Tovaru</w:t>
      </w:r>
      <w:r w:rsidR="008B3C2D" w:rsidRPr="0022232F">
        <w:rPr>
          <w:rFonts w:ascii="Arial Narrow" w:hAnsi="Arial Narrow"/>
          <w:sz w:val="22"/>
          <w:szCs w:val="22"/>
        </w:rPr>
        <w:t xml:space="preserve"> minimálne</w:t>
      </w:r>
      <w:r w:rsidRPr="0022232F">
        <w:rPr>
          <w:rFonts w:ascii="Arial Narrow" w:hAnsi="Arial Narrow"/>
          <w:sz w:val="22"/>
          <w:szCs w:val="22"/>
        </w:rPr>
        <w:t xml:space="preserve"> </w:t>
      </w:r>
      <w:r w:rsidR="00984D53" w:rsidRPr="003750FC">
        <w:rPr>
          <w:rFonts w:ascii="Arial Narrow" w:hAnsi="Arial Narrow"/>
          <w:sz w:val="22"/>
          <w:szCs w:val="22"/>
        </w:rPr>
        <w:t>2</w:t>
      </w:r>
      <w:r w:rsidRPr="003750FC">
        <w:rPr>
          <w:rFonts w:ascii="Arial Narrow" w:hAnsi="Arial Narrow"/>
          <w:sz w:val="22"/>
          <w:szCs w:val="22"/>
        </w:rPr>
        <w:t xml:space="preserve"> rok</w:t>
      </w:r>
      <w:r w:rsidR="00984D53" w:rsidRPr="003750FC">
        <w:rPr>
          <w:rFonts w:ascii="Arial Narrow" w:hAnsi="Arial Narrow"/>
          <w:sz w:val="22"/>
          <w:szCs w:val="22"/>
        </w:rPr>
        <w:t>y</w:t>
      </w:r>
      <w:r w:rsidR="001A24AD">
        <w:rPr>
          <w:rFonts w:ascii="Arial Narrow" w:hAnsi="Arial Narrow"/>
          <w:sz w:val="22"/>
          <w:szCs w:val="22"/>
        </w:rPr>
        <w:t xml:space="preserve"> v rámci  záruky</w:t>
      </w:r>
      <w:r w:rsidRPr="0022232F">
        <w:rPr>
          <w:rFonts w:ascii="Arial Narrow" w:hAnsi="Arial Narrow"/>
          <w:sz w:val="22"/>
          <w:szCs w:val="22"/>
        </w:rPr>
        <w:t xml:space="preserve"> (ďalej len „</w:t>
      </w:r>
      <w:r w:rsidRPr="0022232F">
        <w:rPr>
          <w:rFonts w:ascii="Arial Narrow" w:hAnsi="Arial Narrow"/>
          <w:b/>
          <w:sz w:val="22"/>
          <w:szCs w:val="22"/>
        </w:rPr>
        <w:t>Záručná doba</w:t>
      </w:r>
      <w:r w:rsidRPr="0022232F">
        <w:rPr>
          <w:rFonts w:ascii="Arial Narrow" w:hAnsi="Arial Narrow"/>
          <w:sz w:val="22"/>
          <w:szCs w:val="22"/>
        </w:rPr>
        <w:t xml:space="preserve">“) od prevzatia Tovaru Kupujúcim, t.j. odo dňa uvedeného na preberacom protokole alebo dodacom liste. </w:t>
      </w:r>
    </w:p>
    <w:p w14:paraId="613AE916" w14:textId="77777777" w:rsidR="00401BB8" w:rsidRPr="0022232F" w:rsidRDefault="00401BB8" w:rsidP="00401BB8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C0CEC67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Podľa bodu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.2. tohto článku </w:t>
      </w:r>
      <w:r w:rsidR="008B219F" w:rsidRPr="0022232F">
        <w:rPr>
          <w:rFonts w:ascii="Arial Narrow" w:hAnsi="Arial Narrow"/>
          <w:sz w:val="22"/>
          <w:szCs w:val="22"/>
        </w:rPr>
        <w:t xml:space="preserve">Dohody, </w:t>
      </w:r>
      <w:r w:rsidRPr="0022232F">
        <w:rPr>
          <w:rFonts w:ascii="Arial Narrow" w:hAnsi="Arial Narrow"/>
          <w:sz w:val="22"/>
          <w:szCs w:val="22"/>
        </w:rPr>
        <w:t xml:space="preserve">Predávajúci zodpovedá za to, že dodaný Tovar bude mať počas Záručnej doby vlastnosti vymedzené v OPZ a Ponuke a že Tovar bude spôsobilý na použitie </w:t>
      </w:r>
      <w:r w:rsidR="00401BB8" w:rsidRPr="0022232F">
        <w:rPr>
          <w:rFonts w:ascii="Arial Narrow" w:hAnsi="Arial Narrow"/>
          <w:sz w:val="22"/>
          <w:szCs w:val="22"/>
        </w:rPr>
        <w:t>n</w:t>
      </w:r>
      <w:r w:rsidRPr="0022232F">
        <w:rPr>
          <w:rFonts w:ascii="Arial Narrow" w:hAnsi="Arial Narrow"/>
          <w:sz w:val="22"/>
          <w:szCs w:val="22"/>
        </w:rPr>
        <w:t>a účel, na aký sa Tovar obvykle používa.</w:t>
      </w:r>
    </w:p>
    <w:p w14:paraId="06D5E51E" w14:textId="77777777" w:rsidR="008B219F" w:rsidRPr="0022232F" w:rsidRDefault="008B219F" w:rsidP="008B219F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6C35E21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22232F">
        <w:rPr>
          <w:rFonts w:ascii="Arial Narrow" w:hAnsi="Arial Narrow"/>
          <w:b/>
          <w:sz w:val="22"/>
          <w:szCs w:val="22"/>
        </w:rPr>
        <w:t>Uplatnenie záruky</w:t>
      </w:r>
      <w:r w:rsidRPr="0022232F">
        <w:rPr>
          <w:rFonts w:ascii="Arial Narrow" w:hAnsi="Arial Narrow"/>
          <w:sz w:val="22"/>
          <w:szCs w:val="22"/>
        </w:rPr>
        <w:t>“).</w:t>
      </w:r>
    </w:p>
    <w:p w14:paraId="1FFEF49A" w14:textId="77777777" w:rsidR="008B219F" w:rsidRPr="0022232F" w:rsidRDefault="008B219F" w:rsidP="008B219F">
      <w:pPr>
        <w:pStyle w:val="Odsekzoznamu"/>
        <w:rPr>
          <w:rFonts w:ascii="Arial Narrow" w:hAnsi="Arial Narrow"/>
          <w:sz w:val="22"/>
          <w:szCs w:val="22"/>
        </w:rPr>
      </w:pPr>
    </w:p>
    <w:p w14:paraId="12FA7EE8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Uplatnenie záruky musí obsahovať: </w:t>
      </w:r>
    </w:p>
    <w:p w14:paraId="2EE33E48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číslo </w:t>
      </w:r>
      <w:r w:rsidR="00173F0A">
        <w:rPr>
          <w:rFonts w:ascii="Arial Narrow" w:hAnsi="Arial Narrow"/>
          <w:sz w:val="22"/>
          <w:szCs w:val="22"/>
          <w:lang w:val="sk-SK"/>
        </w:rPr>
        <w:t>Kúpnej zmluvy</w:t>
      </w:r>
      <w:r w:rsidRPr="0022232F">
        <w:rPr>
          <w:rFonts w:ascii="Arial Narrow" w:hAnsi="Arial Narrow"/>
          <w:sz w:val="22"/>
          <w:szCs w:val="22"/>
        </w:rPr>
        <w:t>,</w:t>
      </w:r>
    </w:p>
    <w:p w14:paraId="5ED92C3E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14:paraId="4C83296E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počet vadných kusov Tovaru,</w:t>
      </w:r>
    </w:p>
    <w:p w14:paraId="5ED931CF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určenie spôsobu uspokojenia nároku zo záruky podľa bodu </w:t>
      </w:r>
      <w:r w:rsidR="0003707B" w:rsidRPr="0022232F">
        <w:rPr>
          <w:rFonts w:ascii="Arial Narrow" w:hAnsi="Arial Narrow"/>
          <w:sz w:val="22"/>
          <w:szCs w:val="22"/>
          <w:lang w:val="sk-SK"/>
        </w:rPr>
        <w:t>10</w:t>
      </w:r>
      <w:r w:rsidRPr="0022232F">
        <w:rPr>
          <w:rFonts w:ascii="Arial Narrow" w:hAnsi="Arial Narrow"/>
          <w:sz w:val="22"/>
          <w:szCs w:val="22"/>
        </w:rPr>
        <w:t>.7. tejto Dohody.</w:t>
      </w:r>
    </w:p>
    <w:p w14:paraId="4D58ABAA" w14:textId="77777777" w:rsidR="008B219F" w:rsidRPr="0022232F" w:rsidRDefault="008B219F" w:rsidP="008B219F">
      <w:pPr>
        <w:pStyle w:val="Odsekzoznamu"/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DBE6DF3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je povinný sa písomne k Uplatneniu záruky vyjadriť do </w:t>
      </w:r>
      <w:r w:rsidR="00C23EA6" w:rsidRPr="0022232F">
        <w:rPr>
          <w:rFonts w:ascii="Arial Narrow" w:hAnsi="Arial Narrow"/>
          <w:sz w:val="22"/>
          <w:szCs w:val="22"/>
        </w:rPr>
        <w:t>siedmich (</w:t>
      </w:r>
      <w:r w:rsidRPr="0022232F">
        <w:rPr>
          <w:rFonts w:ascii="Arial Narrow" w:hAnsi="Arial Narrow"/>
          <w:sz w:val="22"/>
          <w:szCs w:val="22"/>
        </w:rPr>
        <w:t>7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po jeho doručení. Ak sa Predávajúci v tejto lehote nevyjadrí, má sa za to, že Uplatnenie záruky je oprávnené a Predávajúci súhlasí s oznámenými vadami akosti Tovaru (ďalej len „</w:t>
      </w:r>
      <w:r w:rsidRPr="0022232F">
        <w:rPr>
          <w:rFonts w:ascii="Arial Narrow" w:hAnsi="Arial Narrow"/>
          <w:b/>
          <w:sz w:val="22"/>
          <w:szCs w:val="22"/>
        </w:rPr>
        <w:t>Oprávnená reklamácia</w:t>
      </w:r>
      <w:r w:rsidRPr="0022232F">
        <w:rPr>
          <w:rFonts w:ascii="Arial Narrow" w:hAnsi="Arial Narrow"/>
          <w:sz w:val="22"/>
          <w:szCs w:val="22"/>
        </w:rPr>
        <w:t>“).</w:t>
      </w:r>
    </w:p>
    <w:p w14:paraId="6D8CF145" w14:textId="77777777"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310D6C8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uplatnení záruky je Kupujúci povinný určiť aké nároky si uplatňuje zo záruky. V prípade Oprávnenej reklamácie môže Kupujúci požadovať podľa svojho uváženia: </w:t>
      </w:r>
    </w:p>
    <w:p w14:paraId="480C9417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14:paraId="259A239A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zľavu z kúpnej ceny za Tovar vykazujúci vady akosti,</w:t>
      </w:r>
    </w:p>
    <w:p w14:paraId="25549E58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výmenu Tovaru vykazujúcich vady akosti za bezchybný Tovar,</w:t>
      </w:r>
    </w:p>
    <w:p w14:paraId="3A4B4FD0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opravu Tovaru vykazujúceho vady akosti.</w:t>
      </w:r>
    </w:p>
    <w:p w14:paraId="7641C117" w14:textId="77777777" w:rsidR="00D15020" w:rsidRPr="0022232F" w:rsidRDefault="00D15020" w:rsidP="00D15020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53998A16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Popri nárokoch ustanovených v bode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 tohto článku má Kupujúci nárok na náhradu škody.</w:t>
      </w:r>
    </w:p>
    <w:p w14:paraId="44535C36" w14:textId="77777777"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4D0564E0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.7.1 a/alebo 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.7.2 tohto článku je Predávajúci povinný vystaviť a doručiť Kupujúcemu dobropis (oprava základu dane s náležitosťami podľa príslušných </w:t>
      </w:r>
      <w:bookmarkStart w:id="5" w:name="_Hlk519966253"/>
      <w:r w:rsidR="00C37C2E" w:rsidRPr="0022232F">
        <w:rPr>
          <w:rFonts w:ascii="Arial Narrow" w:hAnsi="Arial Narrow"/>
          <w:sz w:val="22"/>
          <w:szCs w:val="22"/>
        </w:rPr>
        <w:t xml:space="preserve">všeobecne záväzných </w:t>
      </w:r>
      <w:bookmarkEnd w:id="5"/>
      <w:r w:rsidRPr="0022232F">
        <w:rPr>
          <w:rFonts w:ascii="Arial Narrow" w:hAnsi="Arial Narrow"/>
          <w:sz w:val="22"/>
          <w:szCs w:val="22"/>
        </w:rPr>
        <w:t>právnych predpisov</w:t>
      </w:r>
      <w:r w:rsidR="00C37C2E" w:rsidRPr="0022232F">
        <w:rPr>
          <w:rFonts w:ascii="Arial Narrow" w:hAnsi="Arial Narrow"/>
          <w:sz w:val="22"/>
          <w:szCs w:val="22"/>
        </w:rPr>
        <w:t xml:space="preserve"> platných na území SR</w:t>
      </w:r>
      <w:r w:rsidRPr="0022232F">
        <w:rPr>
          <w:rFonts w:ascii="Arial Narrow" w:hAnsi="Arial Narrow"/>
          <w:sz w:val="22"/>
          <w:szCs w:val="22"/>
        </w:rPr>
        <w:t xml:space="preserve">) so splatnosťou </w:t>
      </w:r>
      <w:r w:rsidR="00C37C2E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37C2E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14:paraId="62FBB65F" w14:textId="77777777" w:rsidR="00D15020" w:rsidRPr="0022232F" w:rsidRDefault="00D15020" w:rsidP="00D15020">
      <w:pPr>
        <w:pStyle w:val="Odsekzoznamu"/>
        <w:rPr>
          <w:rFonts w:ascii="Arial Narrow" w:hAnsi="Arial Narrow"/>
          <w:sz w:val="22"/>
          <w:szCs w:val="22"/>
        </w:rPr>
      </w:pPr>
    </w:p>
    <w:p w14:paraId="6D9041E9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.7.3 a/alebo 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.7.4 tohto článku je Predávajúci povinný vymeniť Tovar vykazujúci vady akosti za bezchybný Tovar a/alebo vykonať opravu Tovaru do </w:t>
      </w:r>
      <w:r w:rsidR="00C23EA6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doručenia Uplatnenia záruky. V tomto prípade zabezpečí odobratie Tovaru vykazujúceho vady akosti z miesta dodania tovaru a dodanie bezchybného a/alebo opraveného Tovarov na  miesto dodania Tovaru Predávajúci na svoje náklady. </w:t>
      </w:r>
    </w:p>
    <w:p w14:paraId="523D7AF5" w14:textId="77777777" w:rsidR="001855B3" w:rsidRPr="009226B7" w:rsidRDefault="001855B3" w:rsidP="001855B3">
      <w:pPr>
        <w:pStyle w:val="Odsekzoznamu"/>
        <w:tabs>
          <w:tab w:val="clear" w:pos="2160"/>
          <w:tab w:val="clear" w:pos="2880"/>
          <w:tab w:val="clear" w:pos="4500"/>
        </w:tabs>
        <w:ind w:left="1276"/>
        <w:contextualSpacing/>
        <w:jc w:val="both"/>
        <w:rPr>
          <w:rFonts w:ascii="Arial Narrow" w:hAnsi="Arial Narrow"/>
        </w:rPr>
      </w:pPr>
    </w:p>
    <w:p w14:paraId="560A25EE" w14:textId="77777777" w:rsidR="00CA1AF2" w:rsidRPr="0022232F" w:rsidRDefault="00CA1AF2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E5DF1D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</w:t>
      </w:r>
      <w:r w:rsidR="006E411D" w:rsidRPr="0022232F">
        <w:rPr>
          <w:rFonts w:ascii="Arial Narrow" w:hAnsi="Arial Narrow"/>
          <w:b/>
          <w:sz w:val="22"/>
          <w:szCs w:val="22"/>
        </w:rPr>
        <w:t>I</w:t>
      </w:r>
    </w:p>
    <w:p w14:paraId="55142298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UKONČENIE  DOHODY</w:t>
      </w:r>
    </w:p>
    <w:p w14:paraId="007FF85D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867C4C7" w14:textId="77777777" w:rsidR="007D5BCF" w:rsidRPr="0022232F" w:rsidRDefault="007D5BCF" w:rsidP="00AF60CE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4FF4DA96" w14:textId="77777777" w:rsidR="007D5BCF" w:rsidRPr="0022232F" w:rsidRDefault="007D5BCF" w:rsidP="00AF60CE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7F729F0E" w14:textId="77777777" w:rsidR="00BC7139" w:rsidRPr="0022232F" w:rsidRDefault="00C37C2E" w:rsidP="00AF60CE">
      <w:pPr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Túto</w:t>
      </w:r>
      <w:r w:rsidR="007D5BCF" w:rsidRPr="0022232F">
        <w:rPr>
          <w:rFonts w:ascii="Arial Narrow" w:hAnsi="Arial Narrow"/>
          <w:bCs/>
          <w:iCs/>
          <w:sz w:val="22"/>
          <w:szCs w:val="22"/>
        </w:rPr>
        <w:t xml:space="preserve"> Dohodu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môže byť pred uplynutím dojednanej doby podľa článku V bodu 5.1 tejto Dohody, resp. pred vyčerpaním finančného limitu podľa článku III bodu 3.1. tejto Dohody ukončená:</w:t>
      </w:r>
    </w:p>
    <w:p w14:paraId="6B4CD1DF" w14:textId="77777777"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C37C2E" w:rsidRPr="0022232F">
        <w:rPr>
          <w:rFonts w:ascii="Arial Narrow" w:hAnsi="Arial Narrow"/>
          <w:sz w:val="22"/>
          <w:szCs w:val="22"/>
          <w:lang w:val="sk-SK"/>
        </w:rPr>
        <w:t>s</w:t>
      </w:r>
      <w:r w:rsidRPr="0022232F">
        <w:rPr>
          <w:rFonts w:ascii="Arial Narrow" w:hAnsi="Arial Narrow"/>
          <w:sz w:val="22"/>
          <w:szCs w:val="22"/>
        </w:rPr>
        <w:t>končení Dohody sa súčasne upravia aj nároky Zmluvných strán vzniknuté na základe alebo v súvislosti s Dohodou,</w:t>
      </w:r>
    </w:p>
    <w:p w14:paraId="7D1C4687" w14:textId="77777777" w:rsidR="00BC7139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 xml:space="preserve">písomným odstúpením od Dohody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z dôvodov, ktoré stanovuje zákon (najmä § 19 zákona č. 343/2015 Z.z.) alebo táto Dohoda,</w:t>
      </w:r>
    </w:p>
    <w:p w14:paraId="40CAA640" w14:textId="77777777" w:rsidR="007D5BCF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hanging="57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 </w:t>
      </w:r>
      <w:r w:rsidR="007D5BCF" w:rsidRPr="0022232F">
        <w:rPr>
          <w:rFonts w:ascii="Arial Narrow" w:hAnsi="Arial Narrow"/>
          <w:sz w:val="22"/>
          <w:szCs w:val="22"/>
        </w:rPr>
        <w:t>výpoveďou Dohody podľa bodu 1</w:t>
      </w:r>
      <w:r w:rsidR="00BC7139" w:rsidRPr="0022232F">
        <w:rPr>
          <w:rFonts w:ascii="Arial Narrow" w:hAnsi="Arial Narrow"/>
          <w:sz w:val="22"/>
          <w:szCs w:val="22"/>
          <w:lang w:val="sk-SK"/>
        </w:rPr>
        <w:t>1</w:t>
      </w:r>
      <w:r w:rsidR="007D5BCF" w:rsidRPr="0022232F">
        <w:rPr>
          <w:rFonts w:ascii="Arial Narrow" w:hAnsi="Arial Narrow"/>
          <w:sz w:val="22"/>
          <w:szCs w:val="22"/>
        </w:rPr>
        <w:t>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7</w:t>
      </w:r>
      <w:r w:rsidR="007D5BCF" w:rsidRPr="0022232F">
        <w:rPr>
          <w:rFonts w:ascii="Arial Narrow" w:hAnsi="Arial Narrow"/>
          <w:sz w:val="22"/>
          <w:szCs w:val="22"/>
        </w:rPr>
        <w:t xml:space="preserve"> tohto článku</w:t>
      </w:r>
      <w:r w:rsidR="00BC7139" w:rsidRPr="0022232F">
        <w:rPr>
          <w:rFonts w:ascii="Arial Narrow" w:hAnsi="Arial Narrow"/>
          <w:sz w:val="22"/>
          <w:szCs w:val="22"/>
          <w:lang w:val="sk-SK"/>
        </w:rPr>
        <w:t xml:space="preserve"> Dohody</w:t>
      </w:r>
      <w:r w:rsidR="007D5BCF" w:rsidRPr="0022232F">
        <w:rPr>
          <w:rFonts w:ascii="Arial Narrow" w:hAnsi="Arial Narrow"/>
          <w:sz w:val="22"/>
          <w:szCs w:val="22"/>
        </w:rPr>
        <w:t>.</w:t>
      </w:r>
    </w:p>
    <w:p w14:paraId="3958ACCF" w14:textId="77777777" w:rsidR="003461BE" w:rsidRPr="0022232F" w:rsidRDefault="003461BE" w:rsidP="003461B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19EA4696" w14:textId="43FF8397"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Kupujúci je oprávnený odstúpiť od Dohody v prípade, ak:</w:t>
      </w:r>
    </w:p>
    <w:p w14:paraId="4BA2A39C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14:paraId="396B7D93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vstúpil do likvidácie,</w:t>
      </w:r>
    </w:p>
    <w:p w14:paraId="6BBD4B70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Kupujúci mal tri a viac Oprávnených reklamácii k podstatnej časti dodávky Tovaru, </w:t>
      </w:r>
    </w:p>
    <w:p w14:paraId="5803FC20" w14:textId="77777777"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6C15">
        <w:rPr>
          <w:rFonts w:ascii="Arial Narrow" w:hAnsi="Arial Narrow"/>
          <w:sz w:val="22"/>
          <w:szCs w:val="22"/>
          <w:lang w:val="sk-SK"/>
        </w:rPr>
        <w:t>Kúpnou zmluvou</w:t>
      </w:r>
      <w:r w:rsidRPr="0022232F">
        <w:rPr>
          <w:rFonts w:ascii="Arial Narrow" w:hAnsi="Arial Narrow"/>
          <w:sz w:val="22"/>
          <w:szCs w:val="22"/>
        </w:rPr>
        <w:t xml:space="preserve">  a/alebo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v</w:t>
      </w:r>
      <w:r w:rsidRPr="0022232F">
        <w:rPr>
          <w:rFonts w:ascii="Arial Narrow" w:hAnsi="Arial Narrow"/>
          <w:sz w:val="22"/>
          <w:szCs w:val="22"/>
        </w:rPr>
        <w:t xml:space="preserve">šeobecne záväznými právnymi predpismi </w:t>
      </w:r>
      <w:r w:rsidR="00C37C2E" w:rsidRPr="0022232F">
        <w:rPr>
          <w:rFonts w:ascii="Arial Narrow" w:hAnsi="Arial Narrow"/>
          <w:sz w:val="22"/>
          <w:szCs w:val="22"/>
          <w:lang w:val="sk-SK"/>
        </w:rPr>
        <w:t xml:space="preserve">platnými na území SR </w:t>
      </w:r>
      <w:r w:rsidRPr="0022232F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14:paraId="2BEC3BF5" w14:textId="6519C987" w:rsidR="007D5BCF" w:rsidRPr="0022232F" w:rsidRDefault="00ED67A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>Predávajúci poruší povinnosť podľa čl. VIII. bod 8.3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až 8.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5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tejto Dohody,</w:t>
      </w:r>
    </w:p>
    <w:p w14:paraId="20C4E1CD" w14:textId="2955360F"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Predávajúceho</w:t>
      </w:r>
      <w:r w:rsidRPr="0022232F">
        <w:rPr>
          <w:rFonts w:ascii="Arial Narrow" w:hAnsi="Arial Narrow"/>
          <w:sz w:val="22"/>
          <w:szCs w:val="22"/>
        </w:rPr>
        <w:t xml:space="preserve"> pre nesplnenie podmienky 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3C172700" w14:textId="77777777"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táto nemala byť uzavretá s 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Predávajúcim</w:t>
      </w:r>
      <w:r w:rsidRPr="0022232F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,</w:t>
      </w:r>
    </w:p>
    <w:p w14:paraId="5F40074F" w14:textId="77777777" w:rsidR="008E19D5" w:rsidRPr="0022232F" w:rsidRDefault="008E19D5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nebol v čase uzavretia tejto Dohody zapísaný v registri partnerov verejného sektora podľa zákona o registri partnerov verejného sektora alebo ak bol vymazaný z registra partnerov verejného sektora</w:t>
      </w:r>
      <w:r w:rsidR="00FC6B36">
        <w:rPr>
          <w:rFonts w:ascii="Arial Narrow" w:hAnsi="Arial Narrow"/>
          <w:sz w:val="22"/>
          <w:szCs w:val="22"/>
          <w:lang w:val="sk-SK"/>
        </w:rPr>
        <w:t>.</w:t>
      </w:r>
    </w:p>
    <w:p w14:paraId="36655983" w14:textId="77777777" w:rsidR="00A55D44" w:rsidRPr="00FC6B36" w:rsidRDefault="00A55D44" w:rsidP="00FC6B36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6927BB12" w14:textId="77777777"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Za podstatné porušenie </w:t>
      </w:r>
      <w:r w:rsidR="008E19D5" w:rsidRPr="0022232F">
        <w:rPr>
          <w:rFonts w:ascii="Arial Narrow" w:hAnsi="Arial Narrow"/>
          <w:bCs/>
          <w:iCs/>
          <w:sz w:val="22"/>
          <w:szCs w:val="22"/>
        </w:rPr>
        <w:t xml:space="preserve">povinností vyplývajúcich z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tejto Dohody na strane Kupujúceho sa považuje omeškanie Kupujúceho s úhradou faktúry/faktúr viac ako šesťdesiat (60) dní </w:t>
      </w:r>
      <w:r w:rsidR="00C37C2E" w:rsidRPr="0022232F">
        <w:rPr>
          <w:rFonts w:ascii="Arial Narrow" w:hAnsi="Arial Narrow"/>
          <w:bCs/>
          <w:iCs/>
          <w:sz w:val="22"/>
          <w:szCs w:val="22"/>
        </w:rPr>
        <w:t xml:space="preserve">po lehote </w:t>
      </w:r>
      <w:r w:rsidRPr="0022232F">
        <w:rPr>
          <w:rFonts w:ascii="Arial Narrow" w:hAnsi="Arial Narrow"/>
          <w:bCs/>
          <w:iCs/>
          <w:sz w:val="22"/>
          <w:szCs w:val="22"/>
        </w:rPr>
        <w:t>ich splatnosti.</w:t>
      </w:r>
    </w:p>
    <w:p w14:paraId="3440A27E" w14:textId="77777777" w:rsidR="00A55D44" w:rsidRPr="0022232F" w:rsidRDefault="00A55D44" w:rsidP="000C702E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2EA68667" w14:textId="77777777" w:rsidR="007D5BCF" w:rsidRDefault="007D5BCF" w:rsidP="00AF60CE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doručením druhej Zmluvnej strane.  </w:t>
      </w:r>
    </w:p>
    <w:p w14:paraId="457EF3F6" w14:textId="77777777" w:rsidR="00A55D44" w:rsidRDefault="00A55D44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14:paraId="3261F657" w14:textId="77777777" w:rsidR="00F1766A" w:rsidRPr="0022232F" w:rsidRDefault="00F1766A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nie sú dotknuté ustanovenia týkajúce sa ochrany dôverných informácií, voľby práva a riešenia sporov. 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niektorej zo Zmluvných strán sa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ohoda zrušuje ku dňu doručenia odstúpenia druhej Zmluvnej strane. Pri odstúpení od tejto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si Zmluvné strany 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lastRenderedPageBreak/>
        <w:t xml:space="preserve">ponechajú doterajšie plnenia. </w:t>
      </w:r>
      <w:r w:rsidRPr="0022232F">
        <w:rPr>
          <w:rFonts w:ascii="Arial Narrow" w:hAnsi="Arial Narrow"/>
          <w:bCs/>
          <w:iCs/>
          <w:sz w:val="22"/>
          <w:szCs w:val="22"/>
        </w:rPr>
        <w:t>Kupujúci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určí spôsob vysporiadania ohľadom plnení, ktoré neboli riadne ukončené ku dňu zániku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ohody.</w:t>
      </w:r>
    </w:p>
    <w:p w14:paraId="73343681" w14:textId="77777777" w:rsidR="00F1766A" w:rsidRPr="0022232F" w:rsidRDefault="00F1766A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14:paraId="351BD6F8" w14:textId="42900B44" w:rsidR="007D5BC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AA465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AA4650" w:rsidRPr="001855B3">
        <w:rPr>
          <w:rFonts w:ascii="Arial Narrow" w:hAnsi="Arial Narrow"/>
          <w:spacing w:val="-4"/>
          <w:sz w:val="22"/>
          <w:szCs w:val="22"/>
        </w:rPr>
        <w:t>Za okolnosti vyššej moci sa pre účely tejto Dohody  považujú okolnosti, ktoré nastali nezávisle od vôle povinnej strany a bránia jej v splnení jej povinnosti, 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14:paraId="0812B559" w14:textId="77777777" w:rsidR="00A55D44" w:rsidRDefault="00A55D44" w:rsidP="00A55D44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50C3D539" w14:textId="77777777" w:rsidR="007D5BC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</w:t>
      </w:r>
      <w:r w:rsidR="00F21151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tr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i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 xml:space="preserve"> (</w:t>
      </w:r>
      <w:r w:rsidRPr="00F21151">
        <w:rPr>
          <w:rFonts w:ascii="Arial Narrow" w:hAnsi="Arial Narrow"/>
          <w:b/>
          <w:bCs/>
          <w:iCs/>
          <w:sz w:val="22"/>
          <w:szCs w:val="22"/>
        </w:rPr>
        <w:t>3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14:paraId="03D7C6E6" w14:textId="77777777" w:rsidR="00F1766A" w:rsidRDefault="00F1766A" w:rsidP="00F1766A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07F61B35" w14:textId="77777777" w:rsidR="00430957" w:rsidRDefault="00430957" w:rsidP="003461BE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14:paraId="077E75D5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515A7B" w:rsidRPr="0022232F">
        <w:rPr>
          <w:rFonts w:ascii="Arial Narrow" w:hAnsi="Arial Narrow"/>
          <w:b/>
          <w:sz w:val="22"/>
          <w:szCs w:val="22"/>
        </w:rPr>
        <w:t>I</w:t>
      </w:r>
    </w:p>
    <w:p w14:paraId="197B1AFD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2C70EA4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9895BEE" w14:textId="77777777" w:rsidR="007D5BCF" w:rsidRPr="0022232F" w:rsidRDefault="007D5BCF" w:rsidP="00AF60C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359895B3" w14:textId="77777777" w:rsidR="007D5BCF" w:rsidRPr="0022232F" w:rsidRDefault="007D5BCF" w:rsidP="00AF60C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39B3BE82" w14:textId="77777777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134AB5">
        <w:rPr>
          <w:rFonts w:ascii="Arial Narrow" w:hAnsi="Arial Narrow"/>
          <w:bCs/>
          <w:iCs/>
          <w:sz w:val="22"/>
          <w:szCs w:val="22"/>
        </w:rPr>
        <w:t> Kúpnou zmluvou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začatý deň omeškania zmluvnú pokutu vo výške </w:t>
      </w:r>
      <w:r w:rsidRPr="0022232F">
        <w:rPr>
          <w:rFonts w:ascii="Arial Narrow" w:hAnsi="Arial Narrow"/>
          <w:bCs/>
          <w:iCs/>
          <w:sz w:val="22"/>
          <w:szCs w:val="22"/>
        </w:rPr>
        <w:br/>
        <w:t>0,05 % z ceny Tovaru, s dodávkou ktorého je Predávajúci v omeškaní.</w:t>
      </w:r>
    </w:p>
    <w:p w14:paraId="3FA049D5" w14:textId="77777777" w:rsidR="00EB358C" w:rsidRPr="0022232F" w:rsidRDefault="00EB358C" w:rsidP="00EB358C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33D4A99" w14:textId="7F01A392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 prípade omeškania Kupujúceho s úhradou faktúry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v lehote jej splatnosti podľa tejto Dohody</w:t>
      </w:r>
      <w:r w:rsidRPr="0022232F">
        <w:rPr>
          <w:rFonts w:ascii="Arial Narrow" w:hAnsi="Arial Narrow"/>
          <w:bCs/>
          <w:iCs/>
          <w:sz w:val="22"/>
          <w:szCs w:val="22"/>
        </w:rPr>
        <w:t>, má Predávajúci právo</w:t>
      </w:r>
      <w:bookmarkStart w:id="6" w:name="_Hlk519966827"/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požadovať od Kupujúceho úrok z omeškania v</w:t>
      </w:r>
      <w:r w:rsidR="00AA4650">
        <w:rPr>
          <w:rFonts w:ascii="Arial Narrow" w:hAnsi="Arial Narrow"/>
          <w:bCs/>
          <w:iCs/>
          <w:sz w:val="22"/>
          <w:szCs w:val="22"/>
        </w:rPr>
        <w:t> zákonom stanovej výške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>.</w:t>
      </w:r>
    </w:p>
    <w:bookmarkEnd w:id="6"/>
    <w:p w14:paraId="6163775E" w14:textId="77777777" w:rsidR="00EB358C" w:rsidRPr="0022232F" w:rsidRDefault="00EB358C" w:rsidP="00EB358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3FE73C4C" w14:textId="77777777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podľa čl. X bod 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>10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.10 tejto Dohody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14:paraId="250116B6" w14:textId="77777777" w:rsidR="00515A7B" w:rsidRPr="0022232F" w:rsidRDefault="00515A7B" w:rsidP="00515A7B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35D11B8F" w14:textId="77777777" w:rsidR="00515A7B" w:rsidRPr="0022232F" w:rsidRDefault="00515A7B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Zaplatením zmluvnej pokuty nie je dotknutý nárok na náhradu škody, a to aj vo výške presahujúcej zmluvnú pokutu.</w:t>
      </w:r>
    </w:p>
    <w:p w14:paraId="321B15D1" w14:textId="77777777" w:rsidR="00EB358C" w:rsidRPr="0022232F" w:rsidRDefault="00EB358C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420B6BC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XII</w:t>
      </w:r>
      <w:r w:rsidR="00771F5F" w:rsidRPr="0022232F">
        <w:rPr>
          <w:rFonts w:ascii="Arial Narrow" w:hAnsi="Arial Narrow"/>
          <w:b/>
          <w:sz w:val="22"/>
          <w:szCs w:val="22"/>
        </w:rPr>
        <w:t>I</w:t>
      </w:r>
    </w:p>
    <w:p w14:paraId="060F32E7" w14:textId="77777777" w:rsidR="007D5BC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VLASTNÍCKE PRÁVO</w:t>
      </w:r>
    </w:p>
    <w:p w14:paraId="10206AEA" w14:textId="77777777" w:rsidR="007D5BCF" w:rsidRPr="0060143A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6B23FD1" w14:textId="77777777" w:rsidR="00430957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13.1.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>Kupujúci</w:t>
      </w:r>
      <w:r w:rsidR="007D5BCF" w:rsidRPr="0060143A">
        <w:rPr>
          <w:rFonts w:ascii="Arial Narrow" w:hAnsi="Arial Narrow"/>
          <w:sz w:val="22"/>
          <w:szCs w:val="22"/>
        </w:rPr>
        <w:t xml:space="preserve"> nadobúda vlastnícke právo k Tovaru podpisom preberacieho protokolu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7D5BCF" w:rsidRPr="001206F6">
        <w:rPr>
          <w:rFonts w:ascii="Arial Narrow" w:hAnsi="Arial Narrow"/>
          <w:sz w:val="22"/>
          <w:szCs w:val="22"/>
        </w:rPr>
        <w:t>alebo dodacieho listu s vyznačením</w:t>
      </w:r>
      <w:r w:rsidR="007D5BCF" w:rsidRPr="0060143A">
        <w:rPr>
          <w:rFonts w:ascii="Arial Narrow" w:hAnsi="Arial Narrow"/>
          <w:sz w:val="22"/>
          <w:szCs w:val="22"/>
        </w:rPr>
        <w:t xml:space="preserve"> </w:t>
      </w:r>
      <w:r w:rsidR="007D5BCF">
        <w:rPr>
          <w:rFonts w:ascii="Arial Narrow" w:hAnsi="Arial Narrow"/>
          <w:sz w:val="22"/>
          <w:szCs w:val="22"/>
        </w:rPr>
        <w:t xml:space="preserve"> bezchybného </w:t>
      </w:r>
      <w:r w:rsidR="007D5BCF" w:rsidRPr="0060143A">
        <w:rPr>
          <w:rFonts w:ascii="Arial Narrow" w:hAnsi="Arial Narrow"/>
          <w:sz w:val="22"/>
          <w:szCs w:val="22"/>
        </w:rPr>
        <w:t>dodania Tovaru</w:t>
      </w:r>
      <w:r w:rsidR="007D5BCF">
        <w:rPr>
          <w:rFonts w:ascii="Arial Narrow" w:hAnsi="Arial Narrow"/>
          <w:sz w:val="22"/>
          <w:szCs w:val="22"/>
        </w:rPr>
        <w:t>.</w:t>
      </w:r>
    </w:p>
    <w:p w14:paraId="3F47003B" w14:textId="77777777" w:rsidR="00325E35" w:rsidRDefault="00325E35" w:rsidP="00325E3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1E09FF7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771F5F" w:rsidRPr="0022232F">
        <w:rPr>
          <w:rFonts w:ascii="Arial Narrow" w:hAnsi="Arial Narrow"/>
          <w:b/>
          <w:sz w:val="22"/>
          <w:szCs w:val="22"/>
        </w:rPr>
        <w:t>V</w:t>
      </w:r>
    </w:p>
    <w:p w14:paraId="416599F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NÁHRADA ŠKODY</w:t>
      </w:r>
    </w:p>
    <w:p w14:paraId="71D0DE17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4E50320" w14:textId="77777777" w:rsidR="007D5BCF" w:rsidRPr="0022232F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14.1.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 xml:space="preserve">V prípade že </w:t>
      </w:r>
      <w:r w:rsidR="0072049D" w:rsidRPr="0022232F">
        <w:rPr>
          <w:rFonts w:ascii="Arial Narrow" w:hAnsi="Arial Narrow"/>
          <w:sz w:val="22"/>
          <w:szCs w:val="22"/>
        </w:rPr>
        <w:t>Kupujúcemu vznikne škoda spôsobená Predávajúcim</w:t>
      </w:r>
      <w:r w:rsidR="007D5BCF" w:rsidRPr="0022232F">
        <w:rPr>
          <w:rFonts w:ascii="Arial Narrow" w:hAnsi="Arial Narrow"/>
          <w:sz w:val="22"/>
          <w:szCs w:val="22"/>
        </w:rPr>
        <w:t xml:space="preserve">, </w:t>
      </w:r>
      <w:r w:rsidR="0072049D" w:rsidRPr="0022232F">
        <w:rPr>
          <w:rFonts w:ascii="Arial Narrow" w:hAnsi="Arial Narrow"/>
          <w:sz w:val="22"/>
          <w:szCs w:val="22"/>
        </w:rPr>
        <w:t>P</w:t>
      </w:r>
      <w:r w:rsidR="007D5BCF" w:rsidRPr="0022232F">
        <w:rPr>
          <w:rFonts w:ascii="Arial Narrow" w:hAnsi="Arial Narrow"/>
          <w:sz w:val="22"/>
          <w:szCs w:val="22"/>
        </w:rPr>
        <w:t>redávajúci sa túto škodu zaväzuje v plnom rozsahu Kupujúcemu nahradiť.</w:t>
      </w:r>
    </w:p>
    <w:p w14:paraId="10B5DCB0" w14:textId="77777777" w:rsidR="000C1EBA" w:rsidRPr="0022232F" w:rsidRDefault="000C1EBA" w:rsidP="007D5BCF">
      <w:p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BDFFB5E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XV</w:t>
      </w:r>
    </w:p>
    <w:p w14:paraId="4ABB1E2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22232F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07810302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B5D1DB8" w14:textId="77777777" w:rsidR="007D5BCF" w:rsidRPr="0022232F" w:rsidRDefault="007D5BCF" w:rsidP="00AF60C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E4A0C50" w14:textId="77777777" w:rsidR="007D5BCF" w:rsidRPr="0022232F" w:rsidRDefault="007D5BCF" w:rsidP="00AF60C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9C72544" w14:textId="77777777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704CCB" w:rsidRPr="0022232F">
        <w:rPr>
          <w:rFonts w:ascii="Arial Narrow" w:hAnsi="Arial Narrow"/>
          <w:sz w:val="22"/>
          <w:szCs w:val="22"/>
        </w:rPr>
        <w:t> </w:t>
      </w:r>
      <w:r w:rsidRPr="0022232F">
        <w:rPr>
          <w:rFonts w:ascii="Arial Narrow" w:hAnsi="Arial Narrow"/>
          <w:sz w:val="22"/>
          <w:szCs w:val="22"/>
        </w:rPr>
        <w:t>Dohodou</w:t>
      </w:r>
      <w:r w:rsidR="00704CCB" w:rsidRPr="0022232F">
        <w:rPr>
          <w:rFonts w:ascii="Arial Narrow" w:hAnsi="Arial Narrow"/>
          <w:sz w:val="22"/>
          <w:szCs w:val="22"/>
        </w:rPr>
        <w:t xml:space="preserve"> a Objednávkami</w:t>
      </w:r>
      <w:r w:rsidRPr="0022232F">
        <w:rPr>
          <w:rFonts w:ascii="Arial Narrow" w:hAnsi="Arial Narrow"/>
          <w:sz w:val="22"/>
          <w:szCs w:val="22"/>
        </w:rPr>
        <w:t xml:space="preserve"> (každá z nich ďalej ako „</w:t>
      </w:r>
      <w:r w:rsidRPr="0022232F">
        <w:rPr>
          <w:rFonts w:ascii="Arial Narrow" w:hAnsi="Arial Narrow"/>
          <w:b/>
          <w:sz w:val="22"/>
          <w:szCs w:val="22"/>
        </w:rPr>
        <w:t>Oznámenie</w:t>
      </w:r>
      <w:r w:rsidRPr="0022232F">
        <w:rPr>
          <w:rFonts w:ascii="Arial Narrow" w:hAnsi="Arial Narrow"/>
          <w:sz w:val="22"/>
          <w:szCs w:val="22"/>
        </w:rPr>
        <w:t>“) musia byť v písomnej podobe doručené:</w:t>
      </w:r>
    </w:p>
    <w:p w14:paraId="27ED7121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B19C725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6F9AD36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376B122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B7627E3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EE514B2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557B36D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08B305E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6CB62D5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39B79AB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1E976B5E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1FEAB3F" w14:textId="77777777" w:rsidR="007D5BCF" w:rsidRPr="0022232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osobne, </w:t>
      </w:r>
    </w:p>
    <w:p w14:paraId="11FC6F46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1C458CAD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33327DD3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14:paraId="3311CB3D" w14:textId="77777777" w:rsidR="0072049D" w:rsidRPr="00E26310" w:rsidRDefault="0072049D" w:rsidP="0072049D">
      <w:pPr>
        <w:pStyle w:val="Odsekzoznamu"/>
        <w:tabs>
          <w:tab w:val="clear" w:pos="2160"/>
          <w:tab w:val="clear" w:pos="2880"/>
          <w:tab w:val="clear" w:pos="4500"/>
        </w:tabs>
        <w:ind w:left="1474"/>
        <w:jc w:val="both"/>
        <w:rPr>
          <w:rFonts w:ascii="Arial Narrow" w:hAnsi="Arial Narrow"/>
          <w:sz w:val="22"/>
          <w:szCs w:val="22"/>
        </w:rPr>
      </w:pPr>
    </w:p>
    <w:p w14:paraId="4CAEB6DB" w14:textId="77777777" w:rsidR="007D5BCF" w:rsidRPr="00255C32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14:paraId="65A9C546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14:paraId="3D0206D7" w14:textId="77777777" w:rsidR="008114CC" w:rsidRPr="00A87FA7" w:rsidRDefault="008114CC" w:rsidP="008114CC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A87FA7">
        <w:rPr>
          <w:rFonts w:ascii="Arial Narrow" w:hAnsi="Arial Narrow"/>
          <w:sz w:val="22"/>
          <w:szCs w:val="22"/>
        </w:rPr>
        <w:t xml:space="preserve">Ministerstvo vnútra Slovenskej republiky </w:t>
      </w:r>
    </w:p>
    <w:p w14:paraId="11CD3BFA" w14:textId="77777777" w:rsidR="007D5BCF" w:rsidRPr="0060143A" w:rsidRDefault="008114CC" w:rsidP="008114CC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Pribinova 2, 812 72 Bratislava – Staré Mesto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7D5BCF" w:rsidRPr="0060143A">
        <w:rPr>
          <w:rFonts w:ascii="Arial Narrow" w:hAnsi="Arial Narrow"/>
          <w:sz w:val="22"/>
          <w:szCs w:val="22"/>
        </w:rPr>
        <w:t xml:space="preserve">Slovenská republika </w:t>
      </w:r>
    </w:p>
    <w:p w14:paraId="09829F72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14:paraId="732B7FAC" w14:textId="77777777" w:rsidR="007D5BCF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14:paraId="66CDF094" w14:textId="77777777" w:rsidR="0072049D" w:rsidRPr="0060143A" w:rsidRDefault="0072049D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</w:p>
    <w:p w14:paraId="05934ACA" w14:textId="77777777" w:rsidR="007D5BCF" w:rsidRPr="0060143A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14:paraId="7EA8E5DF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0878896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704CCB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14:paraId="5A8F9D9C" w14:textId="77777777" w:rsidR="00BA77AE" w:rsidRPr="0060143A" w:rsidRDefault="007D5BCF" w:rsidP="00BA77AE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 w:rsidR="00BA77AE">
        <w:rPr>
          <w:rFonts w:ascii="Arial Narrow" w:hAnsi="Arial Narrow"/>
          <w:sz w:val="22"/>
          <w:szCs w:val="22"/>
        </w:rPr>
        <w:tab/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BA77AE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14:paraId="529E4F93" w14:textId="77777777" w:rsidR="007D5BCF" w:rsidRDefault="007D5BCF" w:rsidP="0072049D">
      <w:pPr>
        <w:tabs>
          <w:tab w:val="clear" w:pos="2160"/>
          <w:tab w:val="clear" w:pos="2880"/>
          <w:tab w:val="clear" w:pos="4500"/>
        </w:tabs>
        <w:ind w:left="708" w:hanging="2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1E5F9571" w14:textId="77777777" w:rsidR="007D5BCF" w:rsidRPr="00BE701D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F4DE20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.4.1  v čase jeho doručenia (alebo odmietnutia jeho prevzatia), pokiaľ sa doručuje osobne alebo   </w:t>
      </w:r>
      <w:r w:rsidRPr="0022232F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14:paraId="73FA55CD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.4.2  v čase jeho doručenia, ale najneskôr v piaty (5) kalendárny deň po jeho odoslaní, pokiaľ sa  </w:t>
      </w:r>
      <w:r w:rsidRPr="0022232F">
        <w:rPr>
          <w:rFonts w:ascii="Arial Narrow" w:hAnsi="Arial Narrow"/>
          <w:sz w:val="22"/>
          <w:szCs w:val="22"/>
        </w:rPr>
        <w:br/>
        <w:t xml:space="preserve">             doručuje ako poštová zásielka prvej triedy s uhradeným poštovným; alebo</w:t>
      </w:r>
    </w:p>
    <w:p w14:paraId="65BA940E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.4.3   v čase jeho doručenia, ale najneskôr nasledujúci kalendárny deň po jeho odoslaní, pokiaľ sa </w:t>
      </w:r>
      <w:r w:rsidRPr="0022232F">
        <w:rPr>
          <w:rFonts w:ascii="Arial Narrow" w:hAnsi="Arial Narrow"/>
          <w:sz w:val="22"/>
          <w:szCs w:val="22"/>
        </w:rPr>
        <w:br/>
        <w:t xml:space="preserve">              doručuje prostredníctvom elektronickej pošty.</w:t>
      </w:r>
    </w:p>
    <w:p w14:paraId="41CEBD38" w14:textId="77777777" w:rsidR="0072049D" w:rsidRPr="0022232F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333DE8E8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691CE4C5" w14:textId="77777777" w:rsidR="0072049D" w:rsidRPr="00BE701D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14814744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E97AC2F" w14:textId="77777777" w:rsidR="0072049D" w:rsidRDefault="0072049D" w:rsidP="0072049D">
      <w:pPr>
        <w:pStyle w:val="Odsekzoznamu"/>
        <w:rPr>
          <w:rFonts w:ascii="Arial Narrow" w:hAnsi="Arial Narrow"/>
          <w:sz w:val="22"/>
          <w:szCs w:val="22"/>
        </w:rPr>
      </w:pPr>
    </w:p>
    <w:p w14:paraId="5BB54E8E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5593825D" w14:textId="77777777" w:rsidR="0072049D" w:rsidRDefault="0072049D" w:rsidP="0072049D">
      <w:pPr>
        <w:pStyle w:val="Odsekzoznamu"/>
        <w:rPr>
          <w:rFonts w:ascii="Arial Narrow" w:hAnsi="Arial Narrow"/>
          <w:color w:val="000000"/>
          <w:sz w:val="22"/>
          <w:szCs w:val="22"/>
        </w:rPr>
      </w:pPr>
    </w:p>
    <w:p w14:paraId="16FD0F64" w14:textId="77777777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sa dohodli, </w:t>
      </w:r>
      <w:r w:rsidRPr="0022232F">
        <w:rPr>
          <w:rFonts w:ascii="Arial Narrow" w:hAnsi="Arial Narrow"/>
          <w:sz w:val="22"/>
          <w:szCs w:val="22"/>
        </w:rPr>
        <w:t xml:space="preserve">že pohľadávky </w:t>
      </w:r>
      <w:r w:rsidR="00CC22AA" w:rsidRPr="0022232F">
        <w:rPr>
          <w:rFonts w:ascii="Arial Narrow" w:hAnsi="Arial Narrow"/>
          <w:sz w:val="22"/>
          <w:szCs w:val="22"/>
        </w:rPr>
        <w:t xml:space="preserve">Zmluvnej strany </w:t>
      </w:r>
      <w:r w:rsidRPr="0022232F">
        <w:rPr>
          <w:rFonts w:ascii="Arial Narrow" w:hAnsi="Arial Narrow"/>
          <w:sz w:val="22"/>
          <w:szCs w:val="22"/>
        </w:rPr>
        <w:t>vyplývajúce z tejto Dohody môžu byť postúpené na tretie osoby len s predchádzajúcim písomným súhlasom</w:t>
      </w:r>
      <w:r w:rsidR="00CC22AA" w:rsidRPr="0022232F">
        <w:rPr>
          <w:rFonts w:ascii="Arial Narrow" w:hAnsi="Arial Narrow"/>
          <w:sz w:val="22"/>
          <w:szCs w:val="22"/>
        </w:rPr>
        <w:t xml:space="preserve"> druhej Zmluvnej strany</w:t>
      </w:r>
      <w:r w:rsidRPr="0022232F">
        <w:rPr>
          <w:rFonts w:ascii="Arial Narrow" w:hAnsi="Arial Narrow"/>
          <w:sz w:val="22"/>
          <w:szCs w:val="22"/>
        </w:rPr>
        <w:t>.</w:t>
      </w:r>
    </w:p>
    <w:p w14:paraId="71D7BA0C" w14:textId="77777777" w:rsidR="000C1EBA" w:rsidRDefault="000C1EBA" w:rsidP="000C1EBA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  <w:bookmarkStart w:id="7" w:name="_GoBack"/>
      <w:bookmarkEnd w:id="7"/>
    </w:p>
    <w:p w14:paraId="7C09543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XV</w:t>
      </w:r>
      <w:r w:rsidR="009C599E" w:rsidRPr="0022232F">
        <w:rPr>
          <w:rFonts w:ascii="Arial Narrow" w:hAnsi="Arial Narrow"/>
          <w:b/>
          <w:sz w:val="22"/>
          <w:szCs w:val="22"/>
        </w:rPr>
        <w:t>I</w:t>
      </w:r>
    </w:p>
    <w:p w14:paraId="0CF0DDE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 xml:space="preserve">ZÁVEREČNÉ USTANOVENIA </w:t>
      </w:r>
      <w:r w:rsidR="009C599E" w:rsidRPr="0022232F">
        <w:rPr>
          <w:rFonts w:ascii="Arial Narrow" w:hAnsi="Arial Narrow"/>
          <w:b/>
          <w:sz w:val="22"/>
          <w:szCs w:val="22"/>
        </w:rPr>
        <w:t>A RIEŠENIE SPOROV</w:t>
      </w:r>
    </w:p>
    <w:p w14:paraId="0F7DE6F9" w14:textId="77777777" w:rsidR="009C599E" w:rsidRPr="0022232F" w:rsidRDefault="009C599E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C12A231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nadobúda platnosť dňom jej podpisu obidvoma </w:t>
      </w:r>
      <w:r w:rsidR="0072695D" w:rsidRPr="0022232F">
        <w:rPr>
          <w:rFonts w:ascii="Arial Narrow" w:hAnsi="Arial Narrow"/>
          <w:sz w:val="22"/>
          <w:szCs w:val="22"/>
          <w:lang w:val="sk-SK"/>
        </w:rPr>
        <w:t>Z</w:t>
      </w:r>
      <w:r w:rsidRPr="0022232F">
        <w:rPr>
          <w:rFonts w:ascii="Arial Narrow" w:hAnsi="Arial Narrow"/>
          <w:sz w:val="22"/>
          <w:szCs w:val="22"/>
        </w:rPr>
        <w:t>mluvnými stranami a účinnosť dňom nasledujúcim po dni jej zverejnenia v Centrálnom registri zmlúv</w:t>
      </w:r>
      <w:r w:rsidR="000C1EBA" w:rsidRPr="0022232F">
        <w:rPr>
          <w:rFonts w:ascii="Arial Narrow" w:hAnsi="Arial Narrow"/>
          <w:sz w:val="22"/>
          <w:szCs w:val="22"/>
          <w:lang w:val="sk-SK"/>
        </w:rPr>
        <w:t xml:space="preserve">, </w:t>
      </w:r>
      <w:r w:rsidR="0072695D" w:rsidRPr="0022232F">
        <w:rPr>
          <w:rFonts w:ascii="Arial Narrow" w:hAnsi="Arial Narrow"/>
          <w:sz w:val="22"/>
          <w:szCs w:val="22"/>
        </w:rPr>
        <w:t>ktorý vedie Úrad vlády S</w:t>
      </w:r>
      <w:r w:rsidR="009C599E" w:rsidRPr="0022232F">
        <w:rPr>
          <w:rFonts w:ascii="Arial Narrow" w:hAnsi="Arial Narrow"/>
          <w:sz w:val="22"/>
          <w:szCs w:val="22"/>
          <w:lang w:val="sk-SK"/>
        </w:rPr>
        <w:t>lovenskej republiky</w:t>
      </w:r>
      <w:r w:rsidR="0072695D" w:rsidRPr="0022232F">
        <w:rPr>
          <w:rFonts w:ascii="Arial Narrow" w:hAnsi="Arial Narrow"/>
          <w:sz w:val="22"/>
          <w:szCs w:val="22"/>
        </w:rPr>
        <w:t>, a to v zmysle zákona § 47 a zákona č. 40/1964 Zb. Občiansky zákonník v znení neskorších predpisov</w:t>
      </w:r>
      <w:r w:rsidRPr="0022232F">
        <w:rPr>
          <w:rFonts w:ascii="Arial Narrow" w:hAnsi="Arial Narrow"/>
          <w:sz w:val="22"/>
          <w:szCs w:val="22"/>
        </w:rPr>
        <w:t>. Dohodu zverejní Kupujúci.</w:t>
      </w:r>
    </w:p>
    <w:p w14:paraId="21E5136F" w14:textId="77777777" w:rsidR="004B453B" w:rsidRPr="0022232F" w:rsidRDefault="004B453B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C2756DF" w14:textId="77777777" w:rsidR="00374BD3" w:rsidRPr="0022232F" w:rsidRDefault="00374BD3" w:rsidP="00AF60CE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vanish/>
          <w:sz w:val="22"/>
          <w:szCs w:val="22"/>
        </w:rPr>
      </w:pPr>
    </w:p>
    <w:p w14:paraId="3C3CA924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Neoddeliteľnou súčasťou tejto Dohody je:</w:t>
      </w:r>
    </w:p>
    <w:p w14:paraId="7E3194EE" w14:textId="77777777" w:rsidR="00374BD3" w:rsidRPr="0022232F" w:rsidRDefault="00374BD3" w:rsidP="0072695D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bookmarkStart w:id="8" w:name="_Hlk519967527"/>
      <w:r w:rsidRPr="0022232F">
        <w:rPr>
          <w:rFonts w:ascii="Arial Narrow" w:hAnsi="Arial Narrow"/>
          <w:sz w:val="22"/>
          <w:szCs w:val="22"/>
        </w:rPr>
        <w:t xml:space="preserve">Príloha č. 1:   Opis predmetu zákazky členený na: </w:t>
      </w:r>
    </w:p>
    <w:p w14:paraId="4F2B59E8" w14:textId="77777777" w:rsidR="00374BD3" w:rsidRPr="0022232F" w:rsidRDefault="0072695D" w:rsidP="0072695D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r w:rsidR="00374BD3" w:rsidRPr="0022232F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14:paraId="4D250567" w14:textId="5784C258" w:rsidR="00374BD3" w:rsidRPr="0022232F" w:rsidRDefault="00374BD3" w:rsidP="0072695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                 </w:t>
      </w:r>
      <w:r w:rsidR="007E3F8E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Príloha č. 1.B  -     Opis predmetu zákazky z ponuky Predávajúceho predloženej do</w:t>
      </w:r>
    </w:p>
    <w:p w14:paraId="204D1E61" w14:textId="77777777" w:rsidR="00374BD3" w:rsidRPr="0022232F" w:rsidRDefault="00374BD3" w:rsidP="0072695D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                                                        </w:t>
      </w:r>
      <w:r w:rsidR="0051624E" w:rsidRPr="0022232F">
        <w:rPr>
          <w:rFonts w:ascii="Arial Narrow" w:hAnsi="Arial Narrow"/>
          <w:sz w:val="22"/>
          <w:szCs w:val="22"/>
        </w:rPr>
        <w:t xml:space="preserve">     </w:t>
      </w:r>
      <w:r w:rsidRPr="0022232F">
        <w:rPr>
          <w:rFonts w:ascii="Arial Narrow" w:hAnsi="Arial Narrow"/>
          <w:sz w:val="22"/>
          <w:szCs w:val="22"/>
        </w:rPr>
        <w:t xml:space="preserve">verejného obstarávania </w:t>
      </w:r>
      <w:bookmarkEnd w:id="8"/>
    </w:p>
    <w:p w14:paraId="49934089" w14:textId="77777777" w:rsidR="00374BD3" w:rsidRPr="0022232F" w:rsidRDefault="00374BD3" w:rsidP="00C50B78">
      <w:pPr>
        <w:pStyle w:val="Odsekzoznamu"/>
        <w:tabs>
          <w:tab w:val="clear" w:pos="2160"/>
          <w:tab w:val="clear" w:pos="2880"/>
          <w:tab w:val="clear" w:pos="4500"/>
        </w:tabs>
        <w:ind w:left="567" w:hanging="14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lastRenderedPageBreak/>
        <w:t xml:space="preserve">   Príloha č. 2:   Štruktúrovaný rozpočet ceny tejto Dohody</w:t>
      </w:r>
    </w:p>
    <w:p w14:paraId="311FA4AF" w14:textId="77777777" w:rsidR="00374BD3" w:rsidRPr="0022232F" w:rsidRDefault="00374BD3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3: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Zoznam</w:t>
      </w:r>
      <w:r w:rsidRPr="0022232F">
        <w:rPr>
          <w:rFonts w:ascii="Arial Narrow" w:hAnsi="Arial Narrow"/>
          <w:sz w:val="22"/>
          <w:szCs w:val="22"/>
        </w:rPr>
        <w:t> subdodávateľo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v</w:t>
      </w:r>
    </w:p>
    <w:p w14:paraId="25FD8A0B" w14:textId="77777777" w:rsidR="00C50B78" w:rsidRPr="0022232F" w:rsidRDefault="00C50B78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</w:rPr>
      </w:pPr>
    </w:p>
    <w:p w14:paraId="0AA591E1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môže byť doplnená </w:t>
      </w:r>
      <w:r w:rsidR="00EB0CE9" w:rsidRPr="0022232F">
        <w:rPr>
          <w:rFonts w:ascii="Arial Narrow" w:hAnsi="Arial Narrow"/>
          <w:sz w:val="22"/>
          <w:szCs w:val="22"/>
          <w:lang w:val="sk-SK"/>
        </w:rPr>
        <w:t>a/</w:t>
      </w:r>
      <w:r w:rsidRPr="0022232F">
        <w:rPr>
          <w:rFonts w:ascii="Arial Narrow" w:hAnsi="Arial Narrow"/>
          <w:sz w:val="22"/>
          <w:szCs w:val="22"/>
        </w:rPr>
        <w:t>alebo zmenená len písomnými, očíslovanými a zmluvnými stranami podpísanými  dodatkami k tejto Dohode, ktoré sa stávajú neoddeliteľnou súčasťou tejto Dohody.</w:t>
      </w:r>
    </w:p>
    <w:p w14:paraId="0CDA1BF7" w14:textId="77777777" w:rsidR="008044E3" w:rsidRPr="0022232F" w:rsidRDefault="008044E3" w:rsidP="0072695D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66F8130" w14:textId="77777777"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22232F">
        <w:rPr>
          <w:rFonts w:ascii="Arial Narrow" w:hAnsi="Arial Narrow"/>
          <w:sz w:val="22"/>
          <w:szCs w:val="22"/>
          <w:lang w:val="sk-SK" w:eastAsia="en-US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 w:eastAsia="en-US"/>
        </w:rPr>
        <w:t>6</w:t>
      </w:r>
      <w:r w:rsidRPr="0022232F">
        <w:rPr>
          <w:rFonts w:ascii="Arial Narrow" w:hAnsi="Arial Narrow"/>
          <w:sz w:val="22"/>
          <w:szCs w:val="22"/>
          <w:lang w:val="sk-SK" w:eastAsia="en-US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 w:eastAsia="en-US"/>
        </w:rPr>
        <w:t>4</w:t>
      </w:r>
      <w:r w:rsidRPr="0022232F">
        <w:rPr>
          <w:rFonts w:ascii="Arial Narrow" w:hAnsi="Arial Narrow"/>
          <w:sz w:val="22"/>
          <w:szCs w:val="22"/>
          <w:lang w:val="sk-SK" w:eastAsia="en-US"/>
        </w:rPr>
        <w:t xml:space="preserve">. 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Práva a povinnosti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mluvných strán výslovne neupravené touto </w:t>
      </w:r>
      <w:r w:rsidR="00C50B78" w:rsidRPr="0022232F">
        <w:rPr>
          <w:rFonts w:ascii="Arial Narrow" w:hAnsi="Arial Narrow"/>
          <w:sz w:val="22"/>
          <w:szCs w:val="22"/>
          <w:lang w:val="sk-SK" w:eastAsia="en-US"/>
        </w:rPr>
        <w:t>Dohodou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Slovenskej republike. Prípadné spory, ktoré vzniknú z</w:t>
      </w:r>
      <w:r w:rsidR="00FD7610" w:rsidRPr="0022232F">
        <w:rPr>
          <w:rFonts w:ascii="Arial Narrow" w:hAnsi="Arial Narrow"/>
          <w:sz w:val="22"/>
          <w:szCs w:val="22"/>
          <w:lang w:val="sk-SK" w:eastAsia="en-US"/>
        </w:rPr>
        <w:t> tejto Dohody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, sa budú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mluvné strany snažiť riešiť predovšetkým formou dohody, ktorá musí mať písomnú formu a v prípade, že sa zmluvné strany nedohodnú,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 xml:space="preserve">všetky spory vzniknuté z tejto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D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>ohody budú riešené na miestne a vecne príslušnom súde Slovenskej republiky podľa právneho poriadku Slovenskej republiky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.</w:t>
      </w:r>
    </w:p>
    <w:p w14:paraId="1EBBD998" w14:textId="77777777" w:rsidR="00C50B78" w:rsidRPr="0022232F" w:rsidRDefault="00C50B78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279756D1" w14:textId="77777777"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5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.  </w:t>
      </w:r>
      <w:r w:rsidR="00374BD3" w:rsidRPr="0022232F">
        <w:rPr>
          <w:rFonts w:ascii="Arial Narrow" w:hAnsi="Arial Narrow"/>
          <w:sz w:val="22"/>
          <w:szCs w:val="22"/>
        </w:rPr>
        <w:t xml:space="preserve">Táto Dohoda je vyhotovená v piatich </w:t>
      </w:r>
      <w:r w:rsidR="00CD5472" w:rsidRPr="0022232F">
        <w:rPr>
          <w:rFonts w:ascii="Arial Narrow" w:hAnsi="Arial Narrow"/>
          <w:sz w:val="22"/>
          <w:szCs w:val="22"/>
          <w:lang w:val="sk-SK"/>
        </w:rPr>
        <w:t xml:space="preserve">(5) </w:t>
      </w:r>
      <w:r w:rsidR="00374BD3" w:rsidRPr="0022232F">
        <w:rPr>
          <w:rFonts w:ascii="Arial Narrow" w:hAnsi="Arial Narrow"/>
          <w:sz w:val="22"/>
          <w:szCs w:val="22"/>
        </w:rPr>
        <w:t>vyhotoveniach s platnosťou originálu, pričom Predávajúci obdrží dve (2) vyhotovenia a Kupujúci obdrží tri (3) vyhotovenia.</w:t>
      </w:r>
    </w:p>
    <w:p w14:paraId="73EA450C" w14:textId="77777777" w:rsidR="00FD7610" w:rsidRPr="0022232F" w:rsidRDefault="00FD7610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7D67D53E" w14:textId="77777777" w:rsidR="00374BD3" w:rsidRPr="0022232F" w:rsidRDefault="008044E3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374BD3" w:rsidRPr="002223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136C9D58" w14:textId="77777777" w:rsidR="00374BD3" w:rsidRPr="0022232F" w:rsidRDefault="00374BD3" w:rsidP="004B45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7CED0295" w14:textId="77777777" w:rsidR="00AA4650" w:rsidRDefault="00AA4650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48DCE926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V Bratislave dňa ...........................                             </w:t>
      </w:r>
      <w:r w:rsidRPr="0022232F">
        <w:rPr>
          <w:rFonts w:ascii="Arial Narrow" w:hAnsi="Arial Narrow"/>
          <w:sz w:val="22"/>
          <w:szCs w:val="22"/>
        </w:rPr>
        <w:tab/>
        <w:t xml:space="preserve">V ......................... dňa ......................... </w:t>
      </w:r>
    </w:p>
    <w:p w14:paraId="5DE928C6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</w:t>
      </w:r>
    </w:p>
    <w:p w14:paraId="54CE2931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2B891992" w14:textId="77777777" w:rsidR="00AA4650" w:rsidRDefault="00AA4650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040F20E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Kupujúceho:</w:t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  <w:t xml:space="preserve">                            za Predávajúceho :</w:t>
      </w:r>
      <w:r w:rsidRPr="0022232F">
        <w:rPr>
          <w:rFonts w:ascii="Arial Narrow" w:hAnsi="Arial Narrow"/>
          <w:sz w:val="22"/>
          <w:szCs w:val="22"/>
        </w:rPr>
        <w:tab/>
      </w:r>
    </w:p>
    <w:p w14:paraId="536E318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456F12A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512BB895" w14:textId="77777777" w:rsidR="00C07360" w:rsidRPr="00A87FA7" w:rsidRDefault="00374BD3" w:rsidP="00C07360">
      <w:pPr>
        <w:pStyle w:val="Default"/>
        <w:jc w:val="both"/>
        <w:rPr>
          <w:rFonts w:ascii="Arial Narrow" w:hAnsi="Arial Narrow" w:cs="Times New Roman"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sz w:val="22"/>
          <w:szCs w:val="22"/>
        </w:rPr>
        <w:t xml:space="preserve"> </w:t>
      </w:r>
      <w:r w:rsidR="00C07360" w:rsidRPr="00A87FA7">
        <w:rPr>
          <w:rFonts w:ascii="Arial Narrow" w:hAnsi="Arial Narrow" w:cs="Times New Roman"/>
          <w:sz w:val="22"/>
          <w:szCs w:val="22"/>
        </w:rPr>
        <w:t xml:space="preserve">................................................................. </w:t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>.................................................................</w:t>
      </w:r>
    </w:p>
    <w:p w14:paraId="15550825" w14:textId="77777777"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 xml:space="preserve">Ing. Ondrej Varačka. </w:t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14:paraId="7A262903" w14:textId="77777777"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generálny tajomník služobného úradu MV SR</w:t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14:paraId="2500536C" w14:textId="77777777" w:rsidR="00D2253F" w:rsidRPr="0022232F" w:rsidRDefault="00D2253F" w:rsidP="00C0736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188D2F7A" w14:textId="77777777" w:rsidR="00F3066D" w:rsidRPr="0022232F" w:rsidRDefault="00D2253F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br w:type="page"/>
      </w:r>
    </w:p>
    <w:p w14:paraId="7B631B9B" w14:textId="77777777"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lastRenderedPageBreak/>
        <w:t>Rámcová dohoda</w:t>
      </w:r>
    </w:p>
    <w:p w14:paraId="242703AB" w14:textId="77777777"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t>Príloha č. 3</w:t>
      </w:r>
    </w:p>
    <w:p w14:paraId="07C4826E" w14:textId="77777777" w:rsidR="00F3066D" w:rsidRPr="0022232F" w:rsidRDefault="00F3066D" w:rsidP="00F3066D">
      <w:pPr>
        <w:jc w:val="center"/>
        <w:rPr>
          <w:rFonts w:ascii="Arial Narrow" w:hAnsi="Arial Narrow"/>
          <w:b/>
          <w:sz w:val="24"/>
          <w:szCs w:val="24"/>
        </w:rPr>
      </w:pPr>
      <w:r w:rsidRPr="0022232F">
        <w:rPr>
          <w:rFonts w:ascii="Arial Narrow" w:hAnsi="Arial Narrow"/>
          <w:b/>
          <w:sz w:val="24"/>
          <w:szCs w:val="24"/>
        </w:rPr>
        <w:t>Zoznam subdodávateľov</w:t>
      </w:r>
    </w:p>
    <w:p w14:paraId="18CC5822" w14:textId="77777777" w:rsidR="00F3066D" w:rsidRPr="0022232F" w:rsidRDefault="00F3066D" w:rsidP="00F3066D">
      <w:pPr>
        <w:rPr>
          <w:rFonts w:ascii="Arial Narrow" w:hAnsi="Arial Narrow"/>
        </w:rPr>
      </w:pPr>
    </w:p>
    <w:p w14:paraId="725DBD3B" w14:textId="77777777" w:rsidR="00F3066D" w:rsidRPr="0022232F" w:rsidRDefault="00F3066D" w:rsidP="00F3066D">
      <w:pPr>
        <w:rPr>
          <w:rFonts w:ascii="Arial Narrow" w:hAnsi="Arial Narrow"/>
          <w:b/>
        </w:rPr>
      </w:pPr>
      <w:r w:rsidRPr="0022232F">
        <w:rPr>
          <w:rFonts w:ascii="Arial Narrow" w:hAnsi="Arial Narrow"/>
          <w:b/>
        </w:rPr>
        <w:t>Identifikácia Predávajúceho</w:t>
      </w:r>
    </w:p>
    <w:p w14:paraId="11317912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Obchodné meno:</w:t>
      </w:r>
    </w:p>
    <w:p w14:paraId="31FE6C1A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Sídlo:</w:t>
      </w:r>
    </w:p>
    <w:p w14:paraId="0885DCA4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IČO:</w:t>
      </w:r>
    </w:p>
    <w:p w14:paraId="126E4617" w14:textId="77777777" w:rsidR="00F3066D" w:rsidRPr="0022232F" w:rsidRDefault="00F3066D" w:rsidP="00F3066D">
      <w:pPr>
        <w:rPr>
          <w:rFonts w:ascii="Arial Narrow" w:hAnsi="Arial Narrow"/>
        </w:rPr>
      </w:pPr>
    </w:p>
    <w:p w14:paraId="2B8390E9" w14:textId="77777777" w:rsidR="00F3066D" w:rsidRPr="0022232F" w:rsidRDefault="00F3066D" w:rsidP="00F3066D">
      <w:pPr>
        <w:rPr>
          <w:rFonts w:ascii="Arial Narrow" w:hAnsi="Arial Narrow"/>
        </w:rPr>
      </w:pPr>
    </w:p>
    <w:p w14:paraId="715B0917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Predávajúci má v úmysle zadať plnenie, ktoré je predmetom Rámcovej dohody nasledovným subdodávateľom</w:t>
      </w:r>
    </w:p>
    <w:p w14:paraId="4C78BE60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F3066D" w:rsidRPr="0022232F" w14:paraId="2BBB3F7D" w14:textId="77777777" w:rsidTr="00F3066D">
        <w:tc>
          <w:tcPr>
            <w:tcW w:w="1838" w:type="dxa"/>
            <w:shd w:val="clear" w:color="auto" w:fill="auto"/>
          </w:tcPr>
          <w:p w14:paraId="4F2C4F00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1DFA2F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2B7ADFA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23E1E28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F3066D" w:rsidRPr="0022232F" w14:paraId="38584E27" w14:textId="77777777" w:rsidTr="00F3066D">
        <w:tc>
          <w:tcPr>
            <w:tcW w:w="1838" w:type="dxa"/>
            <w:shd w:val="clear" w:color="auto" w:fill="auto"/>
          </w:tcPr>
          <w:p w14:paraId="497F62F8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3704A5A7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853BE2D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FB39B44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  <w:tr w:rsidR="00F3066D" w:rsidRPr="0022232F" w14:paraId="13AB34EA" w14:textId="77777777" w:rsidTr="00F3066D">
        <w:tc>
          <w:tcPr>
            <w:tcW w:w="1838" w:type="dxa"/>
            <w:shd w:val="clear" w:color="auto" w:fill="auto"/>
          </w:tcPr>
          <w:p w14:paraId="2EBB0ED4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9349AA1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521CF47E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3BDC7617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  <w:tr w:rsidR="00F3066D" w:rsidRPr="0022232F" w14:paraId="16EA1CEB" w14:textId="77777777" w:rsidTr="00F3066D">
        <w:tc>
          <w:tcPr>
            <w:tcW w:w="1838" w:type="dxa"/>
            <w:shd w:val="clear" w:color="auto" w:fill="auto"/>
          </w:tcPr>
          <w:p w14:paraId="2A199F58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3402BE7F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6852EB92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50242D49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</w:tbl>
    <w:p w14:paraId="2E641D38" w14:textId="77777777" w:rsidR="00F3066D" w:rsidRPr="0022232F" w:rsidRDefault="00F3066D" w:rsidP="00F3066D">
      <w:pPr>
        <w:rPr>
          <w:rFonts w:ascii="Arial Narrow" w:hAnsi="Arial Narrow"/>
        </w:rPr>
      </w:pPr>
    </w:p>
    <w:p w14:paraId="51C1A983" w14:textId="77777777" w:rsidR="00F3066D" w:rsidRPr="0022232F" w:rsidRDefault="00F3066D" w:rsidP="00F3066D">
      <w:pPr>
        <w:rPr>
          <w:rFonts w:ascii="Arial Narrow" w:hAnsi="Arial Narrow"/>
        </w:rPr>
      </w:pPr>
    </w:p>
    <w:p w14:paraId="0D90DAF6" w14:textId="77777777" w:rsidR="00F3066D" w:rsidRPr="0022232F" w:rsidRDefault="00F3066D" w:rsidP="00F3066D">
      <w:pPr>
        <w:rPr>
          <w:rFonts w:ascii="Arial Narrow" w:hAnsi="Arial Narrow"/>
        </w:rPr>
      </w:pPr>
    </w:p>
    <w:p w14:paraId="092CD714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V </w:t>
      </w:r>
      <w:r w:rsidRPr="0022232F">
        <w:rPr>
          <w:rFonts w:ascii="Arial Narrow" w:hAnsi="Arial Narrow"/>
          <w:i/>
          <w:highlight w:val="yellow"/>
        </w:rPr>
        <w:t>(doplniť miesto)</w:t>
      </w:r>
      <w:r w:rsidRPr="0022232F">
        <w:rPr>
          <w:rFonts w:ascii="Arial Narrow" w:hAnsi="Arial Narrow"/>
          <w:i/>
        </w:rPr>
        <w:t xml:space="preserve">, </w:t>
      </w:r>
      <w:r w:rsidRPr="0022232F">
        <w:rPr>
          <w:rFonts w:ascii="Arial Narrow" w:hAnsi="Arial Narrow"/>
        </w:rPr>
        <w:t xml:space="preserve">dňa </w:t>
      </w:r>
      <w:r w:rsidRPr="0022232F">
        <w:rPr>
          <w:rFonts w:ascii="Arial Narrow" w:hAnsi="Arial Narrow"/>
          <w:i/>
          <w:highlight w:val="yellow"/>
        </w:rPr>
        <w:t>(doplniť dátum)</w:t>
      </w:r>
    </w:p>
    <w:p w14:paraId="1843C73A" w14:textId="77777777" w:rsidR="00F3066D" w:rsidRPr="0022232F" w:rsidRDefault="00F3066D" w:rsidP="00F3066D">
      <w:pPr>
        <w:rPr>
          <w:rFonts w:ascii="Arial Narrow" w:hAnsi="Arial Narrow"/>
        </w:rPr>
      </w:pPr>
    </w:p>
    <w:p w14:paraId="7B3EAEF1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____________________________</w:t>
      </w:r>
    </w:p>
    <w:p w14:paraId="2ECA6091" w14:textId="77777777" w:rsidR="00F3066D" w:rsidRPr="0022232F" w:rsidRDefault="00F3066D" w:rsidP="00F3066D">
      <w:pPr>
        <w:rPr>
          <w:rFonts w:ascii="Arial Narrow" w:hAnsi="Arial Narrow"/>
          <w:i/>
        </w:rPr>
      </w:pPr>
      <w:r w:rsidRPr="0022232F">
        <w:rPr>
          <w:rFonts w:ascii="Arial Narrow" w:hAnsi="Arial Narrow"/>
          <w:i/>
          <w:highlight w:val="yellow"/>
        </w:rPr>
        <w:t>Meno, priezvisko a podpis osoby oprávnenej konať za Predávajúceho</w:t>
      </w:r>
    </w:p>
    <w:p w14:paraId="24E76ED2" w14:textId="77777777" w:rsidR="00F3066D" w:rsidRPr="0022232F" w:rsidRDefault="00F3066D" w:rsidP="00F3066D">
      <w:pPr>
        <w:jc w:val="center"/>
        <w:rPr>
          <w:rFonts w:ascii="Arial Narrow" w:hAnsi="Arial Narrow" w:cs="Arial Narrow"/>
          <w:sz w:val="24"/>
          <w:szCs w:val="24"/>
        </w:rPr>
      </w:pPr>
    </w:p>
    <w:p w14:paraId="5D934774" w14:textId="77777777" w:rsidR="00F3066D" w:rsidRPr="0022232F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14:paraId="76290CD2" w14:textId="77777777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14:paraId="1FDDD2C5" w14:textId="77777777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14:paraId="1BEB9A6C" w14:textId="77777777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sectPr w:rsidR="00F3066D" w:rsidSect="00613EC4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C7642" w14:textId="77777777" w:rsidR="0028250A" w:rsidRDefault="0028250A">
      <w:r>
        <w:separator/>
      </w:r>
    </w:p>
  </w:endnote>
  <w:endnote w:type="continuationSeparator" w:id="0">
    <w:p w14:paraId="685E2094" w14:textId="77777777" w:rsidR="0028250A" w:rsidRDefault="002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467C7" w14:textId="77777777" w:rsidR="000364E7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062A2A12" w14:textId="1187F61F" w:rsidR="000364E7" w:rsidRPr="004110F7" w:rsidRDefault="000364E7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393B60">
      <w:rPr>
        <w:rStyle w:val="slostrany"/>
        <w:rFonts w:ascii="Arial Narrow" w:hAnsi="Arial Narrow" w:cs="Arial"/>
        <w:color w:val="000000"/>
        <w:szCs w:val="14"/>
      </w:rPr>
      <w:t>10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NUMPAGES  \* Arabic  \* MERGEFORMAT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393B60">
      <w:rPr>
        <w:rStyle w:val="slostrany"/>
        <w:rFonts w:ascii="Arial Narrow" w:hAnsi="Arial Narrow" w:cs="Arial"/>
        <w:color w:val="000000"/>
        <w:szCs w:val="14"/>
      </w:rPr>
      <w:t>12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D1C16" w14:textId="77777777" w:rsidR="0028250A" w:rsidRDefault="0028250A">
      <w:r>
        <w:separator/>
      </w:r>
    </w:p>
  </w:footnote>
  <w:footnote w:type="continuationSeparator" w:id="0">
    <w:p w14:paraId="5D101868" w14:textId="77777777" w:rsidR="0028250A" w:rsidRDefault="002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982A3" w14:textId="77777777" w:rsidR="000364E7" w:rsidRDefault="000364E7"/>
  <w:p w14:paraId="25657A76" w14:textId="77777777" w:rsidR="000364E7" w:rsidRDefault="000364E7"/>
  <w:p w14:paraId="4117D324" w14:textId="77777777" w:rsidR="000364E7" w:rsidRDefault="000364E7"/>
  <w:p w14:paraId="4A0BD07D" w14:textId="77777777" w:rsidR="000364E7" w:rsidRDefault="000364E7"/>
  <w:p w14:paraId="424A1F08" w14:textId="77777777" w:rsidR="000364E7" w:rsidRDefault="000364E7"/>
  <w:p w14:paraId="309544A8" w14:textId="77777777" w:rsidR="000364E7" w:rsidRDefault="000364E7"/>
  <w:p w14:paraId="6977B732" w14:textId="77777777" w:rsidR="000364E7" w:rsidRDefault="000364E7"/>
  <w:p w14:paraId="30BBF506" w14:textId="77777777" w:rsidR="000364E7" w:rsidRDefault="000364E7"/>
  <w:p w14:paraId="35B3A452" w14:textId="77777777" w:rsidR="000364E7" w:rsidRDefault="000364E7"/>
  <w:p w14:paraId="47B3C005" w14:textId="77777777" w:rsidR="000364E7" w:rsidRDefault="000364E7"/>
  <w:p w14:paraId="55DA5EAD" w14:textId="77777777" w:rsidR="000364E7" w:rsidRDefault="000364E7"/>
  <w:p w14:paraId="356EEB0A" w14:textId="77777777" w:rsidR="000364E7" w:rsidRDefault="000364E7"/>
  <w:p w14:paraId="7B3BB074" w14:textId="77777777" w:rsidR="000364E7" w:rsidRDefault="000364E7"/>
  <w:p w14:paraId="3BED3978" w14:textId="77777777" w:rsidR="000364E7" w:rsidRDefault="000364E7"/>
  <w:p w14:paraId="16C276A8" w14:textId="77777777" w:rsidR="000364E7" w:rsidRDefault="000364E7"/>
  <w:p w14:paraId="3D4EB823" w14:textId="77777777" w:rsidR="000364E7" w:rsidRDefault="000364E7"/>
  <w:p w14:paraId="0FFAFDE5" w14:textId="77777777" w:rsidR="000364E7" w:rsidRDefault="000364E7"/>
  <w:p w14:paraId="2AEAF23D" w14:textId="77777777" w:rsidR="000364E7" w:rsidRDefault="000364E7"/>
  <w:p w14:paraId="125BE2E8" w14:textId="77777777" w:rsidR="000364E7" w:rsidRDefault="000364E7"/>
  <w:p w14:paraId="6A1CA277" w14:textId="77777777" w:rsidR="000364E7" w:rsidRDefault="000364E7"/>
  <w:p w14:paraId="6791944F" w14:textId="77777777" w:rsidR="000364E7" w:rsidRDefault="000364E7"/>
  <w:p w14:paraId="56F375D0" w14:textId="77777777" w:rsidR="000364E7" w:rsidRDefault="000364E7"/>
  <w:p w14:paraId="54FB819B" w14:textId="77777777" w:rsidR="000364E7" w:rsidRDefault="000364E7"/>
  <w:p w14:paraId="4FA7F75E" w14:textId="77777777" w:rsidR="000364E7" w:rsidRDefault="000364E7"/>
  <w:p w14:paraId="79C9A5BD" w14:textId="77777777" w:rsidR="000364E7" w:rsidRDefault="000364E7"/>
  <w:p w14:paraId="47E846A2" w14:textId="77777777" w:rsidR="000364E7" w:rsidRDefault="000364E7"/>
  <w:p w14:paraId="34EAA22C" w14:textId="77777777" w:rsidR="000364E7" w:rsidRDefault="000364E7"/>
  <w:p w14:paraId="285C4C5A" w14:textId="77777777" w:rsidR="000364E7" w:rsidRDefault="000364E7"/>
  <w:p w14:paraId="77E9CE6A" w14:textId="77777777" w:rsidR="000364E7" w:rsidRDefault="000364E7"/>
  <w:p w14:paraId="5FA0C1C6" w14:textId="77777777" w:rsidR="000364E7" w:rsidRDefault="000364E7"/>
  <w:p w14:paraId="3536C024" w14:textId="77777777" w:rsidR="000364E7" w:rsidRDefault="000364E7"/>
  <w:p w14:paraId="1075FE8C" w14:textId="77777777" w:rsidR="000364E7" w:rsidRDefault="000364E7"/>
  <w:p w14:paraId="19B2EFB1" w14:textId="77777777" w:rsidR="000364E7" w:rsidRDefault="000364E7"/>
  <w:p w14:paraId="00A220F0" w14:textId="77777777" w:rsidR="000364E7" w:rsidRDefault="000364E7"/>
  <w:p w14:paraId="66D63D2D" w14:textId="77777777" w:rsidR="000364E7" w:rsidRDefault="000364E7"/>
  <w:p w14:paraId="43F5C4B6" w14:textId="77777777" w:rsidR="000364E7" w:rsidRDefault="000364E7"/>
  <w:p w14:paraId="4688457F" w14:textId="77777777" w:rsidR="000364E7" w:rsidRDefault="000364E7"/>
  <w:p w14:paraId="74DEE8A2" w14:textId="77777777" w:rsidR="000364E7" w:rsidRDefault="000364E7">
    <w:pPr>
      <w:numPr>
        <w:ins w:id="9" w:author="" w:date="2005-03-03T15:40:00Z"/>
      </w:numPr>
    </w:pPr>
  </w:p>
  <w:p w14:paraId="268F8457" w14:textId="77777777" w:rsidR="000364E7" w:rsidRDefault="000364E7">
    <w:pPr>
      <w:numPr>
        <w:ins w:id="10" w:author="" w:date="2005-03-03T15:40:00Z"/>
      </w:numPr>
    </w:pPr>
  </w:p>
  <w:p w14:paraId="6AD4D040" w14:textId="77777777" w:rsidR="000364E7" w:rsidRDefault="000364E7">
    <w:pPr>
      <w:numPr>
        <w:ins w:id="11" w:author="" w:date="2005-03-03T15:40:00Z"/>
      </w:numPr>
    </w:pPr>
  </w:p>
  <w:p w14:paraId="01460E81" w14:textId="77777777" w:rsidR="000364E7" w:rsidRDefault="000364E7">
    <w:pPr>
      <w:numPr>
        <w:ins w:id="12" w:author="" w:date="2005-03-03T15:40:00Z"/>
      </w:numPr>
    </w:pPr>
  </w:p>
  <w:p w14:paraId="77A72A06" w14:textId="77777777" w:rsidR="000364E7" w:rsidRDefault="000364E7">
    <w:pPr>
      <w:numPr>
        <w:ins w:id="13" w:author="" w:date="2005-03-03T15:40:00Z"/>
      </w:numPr>
    </w:pPr>
  </w:p>
  <w:p w14:paraId="63042D1A" w14:textId="77777777" w:rsidR="000364E7" w:rsidRDefault="000364E7">
    <w:pPr>
      <w:numPr>
        <w:ins w:id="14" w:author="" w:date="2005-03-03T15:40:00Z"/>
      </w:numPr>
    </w:pPr>
  </w:p>
  <w:p w14:paraId="32432CAA" w14:textId="77777777" w:rsidR="000364E7" w:rsidRDefault="000364E7">
    <w:pPr>
      <w:numPr>
        <w:ins w:id="15" w:author="" w:date="2005-03-03T15:40:00Z"/>
      </w:numPr>
    </w:pPr>
  </w:p>
  <w:p w14:paraId="56155704" w14:textId="77777777" w:rsidR="000364E7" w:rsidRDefault="000364E7">
    <w:pPr>
      <w:numPr>
        <w:ins w:id="16" w:author="" w:date="2005-03-03T15:40:00Z"/>
      </w:numPr>
    </w:pPr>
  </w:p>
  <w:p w14:paraId="0BB80574" w14:textId="77777777" w:rsidR="000364E7" w:rsidRDefault="000364E7">
    <w:pPr>
      <w:numPr>
        <w:ins w:id="17" w:author="" w:date="2005-03-03T15:40:00Z"/>
      </w:numPr>
    </w:pPr>
  </w:p>
  <w:p w14:paraId="2DB5F42E" w14:textId="77777777" w:rsidR="000364E7" w:rsidRDefault="000364E7">
    <w:pPr>
      <w:numPr>
        <w:ins w:id="18" w:author="" w:date="2005-03-03T15:40:00Z"/>
      </w:numPr>
    </w:pPr>
  </w:p>
  <w:p w14:paraId="386555AA" w14:textId="77777777" w:rsidR="000364E7" w:rsidRDefault="000364E7">
    <w:pPr>
      <w:numPr>
        <w:ins w:id="19" w:author="" w:date="2005-03-03T15:40:00Z"/>
      </w:numPr>
    </w:pPr>
  </w:p>
  <w:p w14:paraId="22942324" w14:textId="77777777" w:rsidR="000364E7" w:rsidRDefault="000364E7">
    <w:pPr>
      <w:numPr>
        <w:ins w:id="20" w:author="" w:date="2005-03-03T15:40:00Z"/>
      </w:numPr>
    </w:pPr>
  </w:p>
  <w:p w14:paraId="2814E163" w14:textId="77777777" w:rsidR="000364E7" w:rsidRDefault="000364E7">
    <w:pPr>
      <w:numPr>
        <w:ins w:id="21" w:author="" w:date="2005-03-03T15:40:00Z"/>
      </w:numPr>
    </w:pPr>
  </w:p>
  <w:p w14:paraId="44176D7A" w14:textId="77777777" w:rsidR="000364E7" w:rsidRDefault="000364E7">
    <w:pPr>
      <w:numPr>
        <w:ins w:id="22" w:author="" w:date="2005-03-03T15:40:00Z"/>
      </w:numPr>
    </w:pPr>
  </w:p>
  <w:p w14:paraId="51CFCB58" w14:textId="77777777" w:rsidR="000364E7" w:rsidRDefault="000364E7">
    <w:pPr>
      <w:numPr>
        <w:ins w:id="23" w:author="" w:date="2005-03-03T15:40:00Z"/>
      </w:numPr>
    </w:pPr>
  </w:p>
  <w:p w14:paraId="2BB8C9A2" w14:textId="77777777" w:rsidR="000364E7" w:rsidRDefault="000364E7">
    <w:pPr>
      <w:numPr>
        <w:ins w:id="24" w:author="Unknown"/>
      </w:numPr>
    </w:pPr>
  </w:p>
  <w:p w14:paraId="6B1C1D72" w14:textId="77777777" w:rsidR="000364E7" w:rsidRDefault="000364E7">
    <w:pPr>
      <w:numPr>
        <w:ins w:id="25" w:author="Unknown"/>
      </w:numPr>
    </w:pPr>
  </w:p>
  <w:p w14:paraId="30A29733" w14:textId="77777777" w:rsidR="000364E7" w:rsidRDefault="000364E7">
    <w:pPr>
      <w:numPr>
        <w:ins w:id="26" w:author="Unknown"/>
      </w:numPr>
    </w:pPr>
  </w:p>
  <w:p w14:paraId="688F51DF" w14:textId="77777777" w:rsidR="000364E7" w:rsidRDefault="000364E7">
    <w:pPr>
      <w:numPr>
        <w:ins w:id="27" w:author="Unknown"/>
      </w:numPr>
    </w:pPr>
  </w:p>
  <w:p w14:paraId="5D44C9C0" w14:textId="77777777" w:rsidR="000364E7" w:rsidRDefault="000364E7">
    <w:pPr>
      <w:numPr>
        <w:ins w:id="28" w:author="Unknown"/>
      </w:numPr>
    </w:pPr>
  </w:p>
  <w:p w14:paraId="32FCC09D" w14:textId="77777777" w:rsidR="000364E7" w:rsidRDefault="000364E7">
    <w:pPr>
      <w:numPr>
        <w:ins w:id="29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CF58A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43A49662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1C2A12FB" w14:textId="77777777" w:rsidR="000364E7" w:rsidRDefault="000364E7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343/2015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1526F7CF" w14:textId="77777777" w:rsidR="000364E7" w:rsidRPr="00C46F0D" w:rsidRDefault="000364E7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>v znení neskorších predpisov</w:t>
    </w:r>
  </w:p>
  <w:p w14:paraId="12FD84C3" w14:textId="77777777" w:rsidR="000364E7" w:rsidRPr="00E058D0" w:rsidRDefault="000364E7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4294967291" distB="4294967291" distL="114300" distR="114300" simplePos="0" relativeHeight="251657728" behindDoc="0" locked="0" layoutInCell="1" allowOverlap="1" wp14:anchorId="04E31012" wp14:editId="15EC2622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C4007BC" id="Line 1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F85E1" w14:textId="255DD876" w:rsidR="00562FB3" w:rsidRPr="00562FB3" w:rsidRDefault="00562FB3" w:rsidP="00562FB3"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120"/>
      <w:rPr>
        <w:rFonts w:ascii="Arial Narrow" w:hAnsi="Arial Narrow" w:cs="Arial"/>
      </w:rPr>
    </w:pPr>
    <w:r w:rsidRPr="00562FB3">
      <w:rPr>
        <w:rFonts w:ascii="Arial Narrow" w:hAnsi="Arial Narrow" w:cs="Arial"/>
      </w:rPr>
      <w:t>Príloha č. 2 súťažných podkladov</w:t>
    </w:r>
    <w:r w:rsidR="00F13841">
      <w:rPr>
        <w:rFonts w:ascii="Arial Narrow" w:hAnsi="Arial Narrow" w:cs="Arial"/>
      </w:rPr>
      <w:t xml:space="preserve"> – Návrh Rámcovej dohody</w:t>
    </w:r>
  </w:p>
  <w:p w14:paraId="220C981C" w14:textId="77777777" w:rsidR="00562FB3" w:rsidRDefault="00562FB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812A2E"/>
    <w:multiLevelType w:val="hybridMultilevel"/>
    <w:tmpl w:val="395E2242"/>
    <w:lvl w:ilvl="0" w:tplc="ABFEB20A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C4EE4F94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744CF4B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54C3FA4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E8663F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D4C89B6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B701602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2C044E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95D6B78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A4E65C0"/>
    <w:multiLevelType w:val="multilevel"/>
    <w:tmpl w:val="AA007522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2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C551754"/>
    <w:multiLevelType w:val="hybridMultilevel"/>
    <w:tmpl w:val="5C4C518E"/>
    <w:lvl w:ilvl="0" w:tplc="7DCA3D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D4801AC"/>
    <w:multiLevelType w:val="hybridMultilevel"/>
    <w:tmpl w:val="90626716"/>
    <w:lvl w:ilvl="0" w:tplc="7CA8AABA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BF4449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D966DFC6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7128640C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ADAE66B2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B6EFA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97506D4A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1488F61A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8D82FD6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2">
    <w:nsid w:val="540053DD"/>
    <w:multiLevelType w:val="hybridMultilevel"/>
    <w:tmpl w:val="C08A202C"/>
    <w:lvl w:ilvl="0" w:tplc="E7FA29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4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6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8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2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7E9F5E0B"/>
    <w:multiLevelType w:val="multilevel"/>
    <w:tmpl w:val="1EC23B76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36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29"/>
  </w:num>
  <w:num w:numId="2">
    <w:abstractNumId w:val="21"/>
  </w:num>
  <w:num w:numId="3">
    <w:abstractNumId w:val="32"/>
  </w:num>
  <w:num w:numId="4">
    <w:abstractNumId w:val="33"/>
  </w:num>
  <w:num w:numId="5">
    <w:abstractNumId w:val="1"/>
  </w:num>
  <w:num w:numId="6">
    <w:abstractNumId w:val="18"/>
  </w:num>
  <w:num w:numId="7">
    <w:abstractNumId w:val="5"/>
  </w:num>
  <w:num w:numId="8">
    <w:abstractNumId w:val="8"/>
  </w:num>
  <w:num w:numId="9">
    <w:abstractNumId w:val="16"/>
  </w:num>
  <w:num w:numId="10">
    <w:abstractNumId w:val="26"/>
  </w:num>
  <w:num w:numId="11">
    <w:abstractNumId w:val="17"/>
  </w:num>
  <w:num w:numId="12">
    <w:abstractNumId w:val="4"/>
  </w:num>
  <w:num w:numId="13">
    <w:abstractNumId w:val="11"/>
  </w:num>
  <w:num w:numId="14">
    <w:abstractNumId w:val="27"/>
  </w:num>
  <w:num w:numId="15">
    <w:abstractNumId w:val="9"/>
  </w:num>
  <w:num w:numId="16">
    <w:abstractNumId w:val="10"/>
  </w:num>
  <w:num w:numId="17">
    <w:abstractNumId w:val="15"/>
  </w:num>
  <w:num w:numId="18">
    <w:abstractNumId w:val="20"/>
  </w:num>
  <w:num w:numId="19">
    <w:abstractNumId w:val="31"/>
  </w:num>
  <w:num w:numId="20">
    <w:abstractNumId w:val="2"/>
  </w:num>
  <w:num w:numId="21">
    <w:abstractNumId w:val="30"/>
  </w:num>
  <w:num w:numId="22">
    <w:abstractNumId w:val="3"/>
  </w:num>
  <w:num w:numId="23">
    <w:abstractNumId w:val="23"/>
  </w:num>
  <w:num w:numId="24">
    <w:abstractNumId w:val="12"/>
  </w:num>
  <w:num w:numId="25">
    <w:abstractNumId w:val="25"/>
  </w:num>
  <w:num w:numId="26">
    <w:abstractNumId w:val="28"/>
  </w:num>
  <w:num w:numId="27">
    <w:abstractNumId w:val="14"/>
  </w:num>
  <w:num w:numId="28">
    <w:abstractNumId w:val="13"/>
  </w:num>
  <w:num w:numId="29">
    <w:abstractNumId w:val="19"/>
  </w:num>
  <w:num w:numId="30">
    <w:abstractNumId w:val="7"/>
  </w:num>
  <w:num w:numId="31">
    <w:abstractNumId w:val="6"/>
  </w:num>
  <w:num w:numId="32">
    <w:abstractNumId w:val="24"/>
    <w:lvlOverride w:ilvl="0">
      <w:startOverride w:val="1"/>
    </w:lvlOverride>
  </w:num>
  <w:num w:numId="33">
    <w:abstractNumId w:val="34"/>
  </w:num>
  <w:num w:numId="34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3C8"/>
    <w:rsid w:val="0001397F"/>
    <w:rsid w:val="000143FD"/>
    <w:rsid w:val="00015357"/>
    <w:rsid w:val="000179BD"/>
    <w:rsid w:val="000202C3"/>
    <w:rsid w:val="000204BC"/>
    <w:rsid w:val="00020D63"/>
    <w:rsid w:val="00020F96"/>
    <w:rsid w:val="0002181C"/>
    <w:rsid w:val="00022DF2"/>
    <w:rsid w:val="00022E36"/>
    <w:rsid w:val="000235AC"/>
    <w:rsid w:val="00023B3D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64E7"/>
    <w:rsid w:val="0003707B"/>
    <w:rsid w:val="00040CAA"/>
    <w:rsid w:val="00040CB9"/>
    <w:rsid w:val="000415BA"/>
    <w:rsid w:val="0004259D"/>
    <w:rsid w:val="00043125"/>
    <w:rsid w:val="0004415E"/>
    <w:rsid w:val="00046452"/>
    <w:rsid w:val="0004672A"/>
    <w:rsid w:val="00051D09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5CD2"/>
    <w:rsid w:val="000669E7"/>
    <w:rsid w:val="00066C15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D0E"/>
    <w:rsid w:val="0009783A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ADD"/>
    <w:rsid w:val="000C1EBA"/>
    <w:rsid w:val="000C2820"/>
    <w:rsid w:val="000C29EF"/>
    <w:rsid w:val="000C3396"/>
    <w:rsid w:val="000C439B"/>
    <w:rsid w:val="000C587D"/>
    <w:rsid w:val="000C702E"/>
    <w:rsid w:val="000D028F"/>
    <w:rsid w:val="000D3871"/>
    <w:rsid w:val="000D3CE0"/>
    <w:rsid w:val="000D47C7"/>
    <w:rsid w:val="000D4C1C"/>
    <w:rsid w:val="000D571D"/>
    <w:rsid w:val="000D6F1E"/>
    <w:rsid w:val="000D72FB"/>
    <w:rsid w:val="000E02B8"/>
    <w:rsid w:val="000E2C09"/>
    <w:rsid w:val="000E3BA3"/>
    <w:rsid w:val="000E49EE"/>
    <w:rsid w:val="000E5E09"/>
    <w:rsid w:val="000E6241"/>
    <w:rsid w:val="000E70EF"/>
    <w:rsid w:val="000E7ABF"/>
    <w:rsid w:val="000F06B9"/>
    <w:rsid w:val="000F0D0D"/>
    <w:rsid w:val="000F2153"/>
    <w:rsid w:val="000F2A67"/>
    <w:rsid w:val="00100B52"/>
    <w:rsid w:val="00100FB0"/>
    <w:rsid w:val="00101109"/>
    <w:rsid w:val="00102187"/>
    <w:rsid w:val="00102531"/>
    <w:rsid w:val="0010260C"/>
    <w:rsid w:val="00103E05"/>
    <w:rsid w:val="00104B0F"/>
    <w:rsid w:val="001056CB"/>
    <w:rsid w:val="0010647F"/>
    <w:rsid w:val="001068FF"/>
    <w:rsid w:val="00106BD1"/>
    <w:rsid w:val="00107272"/>
    <w:rsid w:val="0010778F"/>
    <w:rsid w:val="0011077C"/>
    <w:rsid w:val="00110ED8"/>
    <w:rsid w:val="0011146B"/>
    <w:rsid w:val="00112EC7"/>
    <w:rsid w:val="00113784"/>
    <w:rsid w:val="00114597"/>
    <w:rsid w:val="001149E3"/>
    <w:rsid w:val="0011592E"/>
    <w:rsid w:val="001160BD"/>
    <w:rsid w:val="001166F3"/>
    <w:rsid w:val="00116B8D"/>
    <w:rsid w:val="00116EEF"/>
    <w:rsid w:val="00117624"/>
    <w:rsid w:val="00117D05"/>
    <w:rsid w:val="001205FF"/>
    <w:rsid w:val="00120915"/>
    <w:rsid w:val="00122DFB"/>
    <w:rsid w:val="001248FB"/>
    <w:rsid w:val="00125076"/>
    <w:rsid w:val="0012522F"/>
    <w:rsid w:val="00125830"/>
    <w:rsid w:val="00125DF9"/>
    <w:rsid w:val="0012746D"/>
    <w:rsid w:val="00127AC0"/>
    <w:rsid w:val="001301D3"/>
    <w:rsid w:val="001329EA"/>
    <w:rsid w:val="00132D99"/>
    <w:rsid w:val="00133726"/>
    <w:rsid w:val="00133D5B"/>
    <w:rsid w:val="00134206"/>
    <w:rsid w:val="00134AB5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0479"/>
    <w:rsid w:val="001613F4"/>
    <w:rsid w:val="001634AD"/>
    <w:rsid w:val="001659FC"/>
    <w:rsid w:val="00165C91"/>
    <w:rsid w:val="00167477"/>
    <w:rsid w:val="00167E6E"/>
    <w:rsid w:val="0017028C"/>
    <w:rsid w:val="00170681"/>
    <w:rsid w:val="001736B9"/>
    <w:rsid w:val="00173F0A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55B3"/>
    <w:rsid w:val="001873DF"/>
    <w:rsid w:val="001877D0"/>
    <w:rsid w:val="00187CBC"/>
    <w:rsid w:val="00187F6B"/>
    <w:rsid w:val="00190293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61D"/>
    <w:rsid w:val="0019798C"/>
    <w:rsid w:val="001A24AD"/>
    <w:rsid w:val="001A39B5"/>
    <w:rsid w:val="001A48E8"/>
    <w:rsid w:val="001A58BD"/>
    <w:rsid w:val="001A5CC0"/>
    <w:rsid w:val="001A6112"/>
    <w:rsid w:val="001A7252"/>
    <w:rsid w:val="001A74B4"/>
    <w:rsid w:val="001B0D44"/>
    <w:rsid w:val="001B1379"/>
    <w:rsid w:val="001B2184"/>
    <w:rsid w:val="001B31A9"/>
    <w:rsid w:val="001B3B2D"/>
    <w:rsid w:val="001B4A43"/>
    <w:rsid w:val="001B4F49"/>
    <w:rsid w:val="001B5AB6"/>
    <w:rsid w:val="001B5C33"/>
    <w:rsid w:val="001B6437"/>
    <w:rsid w:val="001B6738"/>
    <w:rsid w:val="001B77A3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0C11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8CD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A12"/>
    <w:rsid w:val="00201E16"/>
    <w:rsid w:val="00202A34"/>
    <w:rsid w:val="00203209"/>
    <w:rsid w:val="002068C4"/>
    <w:rsid w:val="002108A0"/>
    <w:rsid w:val="00210B3F"/>
    <w:rsid w:val="00210C0A"/>
    <w:rsid w:val="00213B73"/>
    <w:rsid w:val="002144EC"/>
    <w:rsid w:val="00215034"/>
    <w:rsid w:val="002164B1"/>
    <w:rsid w:val="00220BB3"/>
    <w:rsid w:val="0022125C"/>
    <w:rsid w:val="00221A54"/>
    <w:rsid w:val="0022232F"/>
    <w:rsid w:val="0022372C"/>
    <w:rsid w:val="00224346"/>
    <w:rsid w:val="00224A8D"/>
    <w:rsid w:val="00224A9F"/>
    <w:rsid w:val="00224ECA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ADC"/>
    <w:rsid w:val="0025662E"/>
    <w:rsid w:val="00256805"/>
    <w:rsid w:val="00256AA1"/>
    <w:rsid w:val="00257E9E"/>
    <w:rsid w:val="00260283"/>
    <w:rsid w:val="002606EB"/>
    <w:rsid w:val="00262DFC"/>
    <w:rsid w:val="002648D3"/>
    <w:rsid w:val="00264F3F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50A"/>
    <w:rsid w:val="002828A3"/>
    <w:rsid w:val="00282FAE"/>
    <w:rsid w:val="002834FA"/>
    <w:rsid w:val="00283EA1"/>
    <w:rsid w:val="00284019"/>
    <w:rsid w:val="00284666"/>
    <w:rsid w:val="00286E53"/>
    <w:rsid w:val="0028780F"/>
    <w:rsid w:val="00292730"/>
    <w:rsid w:val="00293392"/>
    <w:rsid w:val="00293B62"/>
    <w:rsid w:val="002952C0"/>
    <w:rsid w:val="002957CD"/>
    <w:rsid w:val="002A3D2A"/>
    <w:rsid w:val="002A5FA4"/>
    <w:rsid w:val="002A6212"/>
    <w:rsid w:val="002A724D"/>
    <w:rsid w:val="002B0B57"/>
    <w:rsid w:val="002B1104"/>
    <w:rsid w:val="002B1636"/>
    <w:rsid w:val="002B21FC"/>
    <w:rsid w:val="002B2979"/>
    <w:rsid w:val="002B2A2A"/>
    <w:rsid w:val="002B3C76"/>
    <w:rsid w:val="002B3EB4"/>
    <w:rsid w:val="002B4898"/>
    <w:rsid w:val="002B4EAF"/>
    <w:rsid w:val="002B5288"/>
    <w:rsid w:val="002B5E04"/>
    <w:rsid w:val="002B606F"/>
    <w:rsid w:val="002B615F"/>
    <w:rsid w:val="002B62C7"/>
    <w:rsid w:val="002B747F"/>
    <w:rsid w:val="002B7929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446D"/>
    <w:rsid w:val="002D6816"/>
    <w:rsid w:val="002E013E"/>
    <w:rsid w:val="002E068D"/>
    <w:rsid w:val="002E0721"/>
    <w:rsid w:val="002E21FE"/>
    <w:rsid w:val="002E42C8"/>
    <w:rsid w:val="002E4EF7"/>
    <w:rsid w:val="002E5295"/>
    <w:rsid w:val="002E75CA"/>
    <w:rsid w:val="002F084E"/>
    <w:rsid w:val="002F089E"/>
    <w:rsid w:val="002F0E14"/>
    <w:rsid w:val="002F1360"/>
    <w:rsid w:val="002F1A00"/>
    <w:rsid w:val="002F1D29"/>
    <w:rsid w:val="002F257C"/>
    <w:rsid w:val="002F2A72"/>
    <w:rsid w:val="002F335C"/>
    <w:rsid w:val="002F3A4B"/>
    <w:rsid w:val="002F4D3F"/>
    <w:rsid w:val="002F7076"/>
    <w:rsid w:val="003006DF"/>
    <w:rsid w:val="00301DFC"/>
    <w:rsid w:val="00304288"/>
    <w:rsid w:val="00304C34"/>
    <w:rsid w:val="00304C73"/>
    <w:rsid w:val="003058D5"/>
    <w:rsid w:val="00305BE7"/>
    <w:rsid w:val="00306504"/>
    <w:rsid w:val="0030655C"/>
    <w:rsid w:val="00306A72"/>
    <w:rsid w:val="00306F75"/>
    <w:rsid w:val="00310D33"/>
    <w:rsid w:val="003117E6"/>
    <w:rsid w:val="0031184F"/>
    <w:rsid w:val="003129C5"/>
    <w:rsid w:val="003130F7"/>
    <w:rsid w:val="00313A81"/>
    <w:rsid w:val="00313E52"/>
    <w:rsid w:val="0031460B"/>
    <w:rsid w:val="00314949"/>
    <w:rsid w:val="00315674"/>
    <w:rsid w:val="003157BF"/>
    <w:rsid w:val="00316365"/>
    <w:rsid w:val="00316CF9"/>
    <w:rsid w:val="00316DEE"/>
    <w:rsid w:val="00316E73"/>
    <w:rsid w:val="00317412"/>
    <w:rsid w:val="0031769B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37D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2D0F"/>
    <w:rsid w:val="00344CAF"/>
    <w:rsid w:val="00344D69"/>
    <w:rsid w:val="0034533A"/>
    <w:rsid w:val="003461BE"/>
    <w:rsid w:val="0034676B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61DB"/>
    <w:rsid w:val="003675A6"/>
    <w:rsid w:val="00367D4F"/>
    <w:rsid w:val="003713A4"/>
    <w:rsid w:val="00371725"/>
    <w:rsid w:val="003725F6"/>
    <w:rsid w:val="00373D6D"/>
    <w:rsid w:val="003743E1"/>
    <w:rsid w:val="003746BF"/>
    <w:rsid w:val="00374BD3"/>
    <w:rsid w:val="003750FC"/>
    <w:rsid w:val="00375925"/>
    <w:rsid w:val="00376F60"/>
    <w:rsid w:val="00377722"/>
    <w:rsid w:val="0037789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3B60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549"/>
    <w:rsid w:val="003B0D90"/>
    <w:rsid w:val="003B307D"/>
    <w:rsid w:val="003B33C9"/>
    <w:rsid w:val="003B4FF1"/>
    <w:rsid w:val="003B6814"/>
    <w:rsid w:val="003B7094"/>
    <w:rsid w:val="003B7948"/>
    <w:rsid w:val="003C2321"/>
    <w:rsid w:val="003C2806"/>
    <w:rsid w:val="003C3161"/>
    <w:rsid w:val="003C4F4D"/>
    <w:rsid w:val="003C524F"/>
    <w:rsid w:val="003C67EB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42AE"/>
    <w:rsid w:val="00415044"/>
    <w:rsid w:val="00420FA0"/>
    <w:rsid w:val="0042210B"/>
    <w:rsid w:val="0042259C"/>
    <w:rsid w:val="004246B2"/>
    <w:rsid w:val="0042541E"/>
    <w:rsid w:val="004255E6"/>
    <w:rsid w:val="00426058"/>
    <w:rsid w:val="0042619E"/>
    <w:rsid w:val="00426EF7"/>
    <w:rsid w:val="0043010C"/>
    <w:rsid w:val="00430957"/>
    <w:rsid w:val="00430C7C"/>
    <w:rsid w:val="0043168F"/>
    <w:rsid w:val="00431C5A"/>
    <w:rsid w:val="004324DD"/>
    <w:rsid w:val="00435D2F"/>
    <w:rsid w:val="00435FC5"/>
    <w:rsid w:val="00437656"/>
    <w:rsid w:val="00437BF7"/>
    <w:rsid w:val="00437E60"/>
    <w:rsid w:val="00443C42"/>
    <w:rsid w:val="00444D27"/>
    <w:rsid w:val="00445C44"/>
    <w:rsid w:val="0044625E"/>
    <w:rsid w:val="00446382"/>
    <w:rsid w:val="00447634"/>
    <w:rsid w:val="004504BB"/>
    <w:rsid w:val="0045057B"/>
    <w:rsid w:val="004508A9"/>
    <w:rsid w:val="00453237"/>
    <w:rsid w:val="004539CB"/>
    <w:rsid w:val="00453FFB"/>
    <w:rsid w:val="00454565"/>
    <w:rsid w:val="00457FF1"/>
    <w:rsid w:val="0046083E"/>
    <w:rsid w:val="00460953"/>
    <w:rsid w:val="00460B2B"/>
    <w:rsid w:val="00460E37"/>
    <w:rsid w:val="00460ECC"/>
    <w:rsid w:val="00460FE9"/>
    <w:rsid w:val="00463F97"/>
    <w:rsid w:val="0046494E"/>
    <w:rsid w:val="00466180"/>
    <w:rsid w:val="0046659D"/>
    <w:rsid w:val="00471652"/>
    <w:rsid w:val="00471BEA"/>
    <w:rsid w:val="00473BCA"/>
    <w:rsid w:val="00475F7C"/>
    <w:rsid w:val="00476863"/>
    <w:rsid w:val="00480098"/>
    <w:rsid w:val="00480194"/>
    <w:rsid w:val="004816BD"/>
    <w:rsid w:val="00482099"/>
    <w:rsid w:val="00482F58"/>
    <w:rsid w:val="00485001"/>
    <w:rsid w:val="00485959"/>
    <w:rsid w:val="00486C16"/>
    <w:rsid w:val="004938BB"/>
    <w:rsid w:val="00494151"/>
    <w:rsid w:val="00494762"/>
    <w:rsid w:val="00494A2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2BCA"/>
    <w:rsid w:val="004B33F7"/>
    <w:rsid w:val="004B453B"/>
    <w:rsid w:val="004B514E"/>
    <w:rsid w:val="004B5AFE"/>
    <w:rsid w:val="004B7CD7"/>
    <w:rsid w:val="004C00E3"/>
    <w:rsid w:val="004C177E"/>
    <w:rsid w:val="004C1D9B"/>
    <w:rsid w:val="004C56EB"/>
    <w:rsid w:val="004C6E38"/>
    <w:rsid w:val="004C714A"/>
    <w:rsid w:val="004D06C5"/>
    <w:rsid w:val="004D0FB3"/>
    <w:rsid w:val="004D0FB6"/>
    <w:rsid w:val="004D15B9"/>
    <w:rsid w:val="004D26A2"/>
    <w:rsid w:val="004D2776"/>
    <w:rsid w:val="004D307C"/>
    <w:rsid w:val="004D310A"/>
    <w:rsid w:val="004D4021"/>
    <w:rsid w:val="004D492E"/>
    <w:rsid w:val="004D56FE"/>
    <w:rsid w:val="004D58B3"/>
    <w:rsid w:val="004D6F47"/>
    <w:rsid w:val="004D7B77"/>
    <w:rsid w:val="004E0441"/>
    <w:rsid w:val="004E0DB2"/>
    <w:rsid w:val="004E14FD"/>
    <w:rsid w:val="004E1DD1"/>
    <w:rsid w:val="004E28EF"/>
    <w:rsid w:val="004E686D"/>
    <w:rsid w:val="004E7C40"/>
    <w:rsid w:val="004F24F6"/>
    <w:rsid w:val="004F25EF"/>
    <w:rsid w:val="004F2788"/>
    <w:rsid w:val="004F3C8B"/>
    <w:rsid w:val="004F5464"/>
    <w:rsid w:val="004F5CF0"/>
    <w:rsid w:val="004F6C10"/>
    <w:rsid w:val="004F74E3"/>
    <w:rsid w:val="004F772C"/>
    <w:rsid w:val="004F7FA3"/>
    <w:rsid w:val="00500669"/>
    <w:rsid w:val="00500BD3"/>
    <w:rsid w:val="00503239"/>
    <w:rsid w:val="00504C97"/>
    <w:rsid w:val="00504D1C"/>
    <w:rsid w:val="00506A03"/>
    <w:rsid w:val="00507E0F"/>
    <w:rsid w:val="0051150E"/>
    <w:rsid w:val="00511AB3"/>
    <w:rsid w:val="00511D29"/>
    <w:rsid w:val="0051281F"/>
    <w:rsid w:val="005132CF"/>
    <w:rsid w:val="00515A7B"/>
    <w:rsid w:val="0051618B"/>
    <w:rsid w:val="0051624E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208F"/>
    <w:rsid w:val="005332BE"/>
    <w:rsid w:val="00533789"/>
    <w:rsid w:val="00533EBC"/>
    <w:rsid w:val="005343C0"/>
    <w:rsid w:val="00534453"/>
    <w:rsid w:val="00534BF8"/>
    <w:rsid w:val="00534E34"/>
    <w:rsid w:val="005361E2"/>
    <w:rsid w:val="00536CEF"/>
    <w:rsid w:val="0053725D"/>
    <w:rsid w:val="0053739A"/>
    <w:rsid w:val="00537817"/>
    <w:rsid w:val="0053794F"/>
    <w:rsid w:val="0054037D"/>
    <w:rsid w:val="00540CAC"/>
    <w:rsid w:val="00541059"/>
    <w:rsid w:val="00541F21"/>
    <w:rsid w:val="00542EBD"/>
    <w:rsid w:val="00542F74"/>
    <w:rsid w:val="0054345E"/>
    <w:rsid w:val="00543E05"/>
    <w:rsid w:val="00543F95"/>
    <w:rsid w:val="00544975"/>
    <w:rsid w:val="00545A1E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2FB3"/>
    <w:rsid w:val="00563411"/>
    <w:rsid w:val="005640F9"/>
    <w:rsid w:val="005652D9"/>
    <w:rsid w:val="00565B81"/>
    <w:rsid w:val="005668B7"/>
    <w:rsid w:val="005677DD"/>
    <w:rsid w:val="00567C09"/>
    <w:rsid w:val="005704B7"/>
    <w:rsid w:val="00570F55"/>
    <w:rsid w:val="00571CFA"/>
    <w:rsid w:val="005722B4"/>
    <w:rsid w:val="005738B3"/>
    <w:rsid w:val="005738CE"/>
    <w:rsid w:val="005747B3"/>
    <w:rsid w:val="00574CCE"/>
    <w:rsid w:val="0057533E"/>
    <w:rsid w:val="00576510"/>
    <w:rsid w:val="00576691"/>
    <w:rsid w:val="00576859"/>
    <w:rsid w:val="0058128D"/>
    <w:rsid w:val="005846DA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C12EA"/>
    <w:rsid w:val="005C1595"/>
    <w:rsid w:val="005C20E4"/>
    <w:rsid w:val="005C26BD"/>
    <w:rsid w:val="005C2B4E"/>
    <w:rsid w:val="005C5163"/>
    <w:rsid w:val="005C7280"/>
    <w:rsid w:val="005D0069"/>
    <w:rsid w:val="005D0BCB"/>
    <w:rsid w:val="005D136A"/>
    <w:rsid w:val="005D25A9"/>
    <w:rsid w:val="005D26B6"/>
    <w:rsid w:val="005D3483"/>
    <w:rsid w:val="005D409C"/>
    <w:rsid w:val="005D4ADE"/>
    <w:rsid w:val="005D5BA0"/>
    <w:rsid w:val="005D5E61"/>
    <w:rsid w:val="005D6A5C"/>
    <w:rsid w:val="005E0D9F"/>
    <w:rsid w:val="005E1D33"/>
    <w:rsid w:val="005E3BB7"/>
    <w:rsid w:val="005E6727"/>
    <w:rsid w:val="005E6841"/>
    <w:rsid w:val="005F4139"/>
    <w:rsid w:val="005F5AA3"/>
    <w:rsid w:val="005F6175"/>
    <w:rsid w:val="005F6667"/>
    <w:rsid w:val="006015D6"/>
    <w:rsid w:val="00602C63"/>
    <w:rsid w:val="00603CFD"/>
    <w:rsid w:val="0060574A"/>
    <w:rsid w:val="00607679"/>
    <w:rsid w:val="00610A7E"/>
    <w:rsid w:val="00610AA8"/>
    <w:rsid w:val="00611049"/>
    <w:rsid w:val="00611376"/>
    <w:rsid w:val="00612199"/>
    <w:rsid w:val="006124CB"/>
    <w:rsid w:val="006135F0"/>
    <w:rsid w:val="00613EC4"/>
    <w:rsid w:val="006151EA"/>
    <w:rsid w:val="006153DB"/>
    <w:rsid w:val="00615F0D"/>
    <w:rsid w:val="0061796B"/>
    <w:rsid w:val="0062072F"/>
    <w:rsid w:val="006215DC"/>
    <w:rsid w:val="00621E09"/>
    <w:rsid w:val="00622211"/>
    <w:rsid w:val="00623061"/>
    <w:rsid w:val="00623D4A"/>
    <w:rsid w:val="00623E3D"/>
    <w:rsid w:val="0062422D"/>
    <w:rsid w:val="006260D1"/>
    <w:rsid w:val="00626A18"/>
    <w:rsid w:val="00627EC4"/>
    <w:rsid w:val="00627F5D"/>
    <w:rsid w:val="00630861"/>
    <w:rsid w:val="006318D1"/>
    <w:rsid w:val="00631941"/>
    <w:rsid w:val="006328BE"/>
    <w:rsid w:val="00635981"/>
    <w:rsid w:val="00635CF9"/>
    <w:rsid w:val="0063600F"/>
    <w:rsid w:val="006379ED"/>
    <w:rsid w:val="00637F58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3DF0"/>
    <w:rsid w:val="00654752"/>
    <w:rsid w:val="00655929"/>
    <w:rsid w:val="0065639A"/>
    <w:rsid w:val="00656801"/>
    <w:rsid w:val="00657961"/>
    <w:rsid w:val="006600EC"/>
    <w:rsid w:val="00660CCB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1795"/>
    <w:rsid w:val="006818A4"/>
    <w:rsid w:val="00681D90"/>
    <w:rsid w:val="00681E1A"/>
    <w:rsid w:val="00682DE6"/>
    <w:rsid w:val="00683131"/>
    <w:rsid w:val="00684720"/>
    <w:rsid w:val="00684C3C"/>
    <w:rsid w:val="00685D8F"/>
    <w:rsid w:val="006876E0"/>
    <w:rsid w:val="00687C4C"/>
    <w:rsid w:val="006900DC"/>
    <w:rsid w:val="00690320"/>
    <w:rsid w:val="0069080B"/>
    <w:rsid w:val="006940F5"/>
    <w:rsid w:val="0069472E"/>
    <w:rsid w:val="0069651C"/>
    <w:rsid w:val="0069693D"/>
    <w:rsid w:val="00696C37"/>
    <w:rsid w:val="006975FB"/>
    <w:rsid w:val="00697865"/>
    <w:rsid w:val="006A118D"/>
    <w:rsid w:val="006A13EE"/>
    <w:rsid w:val="006A22D6"/>
    <w:rsid w:val="006A3761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581E"/>
    <w:rsid w:val="006C5D43"/>
    <w:rsid w:val="006C5F34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5886"/>
    <w:rsid w:val="006E77BF"/>
    <w:rsid w:val="006F11BB"/>
    <w:rsid w:val="006F17EF"/>
    <w:rsid w:val="006F2347"/>
    <w:rsid w:val="006F3A83"/>
    <w:rsid w:val="006F3C6E"/>
    <w:rsid w:val="006F4AC5"/>
    <w:rsid w:val="006F54F7"/>
    <w:rsid w:val="006F64F0"/>
    <w:rsid w:val="006F7366"/>
    <w:rsid w:val="006F7C48"/>
    <w:rsid w:val="00701326"/>
    <w:rsid w:val="0070437F"/>
    <w:rsid w:val="007049CD"/>
    <w:rsid w:val="00704CCB"/>
    <w:rsid w:val="00706016"/>
    <w:rsid w:val="0070614C"/>
    <w:rsid w:val="00706178"/>
    <w:rsid w:val="007066F7"/>
    <w:rsid w:val="00707AB1"/>
    <w:rsid w:val="00710421"/>
    <w:rsid w:val="0071103B"/>
    <w:rsid w:val="007110C9"/>
    <w:rsid w:val="00711BDB"/>
    <w:rsid w:val="00712508"/>
    <w:rsid w:val="007139DC"/>
    <w:rsid w:val="00714D99"/>
    <w:rsid w:val="00716505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2454"/>
    <w:rsid w:val="0073316E"/>
    <w:rsid w:val="00733235"/>
    <w:rsid w:val="00733992"/>
    <w:rsid w:val="007370AF"/>
    <w:rsid w:val="00737434"/>
    <w:rsid w:val="007404AA"/>
    <w:rsid w:val="007404B5"/>
    <w:rsid w:val="00740EA9"/>
    <w:rsid w:val="00741E68"/>
    <w:rsid w:val="00742AEF"/>
    <w:rsid w:val="00743DC8"/>
    <w:rsid w:val="00744268"/>
    <w:rsid w:val="00745821"/>
    <w:rsid w:val="007463B6"/>
    <w:rsid w:val="007464E8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CFC"/>
    <w:rsid w:val="007A0E4C"/>
    <w:rsid w:val="007A3556"/>
    <w:rsid w:val="007A5A2F"/>
    <w:rsid w:val="007A5FAB"/>
    <w:rsid w:val="007A61EB"/>
    <w:rsid w:val="007A6211"/>
    <w:rsid w:val="007A63DE"/>
    <w:rsid w:val="007A69B1"/>
    <w:rsid w:val="007A75AD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213F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3BA"/>
    <w:rsid w:val="007D5BCF"/>
    <w:rsid w:val="007D73B8"/>
    <w:rsid w:val="007E164E"/>
    <w:rsid w:val="007E1C5A"/>
    <w:rsid w:val="007E1E87"/>
    <w:rsid w:val="007E3F8E"/>
    <w:rsid w:val="007E458F"/>
    <w:rsid w:val="007E5269"/>
    <w:rsid w:val="007E59ED"/>
    <w:rsid w:val="007E7F3F"/>
    <w:rsid w:val="007F1E8E"/>
    <w:rsid w:val="007F2854"/>
    <w:rsid w:val="007F5610"/>
    <w:rsid w:val="007F60F6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14CC"/>
    <w:rsid w:val="00812C63"/>
    <w:rsid w:val="00812D64"/>
    <w:rsid w:val="0081308D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CFF"/>
    <w:rsid w:val="008246ED"/>
    <w:rsid w:val="00825325"/>
    <w:rsid w:val="00825CEE"/>
    <w:rsid w:val="008315BC"/>
    <w:rsid w:val="008317CE"/>
    <w:rsid w:val="00831C8A"/>
    <w:rsid w:val="00833CDB"/>
    <w:rsid w:val="008343B6"/>
    <w:rsid w:val="00834DB9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7DE"/>
    <w:rsid w:val="00847B1B"/>
    <w:rsid w:val="00850922"/>
    <w:rsid w:val="008548C5"/>
    <w:rsid w:val="00856BA0"/>
    <w:rsid w:val="00857558"/>
    <w:rsid w:val="008579AC"/>
    <w:rsid w:val="00860A0E"/>
    <w:rsid w:val="0086165D"/>
    <w:rsid w:val="00863D97"/>
    <w:rsid w:val="008653A8"/>
    <w:rsid w:val="0086687E"/>
    <w:rsid w:val="00867C67"/>
    <w:rsid w:val="0087011E"/>
    <w:rsid w:val="00870801"/>
    <w:rsid w:val="00870CCF"/>
    <w:rsid w:val="0087127A"/>
    <w:rsid w:val="0087161F"/>
    <w:rsid w:val="008748A6"/>
    <w:rsid w:val="008748AA"/>
    <w:rsid w:val="00874AE2"/>
    <w:rsid w:val="00876901"/>
    <w:rsid w:val="008803CD"/>
    <w:rsid w:val="008809FA"/>
    <w:rsid w:val="00880F4D"/>
    <w:rsid w:val="00882345"/>
    <w:rsid w:val="00882A14"/>
    <w:rsid w:val="00883739"/>
    <w:rsid w:val="008848C4"/>
    <w:rsid w:val="00884966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9B2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77F"/>
    <w:rsid w:val="008C7975"/>
    <w:rsid w:val="008D023F"/>
    <w:rsid w:val="008D097B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7117"/>
    <w:rsid w:val="008E7940"/>
    <w:rsid w:val="008F05D5"/>
    <w:rsid w:val="008F0FA4"/>
    <w:rsid w:val="008F3F87"/>
    <w:rsid w:val="009008FB"/>
    <w:rsid w:val="0090233E"/>
    <w:rsid w:val="0090337E"/>
    <w:rsid w:val="00904013"/>
    <w:rsid w:val="00910AF4"/>
    <w:rsid w:val="0091129A"/>
    <w:rsid w:val="0091133E"/>
    <w:rsid w:val="00912244"/>
    <w:rsid w:val="00915719"/>
    <w:rsid w:val="00915A68"/>
    <w:rsid w:val="00916BFF"/>
    <w:rsid w:val="00916D01"/>
    <w:rsid w:val="00917435"/>
    <w:rsid w:val="00920B4B"/>
    <w:rsid w:val="009210D1"/>
    <w:rsid w:val="00921840"/>
    <w:rsid w:val="009219D9"/>
    <w:rsid w:val="0092344D"/>
    <w:rsid w:val="00923EB3"/>
    <w:rsid w:val="00925679"/>
    <w:rsid w:val="009264A9"/>
    <w:rsid w:val="00926B06"/>
    <w:rsid w:val="00927453"/>
    <w:rsid w:val="0093031B"/>
    <w:rsid w:val="0093340C"/>
    <w:rsid w:val="00933A36"/>
    <w:rsid w:val="00933DE3"/>
    <w:rsid w:val="009340D3"/>
    <w:rsid w:val="009346EB"/>
    <w:rsid w:val="00934F66"/>
    <w:rsid w:val="00935ACE"/>
    <w:rsid w:val="00935B5D"/>
    <w:rsid w:val="009365DB"/>
    <w:rsid w:val="009413BD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2CEC"/>
    <w:rsid w:val="0095426C"/>
    <w:rsid w:val="00955641"/>
    <w:rsid w:val="00955724"/>
    <w:rsid w:val="0095589D"/>
    <w:rsid w:val="00957350"/>
    <w:rsid w:val="009576EA"/>
    <w:rsid w:val="0096041C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69C"/>
    <w:rsid w:val="00984D53"/>
    <w:rsid w:val="00985A8E"/>
    <w:rsid w:val="00985BAE"/>
    <w:rsid w:val="00987BE5"/>
    <w:rsid w:val="00987D86"/>
    <w:rsid w:val="009924A9"/>
    <w:rsid w:val="0099382F"/>
    <w:rsid w:val="00993DB1"/>
    <w:rsid w:val="00994189"/>
    <w:rsid w:val="009942AE"/>
    <w:rsid w:val="009944E5"/>
    <w:rsid w:val="00994CED"/>
    <w:rsid w:val="009958DA"/>
    <w:rsid w:val="00995CE8"/>
    <w:rsid w:val="0099611A"/>
    <w:rsid w:val="009A0118"/>
    <w:rsid w:val="009A07EB"/>
    <w:rsid w:val="009A13B3"/>
    <w:rsid w:val="009A1971"/>
    <w:rsid w:val="009A32D5"/>
    <w:rsid w:val="009A4420"/>
    <w:rsid w:val="009A4E44"/>
    <w:rsid w:val="009A4FE4"/>
    <w:rsid w:val="009A5C59"/>
    <w:rsid w:val="009A6EB6"/>
    <w:rsid w:val="009A76AC"/>
    <w:rsid w:val="009B1FE0"/>
    <w:rsid w:val="009B27FB"/>
    <w:rsid w:val="009B2B0E"/>
    <w:rsid w:val="009B549D"/>
    <w:rsid w:val="009B6081"/>
    <w:rsid w:val="009B67DE"/>
    <w:rsid w:val="009B7F08"/>
    <w:rsid w:val="009C06DF"/>
    <w:rsid w:val="009C20C1"/>
    <w:rsid w:val="009C3AD2"/>
    <w:rsid w:val="009C4B4D"/>
    <w:rsid w:val="009C51F0"/>
    <w:rsid w:val="009C599E"/>
    <w:rsid w:val="009C627A"/>
    <w:rsid w:val="009C6284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A0C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7D09"/>
    <w:rsid w:val="00A00CA3"/>
    <w:rsid w:val="00A00F4A"/>
    <w:rsid w:val="00A02D60"/>
    <w:rsid w:val="00A03F3D"/>
    <w:rsid w:val="00A05187"/>
    <w:rsid w:val="00A0617A"/>
    <w:rsid w:val="00A06D43"/>
    <w:rsid w:val="00A07C42"/>
    <w:rsid w:val="00A07D86"/>
    <w:rsid w:val="00A12277"/>
    <w:rsid w:val="00A12A68"/>
    <w:rsid w:val="00A136DA"/>
    <w:rsid w:val="00A13E4A"/>
    <w:rsid w:val="00A148D8"/>
    <w:rsid w:val="00A15190"/>
    <w:rsid w:val="00A16B86"/>
    <w:rsid w:val="00A17D15"/>
    <w:rsid w:val="00A2072B"/>
    <w:rsid w:val="00A22625"/>
    <w:rsid w:val="00A24855"/>
    <w:rsid w:val="00A24F2A"/>
    <w:rsid w:val="00A2536A"/>
    <w:rsid w:val="00A25391"/>
    <w:rsid w:val="00A25F5E"/>
    <w:rsid w:val="00A26810"/>
    <w:rsid w:val="00A2797F"/>
    <w:rsid w:val="00A30161"/>
    <w:rsid w:val="00A30215"/>
    <w:rsid w:val="00A31157"/>
    <w:rsid w:val="00A31193"/>
    <w:rsid w:val="00A31C6D"/>
    <w:rsid w:val="00A32048"/>
    <w:rsid w:val="00A3212B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573CB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53A9"/>
    <w:rsid w:val="00A762F7"/>
    <w:rsid w:val="00A7659F"/>
    <w:rsid w:val="00A7780B"/>
    <w:rsid w:val="00A80C62"/>
    <w:rsid w:val="00A80E45"/>
    <w:rsid w:val="00A81AFD"/>
    <w:rsid w:val="00A82137"/>
    <w:rsid w:val="00A82221"/>
    <w:rsid w:val="00A82785"/>
    <w:rsid w:val="00A827A5"/>
    <w:rsid w:val="00A87C61"/>
    <w:rsid w:val="00A87E13"/>
    <w:rsid w:val="00A87EBF"/>
    <w:rsid w:val="00A90624"/>
    <w:rsid w:val="00A90932"/>
    <w:rsid w:val="00A9123E"/>
    <w:rsid w:val="00A92234"/>
    <w:rsid w:val="00A957F9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8D"/>
    <w:rsid w:val="00AA4650"/>
    <w:rsid w:val="00AA5D54"/>
    <w:rsid w:val="00AB014D"/>
    <w:rsid w:val="00AB305B"/>
    <w:rsid w:val="00AB382F"/>
    <w:rsid w:val="00AB387F"/>
    <w:rsid w:val="00AB4F65"/>
    <w:rsid w:val="00AB6F80"/>
    <w:rsid w:val="00AC080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3BD4"/>
    <w:rsid w:val="00AE4790"/>
    <w:rsid w:val="00AE7614"/>
    <w:rsid w:val="00AE7756"/>
    <w:rsid w:val="00AF2E0A"/>
    <w:rsid w:val="00AF3BA9"/>
    <w:rsid w:val="00AF3E4E"/>
    <w:rsid w:val="00AF41D2"/>
    <w:rsid w:val="00AF5D3F"/>
    <w:rsid w:val="00AF60CE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2A98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3FC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85A75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96E24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4046"/>
    <w:rsid w:val="00BB4433"/>
    <w:rsid w:val="00BB44F8"/>
    <w:rsid w:val="00BB4688"/>
    <w:rsid w:val="00BB46CA"/>
    <w:rsid w:val="00BB65CB"/>
    <w:rsid w:val="00BB68C4"/>
    <w:rsid w:val="00BB6E33"/>
    <w:rsid w:val="00BB6F5B"/>
    <w:rsid w:val="00BB771B"/>
    <w:rsid w:val="00BC07FB"/>
    <w:rsid w:val="00BC266D"/>
    <w:rsid w:val="00BC29C5"/>
    <w:rsid w:val="00BC2F19"/>
    <w:rsid w:val="00BC33B1"/>
    <w:rsid w:val="00BC4C1C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226E"/>
    <w:rsid w:val="00BE3454"/>
    <w:rsid w:val="00BE3D74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2F49"/>
    <w:rsid w:val="00C02FAB"/>
    <w:rsid w:val="00C03544"/>
    <w:rsid w:val="00C038CD"/>
    <w:rsid w:val="00C04C6B"/>
    <w:rsid w:val="00C07360"/>
    <w:rsid w:val="00C10BF4"/>
    <w:rsid w:val="00C10FC1"/>
    <w:rsid w:val="00C11B1B"/>
    <w:rsid w:val="00C12093"/>
    <w:rsid w:val="00C1231B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241D"/>
    <w:rsid w:val="00C4367A"/>
    <w:rsid w:val="00C43759"/>
    <w:rsid w:val="00C44937"/>
    <w:rsid w:val="00C450CA"/>
    <w:rsid w:val="00C45C40"/>
    <w:rsid w:val="00C46B16"/>
    <w:rsid w:val="00C46C4C"/>
    <w:rsid w:val="00C46CE5"/>
    <w:rsid w:val="00C46F0D"/>
    <w:rsid w:val="00C4735B"/>
    <w:rsid w:val="00C47E19"/>
    <w:rsid w:val="00C50951"/>
    <w:rsid w:val="00C50B78"/>
    <w:rsid w:val="00C511BA"/>
    <w:rsid w:val="00C52966"/>
    <w:rsid w:val="00C53650"/>
    <w:rsid w:val="00C54A39"/>
    <w:rsid w:val="00C550C1"/>
    <w:rsid w:val="00C55EF5"/>
    <w:rsid w:val="00C561B9"/>
    <w:rsid w:val="00C5676F"/>
    <w:rsid w:val="00C60752"/>
    <w:rsid w:val="00C60A2E"/>
    <w:rsid w:val="00C60AC4"/>
    <w:rsid w:val="00C61C2F"/>
    <w:rsid w:val="00C61E0E"/>
    <w:rsid w:val="00C63C2D"/>
    <w:rsid w:val="00C64086"/>
    <w:rsid w:val="00C67603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2484"/>
    <w:rsid w:val="00C82BC9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D35"/>
    <w:rsid w:val="00C973D9"/>
    <w:rsid w:val="00C974BE"/>
    <w:rsid w:val="00CA0080"/>
    <w:rsid w:val="00CA0093"/>
    <w:rsid w:val="00CA04E4"/>
    <w:rsid w:val="00CA1AF2"/>
    <w:rsid w:val="00CA1B54"/>
    <w:rsid w:val="00CA5047"/>
    <w:rsid w:val="00CA534B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D1927"/>
    <w:rsid w:val="00CD1BCB"/>
    <w:rsid w:val="00CD29DE"/>
    <w:rsid w:val="00CD3736"/>
    <w:rsid w:val="00CD4622"/>
    <w:rsid w:val="00CD5472"/>
    <w:rsid w:val="00CE1AB1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7118"/>
    <w:rsid w:val="00D022AA"/>
    <w:rsid w:val="00D043DE"/>
    <w:rsid w:val="00D05A20"/>
    <w:rsid w:val="00D06008"/>
    <w:rsid w:val="00D07D80"/>
    <w:rsid w:val="00D10058"/>
    <w:rsid w:val="00D10072"/>
    <w:rsid w:val="00D1159B"/>
    <w:rsid w:val="00D13038"/>
    <w:rsid w:val="00D143ED"/>
    <w:rsid w:val="00D15020"/>
    <w:rsid w:val="00D16C9D"/>
    <w:rsid w:val="00D17FB9"/>
    <w:rsid w:val="00D2105C"/>
    <w:rsid w:val="00D2253F"/>
    <w:rsid w:val="00D22CB2"/>
    <w:rsid w:val="00D235DC"/>
    <w:rsid w:val="00D24354"/>
    <w:rsid w:val="00D27ABD"/>
    <w:rsid w:val="00D27C2C"/>
    <w:rsid w:val="00D30C39"/>
    <w:rsid w:val="00D32B2A"/>
    <w:rsid w:val="00D3387E"/>
    <w:rsid w:val="00D347B3"/>
    <w:rsid w:val="00D35FE3"/>
    <w:rsid w:val="00D404D0"/>
    <w:rsid w:val="00D41C90"/>
    <w:rsid w:val="00D43F40"/>
    <w:rsid w:val="00D44C37"/>
    <w:rsid w:val="00D4521A"/>
    <w:rsid w:val="00D45A3B"/>
    <w:rsid w:val="00D514D2"/>
    <w:rsid w:val="00D519E0"/>
    <w:rsid w:val="00D52D62"/>
    <w:rsid w:val="00D553CC"/>
    <w:rsid w:val="00D563FA"/>
    <w:rsid w:val="00D56C94"/>
    <w:rsid w:val="00D5759E"/>
    <w:rsid w:val="00D577CA"/>
    <w:rsid w:val="00D6397A"/>
    <w:rsid w:val="00D6399C"/>
    <w:rsid w:val="00D64547"/>
    <w:rsid w:val="00D65AF2"/>
    <w:rsid w:val="00D6605F"/>
    <w:rsid w:val="00D66254"/>
    <w:rsid w:val="00D671E1"/>
    <w:rsid w:val="00D678E7"/>
    <w:rsid w:val="00D7135A"/>
    <w:rsid w:val="00D7411F"/>
    <w:rsid w:val="00D74383"/>
    <w:rsid w:val="00D75FC6"/>
    <w:rsid w:val="00D77B47"/>
    <w:rsid w:val="00D77CB7"/>
    <w:rsid w:val="00D801EE"/>
    <w:rsid w:val="00D80E39"/>
    <w:rsid w:val="00D81F9C"/>
    <w:rsid w:val="00D831AD"/>
    <w:rsid w:val="00D85332"/>
    <w:rsid w:val="00D85635"/>
    <w:rsid w:val="00D87FBD"/>
    <w:rsid w:val="00D90326"/>
    <w:rsid w:val="00D9046C"/>
    <w:rsid w:val="00D90AEB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B1874"/>
    <w:rsid w:val="00DB18C8"/>
    <w:rsid w:val="00DB2E29"/>
    <w:rsid w:val="00DB3AFA"/>
    <w:rsid w:val="00DB494D"/>
    <w:rsid w:val="00DB6237"/>
    <w:rsid w:val="00DB7500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395"/>
    <w:rsid w:val="00DF4721"/>
    <w:rsid w:val="00DF5296"/>
    <w:rsid w:val="00DF549A"/>
    <w:rsid w:val="00DF592F"/>
    <w:rsid w:val="00DF7707"/>
    <w:rsid w:val="00DF7E39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676E"/>
    <w:rsid w:val="00E21BCF"/>
    <w:rsid w:val="00E2232B"/>
    <w:rsid w:val="00E2450E"/>
    <w:rsid w:val="00E2479F"/>
    <w:rsid w:val="00E247A9"/>
    <w:rsid w:val="00E24952"/>
    <w:rsid w:val="00E25579"/>
    <w:rsid w:val="00E265FF"/>
    <w:rsid w:val="00E30526"/>
    <w:rsid w:val="00E32FD4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0CB8"/>
    <w:rsid w:val="00E41263"/>
    <w:rsid w:val="00E418ED"/>
    <w:rsid w:val="00E421E2"/>
    <w:rsid w:val="00E43FE7"/>
    <w:rsid w:val="00E45D9B"/>
    <w:rsid w:val="00E50965"/>
    <w:rsid w:val="00E528C6"/>
    <w:rsid w:val="00E53297"/>
    <w:rsid w:val="00E546BE"/>
    <w:rsid w:val="00E56709"/>
    <w:rsid w:val="00E577BE"/>
    <w:rsid w:val="00E57E0F"/>
    <w:rsid w:val="00E603F4"/>
    <w:rsid w:val="00E61521"/>
    <w:rsid w:val="00E63EC0"/>
    <w:rsid w:val="00E65765"/>
    <w:rsid w:val="00E65D9E"/>
    <w:rsid w:val="00E66C36"/>
    <w:rsid w:val="00E66EC2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48C"/>
    <w:rsid w:val="00E93C8F"/>
    <w:rsid w:val="00E94B5D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381F"/>
    <w:rsid w:val="00EC43D2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7AF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69C"/>
    <w:rsid w:val="00EE6BE6"/>
    <w:rsid w:val="00EE728A"/>
    <w:rsid w:val="00EF0346"/>
    <w:rsid w:val="00EF0FDB"/>
    <w:rsid w:val="00EF27F2"/>
    <w:rsid w:val="00EF301C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6C28"/>
    <w:rsid w:val="00F07BEF"/>
    <w:rsid w:val="00F102EE"/>
    <w:rsid w:val="00F10B09"/>
    <w:rsid w:val="00F117F9"/>
    <w:rsid w:val="00F13841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1DA8"/>
    <w:rsid w:val="00F32AB4"/>
    <w:rsid w:val="00F32F58"/>
    <w:rsid w:val="00F33400"/>
    <w:rsid w:val="00F3530C"/>
    <w:rsid w:val="00F360B7"/>
    <w:rsid w:val="00F369CA"/>
    <w:rsid w:val="00F4142E"/>
    <w:rsid w:val="00F41BA0"/>
    <w:rsid w:val="00F42357"/>
    <w:rsid w:val="00F425B4"/>
    <w:rsid w:val="00F443C7"/>
    <w:rsid w:val="00F447E9"/>
    <w:rsid w:val="00F47BD8"/>
    <w:rsid w:val="00F509A6"/>
    <w:rsid w:val="00F5181E"/>
    <w:rsid w:val="00F51B5C"/>
    <w:rsid w:val="00F525CE"/>
    <w:rsid w:val="00F5281A"/>
    <w:rsid w:val="00F528B2"/>
    <w:rsid w:val="00F5327C"/>
    <w:rsid w:val="00F5398A"/>
    <w:rsid w:val="00F54E00"/>
    <w:rsid w:val="00F54F73"/>
    <w:rsid w:val="00F559F1"/>
    <w:rsid w:val="00F56535"/>
    <w:rsid w:val="00F56BA1"/>
    <w:rsid w:val="00F57A8F"/>
    <w:rsid w:val="00F61272"/>
    <w:rsid w:val="00F62BCD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BE2"/>
    <w:rsid w:val="00F94B27"/>
    <w:rsid w:val="00F960F7"/>
    <w:rsid w:val="00F96251"/>
    <w:rsid w:val="00F9680F"/>
    <w:rsid w:val="00F97178"/>
    <w:rsid w:val="00FA040B"/>
    <w:rsid w:val="00FA309F"/>
    <w:rsid w:val="00FA46E2"/>
    <w:rsid w:val="00FA5AFC"/>
    <w:rsid w:val="00FA5DA5"/>
    <w:rsid w:val="00FA6475"/>
    <w:rsid w:val="00FA6599"/>
    <w:rsid w:val="00FA7D77"/>
    <w:rsid w:val="00FB1CA2"/>
    <w:rsid w:val="00FB3AD9"/>
    <w:rsid w:val="00FB3C38"/>
    <w:rsid w:val="00FB3FA0"/>
    <w:rsid w:val="00FB4122"/>
    <w:rsid w:val="00FB4E52"/>
    <w:rsid w:val="00FB5FBE"/>
    <w:rsid w:val="00FC124A"/>
    <w:rsid w:val="00FC1F7B"/>
    <w:rsid w:val="00FC221F"/>
    <w:rsid w:val="00FC40F3"/>
    <w:rsid w:val="00FC4B5C"/>
    <w:rsid w:val="00FC5C45"/>
    <w:rsid w:val="00FC5EA3"/>
    <w:rsid w:val="00FC6B36"/>
    <w:rsid w:val="00FC7393"/>
    <w:rsid w:val="00FD071F"/>
    <w:rsid w:val="00FD159A"/>
    <w:rsid w:val="00FD1CA4"/>
    <w:rsid w:val="00FD3CCE"/>
    <w:rsid w:val="00FD3DF0"/>
    <w:rsid w:val="00FD6586"/>
    <w:rsid w:val="00FD66C6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6F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43FA-A65A-4A87-B924-8DC69A105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12</Pages>
  <Words>4710</Words>
  <Characters>26848</Characters>
  <Application>Microsoft Office Word</Application>
  <DocSecurity>0</DocSecurity>
  <Lines>223</Lines>
  <Paragraphs>62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31496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Janka Kytošová</cp:lastModifiedBy>
  <cp:revision>20</cp:revision>
  <cp:lastPrinted>2019-06-10T09:16:00Z</cp:lastPrinted>
  <dcterms:created xsi:type="dcterms:W3CDTF">2019-01-27T18:35:00Z</dcterms:created>
  <dcterms:modified xsi:type="dcterms:W3CDTF">2019-06-19T09:25:00Z</dcterms:modified>
</cp:coreProperties>
</file>