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AF882" w14:textId="77777777" w:rsidR="0056060A" w:rsidRPr="009A0CFA" w:rsidRDefault="0056060A" w:rsidP="0056060A">
      <w:pPr>
        <w:widowControl w:val="0"/>
        <w:autoSpaceDE w:val="0"/>
        <w:autoSpaceDN w:val="0"/>
        <w:adjustRightInd w:val="0"/>
        <w:ind w:left="5440" w:firstLine="680"/>
        <w:jc w:val="both"/>
        <w:rPr>
          <w:rFonts w:ascii="Arial Narrow" w:hAnsi="Arial Narrow"/>
          <w:sz w:val="22"/>
        </w:rPr>
      </w:pPr>
      <w:r w:rsidRPr="009A0CFA">
        <w:rPr>
          <w:rFonts w:ascii="Arial Narrow" w:hAnsi="Arial Narrow"/>
          <w:sz w:val="22"/>
        </w:rPr>
        <w:t>Príloha č. 1 súťažných podkladov</w:t>
      </w:r>
    </w:p>
    <w:p w14:paraId="525C663F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3DCB629E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3E93182C" w14:textId="77777777" w:rsidR="0056060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2C13227B" w14:textId="77777777" w:rsidR="0056060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751EA1FF" w14:textId="77777777" w:rsidR="0056060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3339A142" w14:textId="77777777" w:rsidR="0056060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44EC30ED" w14:textId="77777777" w:rsidR="0056060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341DC6AB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755B6E67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4FA74EEB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608B5D9E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5D9364D7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p w14:paraId="7A908244" w14:textId="77777777" w:rsidR="0056060A" w:rsidRPr="009A0CFA" w:rsidRDefault="0056060A" w:rsidP="0056060A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6060A" w:rsidRPr="009A0CFA" w14:paraId="021F5744" w14:textId="77777777" w:rsidTr="003B06F9">
        <w:trPr>
          <w:trHeight w:val="2700"/>
        </w:trPr>
        <w:tc>
          <w:tcPr>
            <w:tcW w:w="9073" w:type="dxa"/>
          </w:tcPr>
          <w:p w14:paraId="14E255B4" w14:textId="77777777" w:rsidR="0056060A" w:rsidRPr="009A0CFA" w:rsidRDefault="0056060A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</w:p>
          <w:p w14:paraId="49FE9C8D" w14:textId="77777777" w:rsidR="0056060A" w:rsidRPr="009A0CFA" w:rsidRDefault="0056060A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</w:p>
          <w:p w14:paraId="47C8B5F9" w14:textId="77777777" w:rsidR="0056060A" w:rsidRPr="009A0CFA" w:rsidRDefault="0056060A" w:rsidP="003B06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</w:p>
          <w:p w14:paraId="79F9E8BF" w14:textId="77777777" w:rsidR="0056060A" w:rsidRPr="009A0CFA" w:rsidRDefault="0056060A" w:rsidP="003B06F9">
            <w:pPr>
              <w:pStyle w:val="Annexetitle"/>
            </w:pPr>
            <w:r w:rsidRPr="009A0CFA">
              <w:t>opis predmetu zákazky, technické požiadavky</w:t>
            </w:r>
          </w:p>
          <w:p w14:paraId="0362D8AF" w14:textId="77777777" w:rsidR="0056060A" w:rsidRPr="009A0CFA" w:rsidRDefault="0056060A" w:rsidP="003B06F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</w:p>
        </w:tc>
      </w:tr>
    </w:tbl>
    <w:p w14:paraId="07638D32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112C6134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6E99CE89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1D9559BE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05A0828D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79BD1B5C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66CF84D7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42282604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19472F3D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AEBEB16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27A6801D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398D9933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083B0A01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BFB7EFC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A437358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68ACE317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4B90C751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0C3B3FBA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808791E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81B56BA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2BDB0DD0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0DADC227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DFE009F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746AC546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3F1F15C0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26924264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5409AF6C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129BABD0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791AFB6A" w14:textId="77777777" w:rsidR="0056060A" w:rsidRDefault="0056060A" w:rsidP="0056060A">
      <w:pPr>
        <w:autoSpaceDE w:val="0"/>
        <w:autoSpaceDN w:val="0"/>
        <w:adjustRightInd w:val="0"/>
        <w:jc w:val="right"/>
        <w:rPr>
          <w:rFonts w:ascii="Arial Narrow" w:hAnsi="Arial Narrow"/>
          <w:sz w:val="22"/>
        </w:rPr>
      </w:pPr>
    </w:p>
    <w:p w14:paraId="1B2BFBD5" w14:textId="77777777" w:rsidR="0056060A" w:rsidRDefault="0056060A" w:rsidP="0056060A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0168EAA2" w14:textId="77777777" w:rsidR="0056060A" w:rsidRPr="009A0CFA" w:rsidRDefault="0056060A" w:rsidP="00CD303E">
      <w:pPr>
        <w:widowControl w:val="0"/>
        <w:autoSpaceDE w:val="0"/>
        <w:autoSpaceDN w:val="0"/>
        <w:adjustRightInd w:val="0"/>
        <w:ind w:left="5440" w:firstLine="680"/>
        <w:jc w:val="both"/>
        <w:rPr>
          <w:rFonts w:ascii="Arial Narrow" w:hAnsi="Arial Narrow"/>
          <w:sz w:val="22"/>
        </w:rPr>
      </w:pPr>
      <w:r w:rsidRPr="009A0CFA">
        <w:rPr>
          <w:rFonts w:ascii="Arial Narrow" w:hAnsi="Arial Narrow"/>
          <w:sz w:val="22"/>
        </w:rPr>
        <w:lastRenderedPageBreak/>
        <w:t>Príloha č. 1 súťažných podkladov</w:t>
      </w:r>
    </w:p>
    <w:p w14:paraId="30FDEA92" w14:textId="77777777" w:rsidR="0056060A" w:rsidRDefault="0056060A" w:rsidP="00CD303E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Opis predmetu zákazky</w:t>
      </w:r>
    </w:p>
    <w:p w14:paraId="181CB2D7" w14:textId="77777777" w:rsidR="00CD303E" w:rsidRDefault="00CD303E" w:rsidP="00CD303E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2005B23E" w14:textId="77777777" w:rsidR="00CD303E" w:rsidRPr="003C756A" w:rsidRDefault="00CD303E" w:rsidP="00CD303E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b/>
          <w:bCs/>
          <w:sz w:val="22"/>
          <w:szCs w:val="22"/>
          <w:lang w:eastAsia="sk-SK"/>
        </w:rPr>
      </w:pPr>
      <w:r w:rsidRPr="003C756A">
        <w:rPr>
          <w:rFonts w:ascii="Arial Narrow" w:hAnsi="Arial Narrow" w:cs="Arial Narrow"/>
          <w:b/>
          <w:bCs/>
          <w:sz w:val="22"/>
          <w:szCs w:val="22"/>
          <w:lang w:eastAsia="sk-SK"/>
        </w:rPr>
        <w:t>Všeobecné vymedzenie predmetu zákazky</w:t>
      </w:r>
    </w:p>
    <w:p w14:paraId="1593C556" w14:textId="6E15C24E" w:rsidR="00CD303E" w:rsidRPr="003C756A" w:rsidRDefault="00CD303E" w:rsidP="00CD303E">
      <w:pPr>
        <w:pStyle w:val="Zarkazkladnhotextu2"/>
        <w:spacing w:after="0" w:line="240" w:lineRule="auto"/>
        <w:ind w:left="0"/>
        <w:rPr>
          <w:rFonts w:ascii="Arial Narrow" w:hAnsi="Arial Narrow" w:cs="Arial Narrow"/>
          <w:b/>
          <w:bCs/>
          <w:sz w:val="22"/>
          <w:szCs w:val="22"/>
        </w:rPr>
      </w:pPr>
      <w:r w:rsidRPr="003C756A">
        <w:rPr>
          <w:rFonts w:ascii="Arial Narrow" w:hAnsi="Arial Narrow" w:cs="Arial Narrow"/>
          <w:sz w:val="22"/>
          <w:szCs w:val="22"/>
        </w:rPr>
        <w:t xml:space="preserve">Predmetom tejto zákazky je dodávka </w:t>
      </w:r>
      <w:r>
        <w:rPr>
          <w:rFonts w:ascii="Arial Narrow" w:hAnsi="Arial Narrow" w:cs="Arial Narrow"/>
          <w:sz w:val="22"/>
          <w:szCs w:val="22"/>
        </w:rPr>
        <w:t xml:space="preserve">jedného 7 miestneho mikrobusu  a dvoch 8 miestnych mikrobusov vrátane výbavy a </w:t>
      </w:r>
      <w:r w:rsidRPr="003C756A">
        <w:rPr>
          <w:rFonts w:ascii="Arial Narrow" w:hAnsi="Arial Narrow" w:cs="Arial Narrow"/>
          <w:sz w:val="22"/>
          <w:szCs w:val="22"/>
        </w:rPr>
        <w:t>záručn</w:t>
      </w:r>
      <w:r w:rsidR="00BC365A">
        <w:rPr>
          <w:rFonts w:ascii="Arial Narrow" w:hAnsi="Arial Narrow" w:cs="Arial Narrow"/>
          <w:sz w:val="22"/>
          <w:szCs w:val="22"/>
        </w:rPr>
        <w:t>ého</w:t>
      </w:r>
      <w:r w:rsidRPr="003C756A">
        <w:rPr>
          <w:rFonts w:ascii="Arial Narrow" w:hAnsi="Arial Narrow" w:cs="Arial Narrow"/>
          <w:sz w:val="22"/>
          <w:szCs w:val="22"/>
        </w:rPr>
        <w:t xml:space="preserve"> autorizovan</w:t>
      </w:r>
      <w:r>
        <w:rPr>
          <w:rFonts w:ascii="Arial Narrow" w:hAnsi="Arial Narrow" w:cs="Arial Narrow"/>
          <w:sz w:val="22"/>
          <w:szCs w:val="22"/>
        </w:rPr>
        <w:t>ého</w:t>
      </w:r>
      <w:r w:rsidRPr="003C756A">
        <w:rPr>
          <w:rFonts w:ascii="Arial Narrow" w:hAnsi="Arial Narrow" w:cs="Arial Narrow"/>
          <w:sz w:val="22"/>
          <w:szCs w:val="22"/>
        </w:rPr>
        <w:t xml:space="preserve"> servis</w:t>
      </w:r>
      <w:r>
        <w:rPr>
          <w:rFonts w:ascii="Arial Narrow" w:hAnsi="Arial Narrow" w:cs="Arial Narrow"/>
          <w:sz w:val="22"/>
          <w:szCs w:val="22"/>
        </w:rPr>
        <w:t>u (</w:t>
      </w:r>
      <w:r w:rsidRPr="003C756A">
        <w:rPr>
          <w:rFonts w:ascii="Arial Narrow" w:hAnsi="Arial Narrow" w:cs="Arial Narrow"/>
          <w:sz w:val="22"/>
          <w:szCs w:val="22"/>
        </w:rPr>
        <w:t xml:space="preserve">oprava predmetných </w:t>
      </w:r>
      <w:r>
        <w:rPr>
          <w:rFonts w:ascii="Arial Narrow" w:hAnsi="Arial Narrow" w:cs="Arial Narrow"/>
          <w:sz w:val="22"/>
          <w:szCs w:val="22"/>
        </w:rPr>
        <w:t>mikrobusov  spadajúca pod záručné podmienky výrobcu</w:t>
      </w:r>
      <w:r w:rsidRPr="003C756A">
        <w:rPr>
          <w:rFonts w:ascii="Arial Narrow" w:hAnsi="Arial Narrow" w:cs="Arial Narrow"/>
          <w:sz w:val="22"/>
          <w:szCs w:val="22"/>
        </w:rPr>
        <w:t>)</w:t>
      </w:r>
      <w:r w:rsidRPr="003C756A">
        <w:rPr>
          <w:rFonts w:ascii="Arial Narrow" w:hAnsi="Arial Narrow" w:cs="Arial Narrow"/>
          <w:b/>
          <w:bCs/>
          <w:sz w:val="22"/>
          <w:szCs w:val="22"/>
        </w:rPr>
        <w:t>.</w:t>
      </w:r>
    </w:p>
    <w:p w14:paraId="6106370A" w14:textId="77777777" w:rsidR="00CD303E" w:rsidRDefault="00CD303E" w:rsidP="00CD303E">
      <w:pPr>
        <w:pStyle w:val="Zarkazkladnhotextu2"/>
        <w:ind w:left="0"/>
        <w:rPr>
          <w:rFonts w:ascii="Arial Narrow" w:hAnsi="Arial Narrow" w:cs="Arial Narrow"/>
          <w:b/>
          <w:bCs/>
          <w:sz w:val="22"/>
          <w:szCs w:val="22"/>
        </w:rPr>
      </w:pPr>
    </w:p>
    <w:p w14:paraId="467A6512" w14:textId="77777777" w:rsidR="00CD303E" w:rsidRPr="003C756A" w:rsidRDefault="00CD303E" w:rsidP="00CD303E">
      <w:pPr>
        <w:pStyle w:val="Zarkazkladnhotextu2"/>
        <w:ind w:left="0"/>
        <w:rPr>
          <w:rFonts w:ascii="Arial Narrow" w:hAnsi="Arial Narrow" w:cs="Arial Narrow"/>
          <w:b/>
          <w:bCs/>
          <w:sz w:val="22"/>
          <w:szCs w:val="22"/>
        </w:rPr>
      </w:pPr>
      <w:r w:rsidRPr="003C756A">
        <w:rPr>
          <w:rFonts w:ascii="Arial Narrow" w:hAnsi="Arial Narrow" w:cs="Arial Narrow"/>
          <w:b/>
          <w:bCs/>
          <w:sz w:val="22"/>
          <w:szCs w:val="22"/>
        </w:rPr>
        <w:t xml:space="preserve">Podrobný opis predmetu zákazky </w:t>
      </w:r>
    </w:p>
    <w:p w14:paraId="60842B05" w14:textId="77777777" w:rsidR="00CD303E" w:rsidRPr="003C756A" w:rsidRDefault="00CD303E" w:rsidP="00CD303E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b/>
          <w:bCs/>
          <w:sz w:val="22"/>
          <w:szCs w:val="22"/>
          <w:lang w:eastAsia="sk-SK"/>
        </w:rPr>
      </w:pPr>
    </w:p>
    <w:p w14:paraId="49734398" w14:textId="77777777" w:rsidR="00CD303E" w:rsidRPr="00730188" w:rsidRDefault="00CD303E" w:rsidP="00CD303E">
      <w:pPr>
        <w:pStyle w:val="15odsek10ptodsadeny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ind w:left="0"/>
        <w:rPr>
          <w:rFonts w:ascii="Arial Narrow" w:hAnsi="Arial Narrow" w:cs="Arial Narrow"/>
          <w:color w:val="auto"/>
          <w:sz w:val="22"/>
          <w:szCs w:val="22"/>
        </w:rPr>
      </w:pPr>
      <w:r w:rsidRPr="003C756A">
        <w:rPr>
          <w:rFonts w:ascii="Arial Narrow" w:hAnsi="Arial Narrow" w:cs="Arial Narrow"/>
          <w:color w:val="auto"/>
          <w:sz w:val="22"/>
          <w:szCs w:val="22"/>
        </w:rPr>
        <w:t>Technické parametre, funkcionality, resp. vlastnosti požadovaného predmetu zákazky uvedené v tejto časti súťažných</w:t>
      </w:r>
      <w:r>
        <w:rPr>
          <w:rFonts w:ascii="Arial Narrow" w:hAnsi="Arial Narrow" w:cs="Arial Narrow"/>
          <w:color w:val="auto"/>
          <w:sz w:val="22"/>
          <w:szCs w:val="22"/>
        </w:rPr>
        <w:t xml:space="preserve"> podkladov sú špecifikované ako </w:t>
      </w:r>
      <w:r w:rsidRPr="00CD303E">
        <w:rPr>
          <w:rFonts w:ascii="Arial Narrow" w:hAnsi="Arial Narrow" w:cs="Arial Narrow"/>
          <w:b/>
          <w:color w:val="auto"/>
          <w:sz w:val="22"/>
          <w:szCs w:val="22"/>
        </w:rPr>
        <w:t>m</w:t>
      </w:r>
      <w:r w:rsidRPr="00730188">
        <w:rPr>
          <w:rFonts w:ascii="Arial Narrow" w:hAnsi="Arial Narrow" w:cs="Arial Narrow"/>
          <w:b/>
          <w:bCs/>
          <w:color w:val="auto"/>
          <w:sz w:val="22"/>
          <w:szCs w:val="22"/>
        </w:rPr>
        <w:t>inimálne technické parametre/funkcionality</w:t>
      </w:r>
      <w:r w:rsidRPr="00730188">
        <w:rPr>
          <w:rFonts w:ascii="Arial Narrow" w:hAnsi="Arial Narrow" w:cs="Arial Narrow"/>
          <w:color w:val="auto"/>
          <w:sz w:val="22"/>
          <w:szCs w:val="22"/>
        </w:rPr>
        <w:t xml:space="preserve">, resp. vlastnosti požadovaného predmetu zákazky (povinné; ďalej len „minimálne požiadavky“), ktoré uchádzač musí splniť. V prípade, že uchádzač nesplní minimálne požiadavky tohto predmetu zákazky špecifikované verejným obstarávateľom v tejto prílohe súťažných podkladov, bude takáto ponuka uchádzača z tejto verejnej súťaže vylúčená. </w:t>
      </w:r>
    </w:p>
    <w:p w14:paraId="03A074D2" w14:textId="77777777" w:rsidR="00CD303E" w:rsidRPr="001A01D7" w:rsidRDefault="00CD303E" w:rsidP="00CD303E">
      <w:pPr>
        <w:pStyle w:val="Odsekzoznamu"/>
        <w:spacing w:line="240" w:lineRule="atLeast"/>
        <w:ind w:left="1134"/>
        <w:jc w:val="both"/>
        <w:rPr>
          <w:rFonts w:ascii="Arial Narrow" w:hAnsi="Arial Narrow" w:cs="Arial Narrow"/>
        </w:rPr>
      </w:pPr>
    </w:p>
    <w:p w14:paraId="3DAE547C" w14:textId="77777777" w:rsidR="00CD303E" w:rsidRPr="00CD303E" w:rsidRDefault="00CD303E" w:rsidP="00CD303E">
      <w:pPr>
        <w:pStyle w:val="Zarkazkladnhotextu2"/>
        <w:spacing w:after="0" w:line="240" w:lineRule="auto"/>
        <w:ind w:left="0"/>
        <w:jc w:val="both"/>
        <w:rPr>
          <w:rFonts w:ascii="Arial Narrow" w:hAnsi="Arial Narrow" w:cs="Arial Narrow"/>
          <w:bCs/>
          <w:sz w:val="22"/>
          <w:szCs w:val="22"/>
        </w:rPr>
      </w:pPr>
      <w:r w:rsidRPr="00CD303E">
        <w:rPr>
          <w:rFonts w:ascii="Arial Narrow" w:hAnsi="Arial Narrow" w:cs="Arial Narrow"/>
          <w:bCs/>
          <w:sz w:val="22"/>
          <w:szCs w:val="22"/>
        </w:rPr>
        <w:t xml:space="preserve">Vo vlastnom návrhu plnenia uchádzač </w:t>
      </w:r>
      <w:r w:rsidRPr="00CD303E">
        <w:rPr>
          <w:rFonts w:ascii="Arial Narrow" w:hAnsi="Arial Narrow" w:cs="Arial Narrow"/>
          <w:bCs/>
          <w:sz w:val="22"/>
          <w:szCs w:val="22"/>
          <w:u w:val="single"/>
        </w:rPr>
        <w:t>uvedie</w:t>
      </w:r>
      <w:r w:rsidRPr="00CD303E">
        <w:rPr>
          <w:rFonts w:ascii="Arial Narrow" w:hAnsi="Arial Narrow" w:cs="Arial Narrow"/>
          <w:bCs/>
          <w:sz w:val="22"/>
          <w:szCs w:val="22"/>
        </w:rPr>
        <w:t xml:space="preserve"> návrh technických parametrov v súla</w:t>
      </w:r>
      <w:r>
        <w:rPr>
          <w:rFonts w:ascii="Arial Narrow" w:hAnsi="Arial Narrow" w:cs="Arial Narrow"/>
          <w:bCs/>
          <w:sz w:val="22"/>
          <w:szCs w:val="22"/>
        </w:rPr>
        <w:t xml:space="preserve">de s týmito súťažnými podkladmi. </w:t>
      </w:r>
    </w:p>
    <w:p w14:paraId="63EBFBBA" w14:textId="77777777" w:rsidR="00CD303E" w:rsidRDefault="00CD303E" w:rsidP="0056060A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6F24F0E0" w14:textId="77777777" w:rsidR="00CD303E" w:rsidRDefault="00CD303E" w:rsidP="0056060A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7739A733" w14:textId="77777777" w:rsidR="00CD303E" w:rsidRDefault="00CD303E" w:rsidP="0056060A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79D04A08" w14:textId="77777777" w:rsidR="00211B65" w:rsidRPr="00E1235C" w:rsidRDefault="00211B65" w:rsidP="00211B65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b/>
          <w:bCs/>
          <w:color w:val="000000"/>
          <w:sz w:val="22"/>
          <w:szCs w:val="22"/>
          <w:lang w:eastAsia="sk-SK"/>
        </w:rPr>
      </w:pPr>
      <w:r w:rsidRPr="00E1235C">
        <w:rPr>
          <w:rFonts w:ascii="Arial Narrow" w:hAnsi="Arial Narrow" w:cs="Arial Narrow"/>
          <w:b/>
          <w:bCs/>
          <w:sz w:val="22"/>
          <w:szCs w:val="22"/>
          <w:lang w:eastAsia="sk-SK"/>
        </w:rPr>
        <w:t xml:space="preserve">Parametre predmetu zákazky – 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5811"/>
        <w:gridCol w:w="2235"/>
      </w:tblGrid>
      <w:tr w:rsidR="00211B65" w:rsidRPr="00E1235C" w14:paraId="3A2C6D6B" w14:textId="77777777" w:rsidTr="00211B65">
        <w:tc>
          <w:tcPr>
            <w:tcW w:w="669" w:type="pct"/>
            <w:shd w:val="clear" w:color="auto" w:fill="B3B3B3"/>
            <w:vAlign w:val="center"/>
          </w:tcPr>
          <w:p w14:paraId="46B51482" w14:textId="77777777" w:rsidR="00211B65" w:rsidRPr="00E1235C" w:rsidRDefault="00211B65" w:rsidP="003B06F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Požiadavka</w:t>
            </w:r>
          </w:p>
        </w:tc>
        <w:tc>
          <w:tcPr>
            <w:tcW w:w="3128" w:type="pct"/>
            <w:tcBorders>
              <w:right w:val="single" w:sz="4" w:space="0" w:color="auto"/>
            </w:tcBorders>
            <w:shd w:val="clear" w:color="auto" w:fill="B3B3B3"/>
            <w:vAlign w:val="center"/>
          </w:tcPr>
          <w:p w14:paraId="2BE0A5F4" w14:textId="77777777" w:rsidR="00211B65" w:rsidRPr="00E1235C" w:rsidRDefault="00211B65" w:rsidP="003B06F9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1203" w:type="pct"/>
            <w:tcBorders>
              <w:left w:val="single" w:sz="4" w:space="0" w:color="auto"/>
            </w:tcBorders>
            <w:shd w:val="clear" w:color="auto" w:fill="B3B3B3"/>
            <w:vAlign w:val="center"/>
          </w:tcPr>
          <w:p w14:paraId="644B5C9A" w14:textId="77777777" w:rsidR="00211B65" w:rsidRPr="00E1235C" w:rsidRDefault="00211B65" w:rsidP="00211B65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Uchádzač uvedie skutočnú špecifikáciu dodávaného tovaru </w:t>
            </w:r>
            <w:r w:rsidRPr="00E1235C">
              <w:rPr>
                <w:rFonts w:ascii="Arial Narrow" w:hAnsi="Arial Narrow" w:cs="Arial Narrow"/>
                <w:b/>
                <w:bCs/>
                <w:i/>
                <w:iCs/>
                <w:sz w:val="22"/>
                <w:szCs w:val="22"/>
              </w:rPr>
              <w:t xml:space="preserve"> vrátane továrenskej značky a typu </w:t>
            </w: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- </w:t>
            </w:r>
            <w:r w:rsidRPr="00E1235C">
              <w:rPr>
                <w:rFonts w:ascii="Arial Narrow" w:hAnsi="Arial Narrow" w:cs="Arial Narrow"/>
                <w:b/>
                <w:bCs/>
                <w:i/>
                <w:iCs/>
                <w:sz w:val="22"/>
                <w:szCs w:val="22"/>
              </w:rPr>
              <w:t>vlastný návrh plnenia</w:t>
            </w:r>
          </w:p>
        </w:tc>
      </w:tr>
      <w:tr w:rsidR="0056060A" w:rsidRPr="00E1235C" w14:paraId="6FF15311" w14:textId="77777777" w:rsidTr="008B335C">
        <w:trPr>
          <w:trHeight w:val="1515"/>
        </w:trPr>
        <w:tc>
          <w:tcPr>
            <w:tcW w:w="3797" w:type="pct"/>
            <w:gridSpan w:val="2"/>
          </w:tcPr>
          <w:p w14:paraId="556E63CF" w14:textId="77777777" w:rsidR="0056060A" w:rsidRDefault="0056060A" w:rsidP="00211B6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</w:pPr>
          </w:p>
          <w:p w14:paraId="06F7D00C" w14:textId="77777777" w:rsidR="0056060A" w:rsidRDefault="0056060A" w:rsidP="00211B6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</w:pPr>
          </w:p>
          <w:p w14:paraId="6BF519A6" w14:textId="77777777" w:rsidR="0056060A" w:rsidRPr="00E1235C" w:rsidRDefault="0056060A" w:rsidP="00211B6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  <w:t>Mikrobus 7 miestny</w:t>
            </w:r>
          </w:p>
        </w:tc>
        <w:tc>
          <w:tcPr>
            <w:tcW w:w="1203" w:type="pct"/>
          </w:tcPr>
          <w:p w14:paraId="34E5E579" w14:textId="77777777" w:rsidR="0056060A" w:rsidRPr="00E1235C" w:rsidRDefault="0056060A" w:rsidP="000751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Uchádzač uvedie</w:t>
            </w:r>
          </w:p>
          <w:p w14:paraId="72A129A5" w14:textId="77777777" w:rsidR="0056060A" w:rsidRPr="00E1235C" w:rsidRDefault="0056060A" w:rsidP="0007519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- </w:t>
            </w:r>
            <w:r w:rsidRPr="00E1235C">
              <w:rPr>
                <w:rFonts w:ascii="Arial Narrow" w:hAnsi="Arial Narrow" w:cs="Arial Narrow"/>
                <w:sz w:val="22"/>
                <w:szCs w:val="22"/>
                <w:u w:val="single"/>
              </w:rPr>
              <w:t>hodnoty technického parametra</w:t>
            </w: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 predmetu</w:t>
            </w:r>
          </w:p>
          <w:p w14:paraId="2BC7A537" w14:textId="77777777" w:rsidR="00CD303E" w:rsidRDefault="00CD303E" w:rsidP="00CD303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zákazky </w:t>
            </w:r>
          </w:p>
          <w:p w14:paraId="2519F5A4" w14:textId="77777777" w:rsidR="0056060A" w:rsidRPr="00E1235C" w:rsidRDefault="0056060A" w:rsidP="00CD303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- v prípade vybavenia slovo „</w:t>
            </w:r>
            <w:r w:rsidRPr="00E1235C">
              <w:rPr>
                <w:rFonts w:ascii="Arial Narrow" w:hAnsi="Arial Narrow" w:cs="Arial Narrow"/>
                <w:sz w:val="22"/>
                <w:szCs w:val="22"/>
                <w:u w:val="single"/>
              </w:rPr>
              <w:t>spĺňa</w:t>
            </w: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“ </w:t>
            </w:r>
          </w:p>
        </w:tc>
      </w:tr>
      <w:tr w:rsidR="00DD2ECD" w:rsidRPr="00E1235C" w14:paraId="1F5BA484" w14:textId="77777777" w:rsidTr="00211B65">
        <w:tc>
          <w:tcPr>
            <w:tcW w:w="669" w:type="pct"/>
          </w:tcPr>
          <w:p w14:paraId="180C9FC0" w14:textId="77777777" w:rsidR="00DD2ECD" w:rsidRPr="00E1235C" w:rsidRDefault="00DD2ECD" w:rsidP="00DD2ECD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1235C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  <w:tc>
          <w:tcPr>
            <w:tcW w:w="3128" w:type="pct"/>
            <w:tcBorders>
              <w:right w:val="single" w:sz="4" w:space="0" w:color="auto"/>
            </w:tcBorders>
          </w:tcPr>
          <w:p w14:paraId="375943DF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768D818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DAFD94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Palivo: </w:t>
            </w: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diesel</w:t>
            </w:r>
            <w:proofErr w:type="spellEnd"/>
          </w:p>
          <w:p w14:paraId="4E2EAD7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FC27F8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Motor: od 170</w:t>
            </w:r>
            <w:ins w:id="0" w:author="Martina Galabová" w:date="2019-07-24T13:04:00Z">
              <w:r w:rsidR="00BC365A">
                <w:rPr>
                  <w:rFonts w:ascii="Arial Narrow" w:eastAsia="Times New Roman" w:hAnsi="Arial Narrow"/>
                  <w:sz w:val="22"/>
                  <w:szCs w:val="22"/>
                </w:rPr>
                <w:t xml:space="preserve"> </w:t>
              </w:r>
            </w:ins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kW</w:t>
            </w:r>
            <w:proofErr w:type="spellEnd"/>
          </w:p>
          <w:p w14:paraId="13A4610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42BE9F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Prevodovka: automatická, minimálne 8 stupňová</w:t>
            </w:r>
          </w:p>
          <w:p w14:paraId="43BAA18F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9D4D11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Náhon: na obe nápravy (pohon všetkých kolies)</w:t>
            </w:r>
          </w:p>
          <w:p w14:paraId="2465B5D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CFE078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Počet dverí: 4</w:t>
            </w:r>
          </w:p>
          <w:p w14:paraId="687444C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F80362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Poťahový materiál: látka</w:t>
            </w:r>
          </w:p>
          <w:p w14:paraId="04A958A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FBB794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Rozmer: minimálna dĺžka 5 100 mm</w:t>
            </w:r>
          </w:p>
          <w:p w14:paraId="06296F5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EA22E4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Farba: biela</w:t>
            </w:r>
          </w:p>
          <w:p w14:paraId="2ED7594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688C4D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Pneumatiky: 4ks zimný dezén na diskoch + 4ks letný dezén na hliníkových diskoch</w:t>
            </w:r>
          </w:p>
          <w:p w14:paraId="17F47A5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9056C3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014437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5191">
              <w:rPr>
                <w:rFonts w:ascii="Arial Narrow" w:eastAsia="Times New Roman" w:hAnsi="Arial Narrow"/>
                <w:b/>
                <w:sz w:val="22"/>
                <w:szCs w:val="22"/>
                <w:u w:val="single"/>
              </w:rPr>
              <w:t>Požiadavka na rozmiestnenie a funkciu sedačiek</w:t>
            </w:r>
            <w:r w:rsidRPr="00E1235C">
              <w:rPr>
                <w:rFonts w:ascii="Arial Narrow" w:eastAsia="Times New Roman" w:hAnsi="Arial Narrow"/>
                <w:sz w:val="22"/>
                <w:szCs w:val="22"/>
                <w:u w:val="single"/>
              </w:rPr>
              <w:t>:</w:t>
            </w:r>
          </w:p>
          <w:p w14:paraId="246CA71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V druhom rade sedačky s lakťovými opierkami, otočné o 180°. Medzi druhou a treťou sedačkou posúvateľný plnohodnotný stolík, ktorý sa dá roztiahnuť, prípadne úplne zložiť. </w:t>
            </w:r>
          </w:p>
          <w:p w14:paraId="7751D63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Posledný rad sedačiek s každou samostatne, delené na 2 +1 so samostatne nastaviteľnými operadlami. Sedačky na koľajniciach.</w:t>
            </w:r>
          </w:p>
          <w:p w14:paraId="19932B4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DF0516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075191">
              <w:rPr>
                <w:rFonts w:ascii="Arial Narrow" w:eastAsia="Times New Roman" w:hAnsi="Arial Narrow"/>
                <w:b/>
                <w:sz w:val="22"/>
                <w:szCs w:val="22"/>
                <w:u w:val="single"/>
              </w:rPr>
              <w:t>Výbava mikrobusu</w:t>
            </w:r>
            <w:r w:rsidRPr="00E1235C">
              <w:rPr>
                <w:rFonts w:ascii="Arial Narrow" w:eastAsia="Times New Roman" w:hAnsi="Arial Narrow"/>
                <w:sz w:val="22"/>
                <w:szCs w:val="22"/>
                <w:u w:val="single"/>
              </w:rPr>
              <w:t>:</w:t>
            </w:r>
          </w:p>
          <w:p w14:paraId="476EE97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Posuvné bočné dvere na pravej strane, </w:t>
            </w:r>
          </w:p>
          <w:p w14:paraId="04FFD51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59EE98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Elektrické dovieranie bočných dverí,</w:t>
            </w:r>
          </w:p>
          <w:p w14:paraId="1C7120B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B016D1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Bočné výklopné okno v inom ako prvom rade sedadiel na oboch stranách,</w:t>
            </w:r>
          </w:p>
          <w:p w14:paraId="40C3E0C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5940E9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Odomykateľné výklopné dvere vzadu, </w:t>
            </w:r>
          </w:p>
          <w:p w14:paraId="0BFF67F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044CE7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Zadné dvere so samostatne otvárateľným oknom,</w:t>
            </w:r>
          </w:p>
          <w:p w14:paraId="4AB1939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9787C2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Zadné elektrické dvere,</w:t>
            </w:r>
          </w:p>
          <w:p w14:paraId="3E3E90C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145AC4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Spätné zrkadlá elektricky ovládateľné a vyhrievané, elektronicky sklápateľné</w:t>
            </w:r>
          </w:p>
          <w:p w14:paraId="68EF65F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328128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Zatmavené okná od </w:t>
            </w: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B-stĺpika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 na 95%, </w:t>
            </w:r>
          </w:p>
          <w:p w14:paraId="735B506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1297D2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Čalúnenie bočných stien interiéru,</w:t>
            </w:r>
          </w:p>
          <w:p w14:paraId="7FB412D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A44C19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Príprava na montáž strešného nosiča,</w:t>
            </w:r>
          </w:p>
          <w:p w14:paraId="7AC389E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A8E712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Lyžiny na oboch stranách,</w:t>
            </w:r>
          </w:p>
          <w:p w14:paraId="0596F5E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B645C8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Ťažné zariadenie odnímateľné, uzamykateľné</w:t>
            </w:r>
          </w:p>
          <w:p w14:paraId="243DCCE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1EAA66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Palivová nádrž min 70 litrov,</w:t>
            </w:r>
          </w:p>
          <w:p w14:paraId="51FF0AF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053C90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Parkovací asistent vpredu aj vzadu, vzadu aj so spätnou kamerou,</w:t>
            </w:r>
          </w:p>
          <w:p w14:paraId="695490BF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C41E2D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Asistent rozjazdu do kopca, </w:t>
            </w:r>
          </w:p>
          <w:p w14:paraId="36A89B8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D62D40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Rezervné koleso, </w:t>
            </w:r>
          </w:p>
          <w:p w14:paraId="536C9F1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91FA56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Lakťové opierky vpredu, </w:t>
            </w:r>
          </w:p>
          <w:p w14:paraId="1E18F97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F26578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Kontrola zmeny tlaku v pneumatikách, </w:t>
            </w:r>
          </w:p>
          <w:p w14:paraId="3CF8394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9B9EF8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Airbagy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 predné a bočné, </w:t>
            </w:r>
          </w:p>
          <w:p w14:paraId="0D25B66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AD34A0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lastRenderedPageBreak/>
              <w:t>ABS, ASR, EDL,</w:t>
            </w:r>
          </w:p>
          <w:p w14:paraId="16CC131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E05085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Systém na kontrolu jazdy v jazdných pruhoch,</w:t>
            </w:r>
          </w:p>
          <w:p w14:paraId="121DA0D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5AF0FA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Asistent mŕtveho uhla,</w:t>
            </w:r>
          </w:p>
          <w:p w14:paraId="77F9179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A0B017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Alarm, </w:t>
            </w:r>
          </w:p>
          <w:p w14:paraId="034393E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528D2FA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FULL LED predné a zadné svetlomety,</w:t>
            </w:r>
          </w:p>
          <w:p w14:paraId="0D69D86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09F19B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Samostatné denné svietenie, </w:t>
            </w:r>
          </w:p>
          <w:p w14:paraId="62AA73D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02A202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Automatické vypínanie a zapínanie diaľkových svetlometov, </w:t>
            </w:r>
          </w:p>
          <w:p w14:paraId="2B210C8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DE9868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Vnútorné osvetlenie vozidla, na plnohodnotné čítanie v zadnej časti vozidla,</w:t>
            </w:r>
          </w:p>
          <w:p w14:paraId="72D9F44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E7E2E5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Podsvietenie prístrojovej dosky,</w:t>
            </w:r>
          </w:p>
          <w:p w14:paraId="39C405D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020BAD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Nezávislé kúrenie,</w:t>
            </w:r>
          </w:p>
          <w:p w14:paraId="72AD54C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E9A1B6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Adaptívny </w:t>
            </w: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tempomat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, </w:t>
            </w:r>
          </w:p>
          <w:p w14:paraId="79191DF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53A09DA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Centrálne zamykanie s diaľkovým ovládaním, </w:t>
            </w:r>
          </w:p>
          <w:p w14:paraId="53CDA7D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3AC296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Nefajčiarska výbava – bez popolníka, </w:t>
            </w:r>
          </w:p>
          <w:p w14:paraId="4EBD803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uzatvárateľný priestor medzi sedadlom vodiča a spolujazdca,</w:t>
            </w:r>
          </w:p>
          <w:p w14:paraId="56ED1E2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1AB1D1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Bedrová opierka vodiča a spolujazdca,</w:t>
            </w:r>
          </w:p>
          <w:p w14:paraId="7C8770B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2FBFE4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Odkladacia sieťka v zadnej časti sedadla vodiča a spolujazdca,</w:t>
            </w:r>
          </w:p>
          <w:p w14:paraId="48562BD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CDC359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Kožený volant,</w:t>
            </w:r>
          </w:p>
          <w:p w14:paraId="17019A7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38F4CD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Dažďový senzor, </w:t>
            </w:r>
          </w:p>
          <w:p w14:paraId="1B84129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4C960E7" w14:textId="3DED672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Predná a zadná automatická klimatizácia, </w:t>
            </w:r>
          </w:p>
          <w:p w14:paraId="2C974D0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37371A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EDB87D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Kobercová podlaha v priestore pre cestujúcich, </w:t>
            </w:r>
          </w:p>
          <w:p w14:paraId="06F6B56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199B45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Vstavaná navigácia s mapami Európy s možnosťou aktualizácie máp, </w:t>
            </w:r>
          </w:p>
          <w:p w14:paraId="40A74BF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D1AE41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Bluetooth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, </w:t>
            </w:r>
          </w:p>
          <w:p w14:paraId="3BADA65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FD2486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CD/MP3 prehrávač, </w:t>
            </w:r>
          </w:p>
          <w:p w14:paraId="1131064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0CB216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min. 1x USB slot.</w:t>
            </w:r>
          </w:p>
          <w:p w14:paraId="2BCDEC3A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2532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DD2ECD" w:rsidRPr="00E1235C" w14:paraId="21795437" w14:textId="77777777" w:rsidTr="00DD2ECD">
        <w:trPr>
          <w:trHeight w:val="1970"/>
        </w:trPr>
        <w:tc>
          <w:tcPr>
            <w:tcW w:w="3797" w:type="pct"/>
            <w:gridSpan w:val="2"/>
            <w:tcBorders>
              <w:right w:val="single" w:sz="4" w:space="0" w:color="auto"/>
            </w:tcBorders>
          </w:tcPr>
          <w:p w14:paraId="19C31C05" w14:textId="77777777" w:rsidR="00DD2ECD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</w:pPr>
          </w:p>
          <w:p w14:paraId="6D16AAE7" w14:textId="77777777" w:rsidR="00DD2ECD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</w:pPr>
          </w:p>
          <w:p w14:paraId="19A75DE0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center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  <w:t xml:space="preserve">Mikrobus </w:t>
            </w:r>
            <w:r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  <w:t>8</w:t>
            </w: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  <w:lang w:eastAsia="sk-SK"/>
              </w:rPr>
              <w:t xml:space="preserve"> miestny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1AE3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Uchádzač uvedie</w:t>
            </w:r>
          </w:p>
          <w:p w14:paraId="72195F5D" w14:textId="77777777" w:rsidR="00DD2ECD" w:rsidRPr="00DD2ECD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  <w:u w:val="single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- </w:t>
            </w:r>
            <w:r w:rsidRPr="00E1235C">
              <w:rPr>
                <w:rFonts w:ascii="Arial Narrow" w:hAnsi="Arial Narrow" w:cs="Arial Narrow"/>
                <w:sz w:val="22"/>
                <w:szCs w:val="22"/>
                <w:u w:val="single"/>
              </w:rPr>
              <w:t>hodnoty technického p</w:t>
            </w:r>
            <w:r w:rsidRPr="00DD2ECD">
              <w:rPr>
                <w:rFonts w:ascii="Arial Narrow" w:hAnsi="Arial Narrow" w:cs="Arial Narrow"/>
                <w:sz w:val="22"/>
                <w:szCs w:val="22"/>
                <w:u w:val="single"/>
              </w:rPr>
              <w:t>arametra predmetu</w:t>
            </w:r>
            <w:r>
              <w:rPr>
                <w:rFonts w:ascii="Arial Narrow" w:hAnsi="Arial Narrow" w:cs="Arial Narrow"/>
                <w:sz w:val="22"/>
                <w:szCs w:val="22"/>
                <w:u w:val="single"/>
              </w:rPr>
              <w:t xml:space="preserve"> </w:t>
            </w:r>
            <w:r w:rsidRPr="00DD2ECD">
              <w:rPr>
                <w:rFonts w:ascii="Arial Narrow" w:hAnsi="Arial Narrow" w:cs="Arial Narrow"/>
                <w:sz w:val="22"/>
                <w:szCs w:val="22"/>
                <w:u w:val="single"/>
              </w:rPr>
              <w:t xml:space="preserve">zákazky </w:t>
            </w:r>
          </w:p>
          <w:p w14:paraId="526C5803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- v prípade vybavenia slovo „</w:t>
            </w:r>
            <w:r w:rsidRPr="00E1235C">
              <w:rPr>
                <w:rFonts w:ascii="Arial Narrow" w:hAnsi="Arial Narrow" w:cs="Arial Narrow"/>
                <w:sz w:val="22"/>
                <w:szCs w:val="22"/>
                <w:u w:val="single"/>
              </w:rPr>
              <w:t>spĺňa</w:t>
            </w: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“ </w:t>
            </w:r>
          </w:p>
        </w:tc>
      </w:tr>
      <w:tr w:rsidR="00DD2ECD" w:rsidRPr="00E1235C" w14:paraId="24A331EF" w14:textId="77777777" w:rsidTr="00211B65">
        <w:tc>
          <w:tcPr>
            <w:tcW w:w="669" w:type="pct"/>
          </w:tcPr>
          <w:p w14:paraId="46A095C0" w14:textId="77777777" w:rsidR="00DD2ECD" w:rsidRPr="00E1235C" w:rsidRDefault="00DD2ECD" w:rsidP="00DD2ECD">
            <w:pPr>
              <w:jc w:val="center"/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1235C">
              <w:rPr>
                <w:rFonts w:ascii="Arial Narrow" w:hAnsi="Arial Narrow" w:cs="Arial Narrow"/>
                <w:b/>
                <w:bCs/>
                <w:color w:val="000000"/>
                <w:sz w:val="22"/>
                <w:szCs w:val="22"/>
                <w:lang w:eastAsia="sk-SK"/>
              </w:rPr>
              <w:t>Technické parametre</w:t>
            </w:r>
          </w:p>
        </w:tc>
        <w:tc>
          <w:tcPr>
            <w:tcW w:w="3128" w:type="pct"/>
            <w:tcBorders>
              <w:right w:val="single" w:sz="4" w:space="0" w:color="auto"/>
            </w:tcBorders>
          </w:tcPr>
          <w:p w14:paraId="199DC37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b/>
                <w:sz w:val="22"/>
                <w:szCs w:val="22"/>
                <w:u w:val="single"/>
              </w:rPr>
            </w:pPr>
          </w:p>
          <w:p w14:paraId="545F6D9D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6BFCF64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Palivo: </w:t>
            </w: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diesel</w:t>
            </w:r>
            <w:proofErr w:type="spellEnd"/>
          </w:p>
          <w:p w14:paraId="6280DE4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4DB432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Motor: od 120kW</w:t>
            </w:r>
          </w:p>
          <w:p w14:paraId="6AABD2F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5CC9E0A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Prevodovka: automatická, minimálne 8 stupňová</w:t>
            </w:r>
          </w:p>
          <w:p w14:paraId="47BBDE4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D4B167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Počet dverí: 4</w:t>
            </w:r>
          </w:p>
          <w:p w14:paraId="14A8E64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E97545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Poťahový materiál: látka</w:t>
            </w:r>
          </w:p>
          <w:p w14:paraId="7E8A5A1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CAE830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Rozmer: minimálna dĺžka 5300 mm</w:t>
            </w:r>
          </w:p>
          <w:p w14:paraId="6DE4EA8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205E7C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Farba: biela</w:t>
            </w:r>
          </w:p>
          <w:p w14:paraId="37989F4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522F0D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Pneumatiky: 4ks zimný dezén na diskoch + 4ks letný dezén na diskoch</w:t>
            </w:r>
          </w:p>
          <w:p w14:paraId="587E194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89BD8CF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Minimálna celková hmotnosť vozidla: 3200kg</w:t>
            </w:r>
          </w:p>
          <w:p w14:paraId="0DD9634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7C1775F" w14:textId="77777777" w:rsidR="00DD2ECD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  <w:u w:val="single"/>
              </w:rPr>
            </w:pPr>
          </w:p>
          <w:p w14:paraId="040D71A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  <w:u w:val="single"/>
              </w:rPr>
              <w:t>Požiadavka na rozmiestnenie a funkciu sedačiek:</w:t>
            </w:r>
          </w:p>
          <w:p w14:paraId="12CDA3A1" w14:textId="77777777" w:rsidR="00DD2ECD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60B256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Samostatné sedadlo spolujazdca. Lakťové opierky na sedadlách jazdca a spolujazdca. Druhý a tretí rad sedačiek s každou samostatne, delené na 2 +1 so samostatne nastaviteľnými operadlami. Sedačky na koľajniciach.</w:t>
            </w:r>
          </w:p>
          <w:p w14:paraId="24A729C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  <w:u w:val="single"/>
              </w:rPr>
            </w:pPr>
          </w:p>
          <w:p w14:paraId="3BF9874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  <w:u w:val="single"/>
              </w:rPr>
              <w:t>Výbava mikrobusu:</w:t>
            </w:r>
          </w:p>
          <w:p w14:paraId="6EC7E1D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Posuvné bočné dvere na pravej strane,</w:t>
            </w:r>
          </w:p>
          <w:p w14:paraId="0531068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4D311E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Zadné dvere výklopné s oknom,</w:t>
            </w:r>
          </w:p>
          <w:p w14:paraId="7063782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3046B52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Bočné výklopné okno v inom ako prvom rade sedadiel na oboch stranách,</w:t>
            </w:r>
          </w:p>
          <w:p w14:paraId="4B9600D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Elektronicky ovládané a vyhrievané spätné zrkadlá, automaticky sklopné,</w:t>
            </w:r>
          </w:p>
          <w:p w14:paraId="54AAAF4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3128CE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Odnímateľné a uzamykateľné ťažné zariadenie,</w:t>
            </w:r>
          </w:p>
          <w:p w14:paraId="69B48BE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4E670A4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Zatmavené okná od </w:t>
            </w: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B-stĺpika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 na 95%, </w:t>
            </w:r>
          </w:p>
          <w:p w14:paraId="62025A4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F4F164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Čalúnenie bočných stien interiéru,</w:t>
            </w:r>
          </w:p>
          <w:p w14:paraId="6815DD7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9DDB88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Príprava na montáž strešného nosiča,</w:t>
            </w:r>
          </w:p>
          <w:p w14:paraId="39FD09E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B70D9B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lastRenderedPageBreak/>
              <w:t>Lyžiny na oboch stranách,</w:t>
            </w:r>
          </w:p>
          <w:p w14:paraId="735D780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3D1AA7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Palivová nádrž min. 70l</w:t>
            </w:r>
          </w:p>
          <w:p w14:paraId="7D86351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0AF3EE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Parkovací asistent vpredu aj vzadu, vzadu aj s spätnou kamerou,</w:t>
            </w:r>
          </w:p>
          <w:p w14:paraId="7E0CB02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ABS, EBD, ESP</w:t>
            </w:r>
          </w:p>
          <w:p w14:paraId="47CDD32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E297D9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Systém rozjazdu do kopca, </w:t>
            </w:r>
          </w:p>
          <w:p w14:paraId="58C4EE1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5EDC99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Alarm, </w:t>
            </w:r>
          </w:p>
          <w:p w14:paraId="5E5B36F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6C577EE9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Tempomat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, </w:t>
            </w:r>
          </w:p>
          <w:p w14:paraId="73AC95C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EFB955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Aktívny systém brzdenia,</w:t>
            </w:r>
          </w:p>
          <w:p w14:paraId="549D098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783D24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Airbagy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 bočné + predné</w:t>
            </w:r>
          </w:p>
          <w:p w14:paraId="072754F3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AF2AF9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Centrálne zamykanie s diaľkovým ovládaním</w:t>
            </w:r>
          </w:p>
          <w:p w14:paraId="1B4802D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4A2902F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Samostatné denné svietenie, </w:t>
            </w:r>
          </w:p>
          <w:p w14:paraId="5B8221E1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A5AA788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Dažďový senzor, </w:t>
            </w:r>
          </w:p>
          <w:p w14:paraId="72D9CA5F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83580A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795F82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Predná a zadná automatická klimatizácia, </w:t>
            </w:r>
          </w:p>
          <w:p w14:paraId="3F5E272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A107FA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Nefajčiarska výbava – bez popolníka, </w:t>
            </w:r>
          </w:p>
          <w:p w14:paraId="05FDC88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740329AD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Vstavaná navigácia, </w:t>
            </w:r>
          </w:p>
          <w:p w14:paraId="3862BFFE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3F6C4DB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proofErr w:type="spellStart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Bluetooth</w:t>
            </w:r>
            <w:proofErr w:type="spellEnd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, </w:t>
            </w:r>
          </w:p>
          <w:p w14:paraId="38EE222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2A1D0C5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Min. 1 USB slot, </w:t>
            </w:r>
          </w:p>
          <w:p w14:paraId="34D2E6CA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19ECA95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Rezervné koleso, </w:t>
            </w:r>
          </w:p>
          <w:p w14:paraId="2728BC1B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Kontrola zmeny tlaku v pneumatikách, </w:t>
            </w:r>
          </w:p>
          <w:p w14:paraId="60C52150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59BDB2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Plastová podlaha v priestore pre cestujúcich, </w:t>
            </w:r>
          </w:p>
          <w:p w14:paraId="4733EA0C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2DA697A4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Bedrová opierka vodiča a spolujazdca,</w:t>
            </w:r>
          </w:p>
          <w:p w14:paraId="6B143AC7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</w:p>
          <w:p w14:paraId="021FDA16" w14:textId="77777777" w:rsidR="00DD2ECD" w:rsidRPr="00E1235C" w:rsidRDefault="00DD2ECD" w:rsidP="00DD2ECD">
            <w:pPr>
              <w:pStyle w:val="Standard"/>
              <w:jc w:val="both"/>
              <w:rPr>
                <w:rFonts w:ascii="Arial Narrow" w:eastAsia="Times New Roman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Odkladacia sieťka v zadnej časti sedadla vodiča a spolujazdca.</w:t>
            </w:r>
          </w:p>
          <w:p w14:paraId="1AFE1FCA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221638CA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498D74E6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  <w:r w:rsidRPr="00E1235C"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  <w:t>Predpredajný servis zabezpečí uchádzač vo svojich servisných strediskách.</w:t>
            </w:r>
          </w:p>
          <w:p w14:paraId="52CA7B63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3CEC6B05" w14:textId="6B136282" w:rsidR="00DD2ECD" w:rsidRPr="00E1235C" w:rsidRDefault="00DD2ECD" w:rsidP="00DD2ECD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eastAsia="Times New Roman" w:hAnsi="Arial Narrow"/>
                <w:sz w:val="22"/>
                <w:szCs w:val="22"/>
              </w:rPr>
              <w:t xml:space="preserve">Záruka: minimálne 4 garančné </w:t>
            </w:r>
            <w:bookmarkStart w:id="1" w:name="_GoBack"/>
            <w:r w:rsidRPr="00E1235C">
              <w:rPr>
                <w:rFonts w:ascii="Arial Narrow" w:eastAsia="Times New Roman" w:hAnsi="Arial Narrow"/>
                <w:sz w:val="22"/>
                <w:szCs w:val="22"/>
              </w:rPr>
              <w:t>prehliadky v cene vozid</w:t>
            </w:r>
            <w:r w:rsidR="000F47BC">
              <w:rPr>
                <w:rFonts w:ascii="Arial Narrow" w:eastAsia="Times New Roman" w:hAnsi="Arial Narrow"/>
                <w:sz w:val="22"/>
                <w:szCs w:val="22"/>
              </w:rPr>
              <w:t>iel</w:t>
            </w:r>
          </w:p>
          <w:bookmarkEnd w:id="1"/>
          <w:p w14:paraId="54D2616D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spacing w:after="12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u w:val="single"/>
                <w:lang w:eastAsia="sk-SK"/>
              </w:rPr>
            </w:pPr>
          </w:p>
          <w:p w14:paraId="25F07ECC" w14:textId="77777777" w:rsidR="00DD2ECD" w:rsidRPr="00E1235C" w:rsidRDefault="00DD2ECD" w:rsidP="00DD2ECD">
            <w:pPr>
              <w:pStyle w:val="Zarkazkladnhotextu2"/>
              <w:numPr>
                <w:ilvl w:val="3"/>
                <w:numId w:val="10"/>
              </w:numPr>
              <w:tabs>
                <w:tab w:val="clear" w:pos="2160"/>
                <w:tab w:val="clear" w:pos="2880"/>
                <w:tab w:val="clear" w:pos="4500"/>
              </w:tabs>
              <w:spacing w:after="0" w:line="240" w:lineRule="auto"/>
              <w:ind w:left="332" w:hanging="332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Podmienkou dodávky je garancia vykonávania záručného autorizovaného servisu vozidiel.</w:t>
            </w:r>
          </w:p>
          <w:p w14:paraId="163D16AD" w14:textId="77777777" w:rsidR="00DD2ECD" w:rsidRPr="00E1235C" w:rsidRDefault="00DD2ECD" w:rsidP="00DD2ECD">
            <w:pPr>
              <w:pStyle w:val="Zarkazkladnhotextu2"/>
              <w:spacing w:after="0" w:line="240" w:lineRule="auto"/>
              <w:ind w:left="335" w:hanging="335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      Uchádzač vo vlastnom návrhu plnenia (uviesť na tomto mieste) </w:t>
            </w:r>
            <w:r w:rsidRPr="00E1235C">
              <w:rPr>
                <w:rFonts w:ascii="Arial Narrow" w:hAnsi="Arial Narrow" w:cs="Arial Narrow"/>
                <w:sz w:val="22"/>
                <w:szCs w:val="22"/>
              </w:rPr>
              <w:lastRenderedPageBreak/>
              <w:t>uvedie zoznam siete servisných stredísk (vlastných alebo zmluvných partnerov) plošne pokrývajúcich územie Slovenskej republiky, ktoré sú autorizovaným servisným miestom schopným plniť povinnosti vyplývajúce z vykonávania záručného autorizovaného servisu vozidiel podľa ponuky a za podmienok stanovených uchádzačom/predávajúcim.</w:t>
            </w:r>
          </w:p>
          <w:p w14:paraId="409BB806" w14:textId="77777777" w:rsidR="00DD2ECD" w:rsidRPr="00E1235C" w:rsidRDefault="00DD2ECD" w:rsidP="00DD2ECD">
            <w:pPr>
              <w:pStyle w:val="Zarkazkladnhotextu2"/>
              <w:spacing w:after="0" w:line="240" w:lineRule="auto"/>
              <w:ind w:left="335" w:hanging="335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       V prípade, keď uchádzač nie je zriaďovateľom týchto servisných stredísk, túto skutočnosť uchádzač preukáže v rámci prílohy vlastného návrhu plnenia vyhlásením zriaďovateľa (napr. výrobcu alebo zástupcu výrobcu) alebo uzavretou zmluvou so servisným strediskom, resp. vyhlásením ich štatutárneho zástupcu, ktorého obsahom musí byť súhlas s dodávkou služieb záručného autorizovaného servisu po dobu ponúkaného záručného servisu, t.j. najmenej 2 roky/100 tis. km (podľa toho, čo nastane skôr) odo dňa predaja, za podmienok stanovených uchádzačom.</w:t>
            </w:r>
          </w:p>
          <w:p w14:paraId="30EF9B77" w14:textId="77777777" w:rsidR="00DD2ECD" w:rsidRPr="00E1235C" w:rsidRDefault="00DD2ECD" w:rsidP="00DD2ECD">
            <w:pPr>
              <w:pStyle w:val="Zarkazkladnhotextu2"/>
              <w:spacing w:after="0" w:line="240" w:lineRule="auto"/>
              <w:ind w:left="335" w:hanging="335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32C0389" w14:textId="77777777" w:rsidR="00DD2ECD" w:rsidRPr="00E1235C" w:rsidRDefault="00DD2ECD" w:rsidP="00DD2ECD">
            <w:pPr>
              <w:numPr>
                <w:ilvl w:val="3"/>
                <w:numId w:val="10"/>
              </w:numPr>
              <w:tabs>
                <w:tab w:val="clear" w:pos="2160"/>
                <w:tab w:val="clear" w:pos="2880"/>
                <w:tab w:val="clear" w:pos="4500"/>
              </w:tabs>
              <w:spacing w:after="120"/>
              <w:ind w:left="332" w:hanging="283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Na dodávané mikrobusov, príslušenstvo a výbavu dodané spolu s novým vozidlom sa požaduje záruka minimálne 2 roky alebo 100 tis. km (podľa toho, čo nastane skôr). Záruka na prehrdzavenie karosérie (zvnútra von) sa požaduje minimálne 6 rokov. </w:t>
            </w:r>
          </w:p>
          <w:p w14:paraId="7A90A0C4" w14:textId="77777777" w:rsidR="00DD2ECD" w:rsidRPr="00E1235C" w:rsidRDefault="00DD2ECD" w:rsidP="00C45BFC">
            <w:pPr>
              <w:numPr>
                <w:ilvl w:val="3"/>
                <w:numId w:val="10"/>
              </w:numPr>
              <w:tabs>
                <w:tab w:val="clear" w:pos="2160"/>
                <w:tab w:val="clear" w:pos="2880"/>
                <w:tab w:val="clear" w:pos="4500"/>
              </w:tabs>
              <w:spacing w:after="120"/>
              <w:ind w:left="332" w:hanging="283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Záruka začína plynúť odo dňa prevzatia tovaru kupujúcim (od dátumu predaja uvedeného v servisnej knižke (alebo jej ekvivalente) a na preberacom – odovzdávacom protokole).</w:t>
            </w:r>
          </w:p>
          <w:p w14:paraId="1974851A" w14:textId="77777777" w:rsidR="00DD2ECD" w:rsidRPr="00E1235C" w:rsidRDefault="00DD2ECD" w:rsidP="00C45BFC">
            <w:pPr>
              <w:numPr>
                <w:ilvl w:val="3"/>
                <w:numId w:val="10"/>
              </w:numPr>
              <w:tabs>
                <w:tab w:val="clear" w:pos="2160"/>
                <w:tab w:val="clear" w:pos="2880"/>
                <w:tab w:val="clear" w:pos="4500"/>
              </w:tabs>
              <w:spacing w:after="120"/>
              <w:ind w:left="332" w:hanging="283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 xml:space="preserve">Náklady súvisiace so záručným autorizovaným servisom uchádzač započíta predmetu zákazky. </w:t>
            </w:r>
          </w:p>
          <w:p w14:paraId="262300B3" w14:textId="77777777" w:rsidR="00DD2ECD" w:rsidRPr="00E1235C" w:rsidRDefault="00DD2ECD" w:rsidP="00C45BFC">
            <w:pPr>
              <w:numPr>
                <w:ilvl w:val="3"/>
                <w:numId w:val="10"/>
              </w:numPr>
              <w:tabs>
                <w:tab w:val="clear" w:pos="2160"/>
                <w:tab w:val="clear" w:pos="2880"/>
                <w:tab w:val="clear" w:pos="4500"/>
              </w:tabs>
              <w:spacing w:after="120"/>
              <w:ind w:left="332" w:hanging="283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235C">
              <w:rPr>
                <w:rFonts w:ascii="Arial Narrow" w:hAnsi="Arial Narrow" w:cs="Arial Narrow"/>
                <w:sz w:val="22"/>
                <w:szCs w:val="22"/>
              </w:rPr>
              <w:t>Miestom dodania je Športové centrum Polície, Romanova 3, Bratislava.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AD18" w14:textId="77777777" w:rsidR="00DD2ECD" w:rsidRPr="00E1235C" w:rsidRDefault="00DD2ECD" w:rsidP="00DD2E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23BF6ADA" w14:textId="77777777" w:rsidR="00211B65" w:rsidRPr="00E1235C" w:rsidRDefault="00211B65" w:rsidP="00211B65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 Narrow"/>
          <w:b/>
          <w:bCs/>
          <w:sz w:val="22"/>
          <w:szCs w:val="22"/>
        </w:rPr>
      </w:pPr>
      <w:r w:rsidRPr="00E1235C">
        <w:rPr>
          <w:rFonts w:ascii="Arial Narrow" w:hAnsi="Arial Narrow" w:cs="Arial Narrow"/>
          <w:b/>
          <w:bCs/>
          <w:sz w:val="22"/>
          <w:szCs w:val="22"/>
        </w:rPr>
        <w:lastRenderedPageBreak/>
        <w:br w:type="textWrapping" w:clear="all"/>
        <w:t xml:space="preserve">Ak sa v súťažných podkladoch uvádzajú údaje/odkazy na konkrétneho výrobcu, výrobný postup, značku, obchodný názov, patent/typ, </w:t>
      </w:r>
      <w:r w:rsidR="00BC365A">
        <w:rPr>
          <w:rFonts w:ascii="Arial Narrow" w:hAnsi="Arial Narrow" w:cs="Arial Narrow"/>
          <w:b/>
          <w:bCs/>
          <w:sz w:val="22"/>
          <w:szCs w:val="22"/>
        </w:rPr>
        <w:t xml:space="preserve">technickú normu </w:t>
      </w:r>
      <w:r w:rsidRPr="00E1235C">
        <w:rPr>
          <w:rFonts w:ascii="Arial Narrow" w:hAnsi="Arial Narrow" w:cs="Arial Narrow"/>
          <w:b/>
          <w:bCs/>
          <w:sz w:val="22"/>
          <w:szCs w:val="22"/>
        </w:rPr>
        <w:t>umožňuje sa uchádzačom predloženie ponuky s ekvivalentným riešením s porovnateľnými, resp. vyššími technickými parametrami.</w:t>
      </w:r>
    </w:p>
    <w:p w14:paraId="0172FC8C" w14:textId="77777777" w:rsidR="009B50E0" w:rsidRPr="00E1235C" w:rsidRDefault="009B50E0">
      <w:pPr>
        <w:rPr>
          <w:rFonts w:ascii="Arial Narrow" w:hAnsi="Arial Narrow"/>
          <w:sz w:val="22"/>
          <w:szCs w:val="22"/>
        </w:rPr>
      </w:pPr>
    </w:p>
    <w:p w14:paraId="334F480C" w14:textId="77777777" w:rsidR="00211B65" w:rsidRPr="00E1235C" w:rsidRDefault="00211B65">
      <w:pPr>
        <w:rPr>
          <w:rFonts w:ascii="Arial Narrow" w:hAnsi="Arial Narrow"/>
          <w:sz w:val="22"/>
          <w:szCs w:val="22"/>
        </w:rPr>
      </w:pPr>
    </w:p>
    <w:sectPr w:rsidR="00211B65" w:rsidRPr="00E12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752089" w15:done="0"/>
  <w15:commentEx w15:paraId="466DFBA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C92B1" w14:textId="77777777" w:rsidR="00135D0C" w:rsidRDefault="00135D0C" w:rsidP="00C907C4">
      <w:r>
        <w:separator/>
      </w:r>
    </w:p>
  </w:endnote>
  <w:endnote w:type="continuationSeparator" w:id="0">
    <w:p w14:paraId="2D2EB8CF" w14:textId="77777777" w:rsidR="00135D0C" w:rsidRDefault="00135D0C" w:rsidP="00C9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FB05C" w14:textId="77777777" w:rsidR="00135D0C" w:rsidRDefault="00135D0C" w:rsidP="00C907C4">
      <w:r>
        <w:separator/>
      </w:r>
    </w:p>
  </w:footnote>
  <w:footnote w:type="continuationSeparator" w:id="0">
    <w:p w14:paraId="010603CB" w14:textId="77777777" w:rsidR="00135D0C" w:rsidRDefault="00135D0C" w:rsidP="00C90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49F"/>
    <w:multiLevelType w:val="hybridMultilevel"/>
    <w:tmpl w:val="DC4E3C24"/>
    <w:lvl w:ilvl="0" w:tplc="BB9A95D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2167FF6"/>
    <w:multiLevelType w:val="multilevel"/>
    <w:tmpl w:val="8580FC2C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9E67C2"/>
    <w:multiLevelType w:val="hybridMultilevel"/>
    <w:tmpl w:val="ACB41674"/>
    <w:lvl w:ilvl="0" w:tplc="041B0019">
      <w:start w:val="1"/>
      <w:numFmt w:val="lowerLetter"/>
      <w:lvlText w:val="%1."/>
      <w:lvlJc w:val="left"/>
      <w:pPr>
        <w:ind w:left="-2276" w:hanging="360"/>
      </w:pPr>
    </w:lvl>
    <w:lvl w:ilvl="1" w:tplc="041B0019">
      <w:start w:val="1"/>
      <w:numFmt w:val="lowerLetter"/>
      <w:lvlText w:val="%2."/>
      <w:lvlJc w:val="left"/>
      <w:pPr>
        <w:ind w:left="-1556" w:hanging="360"/>
      </w:pPr>
    </w:lvl>
    <w:lvl w:ilvl="2" w:tplc="041B001B">
      <w:start w:val="1"/>
      <w:numFmt w:val="lowerRoman"/>
      <w:lvlText w:val="%3."/>
      <w:lvlJc w:val="right"/>
      <w:pPr>
        <w:ind w:left="-836" w:hanging="180"/>
      </w:pPr>
    </w:lvl>
    <w:lvl w:ilvl="3" w:tplc="041B000F">
      <w:start w:val="1"/>
      <w:numFmt w:val="decimal"/>
      <w:lvlText w:val="%4."/>
      <w:lvlJc w:val="left"/>
      <w:pPr>
        <w:ind w:left="-116" w:hanging="360"/>
      </w:pPr>
    </w:lvl>
    <w:lvl w:ilvl="4" w:tplc="041B0019">
      <w:start w:val="1"/>
      <w:numFmt w:val="lowerLetter"/>
      <w:lvlText w:val="%5."/>
      <w:lvlJc w:val="left"/>
      <w:pPr>
        <w:ind w:left="604" w:hanging="360"/>
      </w:pPr>
    </w:lvl>
    <w:lvl w:ilvl="5" w:tplc="041B001B">
      <w:start w:val="1"/>
      <w:numFmt w:val="lowerRoman"/>
      <w:lvlText w:val="%6."/>
      <w:lvlJc w:val="right"/>
      <w:pPr>
        <w:ind w:left="1324" w:hanging="180"/>
      </w:pPr>
    </w:lvl>
    <w:lvl w:ilvl="6" w:tplc="041B000F">
      <w:start w:val="1"/>
      <w:numFmt w:val="decimal"/>
      <w:lvlText w:val="%7."/>
      <w:lvlJc w:val="left"/>
      <w:pPr>
        <w:ind w:left="2044" w:hanging="360"/>
      </w:pPr>
    </w:lvl>
    <w:lvl w:ilvl="7" w:tplc="041B0019">
      <w:start w:val="1"/>
      <w:numFmt w:val="lowerLetter"/>
      <w:lvlText w:val="%8."/>
      <w:lvlJc w:val="left"/>
      <w:pPr>
        <w:ind w:left="2764" w:hanging="360"/>
      </w:pPr>
    </w:lvl>
    <w:lvl w:ilvl="8" w:tplc="041B001B">
      <w:start w:val="1"/>
      <w:numFmt w:val="lowerRoman"/>
      <w:lvlText w:val="%9."/>
      <w:lvlJc w:val="right"/>
      <w:pPr>
        <w:ind w:left="3484" w:hanging="180"/>
      </w:pPr>
    </w:lvl>
  </w:abstractNum>
  <w:abstractNum w:abstractNumId="3">
    <w:nsid w:val="1DE465A5"/>
    <w:multiLevelType w:val="hybridMultilevel"/>
    <w:tmpl w:val="7180C640"/>
    <w:lvl w:ilvl="0" w:tplc="041B0019">
      <w:start w:val="1"/>
      <w:numFmt w:val="lowerLetter"/>
      <w:lvlText w:val="%1."/>
      <w:lvlJc w:val="left"/>
      <w:pPr>
        <w:ind w:left="2160" w:hanging="360"/>
      </w:pPr>
    </w:lvl>
    <w:lvl w:ilvl="1" w:tplc="041B0019">
      <w:start w:val="1"/>
      <w:numFmt w:val="lowerLetter"/>
      <w:lvlText w:val="%2."/>
      <w:lvlJc w:val="left"/>
      <w:pPr>
        <w:ind w:left="2880" w:hanging="360"/>
      </w:pPr>
    </w:lvl>
    <w:lvl w:ilvl="2" w:tplc="041B001B">
      <w:start w:val="1"/>
      <w:numFmt w:val="lowerRoman"/>
      <w:lvlText w:val="%3."/>
      <w:lvlJc w:val="right"/>
      <w:pPr>
        <w:ind w:left="3600" w:hanging="180"/>
      </w:pPr>
    </w:lvl>
    <w:lvl w:ilvl="3" w:tplc="041B000F">
      <w:start w:val="1"/>
      <w:numFmt w:val="decimal"/>
      <w:lvlText w:val="%4."/>
      <w:lvlJc w:val="left"/>
      <w:pPr>
        <w:ind w:left="4320" w:hanging="360"/>
      </w:pPr>
    </w:lvl>
    <w:lvl w:ilvl="4" w:tplc="041B0019">
      <w:start w:val="1"/>
      <w:numFmt w:val="lowerLetter"/>
      <w:lvlText w:val="%5."/>
      <w:lvlJc w:val="left"/>
      <w:pPr>
        <w:ind w:left="5040" w:hanging="360"/>
      </w:pPr>
    </w:lvl>
    <w:lvl w:ilvl="5" w:tplc="041B001B">
      <w:start w:val="1"/>
      <w:numFmt w:val="lowerRoman"/>
      <w:lvlText w:val="%6."/>
      <w:lvlJc w:val="right"/>
      <w:pPr>
        <w:ind w:left="5760" w:hanging="180"/>
      </w:pPr>
    </w:lvl>
    <w:lvl w:ilvl="6" w:tplc="041B000F">
      <w:start w:val="1"/>
      <w:numFmt w:val="decimal"/>
      <w:lvlText w:val="%7."/>
      <w:lvlJc w:val="left"/>
      <w:pPr>
        <w:ind w:left="6480" w:hanging="360"/>
      </w:pPr>
    </w:lvl>
    <w:lvl w:ilvl="7" w:tplc="041B0019">
      <w:start w:val="1"/>
      <w:numFmt w:val="lowerLetter"/>
      <w:lvlText w:val="%8."/>
      <w:lvlJc w:val="left"/>
      <w:pPr>
        <w:ind w:left="7200" w:hanging="360"/>
      </w:pPr>
    </w:lvl>
    <w:lvl w:ilvl="8" w:tplc="041B001B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7C8554C"/>
    <w:multiLevelType w:val="multilevel"/>
    <w:tmpl w:val="FC22286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cs="Arial Narro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Calibri" w:hAnsi="Calibri" w:cs="Calibri" w:hint="default"/>
      </w:rPr>
    </w:lvl>
  </w:abstractNum>
  <w:abstractNum w:abstractNumId="5">
    <w:nsid w:val="29C40386"/>
    <w:multiLevelType w:val="multilevel"/>
    <w:tmpl w:val="E0FCE802"/>
    <w:lvl w:ilvl="0">
      <w:start w:val="3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 w:val="0"/>
        <w:b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29EB482D"/>
    <w:multiLevelType w:val="hybridMultilevel"/>
    <w:tmpl w:val="859AF3F2"/>
    <w:lvl w:ilvl="0" w:tplc="5352048E">
      <w:start w:val="1"/>
      <w:numFmt w:val="lowerLetter"/>
      <w:lvlText w:val="%1."/>
      <w:lvlJc w:val="left"/>
      <w:pPr>
        <w:ind w:left="1068" w:hanging="360"/>
      </w:pPr>
      <w:rPr>
        <w:rFonts w:ascii="Arial Narrow" w:eastAsia="Times New Roman" w:hAnsi="Arial Narrow" w:cs="Arial Narrow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943EF9"/>
    <w:multiLevelType w:val="multilevel"/>
    <w:tmpl w:val="1E146D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6855942"/>
    <w:multiLevelType w:val="hybridMultilevel"/>
    <w:tmpl w:val="03FE7120"/>
    <w:lvl w:ilvl="0" w:tplc="04090001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73E017C"/>
    <w:multiLevelType w:val="hybridMultilevel"/>
    <w:tmpl w:val="423A03D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005B"/>
    <w:multiLevelType w:val="hybridMultilevel"/>
    <w:tmpl w:val="E60C03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0102A51"/>
    <w:multiLevelType w:val="hybridMultilevel"/>
    <w:tmpl w:val="35682676"/>
    <w:lvl w:ilvl="0" w:tplc="F66C27F8">
      <w:start w:val="1"/>
      <w:numFmt w:val="decimal"/>
      <w:lvlText w:val="%1."/>
      <w:lvlJc w:val="left"/>
      <w:pPr>
        <w:ind w:left="1800" w:hanging="360"/>
      </w:pPr>
      <w:rPr>
        <w:rFonts w:ascii="Arial Narrow" w:eastAsia="Times New Roman" w:hAnsi="Arial Narrow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>
      <w:start w:val="1"/>
      <w:numFmt w:val="lowerRoman"/>
      <w:lvlText w:val="%3."/>
      <w:lvlJc w:val="right"/>
      <w:pPr>
        <w:ind w:left="3240" w:hanging="180"/>
      </w:pPr>
    </w:lvl>
    <w:lvl w:ilvl="3" w:tplc="041B000F">
      <w:start w:val="1"/>
      <w:numFmt w:val="decimal"/>
      <w:lvlText w:val="%4."/>
      <w:lvlJc w:val="left"/>
      <w:pPr>
        <w:ind w:left="3960" w:hanging="360"/>
      </w:pPr>
    </w:lvl>
    <w:lvl w:ilvl="4" w:tplc="041B0019">
      <w:start w:val="1"/>
      <w:numFmt w:val="lowerLetter"/>
      <w:lvlText w:val="%5."/>
      <w:lvlJc w:val="left"/>
      <w:pPr>
        <w:ind w:left="4680" w:hanging="360"/>
      </w:pPr>
    </w:lvl>
    <w:lvl w:ilvl="5" w:tplc="041B001B">
      <w:start w:val="1"/>
      <w:numFmt w:val="lowerRoman"/>
      <w:lvlText w:val="%6."/>
      <w:lvlJc w:val="right"/>
      <w:pPr>
        <w:ind w:left="5400" w:hanging="180"/>
      </w:pPr>
    </w:lvl>
    <w:lvl w:ilvl="6" w:tplc="041B000F">
      <w:start w:val="1"/>
      <w:numFmt w:val="decimal"/>
      <w:lvlText w:val="%7."/>
      <w:lvlJc w:val="left"/>
      <w:pPr>
        <w:ind w:left="6120" w:hanging="360"/>
      </w:pPr>
    </w:lvl>
    <w:lvl w:ilvl="7" w:tplc="041B0019">
      <w:start w:val="1"/>
      <w:numFmt w:val="lowerLetter"/>
      <w:lvlText w:val="%8."/>
      <w:lvlJc w:val="left"/>
      <w:pPr>
        <w:ind w:left="6840" w:hanging="360"/>
      </w:pPr>
    </w:lvl>
    <w:lvl w:ilvl="8" w:tplc="041B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70F6CCA"/>
    <w:multiLevelType w:val="hybridMultilevel"/>
    <w:tmpl w:val="73248C18"/>
    <w:lvl w:ilvl="0" w:tplc="1B3896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125" w:hanging="360"/>
      </w:pPr>
    </w:lvl>
    <w:lvl w:ilvl="2" w:tplc="041B001B">
      <w:start w:val="1"/>
      <w:numFmt w:val="lowerRoman"/>
      <w:lvlText w:val="%3."/>
      <w:lvlJc w:val="right"/>
      <w:pPr>
        <w:ind w:left="1845" w:hanging="180"/>
      </w:pPr>
    </w:lvl>
    <w:lvl w:ilvl="3" w:tplc="041B000F">
      <w:start w:val="1"/>
      <w:numFmt w:val="decimal"/>
      <w:lvlText w:val="%4."/>
      <w:lvlJc w:val="left"/>
      <w:pPr>
        <w:ind w:left="2565" w:hanging="360"/>
      </w:pPr>
    </w:lvl>
    <w:lvl w:ilvl="4" w:tplc="041B0019">
      <w:start w:val="1"/>
      <w:numFmt w:val="lowerLetter"/>
      <w:lvlText w:val="%5."/>
      <w:lvlJc w:val="left"/>
      <w:pPr>
        <w:ind w:left="3285" w:hanging="360"/>
      </w:pPr>
    </w:lvl>
    <w:lvl w:ilvl="5" w:tplc="041B001B">
      <w:start w:val="1"/>
      <w:numFmt w:val="lowerRoman"/>
      <w:lvlText w:val="%6."/>
      <w:lvlJc w:val="right"/>
      <w:pPr>
        <w:ind w:left="4005" w:hanging="180"/>
      </w:pPr>
    </w:lvl>
    <w:lvl w:ilvl="6" w:tplc="041B000F">
      <w:start w:val="1"/>
      <w:numFmt w:val="decimal"/>
      <w:lvlText w:val="%7."/>
      <w:lvlJc w:val="left"/>
      <w:pPr>
        <w:ind w:left="4725" w:hanging="360"/>
      </w:pPr>
    </w:lvl>
    <w:lvl w:ilvl="7" w:tplc="041B0019">
      <w:start w:val="1"/>
      <w:numFmt w:val="lowerLetter"/>
      <w:lvlText w:val="%8."/>
      <w:lvlJc w:val="left"/>
      <w:pPr>
        <w:ind w:left="5445" w:hanging="360"/>
      </w:pPr>
    </w:lvl>
    <w:lvl w:ilvl="8" w:tplc="041B001B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72F0227F"/>
    <w:multiLevelType w:val="hybridMultilevel"/>
    <w:tmpl w:val="09D81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5CE316B"/>
    <w:multiLevelType w:val="hybridMultilevel"/>
    <w:tmpl w:val="6DA2379E"/>
    <w:lvl w:ilvl="0" w:tplc="3FC861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6B27FA"/>
    <w:multiLevelType w:val="hybridMultilevel"/>
    <w:tmpl w:val="998889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1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12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5"/>
    <w:rsid w:val="00075191"/>
    <w:rsid w:val="000F47BC"/>
    <w:rsid w:val="00135D0C"/>
    <w:rsid w:val="001D2400"/>
    <w:rsid w:val="00211B65"/>
    <w:rsid w:val="002A42D1"/>
    <w:rsid w:val="004E107E"/>
    <w:rsid w:val="0056060A"/>
    <w:rsid w:val="00734D78"/>
    <w:rsid w:val="009B50E0"/>
    <w:rsid w:val="00B01C74"/>
    <w:rsid w:val="00BC365A"/>
    <w:rsid w:val="00C45BFC"/>
    <w:rsid w:val="00C907C4"/>
    <w:rsid w:val="00CD303E"/>
    <w:rsid w:val="00DD2ECD"/>
    <w:rsid w:val="00E1235C"/>
    <w:rsid w:val="00E3136F"/>
    <w:rsid w:val="00E9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9E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B6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5606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11B65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9"/>
    <w:rsid w:val="00211B65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211B65"/>
    <w:pPr>
      <w:ind w:left="708"/>
    </w:pPr>
  </w:style>
  <w:style w:type="character" w:customStyle="1" w:styleId="Zkladntext2">
    <w:name w:val="Základní text (2)_"/>
    <w:link w:val="Zkladntext20"/>
    <w:uiPriority w:val="99"/>
    <w:locked/>
    <w:rsid w:val="00211B65"/>
    <w:rPr>
      <w:rFonts w:ascii="Arial Narrow" w:hAnsi="Arial Narrow" w:cs="Arial Narrow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uiPriority w:val="99"/>
    <w:rsid w:val="00211B65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80" w:line="250" w:lineRule="exact"/>
      <w:ind w:hanging="600"/>
      <w:jc w:val="center"/>
    </w:pPr>
    <w:rPr>
      <w:rFonts w:ascii="Arial Narrow" w:eastAsiaTheme="minorHAnsi" w:hAnsi="Arial Narrow" w:cs="Arial Narrow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211B65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11B65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11B6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11B6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Standard">
    <w:name w:val="Standard"/>
    <w:basedOn w:val="Normlny"/>
    <w:rsid w:val="00211B65"/>
    <w:pPr>
      <w:tabs>
        <w:tab w:val="clear" w:pos="2160"/>
        <w:tab w:val="clear" w:pos="2880"/>
        <w:tab w:val="clear" w:pos="4500"/>
      </w:tabs>
      <w:autoSpaceDN w:val="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nnexetitle">
    <w:name w:val="Annexe_title"/>
    <w:basedOn w:val="Nadpis1"/>
    <w:next w:val="Normlny"/>
    <w:autoRedefine/>
    <w:rsid w:val="0056060A"/>
    <w:pPr>
      <w:keepNext w:val="0"/>
      <w:keepLines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before="240" w:after="240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60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15odsek10ptodsadeny">
    <w:name w:val="15_odsek_10pt_odsadeny"/>
    <w:basedOn w:val="Normlny"/>
    <w:uiPriority w:val="99"/>
    <w:rsid w:val="00CD303E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rsid w:val="00CD303E"/>
    <w:pPr>
      <w:tabs>
        <w:tab w:val="clear" w:pos="2160"/>
        <w:tab w:val="clear" w:pos="2880"/>
        <w:tab w:val="clear" w:pos="4500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D303E"/>
    <w:rPr>
      <w:rFonts w:ascii="Calibri" w:eastAsia="Times New Roman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C907C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907C4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907C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907C4"/>
    <w:rPr>
      <w:rFonts w:ascii="Arial" w:eastAsia="Times New Roman" w:hAnsi="Arial" w:cs="Arial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C36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365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C365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36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365A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65A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B6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5606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9"/>
    <w:qFormat/>
    <w:rsid w:val="00211B65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9Char">
    <w:name w:val="Nadpis 9 Char"/>
    <w:basedOn w:val="Predvolenpsmoodseku"/>
    <w:link w:val="Nadpis9"/>
    <w:uiPriority w:val="99"/>
    <w:rsid w:val="00211B65"/>
    <w:rPr>
      <w:rFonts w:ascii="Arial" w:eastAsia="Times New Roman" w:hAnsi="Arial" w:cs="Arial"/>
      <w:b/>
      <w:bCs/>
      <w:noProof/>
      <w:sz w:val="20"/>
      <w:szCs w:val="20"/>
      <w:u w:val="single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211B65"/>
    <w:pPr>
      <w:ind w:left="708"/>
    </w:pPr>
  </w:style>
  <w:style w:type="character" w:customStyle="1" w:styleId="Zkladntext2">
    <w:name w:val="Základní text (2)_"/>
    <w:link w:val="Zkladntext20"/>
    <w:uiPriority w:val="99"/>
    <w:locked/>
    <w:rsid w:val="00211B65"/>
    <w:rPr>
      <w:rFonts w:ascii="Arial Narrow" w:hAnsi="Arial Narrow" w:cs="Arial Narrow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uiPriority w:val="99"/>
    <w:rsid w:val="00211B65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80" w:line="250" w:lineRule="exact"/>
      <w:ind w:hanging="600"/>
      <w:jc w:val="center"/>
    </w:pPr>
    <w:rPr>
      <w:rFonts w:ascii="Arial Narrow" w:eastAsiaTheme="minorHAnsi" w:hAnsi="Arial Narrow" w:cs="Arial Narrow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99"/>
    <w:locked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211B65"/>
    <w:pPr>
      <w:tabs>
        <w:tab w:val="clear" w:pos="2160"/>
        <w:tab w:val="clear" w:pos="2880"/>
        <w:tab w:val="clear" w:pos="4500"/>
      </w:tabs>
      <w:jc w:val="both"/>
    </w:pPr>
    <w:rPr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11B65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11B6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11B6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11B6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Standard">
    <w:name w:val="Standard"/>
    <w:basedOn w:val="Normlny"/>
    <w:rsid w:val="00211B65"/>
    <w:pPr>
      <w:tabs>
        <w:tab w:val="clear" w:pos="2160"/>
        <w:tab w:val="clear" w:pos="2880"/>
        <w:tab w:val="clear" w:pos="4500"/>
      </w:tabs>
      <w:autoSpaceDN w:val="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nnexetitle">
    <w:name w:val="Annexe_title"/>
    <w:basedOn w:val="Nadpis1"/>
    <w:next w:val="Normlny"/>
    <w:autoRedefine/>
    <w:rsid w:val="0056060A"/>
    <w:pPr>
      <w:keepNext w:val="0"/>
      <w:keepLines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before="240" w:after="240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60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15odsek10ptodsadeny">
    <w:name w:val="15_odsek_10pt_odsadeny"/>
    <w:basedOn w:val="Normlny"/>
    <w:uiPriority w:val="99"/>
    <w:rsid w:val="00CD303E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rsid w:val="00CD303E"/>
    <w:pPr>
      <w:tabs>
        <w:tab w:val="clear" w:pos="2160"/>
        <w:tab w:val="clear" w:pos="2880"/>
        <w:tab w:val="clear" w:pos="4500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D303E"/>
    <w:rPr>
      <w:rFonts w:ascii="Calibri" w:eastAsia="Times New Roman" w:hAnsi="Calibri" w:cs="Calibri"/>
    </w:rPr>
  </w:style>
  <w:style w:type="paragraph" w:styleId="Hlavika">
    <w:name w:val="header"/>
    <w:basedOn w:val="Normlny"/>
    <w:link w:val="HlavikaChar"/>
    <w:uiPriority w:val="99"/>
    <w:unhideWhenUsed/>
    <w:rsid w:val="00C907C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907C4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907C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907C4"/>
    <w:rPr>
      <w:rFonts w:ascii="Arial" w:eastAsia="Times New Roman" w:hAnsi="Arial" w:cs="Arial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C365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365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C365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36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365A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65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Monika Valentovičová</cp:lastModifiedBy>
  <cp:revision>3</cp:revision>
  <dcterms:created xsi:type="dcterms:W3CDTF">2019-07-25T05:19:00Z</dcterms:created>
  <dcterms:modified xsi:type="dcterms:W3CDTF">2019-09-03T10:01:00Z</dcterms:modified>
</cp:coreProperties>
</file>