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6A28" w:rsidRPr="00FA7518" w:rsidRDefault="00346A28" w:rsidP="00346A28">
      <w:pPr>
        <w:pStyle w:val="Nadpis1"/>
        <w:numPr>
          <w:ilvl w:val="0"/>
          <w:numId w:val="0"/>
        </w:numPr>
        <w:rPr>
          <w:rFonts w:asciiTheme="minorHAnsi" w:hAnsiTheme="minorHAnsi"/>
          <w:sz w:val="22"/>
          <w:szCs w:val="22"/>
        </w:rPr>
      </w:pPr>
      <w:bookmarkStart w:id="0" w:name="_Toc15470215"/>
      <w:r>
        <w:rPr>
          <w:rFonts w:asciiTheme="minorHAnsi" w:hAnsiTheme="minorHAnsi"/>
          <w:sz w:val="22"/>
          <w:szCs w:val="22"/>
        </w:rPr>
        <w:t>E.</w:t>
      </w:r>
      <w:r>
        <w:rPr>
          <w:rFonts w:asciiTheme="minorHAnsi" w:hAnsiTheme="minorHAnsi"/>
          <w:sz w:val="22"/>
          <w:szCs w:val="22"/>
        </w:rPr>
        <w:tab/>
      </w:r>
      <w:r>
        <w:rPr>
          <w:rFonts w:asciiTheme="minorHAnsi" w:hAnsiTheme="minorHAnsi"/>
          <w:sz w:val="22"/>
          <w:szCs w:val="22"/>
        </w:rPr>
        <w:t>OBCHODNÉ PODMIENKY VEREJNÉHO OBSTARÁVATEĽA</w:t>
      </w:r>
      <w:bookmarkEnd w:id="0"/>
      <w:r w:rsidRPr="00FA7518">
        <w:rPr>
          <w:rFonts w:asciiTheme="minorHAnsi" w:hAnsiTheme="minorHAnsi"/>
          <w:sz w:val="22"/>
          <w:szCs w:val="22"/>
        </w:rPr>
        <w:tab/>
      </w:r>
    </w:p>
    <w:p w:rsidR="00346A28" w:rsidRDefault="00346A28" w:rsidP="00346A28">
      <w:pPr>
        <w:pBdr>
          <w:bottom w:val="single" w:sz="6" w:space="1" w:color="auto"/>
        </w:pBdr>
        <w:jc w:val="center"/>
        <w:rPr>
          <w:rFonts w:ascii="Calibri" w:hAnsi="Calibri" w:cs="Arial"/>
          <w:b/>
          <w:caps/>
          <w:sz w:val="24"/>
          <w:szCs w:val="24"/>
        </w:rPr>
      </w:pPr>
    </w:p>
    <w:p w:rsidR="00346A28" w:rsidRPr="00346A28" w:rsidRDefault="00346A28" w:rsidP="00EE69A9">
      <w:pPr>
        <w:pBdr>
          <w:bottom w:val="single" w:sz="6" w:space="1" w:color="auto"/>
        </w:pBdr>
        <w:spacing w:line="288" w:lineRule="auto"/>
        <w:jc w:val="center"/>
        <w:rPr>
          <w:rFonts w:ascii="Calibri" w:hAnsi="Calibri" w:cs="Arial"/>
        </w:rPr>
      </w:pPr>
      <w:r w:rsidRPr="00346A28">
        <w:rPr>
          <w:rFonts w:ascii="Calibri" w:hAnsi="Calibri" w:cs="Arial"/>
        </w:rPr>
        <w:t>Návrh</w:t>
      </w:r>
    </w:p>
    <w:p w:rsidR="00EE69A9" w:rsidRPr="00163630" w:rsidRDefault="00EE69A9" w:rsidP="00EE69A9">
      <w:pPr>
        <w:pBdr>
          <w:bottom w:val="single" w:sz="6" w:space="1" w:color="auto"/>
        </w:pBdr>
        <w:spacing w:line="288" w:lineRule="auto"/>
        <w:jc w:val="center"/>
        <w:rPr>
          <w:rFonts w:ascii="Calibri" w:hAnsi="Calibri" w:cs="Arial"/>
          <w:b/>
          <w:caps/>
          <w:sz w:val="24"/>
          <w:szCs w:val="24"/>
        </w:rPr>
      </w:pPr>
      <w:r w:rsidRPr="00163630">
        <w:rPr>
          <w:rFonts w:ascii="Calibri" w:hAnsi="Calibri" w:cs="Arial"/>
          <w:b/>
          <w:caps/>
          <w:sz w:val="24"/>
          <w:szCs w:val="24"/>
        </w:rPr>
        <w:t>Rámcová dohoda o poskytovaní služieb</w:t>
      </w:r>
    </w:p>
    <w:p w:rsidR="00EE69A9" w:rsidRPr="00163630" w:rsidRDefault="00EE69A9" w:rsidP="00EE69A9">
      <w:pPr>
        <w:spacing w:line="288" w:lineRule="auto"/>
        <w:jc w:val="center"/>
        <w:rPr>
          <w:rFonts w:ascii="Calibri" w:hAnsi="Calibri" w:cs="Arial"/>
        </w:rPr>
      </w:pPr>
      <w:r w:rsidRPr="00163630">
        <w:rPr>
          <w:rFonts w:ascii="Calibri" w:hAnsi="Calibri" w:cs="Arial"/>
        </w:rPr>
        <w:t>uzatvorená podľa ustanovení zákona č. 343/2015 Z. z. o verejnom obstarávaní a o zmene a doplnení niektorých zákonov v spojení s ustanoveniami § 269 ods. 2 zákona č. 513/1991 Zb. Obchodný zákonník v platnom znení medzi:</w:t>
      </w:r>
    </w:p>
    <w:p w:rsidR="00EE69A9" w:rsidRPr="00163630" w:rsidRDefault="00EE69A9" w:rsidP="00EE69A9">
      <w:pPr>
        <w:jc w:val="both"/>
        <w:rPr>
          <w:rFonts w:ascii="Calibri" w:eastAsia="Calibri" w:hAnsi="Calibri" w:cs="Arial"/>
        </w:rPr>
      </w:pPr>
    </w:p>
    <w:p w:rsidR="00EE69A9" w:rsidRPr="00163630" w:rsidRDefault="00EE69A9" w:rsidP="00EE69A9">
      <w:pPr>
        <w:spacing w:line="276" w:lineRule="auto"/>
        <w:jc w:val="both"/>
        <w:rPr>
          <w:rFonts w:ascii="Calibri" w:hAnsi="Calibri" w:cs="Arial"/>
        </w:rPr>
      </w:pPr>
    </w:p>
    <w:p w:rsidR="00EE69A9" w:rsidRPr="00163630" w:rsidRDefault="00EE69A9" w:rsidP="00EE69A9">
      <w:pPr>
        <w:tabs>
          <w:tab w:val="clear" w:pos="2138"/>
        </w:tabs>
        <w:spacing w:line="276" w:lineRule="auto"/>
        <w:contextualSpacing/>
        <w:jc w:val="both"/>
        <w:rPr>
          <w:rFonts w:asciiTheme="minorHAnsi" w:hAnsiTheme="minorHAnsi" w:cs="Arial"/>
          <w:b/>
        </w:rPr>
      </w:pPr>
      <w:r w:rsidRPr="00163630">
        <w:rPr>
          <w:rFonts w:asciiTheme="minorHAnsi" w:hAnsiTheme="minorHAnsi" w:cs="Arial"/>
          <w:b/>
        </w:rPr>
        <w:t>názov:</w:t>
      </w:r>
      <w:r w:rsidRPr="00163630">
        <w:rPr>
          <w:rFonts w:asciiTheme="minorHAnsi" w:hAnsiTheme="minorHAnsi" w:cs="Arial"/>
          <w:b/>
        </w:rPr>
        <w:tab/>
      </w:r>
      <w:r w:rsidRPr="00163630">
        <w:rPr>
          <w:rFonts w:asciiTheme="minorHAnsi" w:hAnsiTheme="minorHAnsi" w:cs="Arial"/>
          <w:b/>
        </w:rPr>
        <w:tab/>
      </w:r>
      <w:r w:rsidRPr="00163630">
        <w:rPr>
          <w:rFonts w:asciiTheme="minorHAnsi" w:hAnsiTheme="minorHAnsi" w:cs="Arial"/>
          <w:b/>
        </w:rPr>
        <w:tab/>
      </w:r>
      <w:r w:rsidRPr="00163630">
        <w:rPr>
          <w:rFonts w:asciiTheme="minorHAnsi" w:hAnsiTheme="minorHAnsi" w:cs="Arial"/>
          <w:b/>
        </w:rPr>
        <w:tab/>
      </w:r>
      <w:r>
        <w:rPr>
          <w:rFonts w:asciiTheme="minorHAnsi" w:hAnsiTheme="minorHAnsi" w:cs="Arial"/>
          <w:b/>
        </w:rPr>
        <w:tab/>
      </w:r>
      <w:r>
        <w:rPr>
          <w:rFonts w:asciiTheme="minorHAnsi" w:hAnsiTheme="minorHAnsi" w:cs="Arial"/>
          <w:b/>
        </w:rPr>
        <w:tab/>
      </w:r>
      <w:r w:rsidRPr="00163630">
        <w:rPr>
          <w:rFonts w:asciiTheme="minorHAnsi" w:hAnsiTheme="minorHAnsi" w:cs="Arial"/>
          <w:b/>
        </w:rPr>
        <w:t>Rozhlas a televízia Slovenska</w:t>
      </w:r>
    </w:p>
    <w:p w:rsidR="00EE69A9" w:rsidRPr="00163630" w:rsidRDefault="00EE69A9" w:rsidP="00EE69A9">
      <w:pPr>
        <w:pStyle w:val="Odsekzoznamu"/>
        <w:spacing w:line="276" w:lineRule="auto"/>
        <w:ind w:left="0"/>
        <w:jc w:val="both"/>
        <w:rPr>
          <w:rFonts w:cs="Arial"/>
        </w:rPr>
      </w:pPr>
      <w:r w:rsidRPr="00163630">
        <w:rPr>
          <w:rFonts w:cs="Arial"/>
        </w:rPr>
        <w:t xml:space="preserve">sídlo: </w:t>
      </w:r>
      <w:r w:rsidRPr="00163630">
        <w:rPr>
          <w:rFonts w:cs="Arial"/>
        </w:rPr>
        <w:tab/>
      </w:r>
      <w:r w:rsidRPr="00163630">
        <w:rPr>
          <w:rFonts w:cs="Arial"/>
        </w:rPr>
        <w:tab/>
      </w:r>
      <w:r w:rsidRPr="00163630">
        <w:rPr>
          <w:rFonts w:cs="Arial"/>
        </w:rPr>
        <w:tab/>
      </w:r>
      <w:r w:rsidRPr="00163630">
        <w:rPr>
          <w:rFonts w:cs="Arial"/>
        </w:rPr>
        <w:tab/>
        <w:t>Mlynská dolina, 845 45 Bratislava, Slovenská republika</w:t>
      </w:r>
    </w:p>
    <w:p w:rsidR="00EE69A9" w:rsidRPr="00163630" w:rsidRDefault="00EE69A9" w:rsidP="00EE69A9">
      <w:pPr>
        <w:pStyle w:val="Odsekzoznamu"/>
        <w:spacing w:line="276" w:lineRule="auto"/>
        <w:ind w:left="0"/>
        <w:jc w:val="both"/>
        <w:rPr>
          <w:rFonts w:cs="Arial"/>
        </w:rPr>
      </w:pPr>
      <w:r w:rsidRPr="00163630">
        <w:rPr>
          <w:rFonts w:cs="Arial"/>
        </w:rPr>
        <w:t>IČO:</w:t>
      </w:r>
      <w:r w:rsidRPr="00163630">
        <w:rPr>
          <w:rFonts w:cs="Arial"/>
        </w:rPr>
        <w:tab/>
      </w:r>
      <w:r w:rsidRPr="00163630">
        <w:rPr>
          <w:rFonts w:cs="Arial"/>
        </w:rPr>
        <w:tab/>
      </w:r>
      <w:r w:rsidRPr="00163630">
        <w:rPr>
          <w:rFonts w:cs="Arial"/>
        </w:rPr>
        <w:tab/>
      </w:r>
      <w:r w:rsidRPr="00163630">
        <w:rPr>
          <w:rFonts w:cs="Arial"/>
        </w:rPr>
        <w:tab/>
        <w:t>47 232 480</w:t>
      </w:r>
    </w:p>
    <w:p w:rsidR="00EE69A9" w:rsidRPr="00163630" w:rsidRDefault="00EE69A9" w:rsidP="00EE69A9">
      <w:pPr>
        <w:pStyle w:val="Odsekzoznamu"/>
        <w:spacing w:line="276" w:lineRule="auto"/>
        <w:ind w:left="0"/>
        <w:jc w:val="both"/>
        <w:rPr>
          <w:rFonts w:cs="Arial"/>
        </w:rPr>
      </w:pPr>
      <w:r w:rsidRPr="00163630">
        <w:rPr>
          <w:rFonts w:cs="Arial"/>
        </w:rPr>
        <w:t>IČ DPH:</w:t>
      </w:r>
      <w:r w:rsidRPr="00163630">
        <w:rPr>
          <w:rFonts w:cs="Arial"/>
        </w:rPr>
        <w:tab/>
      </w:r>
      <w:r w:rsidRPr="00163630">
        <w:rPr>
          <w:rFonts w:cs="Arial"/>
        </w:rPr>
        <w:tab/>
      </w:r>
      <w:r w:rsidRPr="00163630">
        <w:rPr>
          <w:rFonts w:cs="Arial"/>
        </w:rPr>
        <w:tab/>
      </w:r>
      <w:r w:rsidRPr="00163630">
        <w:rPr>
          <w:rFonts w:cs="Arial"/>
        </w:rPr>
        <w:tab/>
        <w:t>SK2023169973</w:t>
      </w:r>
    </w:p>
    <w:p w:rsidR="00EE69A9" w:rsidRPr="00163630" w:rsidRDefault="00EE69A9" w:rsidP="00EE69A9">
      <w:pPr>
        <w:pStyle w:val="Odsekzoznamu"/>
        <w:spacing w:line="276" w:lineRule="auto"/>
        <w:ind w:left="0"/>
        <w:jc w:val="both"/>
        <w:rPr>
          <w:rFonts w:cs="Arial"/>
        </w:rPr>
      </w:pPr>
      <w:r w:rsidRPr="00163630">
        <w:rPr>
          <w:rFonts w:cs="Arial"/>
        </w:rPr>
        <w:t>DPH:</w:t>
      </w:r>
      <w:r w:rsidRPr="00163630">
        <w:rPr>
          <w:rFonts w:cs="Arial"/>
        </w:rPr>
        <w:tab/>
      </w:r>
      <w:r w:rsidRPr="00163630">
        <w:rPr>
          <w:rFonts w:cs="Arial"/>
        </w:rPr>
        <w:tab/>
      </w:r>
      <w:r w:rsidRPr="00163630">
        <w:rPr>
          <w:rFonts w:cs="Arial"/>
        </w:rPr>
        <w:tab/>
      </w:r>
      <w:r w:rsidRPr="00163630">
        <w:rPr>
          <w:rFonts w:cs="Arial"/>
        </w:rPr>
        <w:tab/>
        <w:t>2023169973</w:t>
      </w:r>
    </w:p>
    <w:p w:rsidR="00EE69A9" w:rsidRPr="00163630" w:rsidRDefault="00EE69A9" w:rsidP="00EE69A9">
      <w:pPr>
        <w:pStyle w:val="Odsekzoznamu"/>
        <w:spacing w:after="0" w:line="276" w:lineRule="auto"/>
        <w:ind w:left="2832" w:hanging="2832"/>
        <w:jc w:val="both"/>
        <w:rPr>
          <w:rFonts w:cs="Arial"/>
        </w:rPr>
      </w:pPr>
      <w:r w:rsidRPr="00163630">
        <w:rPr>
          <w:rFonts w:cs="Arial"/>
        </w:rPr>
        <w:t xml:space="preserve">registrácia: </w:t>
      </w:r>
      <w:r w:rsidRPr="00163630">
        <w:rPr>
          <w:rFonts w:cs="Arial"/>
        </w:rPr>
        <w:tab/>
      </w:r>
      <w:r w:rsidRPr="00163630">
        <w:rPr>
          <w:rFonts w:cs="Arial"/>
        </w:rPr>
        <w:tab/>
        <w:t>Obchodný register Okresného súdu Bratislava I, oddiel: Po, vložka č.: 1922/B</w:t>
      </w:r>
    </w:p>
    <w:p w:rsidR="00EE69A9" w:rsidRPr="00163630" w:rsidRDefault="00EE69A9" w:rsidP="00EE69A9">
      <w:pPr>
        <w:tabs>
          <w:tab w:val="left" w:pos="2694"/>
          <w:tab w:val="left" w:pos="2977"/>
        </w:tabs>
        <w:spacing w:line="276" w:lineRule="auto"/>
        <w:rPr>
          <w:rFonts w:asciiTheme="minorHAnsi" w:hAnsiTheme="minorHAnsi" w:cs="Arial"/>
        </w:rPr>
      </w:pPr>
      <w:r w:rsidRPr="00163630">
        <w:rPr>
          <w:rFonts w:asciiTheme="minorHAnsi" w:hAnsiTheme="minorHAnsi" w:cs="Arial"/>
        </w:rPr>
        <w:t>bankové spojenie:</w:t>
      </w:r>
      <w:r w:rsidRPr="00163630">
        <w:rPr>
          <w:rFonts w:asciiTheme="minorHAnsi" w:hAnsiTheme="minorHAnsi" w:cs="Arial"/>
        </w:rPr>
        <w:tab/>
      </w:r>
      <w:r w:rsidRPr="00163630">
        <w:rPr>
          <w:rFonts w:asciiTheme="minorHAnsi" w:hAnsiTheme="minorHAnsi" w:cs="Arial"/>
        </w:rPr>
        <w:tab/>
      </w:r>
      <w:r w:rsidRPr="00163630">
        <w:rPr>
          <w:rFonts w:asciiTheme="minorHAnsi" w:hAnsiTheme="minorHAnsi" w:cs="Arial"/>
        </w:rPr>
        <w:tab/>
      </w:r>
      <w:r>
        <w:rPr>
          <w:rFonts w:asciiTheme="minorHAnsi" w:hAnsiTheme="minorHAnsi" w:cs="Arial"/>
        </w:rPr>
        <w:tab/>
      </w:r>
      <w:r>
        <w:rPr>
          <w:rFonts w:asciiTheme="minorHAnsi" w:hAnsiTheme="minorHAnsi" w:cs="Arial"/>
        </w:rPr>
        <w:tab/>
      </w:r>
      <w:r w:rsidRPr="00163630">
        <w:rPr>
          <w:rFonts w:asciiTheme="minorHAnsi" w:hAnsiTheme="minorHAnsi" w:cs="Arial"/>
        </w:rPr>
        <w:t>Tatra banka, a.</w:t>
      </w:r>
      <w:r>
        <w:rPr>
          <w:rFonts w:asciiTheme="minorHAnsi" w:hAnsiTheme="minorHAnsi" w:cs="Arial"/>
        </w:rPr>
        <w:t xml:space="preserve"> </w:t>
      </w:r>
      <w:r w:rsidRPr="00163630">
        <w:rPr>
          <w:rFonts w:asciiTheme="minorHAnsi" w:hAnsiTheme="minorHAnsi" w:cs="Arial"/>
        </w:rPr>
        <w:t>s., Bratislava</w:t>
      </w:r>
      <w:r w:rsidRPr="00163630">
        <w:rPr>
          <w:rFonts w:asciiTheme="minorHAnsi" w:hAnsiTheme="minorHAnsi" w:cs="Arial"/>
        </w:rPr>
        <w:tab/>
      </w:r>
      <w:r w:rsidRPr="00163630">
        <w:rPr>
          <w:rFonts w:asciiTheme="minorHAnsi" w:hAnsiTheme="minorHAnsi" w:cs="Arial"/>
        </w:rPr>
        <w:tab/>
      </w:r>
    </w:p>
    <w:p w:rsidR="00EE69A9" w:rsidRPr="00163630" w:rsidRDefault="00EE69A9" w:rsidP="00EE69A9">
      <w:pPr>
        <w:pStyle w:val="Odsekzoznamu"/>
        <w:spacing w:line="276" w:lineRule="auto"/>
        <w:ind w:left="0"/>
        <w:jc w:val="both"/>
        <w:rPr>
          <w:rFonts w:cs="Arial"/>
        </w:rPr>
      </w:pPr>
      <w:r w:rsidRPr="00163630">
        <w:rPr>
          <w:rFonts w:cs="Arial"/>
        </w:rPr>
        <w:t>IBAN:</w:t>
      </w:r>
      <w:r w:rsidRPr="00163630">
        <w:rPr>
          <w:rFonts w:cs="Arial"/>
        </w:rPr>
        <w:tab/>
      </w:r>
      <w:r w:rsidRPr="00163630">
        <w:rPr>
          <w:rFonts w:cs="Arial"/>
        </w:rPr>
        <w:tab/>
      </w:r>
      <w:r>
        <w:rPr>
          <w:rFonts w:cs="Arial"/>
        </w:rPr>
        <w:tab/>
      </w:r>
      <w:r>
        <w:rPr>
          <w:rFonts w:cs="Arial"/>
        </w:rPr>
        <w:tab/>
      </w:r>
      <w:r w:rsidRPr="00163630">
        <w:rPr>
          <w:rFonts w:cs="Arial"/>
        </w:rPr>
        <w:t>SK7811000000002923123200</w:t>
      </w:r>
    </w:p>
    <w:p w:rsidR="00EE69A9" w:rsidRPr="00163630" w:rsidRDefault="00EE69A9" w:rsidP="00EE69A9">
      <w:pPr>
        <w:pStyle w:val="Odsekzoznamu"/>
        <w:spacing w:line="276" w:lineRule="auto"/>
        <w:ind w:left="0"/>
        <w:jc w:val="both"/>
        <w:rPr>
          <w:rFonts w:cs="Arial"/>
        </w:rPr>
      </w:pPr>
      <w:r w:rsidRPr="00163630">
        <w:rPr>
          <w:rFonts w:cs="Arial"/>
        </w:rPr>
        <w:t>SWIFT:</w:t>
      </w:r>
      <w:r w:rsidRPr="00163630">
        <w:rPr>
          <w:rFonts w:cs="Arial"/>
        </w:rPr>
        <w:tab/>
      </w:r>
      <w:r w:rsidRPr="00163630">
        <w:rPr>
          <w:rFonts w:cs="Arial"/>
        </w:rPr>
        <w:tab/>
      </w:r>
      <w:r>
        <w:rPr>
          <w:rFonts w:cs="Arial"/>
        </w:rPr>
        <w:tab/>
      </w:r>
      <w:r>
        <w:rPr>
          <w:rFonts w:cs="Arial"/>
        </w:rPr>
        <w:tab/>
      </w:r>
      <w:r w:rsidRPr="00163630">
        <w:rPr>
          <w:rFonts w:cs="Arial"/>
          <w:color w:val="000000"/>
        </w:rPr>
        <w:t>TATRKKBC</w:t>
      </w:r>
    </w:p>
    <w:p w:rsidR="00EE69A9" w:rsidRPr="00163630" w:rsidRDefault="00EE69A9" w:rsidP="00EE69A9">
      <w:pPr>
        <w:pStyle w:val="Odsekzoznamu"/>
        <w:spacing w:line="276" w:lineRule="auto"/>
        <w:ind w:left="0"/>
        <w:jc w:val="both"/>
        <w:rPr>
          <w:rFonts w:cs="Arial"/>
        </w:rPr>
      </w:pPr>
      <w:r w:rsidRPr="00163630">
        <w:rPr>
          <w:rFonts w:cs="Arial"/>
        </w:rPr>
        <w:t>konajúca prostredníctvom:</w:t>
      </w:r>
      <w:r w:rsidRPr="00163630">
        <w:rPr>
          <w:rFonts w:cs="Arial"/>
        </w:rPr>
        <w:tab/>
        <w:t>PhDr. Jaroslav Rezník, generálny riaditeľ</w:t>
      </w:r>
    </w:p>
    <w:p w:rsidR="00EE69A9" w:rsidRPr="00163630" w:rsidRDefault="00EE69A9" w:rsidP="00EE69A9">
      <w:pPr>
        <w:tabs>
          <w:tab w:val="clear" w:pos="2138"/>
        </w:tabs>
        <w:spacing w:line="276" w:lineRule="auto"/>
        <w:contextualSpacing/>
        <w:jc w:val="both"/>
        <w:rPr>
          <w:rFonts w:asciiTheme="minorHAnsi" w:eastAsia="STXihei" w:hAnsiTheme="minorHAnsi" w:cs="Arial"/>
        </w:rPr>
      </w:pPr>
      <w:r w:rsidRPr="00163630">
        <w:rPr>
          <w:rFonts w:asciiTheme="minorHAnsi" w:eastAsia="STXihei" w:hAnsiTheme="minorHAnsi" w:cs="Arial"/>
        </w:rPr>
        <w:t>(ďalej len „</w:t>
      </w:r>
      <w:r w:rsidRPr="00163630">
        <w:rPr>
          <w:rFonts w:asciiTheme="minorHAnsi" w:eastAsia="STXihei" w:hAnsiTheme="minorHAnsi" w:cs="Arial"/>
          <w:b/>
        </w:rPr>
        <w:t>Objednávateľ</w:t>
      </w:r>
      <w:r w:rsidRPr="00163630">
        <w:rPr>
          <w:rFonts w:asciiTheme="minorHAnsi" w:eastAsia="STXihei" w:hAnsiTheme="minorHAnsi" w:cs="Arial"/>
        </w:rPr>
        <w:t>“)</w:t>
      </w:r>
    </w:p>
    <w:p w:rsidR="00EE69A9" w:rsidRPr="00163630" w:rsidRDefault="00EE69A9" w:rsidP="00EE69A9">
      <w:pPr>
        <w:tabs>
          <w:tab w:val="clear" w:pos="2138"/>
        </w:tabs>
        <w:spacing w:line="276" w:lineRule="auto"/>
        <w:ind w:left="567"/>
        <w:contextualSpacing/>
        <w:jc w:val="both"/>
        <w:rPr>
          <w:rFonts w:asciiTheme="minorHAnsi" w:hAnsiTheme="minorHAnsi" w:cs="Arial"/>
          <w:b/>
          <w:bCs/>
        </w:rPr>
      </w:pPr>
    </w:p>
    <w:p w:rsidR="00EE69A9" w:rsidRPr="00163630" w:rsidRDefault="00EE69A9" w:rsidP="00EE69A9">
      <w:pPr>
        <w:spacing w:line="276" w:lineRule="auto"/>
        <w:jc w:val="both"/>
        <w:rPr>
          <w:rFonts w:asciiTheme="minorHAnsi" w:eastAsia="STXihei" w:hAnsiTheme="minorHAnsi" w:cs="Arial"/>
        </w:rPr>
      </w:pPr>
      <w:r w:rsidRPr="00163630">
        <w:rPr>
          <w:rFonts w:asciiTheme="minorHAnsi" w:eastAsia="STXihei" w:hAnsiTheme="minorHAnsi" w:cs="Arial"/>
        </w:rPr>
        <w:t>a</w:t>
      </w:r>
    </w:p>
    <w:p w:rsidR="00EE69A9" w:rsidRPr="00163630" w:rsidRDefault="00EE69A9" w:rsidP="00EE69A9">
      <w:pPr>
        <w:spacing w:line="276" w:lineRule="auto"/>
        <w:jc w:val="both"/>
        <w:rPr>
          <w:rFonts w:asciiTheme="minorHAnsi" w:eastAsia="STXihei" w:hAnsiTheme="minorHAnsi" w:cs="Arial"/>
        </w:rPr>
      </w:pPr>
    </w:p>
    <w:p w:rsidR="00EE69A9" w:rsidRPr="00163630" w:rsidRDefault="00EE69A9" w:rsidP="00EE69A9">
      <w:pPr>
        <w:tabs>
          <w:tab w:val="clear" w:pos="2138"/>
        </w:tabs>
        <w:spacing w:line="276" w:lineRule="auto"/>
        <w:contextualSpacing/>
        <w:jc w:val="both"/>
        <w:rPr>
          <w:rFonts w:asciiTheme="minorHAnsi" w:hAnsiTheme="minorHAnsi" w:cs="Arial"/>
          <w:b/>
          <w:bCs/>
        </w:rPr>
      </w:pPr>
      <w:r w:rsidRPr="00163630">
        <w:rPr>
          <w:rFonts w:asciiTheme="minorHAnsi" w:hAnsiTheme="minorHAnsi" w:cs="Arial"/>
          <w:b/>
          <w:bCs/>
        </w:rPr>
        <w:t>obchodné meno:</w:t>
      </w:r>
      <w:r w:rsidRPr="00163630">
        <w:rPr>
          <w:rFonts w:asciiTheme="minorHAnsi" w:hAnsiTheme="minorHAnsi" w:cs="Arial"/>
          <w:b/>
          <w:bCs/>
        </w:rPr>
        <w:tab/>
      </w:r>
      <w:r w:rsidRPr="00163630">
        <w:rPr>
          <w:rFonts w:asciiTheme="minorHAnsi" w:hAnsiTheme="minorHAnsi" w:cs="Arial"/>
          <w:b/>
          <w:bCs/>
        </w:rPr>
        <w:tab/>
      </w:r>
      <w:r>
        <w:rPr>
          <w:rFonts w:asciiTheme="minorHAnsi" w:hAnsiTheme="minorHAnsi" w:cs="Arial"/>
          <w:b/>
          <w:bCs/>
        </w:rPr>
        <w:tab/>
      </w:r>
      <w:r w:rsidRPr="00163630">
        <w:rPr>
          <w:rFonts w:asciiTheme="minorHAnsi" w:hAnsiTheme="minorHAnsi" w:cs="Arial"/>
          <w:b/>
        </w:rPr>
        <w:t>....................................</w:t>
      </w:r>
    </w:p>
    <w:p w:rsidR="00EE69A9" w:rsidRPr="00163630" w:rsidRDefault="00EE69A9" w:rsidP="00EE69A9">
      <w:pPr>
        <w:tabs>
          <w:tab w:val="clear" w:pos="2138"/>
        </w:tabs>
        <w:spacing w:line="276" w:lineRule="auto"/>
        <w:contextualSpacing/>
        <w:jc w:val="both"/>
        <w:rPr>
          <w:rFonts w:asciiTheme="minorHAnsi" w:eastAsia="STXihei" w:hAnsiTheme="minorHAnsi" w:cs="Arial"/>
        </w:rPr>
      </w:pPr>
      <w:r w:rsidRPr="00163630">
        <w:rPr>
          <w:rFonts w:asciiTheme="minorHAnsi" w:hAnsiTheme="minorHAnsi" w:cs="Arial"/>
        </w:rPr>
        <w:t>sídlo/miesto podnikania:</w:t>
      </w:r>
      <w:r w:rsidRPr="00163630">
        <w:rPr>
          <w:rFonts w:asciiTheme="minorHAnsi" w:hAnsiTheme="minorHAnsi" w:cs="Arial"/>
        </w:rPr>
        <w:tab/>
      </w:r>
      <w:r>
        <w:rPr>
          <w:rFonts w:asciiTheme="minorHAnsi" w:hAnsiTheme="minorHAnsi" w:cs="Arial"/>
        </w:rPr>
        <w:tab/>
      </w:r>
      <w:r w:rsidRPr="00163630">
        <w:rPr>
          <w:rFonts w:asciiTheme="minorHAnsi" w:hAnsiTheme="minorHAnsi" w:cs="Arial"/>
        </w:rPr>
        <w:t>....................................</w:t>
      </w:r>
    </w:p>
    <w:p w:rsidR="00EE69A9" w:rsidRPr="00163630" w:rsidRDefault="00EE69A9" w:rsidP="00EE69A9">
      <w:pPr>
        <w:spacing w:line="276" w:lineRule="auto"/>
        <w:jc w:val="both"/>
        <w:rPr>
          <w:rFonts w:asciiTheme="minorHAnsi" w:hAnsiTheme="minorHAnsi" w:cs="Arial"/>
        </w:rPr>
      </w:pPr>
      <w:r w:rsidRPr="00163630">
        <w:rPr>
          <w:rFonts w:asciiTheme="minorHAnsi" w:eastAsia="STXihei" w:hAnsiTheme="minorHAnsi" w:cs="Arial"/>
        </w:rPr>
        <w:t xml:space="preserve">IČO:  </w:t>
      </w:r>
      <w:r w:rsidRPr="00163630">
        <w:rPr>
          <w:rFonts w:asciiTheme="minorHAnsi" w:eastAsia="STXihei" w:hAnsiTheme="minorHAnsi" w:cs="Arial"/>
        </w:rPr>
        <w:tab/>
      </w:r>
      <w:r w:rsidRPr="00163630">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sidRPr="00163630">
        <w:rPr>
          <w:rFonts w:asciiTheme="minorHAnsi" w:hAnsiTheme="minorHAnsi" w:cs="Arial"/>
        </w:rPr>
        <w:t>....................................</w:t>
      </w:r>
    </w:p>
    <w:p w:rsidR="00EE69A9" w:rsidRPr="00163630" w:rsidRDefault="00EE69A9" w:rsidP="00EE69A9">
      <w:pPr>
        <w:spacing w:line="276" w:lineRule="auto"/>
        <w:jc w:val="both"/>
        <w:rPr>
          <w:rFonts w:asciiTheme="minorHAnsi" w:hAnsiTheme="minorHAnsi" w:cs="Arial"/>
        </w:rPr>
      </w:pPr>
      <w:r w:rsidRPr="00163630">
        <w:rPr>
          <w:rFonts w:asciiTheme="minorHAnsi" w:eastAsia="STXihei" w:hAnsiTheme="minorHAnsi" w:cs="Arial"/>
        </w:rPr>
        <w:t xml:space="preserve">IČ DPH: </w:t>
      </w:r>
      <w:r w:rsidRPr="00163630">
        <w:rPr>
          <w:rFonts w:asciiTheme="minorHAnsi" w:eastAsia="STXihei" w:hAnsiTheme="minorHAnsi" w:cs="Arial"/>
        </w:rPr>
        <w:tab/>
      </w:r>
      <w:r w:rsidRPr="00163630">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Pr>
          <w:rFonts w:asciiTheme="minorHAnsi" w:eastAsia="STXihei" w:hAnsiTheme="minorHAnsi" w:cs="Arial"/>
        </w:rPr>
        <w:tab/>
      </w:r>
      <w:r w:rsidRPr="00163630">
        <w:rPr>
          <w:rFonts w:asciiTheme="minorHAnsi" w:hAnsiTheme="minorHAnsi" w:cs="Arial"/>
        </w:rPr>
        <w:t>....................................</w:t>
      </w:r>
    </w:p>
    <w:p w:rsidR="00EE69A9" w:rsidRPr="00163630" w:rsidRDefault="00EE69A9" w:rsidP="00EE69A9">
      <w:pPr>
        <w:spacing w:line="276" w:lineRule="auto"/>
        <w:ind w:left="2836" w:hanging="2836"/>
        <w:rPr>
          <w:rFonts w:asciiTheme="minorHAnsi" w:hAnsiTheme="minorHAnsi" w:cs="Arial"/>
        </w:rPr>
      </w:pPr>
      <w:r w:rsidRPr="00163630">
        <w:rPr>
          <w:rFonts w:asciiTheme="minorHAnsi" w:hAnsiTheme="minorHAnsi" w:cs="Arial"/>
        </w:rPr>
        <w:t xml:space="preserve">registrácia: </w:t>
      </w:r>
      <w:r w:rsidRPr="00163630">
        <w:rPr>
          <w:rFonts w:asciiTheme="minorHAnsi" w:hAnsiTheme="minorHAnsi" w:cs="Arial"/>
        </w:rPr>
        <w:tab/>
      </w:r>
      <w:r w:rsidRPr="00163630">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Pr="00163630">
        <w:rPr>
          <w:rFonts w:asciiTheme="minorHAnsi" w:hAnsiTheme="minorHAnsi" w:cs="Arial"/>
        </w:rPr>
        <w:t>Obchodný register ............, oddiel: ............, vložka č. ............. /Živnostenský register vedený Okresným úradom ............., číslo živ. reg. ..............</w:t>
      </w:r>
    </w:p>
    <w:p w:rsidR="00EE69A9" w:rsidRPr="00163630" w:rsidRDefault="00EE69A9" w:rsidP="00EE69A9">
      <w:pPr>
        <w:tabs>
          <w:tab w:val="clear" w:pos="2138"/>
          <w:tab w:val="left" w:pos="2127"/>
        </w:tabs>
        <w:spacing w:line="276" w:lineRule="auto"/>
        <w:jc w:val="both"/>
        <w:rPr>
          <w:rFonts w:asciiTheme="minorHAnsi" w:hAnsiTheme="minorHAnsi" w:cs="Arial"/>
        </w:rPr>
      </w:pPr>
      <w:r w:rsidRPr="00163630">
        <w:rPr>
          <w:rFonts w:asciiTheme="minorHAnsi" w:hAnsiTheme="minorHAnsi" w:cs="Arial"/>
        </w:rPr>
        <w:t>bankové spojenie:</w:t>
      </w:r>
      <w:r w:rsidRPr="00163630">
        <w:rPr>
          <w:rFonts w:asciiTheme="minorHAnsi" w:hAnsiTheme="minorHAnsi" w:cs="Arial"/>
        </w:rPr>
        <w:tab/>
      </w:r>
      <w:r w:rsidRPr="00163630">
        <w:rPr>
          <w:rFonts w:asciiTheme="minorHAnsi" w:hAnsiTheme="minorHAnsi" w:cs="Arial"/>
        </w:rPr>
        <w:tab/>
      </w:r>
      <w:r>
        <w:rPr>
          <w:rFonts w:asciiTheme="minorHAnsi" w:hAnsiTheme="minorHAnsi" w:cs="Arial"/>
        </w:rPr>
        <w:tab/>
      </w:r>
      <w:r>
        <w:rPr>
          <w:rFonts w:asciiTheme="minorHAnsi" w:hAnsiTheme="minorHAnsi" w:cs="Arial"/>
        </w:rPr>
        <w:tab/>
      </w:r>
      <w:r w:rsidRPr="00163630">
        <w:rPr>
          <w:rFonts w:asciiTheme="minorHAnsi" w:hAnsiTheme="minorHAnsi" w:cs="Arial"/>
        </w:rPr>
        <w:t>....................................</w:t>
      </w:r>
    </w:p>
    <w:p w:rsidR="00EE69A9" w:rsidRPr="00163630" w:rsidRDefault="00EE69A9" w:rsidP="00EE69A9">
      <w:pPr>
        <w:spacing w:line="276" w:lineRule="auto"/>
        <w:jc w:val="both"/>
        <w:rPr>
          <w:rFonts w:asciiTheme="minorHAnsi" w:hAnsiTheme="minorHAnsi" w:cs="Arial"/>
        </w:rPr>
      </w:pPr>
      <w:r w:rsidRPr="00163630">
        <w:rPr>
          <w:rFonts w:asciiTheme="minorHAnsi" w:hAnsiTheme="minorHAnsi" w:cs="Arial"/>
        </w:rPr>
        <w:t>IBAN:</w:t>
      </w:r>
      <w:r w:rsidRPr="00163630">
        <w:rPr>
          <w:rFonts w:asciiTheme="minorHAnsi" w:hAnsiTheme="minorHAnsi" w:cs="Arial"/>
        </w:rPr>
        <w:tab/>
      </w:r>
      <w:r w:rsidRPr="00163630">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Pr="00163630">
        <w:rPr>
          <w:rFonts w:asciiTheme="minorHAnsi" w:hAnsiTheme="minorHAnsi" w:cs="Arial"/>
        </w:rPr>
        <w:t>....................................</w:t>
      </w:r>
    </w:p>
    <w:p w:rsidR="00EE69A9" w:rsidRPr="00163630" w:rsidRDefault="00EE69A9" w:rsidP="00EE69A9">
      <w:pPr>
        <w:pStyle w:val="Odsekzoznamu"/>
        <w:spacing w:after="0" w:line="276" w:lineRule="auto"/>
        <w:ind w:left="0"/>
        <w:jc w:val="both"/>
        <w:rPr>
          <w:rFonts w:cs="Arial"/>
        </w:rPr>
      </w:pPr>
      <w:r w:rsidRPr="00163630">
        <w:rPr>
          <w:rFonts w:cs="Arial"/>
        </w:rPr>
        <w:t>SWIFT:</w:t>
      </w:r>
      <w:r w:rsidRPr="00163630">
        <w:rPr>
          <w:rFonts w:cs="Arial"/>
        </w:rPr>
        <w:tab/>
      </w:r>
      <w:r w:rsidRPr="00163630">
        <w:rPr>
          <w:rFonts w:cs="Arial"/>
        </w:rPr>
        <w:tab/>
      </w:r>
      <w:r>
        <w:rPr>
          <w:rFonts w:cs="Arial"/>
        </w:rPr>
        <w:tab/>
      </w:r>
      <w:r>
        <w:rPr>
          <w:rFonts w:cs="Arial"/>
        </w:rPr>
        <w:tab/>
      </w:r>
      <w:r w:rsidRPr="00163630">
        <w:rPr>
          <w:rFonts w:cs="Arial"/>
        </w:rPr>
        <w:t>....................................</w:t>
      </w:r>
    </w:p>
    <w:p w:rsidR="00EE69A9" w:rsidRPr="00163630" w:rsidRDefault="00EE69A9" w:rsidP="00EE69A9">
      <w:pPr>
        <w:spacing w:line="276" w:lineRule="auto"/>
        <w:jc w:val="both"/>
        <w:rPr>
          <w:rFonts w:asciiTheme="minorHAnsi" w:hAnsiTheme="minorHAnsi" w:cs="Arial"/>
        </w:rPr>
      </w:pPr>
      <w:r w:rsidRPr="00163630">
        <w:rPr>
          <w:rFonts w:asciiTheme="minorHAnsi" w:hAnsiTheme="minorHAnsi" w:cs="Arial"/>
        </w:rPr>
        <w:t>konajúca prostredníctvom:</w:t>
      </w:r>
      <w:r w:rsidRPr="00163630">
        <w:rPr>
          <w:rFonts w:asciiTheme="minorHAnsi" w:hAnsiTheme="minorHAnsi" w:cs="Arial"/>
        </w:rPr>
        <w:tab/>
      </w:r>
      <w:r>
        <w:rPr>
          <w:rFonts w:asciiTheme="minorHAnsi" w:hAnsiTheme="minorHAnsi" w:cs="Arial"/>
        </w:rPr>
        <w:tab/>
      </w:r>
      <w:r w:rsidRPr="00163630">
        <w:rPr>
          <w:rFonts w:asciiTheme="minorHAnsi" w:hAnsiTheme="minorHAnsi" w:cs="Arial"/>
        </w:rPr>
        <w:t>....................................</w:t>
      </w:r>
    </w:p>
    <w:p w:rsidR="00EE69A9" w:rsidRDefault="00EE69A9" w:rsidP="00EE69A9">
      <w:pPr>
        <w:spacing w:line="276" w:lineRule="auto"/>
        <w:jc w:val="both"/>
        <w:rPr>
          <w:rFonts w:asciiTheme="minorHAnsi" w:hAnsiTheme="minorHAnsi" w:cs="Arial"/>
        </w:rPr>
      </w:pPr>
    </w:p>
    <w:p w:rsidR="00EE69A9" w:rsidRPr="00163630" w:rsidRDefault="00EE69A9" w:rsidP="00EE69A9">
      <w:pPr>
        <w:spacing w:line="276" w:lineRule="auto"/>
        <w:jc w:val="both"/>
        <w:rPr>
          <w:rFonts w:asciiTheme="minorHAnsi" w:hAnsiTheme="minorHAnsi" w:cs="Arial"/>
        </w:rPr>
      </w:pPr>
      <w:r w:rsidRPr="00163630">
        <w:rPr>
          <w:rFonts w:asciiTheme="minorHAnsi" w:hAnsiTheme="minorHAnsi" w:cs="Arial"/>
        </w:rPr>
        <w:t>(ďalej len „</w:t>
      </w:r>
      <w:r w:rsidRPr="00163630">
        <w:rPr>
          <w:rFonts w:asciiTheme="minorHAnsi" w:hAnsiTheme="minorHAnsi" w:cs="Arial"/>
          <w:b/>
        </w:rPr>
        <w:t>Poskytovateľ</w:t>
      </w:r>
      <w:r w:rsidRPr="00163630">
        <w:rPr>
          <w:rFonts w:asciiTheme="minorHAnsi" w:hAnsiTheme="minorHAnsi" w:cs="Arial"/>
        </w:rPr>
        <w:t>“)</w:t>
      </w:r>
    </w:p>
    <w:p w:rsidR="00EE69A9" w:rsidRPr="00163630" w:rsidRDefault="00EE69A9" w:rsidP="00EE69A9">
      <w:pPr>
        <w:spacing w:line="276" w:lineRule="auto"/>
        <w:ind w:left="567"/>
        <w:jc w:val="both"/>
        <w:rPr>
          <w:rFonts w:asciiTheme="minorHAnsi" w:hAnsiTheme="minorHAnsi" w:cs="Arial"/>
        </w:rPr>
      </w:pPr>
    </w:p>
    <w:p w:rsidR="00EE69A9" w:rsidRPr="00163630" w:rsidRDefault="00EE69A9" w:rsidP="00EE69A9">
      <w:pPr>
        <w:spacing w:line="288" w:lineRule="auto"/>
        <w:jc w:val="center"/>
        <w:rPr>
          <w:rFonts w:asciiTheme="minorHAnsi" w:hAnsiTheme="minorHAnsi" w:cs="Arial"/>
          <w:b/>
          <w:bCs/>
          <w:caps/>
        </w:rPr>
      </w:pPr>
      <w:r w:rsidRPr="00163630">
        <w:rPr>
          <w:rFonts w:asciiTheme="minorHAnsi" w:hAnsiTheme="minorHAnsi" w:cs="Arial"/>
          <w:b/>
          <w:bCs/>
          <w:caps/>
        </w:rPr>
        <w:t>Článok 1</w:t>
      </w:r>
      <w:r w:rsidRPr="00163630">
        <w:rPr>
          <w:rFonts w:asciiTheme="minorHAnsi" w:hAnsiTheme="minorHAnsi" w:cs="Arial"/>
          <w:b/>
          <w:bCs/>
          <w:caps/>
        </w:rPr>
        <w:br/>
        <w:t>Úvodné ustanovenia</w:t>
      </w:r>
    </w:p>
    <w:p w:rsidR="00EE69A9" w:rsidRPr="00163630" w:rsidRDefault="00EE69A9" w:rsidP="00EE69A9">
      <w:pPr>
        <w:spacing w:line="288" w:lineRule="auto"/>
        <w:jc w:val="center"/>
        <w:rPr>
          <w:rFonts w:asciiTheme="minorHAnsi" w:hAnsiTheme="minorHAnsi" w:cs="Arial"/>
          <w:b/>
          <w:bCs/>
        </w:rPr>
      </w:pPr>
    </w:p>
    <w:p w:rsidR="00EE69A9" w:rsidRPr="00163630" w:rsidRDefault="00EE69A9" w:rsidP="00EE69A9">
      <w:pPr>
        <w:pStyle w:val="Odsekzoznamu"/>
        <w:numPr>
          <w:ilvl w:val="1"/>
          <w:numId w:val="2"/>
        </w:numPr>
        <w:spacing w:after="0" w:line="288" w:lineRule="auto"/>
        <w:ind w:left="567" w:hanging="567"/>
        <w:jc w:val="both"/>
        <w:rPr>
          <w:rFonts w:cs="Arial"/>
        </w:rPr>
      </w:pPr>
      <w:r w:rsidRPr="00163630">
        <w:rPr>
          <w:rFonts w:cs="Arial"/>
        </w:rPr>
        <w:t>Objednávateľ uskutočnil verejnú súťaž uverejnenú vo Vestníku verejného obstarávania č. ......../201</w:t>
      </w:r>
      <w:r>
        <w:rPr>
          <w:rFonts w:cs="Arial"/>
        </w:rPr>
        <w:t>9</w:t>
      </w:r>
      <w:r w:rsidRPr="00163630">
        <w:rPr>
          <w:rFonts w:cs="Arial"/>
        </w:rPr>
        <w:t xml:space="preserve"> zo dňa .......... 201</w:t>
      </w:r>
      <w:r>
        <w:rPr>
          <w:rFonts w:cs="Arial"/>
        </w:rPr>
        <w:t>9</w:t>
      </w:r>
      <w:r w:rsidRPr="00163630">
        <w:rPr>
          <w:rFonts w:cs="Arial"/>
        </w:rPr>
        <w:t xml:space="preserve"> pod značkou .......... na predmet zákazky </w:t>
      </w:r>
      <w:r w:rsidRPr="001E0499">
        <w:rPr>
          <w:rFonts w:cs="Arial"/>
        </w:rPr>
        <w:t>„</w:t>
      </w:r>
      <w:r w:rsidRPr="001E0499">
        <w:rPr>
          <w:i/>
        </w:rPr>
        <w:t xml:space="preserve">Zabezpečenie služieb </w:t>
      </w:r>
      <w:r w:rsidRPr="001E0499">
        <w:rPr>
          <w:i/>
        </w:rPr>
        <w:lastRenderedPageBreak/>
        <w:t xml:space="preserve">súvisiacich s výrobou televízneho signálu prostredníctvom </w:t>
      </w:r>
      <w:proofErr w:type="spellStart"/>
      <w:r w:rsidRPr="001E0499">
        <w:rPr>
          <w:i/>
        </w:rPr>
        <w:t>dieselagregátov</w:t>
      </w:r>
      <w:proofErr w:type="spellEnd"/>
      <w:r w:rsidRPr="001E0499">
        <w:rPr>
          <w:i/>
        </w:rPr>
        <w:t xml:space="preserve"> vrátane technickej obsluhy</w:t>
      </w:r>
      <w:r w:rsidRPr="00163630">
        <w:rPr>
          <w:rFonts w:cs="Arial"/>
          <w:i/>
        </w:rPr>
        <w:t>“</w:t>
      </w:r>
      <w:r w:rsidRPr="00163630">
        <w:rPr>
          <w:rFonts w:cs="Arial"/>
        </w:rPr>
        <w:t xml:space="preserve"> (ďalej len „</w:t>
      </w:r>
      <w:r w:rsidRPr="00163630">
        <w:rPr>
          <w:rFonts w:cs="Arial"/>
          <w:b/>
        </w:rPr>
        <w:t>Predmet zákazky</w:t>
      </w:r>
      <w:r w:rsidRPr="00163630">
        <w:rPr>
          <w:rFonts w:cs="Arial"/>
        </w:rPr>
        <w:t>“)</w:t>
      </w:r>
      <w:r>
        <w:rPr>
          <w:rFonts w:cs="Arial"/>
        </w:rPr>
        <w:t>.</w:t>
      </w:r>
    </w:p>
    <w:p w:rsidR="00EE69A9" w:rsidRPr="00163630" w:rsidRDefault="00EE69A9" w:rsidP="00EE69A9">
      <w:pPr>
        <w:pStyle w:val="Odsekzoznamu"/>
        <w:spacing w:line="288" w:lineRule="auto"/>
        <w:ind w:left="567"/>
        <w:jc w:val="both"/>
        <w:rPr>
          <w:rFonts w:cs="Arial"/>
        </w:rPr>
      </w:pPr>
    </w:p>
    <w:p w:rsidR="00EE69A9" w:rsidRPr="00163630" w:rsidRDefault="00EE69A9" w:rsidP="00EE69A9">
      <w:pPr>
        <w:pStyle w:val="Odsekzoznamu"/>
        <w:numPr>
          <w:ilvl w:val="1"/>
          <w:numId w:val="2"/>
        </w:numPr>
        <w:spacing w:after="0" w:line="288" w:lineRule="auto"/>
        <w:ind w:left="567" w:hanging="567"/>
        <w:jc w:val="both"/>
        <w:rPr>
          <w:rFonts w:cs="Arial"/>
        </w:rPr>
      </w:pPr>
      <w:r w:rsidRPr="00163630">
        <w:rPr>
          <w:rFonts w:cs="Arial"/>
        </w:rPr>
        <w:t>Výsledkom Verejného obstarávania je výber viacerých úspešných uchádzačov, s ktorými sa uzatvára rámcová dohoda na poskytovanie služieb a ktorými sú ......................... (ďalej len „</w:t>
      </w:r>
      <w:r w:rsidRPr="00163630">
        <w:rPr>
          <w:rFonts w:cs="Arial"/>
          <w:b/>
        </w:rPr>
        <w:t>Úspešní uchádzači</w:t>
      </w:r>
      <w:r w:rsidRPr="00163630">
        <w:rPr>
          <w:rFonts w:cs="Arial"/>
        </w:rPr>
        <w:t xml:space="preserve">“). </w:t>
      </w:r>
    </w:p>
    <w:p w:rsidR="00EE69A9" w:rsidRPr="00163630" w:rsidRDefault="00EE69A9" w:rsidP="00EE69A9">
      <w:pPr>
        <w:pStyle w:val="Odsekzoznamu"/>
        <w:spacing w:line="288" w:lineRule="auto"/>
        <w:ind w:left="567"/>
        <w:jc w:val="both"/>
        <w:rPr>
          <w:rFonts w:cs="Arial"/>
        </w:rPr>
      </w:pPr>
    </w:p>
    <w:p w:rsidR="00EE69A9" w:rsidRPr="00163630" w:rsidRDefault="00EE69A9" w:rsidP="00EE69A9">
      <w:pPr>
        <w:pStyle w:val="Odsekzoznamu"/>
        <w:numPr>
          <w:ilvl w:val="1"/>
          <w:numId w:val="2"/>
        </w:numPr>
        <w:spacing w:after="0" w:line="288" w:lineRule="auto"/>
        <w:ind w:left="567" w:hanging="567"/>
        <w:jc w:val="both"/>
        <w:rPr>
          <w:rFonts w:cs="Arial"/>
        </w:rPr>
      </w:pPr>
      <w:r w:rsidRPr="00163630">
        <w:rPr>
          <w:rFonts w:cs="Arial"/>
        </w:rPr>
        <w:t xml:space="preserve">Základným účelom tejto Dohody je v súlade s výsledkom Verejného obstarávania zabezpečenie Plnení </w:t>
      </w:r>
      <w:r>
        <w:rPr>
          <w:rFonts w:cs="Arial"/>
        </w:rPr>
        <w:t xml:space="preserve">v rámci Predmetu zákazky </w:t>
      </w:r>
      <w:r w:rsidRPr="00163630">
        <w:rPr>
          <w:rFonts w:cs="Arial"/>
        </w:rPr>
        <w:t>pre Objednávateľa, ktorými sa realizuje výroba priameho televízneho prenosu Podujatia a/alebo záznamu Podujatia pre programové služby Objednávateľa.</w:t>
      </w:r>
    </w:p>
    <w:p w:rsidR="00EE69A9" w:rsidRPr="00163630" w:rsidRDefault="00EE69A9" w:rsidP="00EE69A9">
      <w:pPr>
        <w:pStyle w:val="Odsekzoznamu"/>
        <w:rPr>
          <w:rStyle w:val="Siln"/>
          <w:rFonts w:cs="Arial"/>
        </w:rPr>
      </w:pPr>
    </w:p>
    <w:p w:rsidR="00EE69A9" w:rsidRPr="00EE69A9" w:rsidRDefault="00EE69A9" w:rsidP="00EE69A9">
      <w:pPr>
        <w:pStyle w:val="Odsekzoznamu"/>
        <w:numPr>
          <w:ilvl w:val="1"/>
          <w:numId w:val="2"/>
        </w:numPr>
        <w:spacing w:after="0" w:line="288" w:lineRule="auto"/>
        <w:ind w:left="567" w:hanging="567"/>
        <w:jc w:val="both"/>
        <w:rPr>
          <w:rStyle w:val="Siln"/>
          <w:rFonts w:cs="Arial"/>
          <w:b w:val="0"/>
          <w:bCs w:val="0"/>
        </w:rPr>
      </w:pPr>
      <w:r w:rsidRPr="00EE69A9">
        <w:rPr>
          <w:rStyle w:val="Siln"/>
          <w:rFonts w:cs="Arial"/>
          <w:b w:val="0"/>
        </w:rPr>
        <w:t>Pojmy používané v tejto Dohode s veľkým začiatočným písmenom, majú v tejto Dohode nasledovný význam, pokiaľ z kontextu nevypláva inak:</w:t>
      </w:r>
    </w:p>
    <w:p w:rsidR="00EE69A9" w:rsidRPr="00EE69A9" w:rsidRDefault="00EE69A9" w:rsidP="00EE69A9">
      <w:pPr>
        <w:pStyle w:val="Odsekzoznamu"/>
        <w:numPr>
          <w:ilvl w:val="2"/>
          <w:numId w:val="2"/>
        </w:numPr>
        <w:ind w:left="1134" w:hanging="567"/>
        <w:jc w:val="both"/>
        <w:rPr>
          <w:rStyle w:val="Siln"/>
          <w:rFonts w:cs="Arial"/>
          <w:b w:val="0"/>
        </w:rPr>
      </w:pPr>
      <w:r w:rsidRPr="00163630">
        <w:rPr>
          <w:rStyle w:val="Siln"/>
          <w:rFonts w:cs="Arial"/>
        </w:rPr>
        <w:t xml:space="preserve">Opis predmetu zákazky </w:t>
      </w:r>
      <w:r w:rsidRPr="00EE69A9">
        <w:rPr>
          <w:rStyle w:val="Siln"/>
          <w:rFonts w:cs="Arial"/>
          <w:b w:val="0"/>
        </w:rPr>
        <w:t>– je opis Predmetu zákazky, ktorý bol použitý vo verejnom obstarávaní ako súčasť súťažných podkladov, prípadne oznámenia o vyhlásení postupu zadávania zákazky; Opis predmetu zákazky tvorí prílohu č. 1 tejto Dohody,</w:t>
      </w:r>
    </w:p>
    <w:p w:rsidR="00EE69A9" w:rsidRPr="00EE69A9" w:rsidRDefault="00EE69A9" w:rsidP="00EE69A9">
      <w:pPr>
        <w:pStyle w:val="Odsekzoznamu"/>
        <w:numPr>
          <w:ilvl w:val="2"/>
          <w:numId w:val="2"/>
        </w:numPr>
        <w:ind w:left="1134" w:hanging="567"/>
        <w:jc w:val="both"/>
        <w:rPr>
          <w:rStyle w:val="Siln"/>
          <w:rFonts w:cs="Arial"/>
          <w:b w:val="0"/>
        </w:rPr>
      </w:pPr>
      <w:r w:rsidRPr="00163630">
        <w:rPr>
          <w:rStyle w:val="Siln"/>
          <w:rFonts w:cs="Arial"/>
        </w:rPr>
        <w:t xml:space="preserve">Plnenia </w:t>
      </w:r>
      <w:r w:rsidRPr="00EE69A9">
        <w:rPr>
          <w:rStyle w:val="Siln"/>
          <w:rFonts w:cs="Arial"/>
          <w:b w:val="0"/>
        </w:rPr>
        <w:t xml:space="preserve">– najmä služby, ktoré bude Poskytovateľ v súlade s Opisom predmetu zákazky a touto Dohodou poskytovať Objednávateľovi v rámci Predmetu zákazky, </w:t>
      </w:r>
    </w:p>
    <w:p w:rsidR="00EE69A9" w:rsidRPr="00163630" w:rsidRDefault="00EE69A9" w:rsidP="00EE69A9">
      <w:pPr>
        <w:pStyle w:val="Odsekzoznamu"/>
        <w:numPr>
          <w:ilvl w:val="2"/>
          <w:numId w:val="2"/>
        </w:numPr>
        <w:ind w:left="1134" w:hanging="567"/>
        <w:jc w:val="both"/>
        <w:rPr>
          <w:rFonts w:cs="Arial"/>
          <w:bCs/>
        </w:rPr>
      </w:pPr>
      <w:r w:rsidRPr="00163630">
        <w:rPr>
          <w:rStyle w:val="Siln"/>
          <w:rFonts w:cs="Arial"/>
        </w:rPr>
        <w:t xml:space="preserve">Verejné obstarávanie </w:t>
      </w:r>
      <w:r w:rsidRPr="00EE69A9">
        <w:rPr>
          <w:rStyle w:val="Siln"/>
          <w:rFonts w:cs="Arial"/>
          <w:b w:val="0"/>
        </w:rPr>
        <w:t>– je</w:t>
      </w:r>
      <w:r w:rsidRPr="00163630">
        <w:rPr>
          <w:rStyle w:val="Siln"/>
          <w:rFonts w:cs="Arial"/>
        </w:rPr>
        <w:t xml:space="preserve"> </w:t>
      </w:r>
      <w:r w:rsidRPr="00163630">
        <w:rPr>
          <w:rFonts w:cs="Arial"/>
        </w:rPr>
        <w:t xml:space="preserve">verejná súťaž vyhlásená na obstaranie predmetu zákazky pod </w:t>
      </w:r>
      <w:r>
        <w:rPr>
          <w:rFonts w:cs="Arial"/>
        </w:rPr>
        <w:t>zna</w:t>
      </w:r>
      <w:r w:rsidRPr="00163630">
        <w:rPr>
          <w:rFonts w:cs="Arial"/>
        </w:rPr>
        <w:t>č</w:t>
      </w:r>
      <w:r>
        <w:rPr>
          <w:rFonts w:cs="Arial"/>
        </w:rPr>
        <w:t>kou</w:t>
      </w:r>
      <w:r w:rsidRPr="00163630">
        <w:rPr>
          <w:rFonts w:cs="Arial"/>
        </w:rPr>
        <w:t xml:space="preserve"> ....... vo Vestníku verejného obstarávania č. ....... zo dňa .......,</w:t>
      </w:r>
    </w:p>
    <w:p w:rsidR="00EE69A9" w:rsidRPr="00163630" w:rsidRDefault="00EE69A9" w:rsidP="00EE69A9">
      <w:pPr>
        <w:pStyle w:val="Odsekzoznamu"/>
        <w:numPr>
          <w:ilvl w:val="2"/>
          <w:numId w:val="2"/>
        </w:numPr>
        <w:ind w:left="1134" w:hanging="567"/>
        <w:jc w:val="both"/>
        <w:rPr>
          <w:rFonts w:cs="Arial"/>
          <w:bCs/>
        </w:rPr>
      </w:pPr>
      <w:r w:rsidRPr="00163630">
        <w:rPr>
          <w:rStyle w:val="Siln"/>
          <w:rFonts w:cs="Arial"/>
        </w:rPr>
        <w:t xml:space="preserve">Objednávka </w:t>
      </w:r>
      <w:r w:rsidRPr="00163630">
        <w:rPr>
          <w:rFonts w:cs="Arial"/>
        </w:rPr>
        <w:t>–</w:t>
      </w:r>
      <w:r w:rsidRPr="00163630">
        <w:rPr>
          <w:rFonts w:cs="Arial"/>
          <w:bCs/>
        </w:rPr>
        <w:t xml:space="preserve"> písomná požiadavka Objednávateľa na poskytnutie Plnenia vystavená v zmysle tejto Dohody a doručená Poskytovateľovi obsahujúca podrobnú špecifikáciu Plnenia,</w:t>
      </w:r>
    </w:p>
    <w:p w:rsidR="00EE69A9" w:rsidRPr="00163630" w:rsidRDefault="00EE69A9" w:rsidP="00EE69A9">
      <w:pPr>
        <w:pStyle w:val="Odsekzoznamu"/>
        <w:numPr>
          <w:ilvl w:val="2"/>
          <w:numId w:val="2"/>
        </w:numPr>
        <w:ind w:left="1134" w:hanging="567"/>
        <w:jc w:val="both"/>
        <w:rPr>
          <w:rFonts w:cs="Arial"/>
          <w:bCs/>
        </w:rPr>
      </w:pPr>
      <w:r w:rsidRPr="00163630">
        <w:rPr>
          <w:rStyle w:val="Siln"/>
          <w:rFonts w:cs="Arial"/>
        </w:rPr>
        <w:t xml:space="preserve">Podujatie </w:t>
      </w:r>
      <w:r w:rsidRPr="00163630">
        <w:rPr>
          <w:rFonts w:cs="Arial"/>
        </w:rPr>
        <w:t>–</w:t>
      </w:r>
      <w:r w:rsidRPr="00163630">
        <w:rPr>
          <w:rFonts w:cs="Arial"/>
          <w:bCs/>
        </w:rPr>
        <w:t xml:space="preserve"> </w:t>
      </w:r>
      <w:r w:rsidRPr="00163630">
        <w:rPr>
          <w:rFonts w:cs="Arial"/>
        </w:rPr>
        <w:t>športové, kultúrne alebo iné spoločenské podujatie, ktoré bude predmetom priameho televízneho prenosu a/alebo z ktorého sa bude vyhotovovať záznam,</w:t>
      </w:r>
    </w:p>
    <w:p w:rsidR="00EE69A9" w:rsidRPr="00CB595E" w:rsidRDefault="00EE69A9" w:rsidP="00EE69A9">
      <w:pPr>
        <w:pStyle w:val="Odsekzoznamu"/>
        <w:numPr>
          <w:ilvl w:val="2"/>
          <w:numId w:val="2"/>
        </w:numPr>
        <w:ind w:left="1134" w:hanging="567"/>
        <w:jc w:val="both"/>
        <w:rPr>
          <w:rStyle w:val="Siln"/>
          <w:rFonts w:cs="Arial"/>
          <w:b w:val="0"/>
        </w:rPr>
      </w:pPr>
      <w:r w:rsidRPr="00163630">
        <w:rPr>
          <w:rStyle w:val="Siln"/>
          <w:rFonts w:cs="Arial"/>
        </w:rPr>
        <w:t xml:space="preserve">Dohoda </w:t>
      </w:r>
      <w:r w:rsidRPr="00EE69A9">
        <w:rPr>
          <w:rStyle w:val="Siln"/>
          <w:rFonts w:cs="Arial"/>
          <w:b w:val="0"/>
        </w:rPr>
        <w:t>– táto rámcová dohoda o poskytovaní služieb uzatvorená medzi Objednávateľom a Poskytovateľom.</w:t>
      </w:r>
    </w:p>
    <w:p w:rsidR="00EE69A9" w:rsidRPr="007B4360" w:rsidRDefault="00EE69A9" w:rsidP="00EE69A9">
      <w:pPr>
        <w:pStyle w:val="Odsekzoznamu"/>
        <w:numPr>
          <w:ilvl w:val="2"/>
          <w:numId w:val="2"/>
        </w:numPr>
        <w:ind w:left="1134" w:hanging="567"/>
        <w:jc w:val="both"/>
        <w:rPr>
          <w:rStyle w:val="Siln"/>
          <w:rFonts w:cs="Arial"/>
        </w:rPr>
      </w:pPr>
      <w:r w:rsidRPr="00163630">
        <w:rPr>
          <w:rStyle w:val="Siln"/>
          <w:rFonts w:cs="Arial"/>
        </w:rPr>
        <w:t xml:space="preserve">Zmluvné strany </w:t>
      </w:r>
      <w:r w:rsidRPr="00EE69A9">
        <w:rPr>
          <w:rStyle w:val="Siln"/>
          <w:rFonts w:cs="Arial"/>
          <w:b w:val="0"/>
        </w:rPr>
        <w:t>-</w:t>
      </w:r>
      <w:r w:rsidRPr="00EE69A9">
        <w:rPr>
          <w:rFonts w:cs="Arial"/>
          <w:b/>
          <w:bCs/>
        </w:rPr>
        <w:t xml:space="preserve"> </w:t>
      </w:r>
      <w:r w:rsidRPr="00EE69A9">
        <w:rPr>
          <w:rStyle w:val="Siln"/>
          <w:rFonts w:cs="Arial"/>
          <w:b w:val="0"/>
        </w:rPr>
        <w:t>Objednávateľ a Poskytovateľ.</w:t>
      </w:r>
    </w:p>
    <w:p w:rsidR="00EE69A9" w:rsidRDefault="00EE69A9" w:rsidP="00EE69A9">
      <w:pPr>
        <w:pStyle w:val="Odsekzoznamu"/>
        <w:ind w:left="1134"/>
        <w:jc w:val="both"/>
        <w:rPr>
          <w:rStyle w:val="Siln"/>
          <w:rFonts w:cs="Arial"/>
        </w:rPr>
      </w:pPr>
    </w:p>
    <w:p w:rsidR="00EE69A9" w:rsidRPr="00163630" w:rsidRDefault="00EE69A9" w:rsidP="00EE69A9">
      <w:pPr>
        <w:spacing w:line="288" w:lineRule="auto"/>
        <w:jc w:val="center"/>
        <w:rPr>
          <w:rFonts w:asciiTheme="minorHAnsi" w:hAnsiTheme="minorHAnsi" w:cs="Arial"/>
          <w:b/>
          <w:bCs/>
          <w:caps/>
        </w:rPr>
      </w:pPr>
      <w:r w:rsidRPr="00163630">
        <w:rPr>
          <w:rFonts w:asciiTheme="minorHAnsi" w:hAnsiTheme="minorHAnsi" w:cs="Arial"/>
          <w:b/>
          <w:bCs/>
          <w:caps/>
        </w:rPr>
        <w:t>Článok 2</w:t>
      </w:r>
    </w:p>
    <w:p w:rsidR="00EE69A9" w:rsidRPr="00163630" w:rsidRDefault="00EE69A9" w:rsidP="00EE69A9">
      <w:pPr>
        <w:spacing w:line="288" w:lineRule="auto"/>
        <w:jc w:val="center"/>
        <w:rPr>
          <w:rFonts w:asciiTheme="minorHAnsi" w:hAnsiTheme="minorHAnsi" w:cs="Arial"/>
          <w:b/>
          <w:bCs/>
          <w:caps/>
        </w:rPr>
      </w:pPr>
      <w:r w:rsidRPr="00163630">
        <w:rPr>
          <w:rFonts w:asciiTheme="minorHAnsi" w:hAnsiTheme="minorHAnsi" w:cs="Arial"/>
          <w:b/>
          <w:bCs/>
          <w:caps/>
        </w:rPr>
        <w:t>Predmet Dohody</w:t>
      </w:r>
    </w:p>
    <w:p w:rsidR="00EE69A9" w:rsidRPr="00163630" w:rsidRDefault="00EE69A9" w:rsidP="00EE69A9">
      <w:pPr>
        <w:spacing w:line="288" w:lineRule="auto"/>
        <w:ind w:left="567" w:hanging="567"/>
        <w:jc w:val="center"/>
        <w:rPr>
          <w:rFonts w:asciiTheme="minorHAnsi" w:hAnsiTheme="minorHAnsi" w:cs="Arial"/>
        </w:rPr>
      </w:pPr>
    </w:p>
    <w:p w:rsidR="00EE69A9" w:rsidRPr="00EE69A9" w:rsidRDefault="00EE69A9" w:rsidP="00EE69A9">
      <w:pPr>
        <w:pStyle w:val="Odsekzoznamu"/>
        <w:numPr>
          <w:ilvl w:val="1"/>
          <w:numId w:val="3"/>
        </w:numPr>
        <w:ind w:left="567" w:hanging="567"/>
        <w:jc w:val="both"/>
        <w:rPr>
          <w:rStyle w:val="Siln"/>
          <w:rFonts w:cs="Arial"/>
          <w:b w:val="0"/>
        </w:rPr>
      </w:pPr>
      <w:r w:rsidRPr="00EE69A9">
        <w:rPr>
          <w:rStyle w:val="Siln"/>
          <w:rFonts w:cs="Arial"/>
          <w:b w:val="0"/>
        </w:rPr>
        <w:t>Predmetom tejto Dohody je stanovenie základných práv a povinností medzi Zmluvnými stranami ohľadne poskytovania Plnení zo strany Poskytovateľa pre Objednávateľa. Predmetom tejto Dohody je v zmysle uvedeného najmä dohoda Zmluvných strán o:</w:t>
      </w:r>
    </w:p>
    <w:p w:rsidR="00EE69A9" w:rsidRPr="00EE69A9" w:rsidRDefault="00EE69A9" w:rsidP="00EE69A9">
      <w:pPr>
        <w:pStyle w:val="Odsekzoznamu"/>
        <w:numPr>
          <w:ilvl w:val="2"/>
          <w:numId w:val="3"/>
        </w:numPr>
        <w:ind w:left="1134" w:hanging="567"/>
        <w:jc w:val="both"/>
        <w:rPr>
          <w:rStyle w:val="Siln"/>
          <w:rFonts w:cs="Arial"/>
          <w:b w:val="0"/>
        </w:rPr>
      </w:pPr>
      <w:r w:rsidRPr="00EE69A9">
        <w:rPr>
          <w:rStyle w:val="Siln"/>
          <w:rFonts w:cs="Arial"/>
          <w:b w:val="0"/>
        </w:rPr>
        <w:t>obsahu, rozsahu a čase poskytovania Plnení,</w:t>
      </w:r>
    </w:p>
    <w:p w:rsidR="00EE69A9" w:rsidRPr="00EE69A9" w:rsidRDefault="00EE69A9" w:rsidP="00EE69A9">
      <w:pPr>
        <w:pStyle w:val="Odsekzoznamu"/>
        <w:numPr>
          <w:ilvl w:val="2"/>
          <w:numId w:val="3"/>
        </w:numPr>
        <w:ind w:left="1134" w:hanging="567"/>
        <w:jc w:val="both"/>
        <w:rPr>
          <w:rStyle w:val="Siln"/>
          <w:rFonts w:cs="Arial"/>
          <w:b w:val="0"/>
        </w:rPr>
      </w:pPr>
      <w:r w:rsidRPr="00EE69A9">
        <w:rPr>
          <w:rStyle w:val="Siln"/>
          <w:rFonts w:cs="Arial"/>
          <w:b w:val="0"/>
        </w:rPr>
        <w:t>spôsobe zadávania Objednávok,</w:t>
      </w:r>
    </w:p>
    <w:p w:rsidR="00EE69A9" w:rsidRPr="00EE69A9" w:rsidRDefault="00EE69A9" w:rsidP="00EE69A9">
      <w:pPr>
        <w:pStyle w:val="Odsekzoznamu"/>
        <w:numPr>
          <w:ilvl w:val="2"/>
          <w:numId w:val="3"/>
        </w:numPr>
        <w:ind w:left="1134" w:hanging="567"/>
        <w:jc w:val="both"/>
        <w:rPr>
          <w:rStyle w:val="Siln"/>
          <w:rFonts w:cs="Arial"/>
          <w:b w:val="0"/>
        </w:rPr>
      </w:pPr>
      <w:r w:rsidRPr="00EE69A9">
        <w:rPr>
          <w:rStyle w:val="Siln"/>
          <w:rFonts w:cs="Arial"/>
          <w:b w:val="0"/>
        </w:rPr>
        <w:t>maximálnych jednotkových cenách za poskytovanie Plnení,</w:t>
      </w:r>
    </w:p>
    <w:p w:rsidR="00EE69A9" w:rsidRPr="00EE69A9" w:rsidRDefault="00EE69A9" w:rsidP="00EE69A9">
      <w:pPr>
        <w:pStyle w:val="Odsekzoznamu"/>
        <w:numPr>
          <w:ilvl w:val="2"/>
          <w:numId w:val="3"/>
        </w:numPr>
        <w:ind w:left="1134" w:hanging="567"/>
        <w:jc w:val="both"/>
        <w:rPr>
          <w:rStyle w:val="Siln"/>
          <w:rFonts w:cs="Arial"/>
          <w:b w:val="0"/>
        </w:rPr>
      </w:pPr>
      <w:r w:rsidRPr="00EE69A9">
        <w:rPr>
          <w:rStyle w:val="Siln"/>
          <w:rFonts w:cs="Arial"/>
          <w:b w:val="0"/>
        </w:rPr>
        <w:t>celkovej cene za poskytovanie Plnení,</w:t>
      </w:r>
    </w:p>
    <w:p w:rsidR="00EE69A9" w:rsidRPr="00EE69A9" w:rsidRDefault="00EE69A9" w:rsidP="00EE69A9">
      <w:pPr>
        <w:pStyle w:val="Odsekzoznamu"/>
        <w:numPr>
          <w:ilvl w:val="2"/>
          <w:numId w:val="3"/>
        </w:numPr>
        <w:ind w:left="1134" w:hanging="567"/>
        <w:jc w:val="both"/>
        <w:rPr>
          <w:rStyle w:val="Siln"/>
          <w:rFonts w:cs="Arial"/>
          <w:b w:val="0"/>
        </w:rPr>
      </w:pPr>
      <w:r w:rsidRPr="00EE69A9">
        <w:rPr>
          <w:rStyle w:val="Siln"/>
          <w:rFonts w:cs="Arial"/>
          <w:b w:val="0"/>
        </w:rPr>
        <w:t>podmienkach poskytovania Plnení.</w:t>
      </w:r>
    </w:p>
    <w:p w:rsidR="00EE69A9" w:rsidRPr="00163630" w:rsidRDefault="00EE69A9" w:rsidP="00EE69A9">
      <w:pPr>
        <w:pStyle w:val="Odsekzoznamu"/>
        <w:ind w:left="1134"/>
        <w:jc w:val="both"/>
        <w:rPr>
          <w:rStyle w:val="Siln"/>
          <w:rFonts w:cs="Arial"/>
          <w:b w:val="0"/>
        </w:rPr>
      </w:pPr>
    </w:p>
    <w:p w:rsidR="00EE69A9" w:rsidRPr="00EE69A9" w:rsidRDefault="00EE69A9" w:rsidP="00EE69A9">
      <w:pPr>
        <w:pStyle w:val="Odsekzoznamu"/>
        <w:numPr>
          <w:ilvl w:val="1"/>
          <w:numId w:val="3"/>
        </w:numPr>
        <w:ind w:left="567" w:hanging="567"/>
        <w:jc w:val="both"/>
        <w:rPr>
          <w:rStyle w:val="Siln"/>
          <w:rFonts w:cs="Arial"/>
          <w:b w:val="0"/>
        </w:rPr>
      </w:pPr>
      <w:r w:rsidRPr="00EE69A9">
        <w:rPr>
          <w:rStyle w:val="Siln"/>
          <w:rFonts w:cs="Arial"/>
          <w:b w:val="0"/>
        </w:rPr>
        <w:t xml:space="preserve">Na základe tejto Dohody a  Objednávok zadaných v zmysle tejto Dohody sa Poskytovateľ zaväzuje poskytovať Objednávateľovi riadne a včas dohodnuté Plnenia. Záväzku Poskytovateľa </w:t>
      </w:r>
      <w:r w:rsidRPr="00EE69A9">
        <w:rPr>
          <w:rStyle w:val="Siln"/>
          <w:rFonts w:cs="Arial"/>
          <w:b w:val="0"/>
        </w:rPr>
        <w:lastRenderedPageBreak/>
        <w:t>zodpovedá záväzok Objednávateľa zaplatiť Poskytovateľovi za riadne a včas poskytnuté Plnenia dohodnutú odmenu.</w:t>
      </w:r>
    </w:p>
    <w:p w:rsidR="00EE69A9" w:rsidRPr="00163630" w:rsidRDefault="00EE69A9" w:rsidP="00EE69A9">
      <w:pPr>
        <w:pStyle w:val="Odsekzoznamu"/>
        <w:ind w:left="567"/>
        <w:jc w:val="both"/>
        <w:rPr>
          <w:rStyle w:val="Siln"/>
          <w:rFonts w:cs="Arial"/>
          <w:b w:val="0"/>
        </w:rPr>
      </w:pPr>
    </w:p>
    <w:p w:rsidR="00EE69A9" w:rsidRPr="00EE69A9" w:rsidRDefault="00EE69A9" w:rsidP="00EE69A9">
      <w:pPr>
        <w:pStyle w:val="Odsekzoznamu"/>
        <w:numPr>
          <w:ilvl w:val="1"/>
          <w:numId w:val="3"/>
        </w:numPr>
        <w:ind w:left="567" w:hanging="567"/>
        <w:jc w:val="both"/>
        <w:rPr>
          <w:rStyle w:val="Siln"/>
          <w:rFonts w:cs="Arial"/>
          <w:b w:val="0"/>
        </w:rPr>
      </w:pPr>
      <w:r w:rsidRPr="00EE69A9">
        <w:rPr>
          <w:rStyle w:val="Siln"/>
          <w:rFonts w:cs="Arial"/>
          <w:b w:val="0"/>
        </w:rPr>
        <w:t>Poskytovateľ bude na základe jednotlivých Objednávok a tejto Dohody poskytovať Objednávateľovi Plnenia, a to v rozsahu a vo forme služieb alebo iných plnení, tak ako sú tieto definované v Opise predmetu zákazky, ktorý tvorí prílohu č. 1 tejto Dohody v rozsahu špecifikovanom v príslušnej Objednávke.</w:t>
      </w:r>
    </w:p>
    <w:p w:rsidR="00EE69A9" w:rsidRPr="00163630" w:rsidRDefault="00EE69A9" w:rsidP="00EE69A9">
      <w:pPr>
        <w:spacing w:line="288" w:lineRule="auto"/>
        <w:rPr>
          <w:rFonts w:asciiTheme="minorHAnsi" w:hAnsiTheme="minorHAnsi" w:cs="Arial"/>
          <w:b/>
          <w:bCs/>
        </w:rPr>
      </w:pPr>
    </w:p>
    <w:p w:rsidR="00EE69A9" w:rsidRPr="00163630" w:rsidRDefault="00EE69A9" w:rsidP="00EE69A9">
      <w:pPr>
        <w:spacing w:line="288" w:lineRule="auto"/>
        <w:jc w:val="center"/>
        <w:rPr>
          <w:rFonts w:asciiTheme="minorHAnsi" w:hAnsiTheme="minorHAnsi" w:cs="Arial"/>
          <w:b/>
          <w:bCs/>
          <w:caps/>
        </w:rPr>
      </w:pPr>
      <w:r w:rsidRPr="00163630">
        <w:rPr>
          <w:rFonts w:asciiTheme="minorHAnsi" w:hAnsiTheme="minorHAnsi" w:cs="Arial"/>
          <w:b/>
          <w:bCs/>
          <w:caps/>
        </w:rPr>
        <w:t>Článok  3</w:t>
      </w:r>
    </w:p>
    <w:p w:rsidR="00EE69A9" w:rsidRPr="00163630" w:rsidRDefault="00EE69A9" w:rsidP="00EE69A9">
      <w:pPr>
        <w:spacing w:line="288" w:lineRule="auto"/>
        <w:jc w:val="center"/>
        <w:rPr>
          <w:rFonts w:asciiTheme="minorHAnsi" w:hAnsiTheme="minorHAnsi" w:cs="Arial"/>
          <w:b/>
          <w:bCs/>
          <w:caps/>
        </w:rPr>
      </w:pPr>
      <w:r w:rsidRPr="00163630">
        <w:rPr>
          <w:rFonts w:asciiTheme="minorHAnsi" w:hAnsiTheme="minorHAnsi" w:cs="Arial"/>
          <w:b/>
          <w:bCs/>
          <w:caps/>
        </w:rPr>
        <w:t>Zadávanie Objednávok</w:t>
      </w:r>
    </w:p>
    <w:p w:rsidR="00EE69A9" w:rsidRPr="00EE69A9" w:rsidRDefault="00EE69A9" w:rsidP="00EE69A9">
      <w:pPr>
        <w:pStyle w:val="Odsekzoznamu"/>
        <w:numPr>
          <w:ilvl w:val="1"/>
          <w:numId w:val="4"/>
        </w:numPr>
        <w:spacing w:before="100" w:after="100" w:line="288" w:lineRule="auto"/>
        <w:ind w:left="567" w:hanging="567"/>
        <w:jc w:val="both"/>
        <w:rPr>
          <w:rStyle w:val="Siln"/>
          <w:rFonts w:cs="Arial"/>
          <w:b w:val="0"/>
          <w:bCs w:val="0"/>
        </w:rPr>
      </w:pPr>
      <w:r w:rsidRPr="00EE69A9">
        <w:rPr>
          <w:rStyle w:val="Siln"/>
          <w:rFonts w:cs="Arial"/>
          <w:b w:val="0"/>
        </w:rPr>
        <w:t>Zmluvné strany sa dohodli, že Poskytovateľ bude poskytovať jednotlivé Plnenia priebežne podľa potrieb Objednávateľa, a to na základe Objednávok v súlade s podmienkami dohodnutými v tejto Dohode.</w:t>
      </w:r>
    </w:p>
    <w:p w:rsidR="00EE69A9" w:rsidRPr="00163630" w:rsidRDefault="00EE69A9" w:rsidP="00EE69A9">
      <w:pPr>
        <w:pStyle w:val="Odsekzoznamu"/>
        <w:spacing w:before="100" w:after="100" w:line="288" w:lineRule="auto"/>
        <w:ind w:left="567"/>
        <w:jc w:val="both"/>
        <w:rPr>
          <w:rStyle w:val="Siln"/>
          <w:rFonts w:cs="Arial"/>
          <w:b w:val="0"/>
          <w:bCs w:val="0"/>
        </w:rPr>
      </w:pPr>
    </w:p>
    <w:p w:rsidR="00EE69A9" w:rsidRPr="00163630" w:rsidRDefault="00EE69A9" w:rsidP="00EE69A9">
      <w:pPr>
        <w:pStyle w:val="Odsekzoznamu"/>
        <w:numPr>
          <w:ilvl w:val="1"/>
          <w:numId w:val="4"/>
        </w:numPr>
        <w:spacing w:before="100" w:after="100" w:line="288" w:lineRule="auto"/>
        <w:ind w:left="567" w:hanging="567"/>
        <w:jc w:val="both"/>
        <w:rPr>
          <w:rFonts w:cs="Arial"/>
        </w:rPr>
      </w:pPr>
      <w:r w:rsidRPr="00163630">
        <w:rPr>
          <w:rFonts w:cs="Arial"/>
        </w:rPr>
        <w:t>Objednávky budú na základe potreby Objednávateľa zadávané spôsobom v zmysle § 83 ods. 5 písm. c) zákona č. 343/2015 Z. z., a to sčasti:</w:t>
      </w:r>
    </w:p>
    <w:p w:rsidR="00EE69A9" w:rsidRPr="00163630" w:rsidRDefault="00EE69A9" w:rsidP="00EE69A9">
      <w:pPr>
        <w:pStyle w:val="Odsekzoznamu"/>
        <w:numPr>
          <w:ilvl w:val="2"/>
          <w:numId w:val="4"/>
        </w:numPr>
        <w:spacing w:before="100" w:after="100" w:line="288" w:lineRule="auto"/>
        <w:ind w:left="1134" w:hanging="567"/>
        <w:jc w:val="both"/>
        <w:rPr>
          <w:rFonts w:cs="Arial"/>
        </w:rPr>
      </w:pPr>
      <w:r w:rsidRPr="00163630">
        <w:rPr>
          <w:rFonts w:cs="Arial"/>
        </w:rPr>
        <w:t>bez opätovného otvárania súťaže podľa § 83 ods. 5 písm. a) zákona č. 343/2015 Z. z. a</w:t>
      </w:r>
    </w:p>
    <w:p w:rsidR="00EE69A9" w:rsidRPr="00163630" w:rsidRDefault="00EE69A9" w:rsidP="00EE69A9">
      <w:pPr>
        <w:pStyle w:val="Odsekzoznamu"/>
        <w:numPr>
          <w:ilvl w:val="2"/>
          <w:numId w:val="4"/>
        </w:numPr>
        <w:spacing w:before="100" w:after="100" w:line="288" w:lineRule="auto"/>
        <w:ind w:left="1134" w:hanging="567"/>
        <w:jc w:val="both"/>
        <w:rPr>
          <w:rFonts w:cs="Arial"/>
        </w:rPr>
      </w:pPr>
      <w:r w:rsidRPr="00163630">
        <w:rPr>
          <w:rFonts w:cs="Arial"/>
        </w:rPr>
        <w:t>opätovným otvorením súťaže podľa § 83 ods. 5 písm. b) zákona č. 343/2015 Z. z.</w:t>
      </w:r>
    </w:p>
    <w:p w:rsidR="00EE69A9" w:rsidRPr="00163630" w:rsidRDefault="00EE69A9" w:rsidP="00EE69A9">
      <w:pPr>
        <w:pStyle w:val="Odsekzoznamu"/>
        <w:spacing w:before="100" w:after="100" w:line="288" w:lineRule="auto"/>
        <w:ind w:left="1134"/>
        <w:jc w:val="both"/>
        <w:rPr>
          <w:rFonts w:cs="Arial"/>
        </w:rPr>
      </w:pPr>
    </w:p>
    <w:p w:rsidR="00EE69A9" w:rsidRPr="00163630" w:rsidRDefault="00EE69A9" w:rsidP="00EE69A9">
      <w:pPr>
        <w:pStyle w:val="Odsekzoznamu"/>
        <w:numPr>
          <w:ilvl w:val="1"/>
          <w:numId w:val="4"/>
        </w:numPr>
        <w:spacing w:before="100" w:after="100" w:line="288" w:lineRule="auto"/>
        <w:ind w:left="567" w:hanging="567"/>
        <w:jc w:val="both"/>
        <w:rPr>
          <w:rFonts w:cs="Arial"/>
        </w:rPr>
      </w:pPr>
      <w:r w:rsidRPr="00163630">
        <w:rPr>
          <w:rFonts w:cs="Arial"/>
        </w:rPr>
        <w:t xml:space="preserve">Ak táto Dohoda neustanovuje inak, zadáva sa Objednávka spôsobom podľa bodu 3.2.2 </w:t>
      </w:r>
      <w:r w:rsidRPr="00EE69A9">
        <w:rPr>
          <w:rStyle w:val="Siln"/>
          <w:rFonts w:cs="Arial"/>
          <w:b w:val="0"/>
        </w:rPr>
        <w:t>tejto Dohody</w:t>
      </w:r>
      <w:r w:rsidRPr="00EE69A9">
        <w:rPr>
          <w:rFonts w:cs="Arial"/>
          <w:b/>
        </w:rPr>
        <w:t>.</w:t>
      </w:r>
      <w:r w:rsidRPr="00163630">
        <w:rPr>
          <w:rFonts w:cs="Arial"/>
        </w:rPr>
        <w:t xml:space="preserve"> Pri takomto zadávaní Objednávok sa postupuje nasledovne: </w:t>
      </w:r>
    </w:p>
    <w:p w:rsidR="00EE69A9" w:rsidRPr="00163630" w:rsidRDefault="00EE69A9" w:rsidP="00EE69A9">
      <w:pPr>
        <w:pStyle w:val="Odsekzoznamu"/>
        <w:numPr>
          <w:ilvl w:val="2"/>
          <w:numId w:val="4"/>
        </w:numPr>
        <w:spacing w:before="100" w:after="100" w:line="288" w:lineRule="auto"/>
        <w:ind w:left="1134" w:hanging="567"/>
        <w:jc w:val="both"/>
        <w:rPr>
          <w:rFonts w:cs="Arial"/>
        </w:rPr>
      </w:pPr>
      <w:r w:rsidRPr="00163630">
        <w:rPr>
          <w:rFonts w:cs="Arial"/>
        </w:rPr>
        <w:t xml:space="preserve">Objednávateľ predloží Poskytovateľovi ako aj ostatným Úspešným uchádzačom najneskôr </w:t>
      </w:r>
      <w:r w:rsidRPr="00E440A9">
        <w:rPr>
          <w:rFonts w:cs="Arial"/>
        </w:rPr>
        <w:t>sedem (7) dní</w:t>
      </w:r>
      <w:r w:rsidRPr="00163630">
        <w:rPr>
          <w:rFonts w:cs="Arial"/>
        </w:rPr>
        <w:t xml:space="preserve"> pred uskutočnením Podujatia písomne, elektronickými prostriedkami výzvu na podanie ponuky do opätovného otvorenia súťaže (ďalej len „</w:t>
      </w:r>
      <w:r w:rsidRPr="00163630">
        <w:rPr>
          <w:rFonts w:cs="Arial"/>
          <w:b/>
        </w:rPr>
        <w:t>Výzva</w:t>
      </w:r>
      <w:r w:rsidRPr="00163630">
        <w:rPr>
          <w:rFonts w:cs="Arial"/>
        </w:rPr>
        <w:t>“). Výzva Objednávateľa musí obsahovať špecifikáciu požadovaných Plnení, ktorých sa opätovné otvorenie súťaže týka, ich rozsah, dátum, kedy je potrebné zabezpečiť Plnenia, miesto poskytnutia Plnení, spresnenie iných podmienok nevyhnutných na poskytnutie Plnení, ďalšie informácie nevyhnutné na podanie ponuky a termín, do ktorého je Poskytovateľ povinný predložiť svoju ponuku.</w:t>
      </w:r>
    </w:p>
    <w:p w:rsidR="00EE69A9" w:rsidRPr="00163630" w:rsidRDefault="00EE69A9" w:rsidP="00EE69A9">
      <w:pPr>
        <w:pStyle w:val="Odsekzoznamu"/>
        <w:numPr>
          <w:ilvl w:val="2"/>
          <w:numId w:val="4"/>
        </w:numPr>
        <w:spacing w:before="100" w:after="100" w:line="288" w:lineRule="auto"/>
        <w:ind w:left="1134" w:hanging="567"/>
        <w:jc w:val="both"/>
        <w:rPr>
          <w:rFonts w:cs="Arial"/>
        </w:rPr>
      </w:pPr>
      <w:r w:rsidRPr="00163630">
        <w:rPr>
          <w:rFonts w:cs="Arial"/>
        </w:rPr>
        <w:t>Poskytovateľ je povinný zúčastniť sa opätovného otvorenia súťaže, v ktorom bude Objednávateľ vyberať z Úspešných uchádzačov subjekt, v prospech ktorého vystaví Objednávku. Poskytovateľ je povinný na základe Výzvy predložiť Objednávateľovi ponuku do 24 hodín od jej doručenia, ak Objednávateľ vo Výzve neurčí dlhšiu lehotu.</w:t>
      </w:r>
    </w:p>
    <w:p w:rsidR="00EE69A9" w:rsidRPr="00163630" w:rsidRDefault="00EE69A9" w:rsidP="00EE69A9">
      <w:pPr>
        <w:pStyle w:val="Odsekzoznamu"/>
        <w:numPr>
          <w:ilvl w:val="2"/>
          <w:numId w:val="4"/>
        </w:numPr>
        <w:spacing w:before="100" w:after="100" w:line="288" w:lineRule="auto"/>
        <w:ind w:left="1134" w:hanging="567"/>
        <w:jc w:val="both"/>
        <w:rPr>
          <w:rFonts w:cs="Arial"/>
        </w:rPr>
      </w:pPr>
      <w:r w:rsidRPr="00163630">
        <w:rPr>
          <w:rFonts w:cs="Arial"/>
        </w:rPr>
        <w:t xml:space="preserve">Jednotkové ceny za poskytovanie Plnení ponúknuté Poskytovateľom v ponuke v rámci opätovného otvorenia súťaže musia byť zhodné alebo nižšie ako maximálne jednotkové ceny za poskytovanie príslušných Plnení dohodnuté v tejto Dohode v závislosti od  konkrétnych požiadaviek a potrieb Objednávateľa na rozsah a podmienky nevyhnutné na zabezpečenie Plnení. Celková cena za poskytnutie Plnení v rámci konkrétneho opätovného otvárania ponúk sa vypočíta ako súčet súčinov jednotkových cien navrhnutých úspešným Poskytovateľom a požadovaným množstvom </w:t>
      </w:r>
      <w:r>
        <w:rPr>
          <w:rFonts w:cs="Arial"/>
        </w:rPr>
        <w:t xml:space="preserve">Plnení </w:t>
      </w:r>
      <w:r w:rsidRPr="00163630">
        <w:rPr>
          <w:rFonts w:cs="Arial"/>
        </w:rPr>
        <w:t>uvedeným vo Výzve.</w:t>
      </w:r>
    </w:p>
    <w:p w:rsidR="00EE69A9" w:rsidRPr="00163630" w:rsidRDefault="00EE69A9" w:rsidP="00EE69A9">
      <w:pPr>
        <w:pStyle w:val="Odsekzoznamu"/>
        <w:numPr>
          <w:ilvl w:val="2"/>
          <w:numId w:val="4"/>
        </w:numPr>
        <w:spacing w:before="100" w:after="100" w:line="288" w:lineRule="auto"/>
        <w:ind w:left="1134" w:hanging="567"/>
        <w:jc w:val="both"/>
        <w:rPr>
          <w:rFonts w:cs="Arial"/>
        </w:rPr>
      </w:pPr>
      <w:r w:rsidRPr="00163630">
        <w:rPr>
          <w:rFonts w:cs="Arial"/>
        </w:rPr>
        <w:lastRenderedPageBreak/>
        <w:t>Na základe vyhodnotenia predložených ponúk bude podľa kritéria najnižšej ceny určený spomedzi Úspešných uchádzačov subjekt, v prospech ktorého bude vystavená Objednávka.</w:t>
      </w:r>
    </w:p>
    <w:p w:rsidR="00EE69A9" w:rsidRPr="00163630" w:rsidRDefault="00EE69A9" w:rsidP="00EE69A9">
      <w:pPr>
        <w:pStyle w:val="Odsekzoznamu"/>
        <w:numPr>
          <w:ilvl w:val="2"/>
          <w:numId w:val="4"/>
        </w:numPr>
        <w:spacing w:before="100" w:after="100" w:line="288" w:lineRule="auto"/>
        <w:ind w:left="1134" w:hanging="567"/>
        <w:jc w:val="both"/>
        <w:rPr>
          <w:rFonts w:cs="Arial"/>
        </w:rPr>
      </w:pPr>
      <w:r w:rsidRPr="00163630">
        <w:rPr>
          <w:rFonts w:cs="Arial"/>
        </w:rPr>
        <w:t>Objednávateľ oznámi Úspešným uchádzačom výsledok vyhodnotenia ponúk v rámci opätovného otvorenia súťaže do  dvoch (2) dní odo dňa vyhodnotenia.</w:t>
      </w:r>
    </w:p>
    <w:p w:rsidR="00EE69A9" w:rsidRPr="00163630" w:rsidRDefault="00EE69A9" w:rsidP="00EE69A9">
      <w:pPr>
        <w:pStyle w:val="Odsekzoznamu"/>
        <w:numPr>
          <w:ilvl w:val="2"/>
          <w:numId w:val="4"/>
        </w:numPr>
        <w:spacing w:before="100" w:after="100" w:line="288" w:lineRule="auto"/>
        <w:ind w:left="1134" w:hanging="567"/>
        <w:jc w:val="both"/>
        <w:rPr>
          <w:rFonts w:cs="Arial"/>
        </w:rPr>
      </w:pPr>
      <w:r w:rsidRPr="00163630">
        <w:rPr>
          <w:rFonts w:cs="Arial"/>
        </w:rPr>
        <w:t xml:space="preserve">Objednávateľ vystaví Objednávku v prospech toho z Úspešných uchádzačov, ktorého ponuka bola úspešná v rámci opätovného otvorenia súťaže. </w:t>
      </w:r>
    </w:p>
    <w:p w:rsidR="00EE69A9" w:rsidRPr="00163630" w:rsidRDefault="00EE69A9" w:rsidP="00EE69A9">
      <w:pPr>
        <w:pStyle w:val="Odsekzoznamu"/>
        <w:numPr>
          <w:ilvl w:val="2"/>
          <w:numId w:val="4"/>
        </w:numPr>
        <w:spacing w:before="100" w:after="100" w:line="288" w:lineRule="auto"/>
        <w:ind w:left="1134" w:hanging="567"/>
        <w:jc w:val="both"/>
        <w:rPr>
          <w:rFonts w:cs="Arial"/>
        </w:rPr>
      </w:pPr>
      <w:r w:rsidRPr="00EE69A9">
        <w:rPr>
          <w:rStyle w:val="Siln"/>
          <w:rFonts w:cs="Arial"/>
          <w:b w:val="0"/>
        </w:rPr>
        <w:t>Poskytovateľ bezodkladne po doručení Objednávky potvrdí Objednávku</w:t>
      </w:r>
      <w:r w:rsidRPr="00163630">
        <w:rPr>
          <w:rStyle w:val="Siln"/>
          <w:rFonts w:cs="Arial"/>
        </w:rPr>
        <w:t xml:space="preserve"> </w:t>
      </w:r>
      <w:r w:rsidRPr="00163630">
        <w:rPr>
          <w:rFonts w:cs="Arial"/>
        </w:rPr>
        <w:t>elektronickými prostriedkami. Objednávka sa považuje za prijatú jej písomným potvrdením (elektronickou formou).</w:t>
      </w:r>
    </w:p>
    <w:p w:rsidR="00EE69A9" w:rsidRPr="00163630" w:rsidRDefault="00EE69A9" w:rsidP="00EE69A9">
      <w:pPr>
        <w:pStyle w:val="Odsekzoznamu"/>
        <w:spacing w:before="100" w:after="100" w:line="288" w:lineRule="auto"/>
        <w:ind w:left="1134"/>
        <w:jc w:val="both"/>
        <w:rPr>
          <w:rFonts w:cs="Arial"/>
        </w:rPr>
      </w:pPr>
    </w:p>
    <w:p w:rsidR="00EE69A9" w:rsidRPr="00163630" w:rsidRDefault="00EE69A9" w:rsidP="00EE69A9">
      <w:pPr>
        <w:pStyle w:val="Odsekzoznamu"/>
        <w:numPr>
          <w:ilvl w:val="1"/>
          <w:numId w:val="4"/>
        </w:numPr>
        <w:spacing w:before="100" w:after="100" w:line="288" w:lineRule="auto"/>
        <w:ind w:left="567" w:hanging="567"/>
        <w:jc w:val="both"/>
        <w:rPr>
          <w:rFonts w:cs="Arial"/>
        </w:rPr>
      </w:pPr>
      <w:r w:rsidRPr="00163630">
        <w:rPr>
          <w:rFonts w:cs="Arial"/>
        </w:rPr>
        <w:t xml:space="preserve">Objednávky sa zadávajú spôsobom podľa bodu 3.2.1 </w:t>
      </w:r>
      <w:r w:rsidRPr="00EE69A9">
        <w:rPr>
          <w:rStyle w:val="Siln"/>
          <w:rFonts w:cs="Arial"/>
          <w:b w:val="0"/>
        </w:rPr>
        <w:t>tejto Dohody</w:t>
      </w:r>
      <w:r w:rsidRPr="00163630">
        <w:rPr>
          <w:rFonts w:cs="Arial"/>
        </w:rPr>
        <w:t xml:space="preserve">, ak uskutočnenie Podujatia, z ktorého sa má realizovať priamy televízny prenos a/alebo záznam, prípadne presný čas a/alebo miesto jeho konania, boli závislé od skutočnosti, ktorá nastala v období ôsmich (8) dní pred jeho uskutočnením (napr. realizácia priameho televízneho prenosu športového zápasu, o ktoré má Objednávateľ záujem, je závislá od výsledku iného športového zápasu, ktorý sa koná v období </w:t>
      </w:r>
      <w:r w:rsidRPr="00E440A9">
        <w:rPr>
          <w:rFonts w:cs="Arial"/>
        </w:rPr>
        <w:t>ôsmich (8) dní</w:t>
      </w:r>
      <w:r w:rsidRPr="00163630">
        <w:rPr>
          <w:rFonts w:cs="Arial"/>
        </w:rPr>
        <w:t xml:space="preserve"> pred športovým zápasom, ktorý by sa mal priamo televízne vysielať alebo rozhodnutie organizátora Podujatia o jeho organizovaní je prijaté v období ôsmich (8) dní pred samotným uskutočnením Podujatia). Pri takomto zadávaní Objednávok sa postupuje nasledovne: </w:t>
      </w:r>
    </w:p>
    <w:p w:rsidR="00EE69A9" w:rsidRPr="00163630" w:rsidRDefault="00EE69A9" w:rsidP="00EE69A9">
      <w:pPr>
        <w:pStyle w:val="Odsekzoznamu"/>
        <w:numPr>
          <w:ilvl w:val="2"/>
          <w:numId w:val="4"/>
        </w:numPr>
        <w:spacing w:before="100" w:after="100" w:line="288" w:lineRule="auto"/>
        <w:ind w:left="1134" w:hanging="567"/>
        <w:jc w:val="both"/>
        <w:rPr>
          <w:rStyle w:val="Siln"/>
          <w:rFonts w:cs="Arial"/>
          <w:b w:val="0"/>
          <w:bCs w:val="0"/>
        </w:rPr>
      </w:pPr>
      <w:r w:rsidRPr="00163630">
        <w:rPr>
          <w:rFonts w:cs="Arial"/>
        </w:rPr>
        <w:t xml:space="preserve">Objednávateľ uskutoční s Úspešným uchádzačom, ktorý v </w:t>
      </w:r>
      <w:r w:rsidRPr="00EE69A9">
        <w:rPr>
          <w:rStyle w:val="Siln"/>
          <w:rFonts w:cs="Arial"/>
          <w:b w:val="0"/>
        </w:rPr>
        <w:t>ponuke predloženej vo Verejnom obstarávaní</w:t>
      </w:r>
      <w:r w:rsidRPr="00EE69A9">
        <w:rPr>
          <w:rFonts w:cs="Arial"/>
          <w:b/>
        </w:rPr>
        <w:t xml:space="preserve"> </w:t>
      </w:r>
      <w:r w:rsidRPr="00EE69A9">
        <w:rPr>
          <w:rFonts w:cs="Arial"/>
        </w:rPr>
        <w:t>ponúkol najnižšie</w:t>
      </w:r>
      <w:r w:rsidRPr="00EE69A9">
        <w:rPr>
          <w:rFonts w:cs="Arial"/>
          <w:b/>
        </w:rPr>
        <w:t xml:space="preserve"> </w:t>
      </w:r>
      <w:r w:rsidRPr="00EE69A9">
        <w:rPr>
          <w:rStyle w:val="Siln"/>
          <w:rFonts w:cs="Arial"/>
          <w:b w:val="0"/>
        </w:rPr>
        <w:t>maximálne jednotkové ceny na požadované Plnenie, písomnú konzultáciu, v rámci ktorej Objednávateľ p</w:t>
      </w:r>
      <w:r w:rsidRPr="00163630">
        <w:rPr>
          <w:rFonts w:cs="Arial"/>
        </w:rPr>
        <w:t xml:space="preserve">redloží tomuto uchádzačovi písomne, elektronickými prostriedkami špecifikáciu požadovaných Plnení, ich rozsah, čas, kedy je potrebné zabezpečiť Plnenia a miesto poskytnutia Plnení s výzvou na vyjadrenie, či je schopný v danom čase požadované plnenie zabezpečiť. Takto oslovený Úspešný uchádzač do štyroch (4) hodín od predloženia špecifikácie požadovaných Plnení oznámi Objednávateľovi, či je v danom čase schopný požadované plnenie zabezpečiť. Ak je schopný požadované plnenie zabezpečiť, oznámi Objednávateľovi zároveň aj </w:t>
      </w:r>
      <w:r w:rsidRPr="00EE69A9">
        <w:rPr>
          <w:rStyle w:val="Siln"/>
          <w:rFonts w:cs="Arial"/>
          <w:b w:val="0"/>
        </w:rPr>
        <w:t>jednotkové ceny za jednotlivé položky požadovaných Plnení</w:t>
      </w:r>
      <w:r w:rsidRPr="00EE69A9">
        <w:rPr>
          <w:rFonts w:cs="Arial"/>
          <w:b/>
        </w:rPr>
        <w:t>,</w:t>
      </w:r>
      <w:r w:rsidRPr="00163630">
        <w:rPr>
          <w:rFonts w:cs="Arial"/>
        </w:rPr>
        <w:t xml:space="preserve"> ktoré musia byť zhodné alebo nižšie ako maximálne jednotkové ceny za poskytovanie príslušných Plnení dohodnuté v tejto Dohode</w:t>
      </w:r>
      <w:r w:rsidRPr="00163630">
        <w:rPr>
          <w:rStyle w:val="Siln"/>
          <w:rFonts w:cs="Arial"/>
        </w:rPr>
        <w:t xml:space="preserve">. </w:t>
      </w:r>
    </w:p>
    <w:p w:rsidR="00EE69A9" w:rsidRPr="00163630" w:rsidRDefault="00EE69A9" w:rsidP="00EE69A9">
      <w:pPr>
        <w:pStyle w:val="Odsekzoznamu"/>
        <w:numPr>
          <w:ilvl w:val="2"/>
          <w:numId w:val="4"/>
        </w:numPr>
        <w:spacing w:before="100" w:after="100" w:line="288" w:lineRule="auto"/>
        <w:ind w:left="1134" w:hanging="567"/>
        <w:jc w:val="both"/>
        <w:rPr>
          <w:rFonts w:cs="Arial"/>
        </w:rPr>
      </w:pPr>
      <w:r w:rsidRPr="00163630">
        <w:rPr>
          <w:rFonts w:cs="Arial"/>
        </w:rPr>
        <w:t xml:space="preserve">Objednávateľ bezodkladne po oznámení </w:t>
      </w:r>
      <w:r w:rsidRPr="00EE69A9">
        <w:rPr>
          <w:rStyle w:val="Siln"/>
          <w:rFonts w:cs="Arial"/>
          <w:b w:val="0"/>
        </w:rPr>
        <w:t>jednotkových cien v zmysle</w:t>
      </w:r>
      <w:r w:rsidRPr="00163630">
        <w:rPr>
          <w:rStyle w:val="Siln"/>
          <w:rFonts w:cs="Arial"/>
        </w:rPr>
        <w:t xml:space="preserve"> </w:t>
      </w:r>
      <w:r w:rsidRPr="00163630">
        <w:rPr>
          <w:rFonts w:cs="Arial"/>
        </w:rPr>
        <w:t>bodu 3.4.</w:t>
      </w:r>
      <w:r w:rsidRPr="002D0919">
        <w:rPr>
          <w:rFonts w:cs="Arial"/>
        </w:rPr>
        <w:t>1</w:t>
      </w:r>
      <w:r w:rsidRPr="00CB595E">
        <w:rPr>
          <w:rFonts w:cs="Arial"/>
          <w:b/>
        </w:rPr>
        <w:t xml:space="preserve"> </w:t>
      </w:r>
      <w:r w:rsidRPr="00EE69A9">
        <w:rPr>
          <w:rStyle w:val="Siln"/>
          <w:rFonts w:cs="Arial"/>
          <w:b w:val="0"/>
        </w:rPr>
        <w:t>tejto Dohody</w:t>
      </w:r>
      <w:r w:rsidRPr="00EE69A9">
        <w:rPr>
          <w:rFonts w:cs="Arial"/>
          <w:b/>
        </w:rPr>
        <w:t xml:space="preserve"> </w:t>
      </w:r>
      <w:r w:rsidRPr="00163630">
        <w:rPr>
          <w:rFonts w:cs="Arial"/>
        </w:rPr>
        <w:t>vystaví Úspešnému uchádzačovi, s ktorým bola uskutočnená písomná konzultácia podľa bodu 3.4.1 tohto článku, Objednávku na požadované Plnenia. Úspešný uchádzač</w:t>
      </w:r>
      <w:r w:rsidRPr="00163630">
        <w:rPr>
          <w:rStyle w:val="Siln"/>
          <w:rFonts w:cs="Arial"/>
        </w:rPr>
        <w:t xml:space="preserve"> </w:t>
      </w:r>
      <w:r w:rsidRPr="00EE69A9">
        <w:rPr>
          <w:rStyle w:val="Siln"/>
          <w:rFonts w:cs="Arial"/>
          <w:b w:val="0"/>
        </w:rPr>
        <w:t>bezodkladne po doručení tejto Objednávky potvrdí Objednávku</w:t>
      </w:r>
      <w:r w:rsidRPr="00163630">
        <w:rPr>
          <w:rStyle w:val="Siln"/>
          <w:rFonts w:cs="Arial"/>
        </w:rPr>
        <w:t xml:space="preserve"> </w:t>
      </w:r>
      <w:r w:rsidRPr="00163630">
        <w:rPr>
          <w:rFonts w:cs="Arial"/>
        </w:rPr>
        <w:t>elektronickými prostriedkami. Objednávka sa považuje za prijatú jej písomným potvrdením (elektronickou formou).</w:t>
      </w:r>
    </w:p>
    <w:p w:rsidR="00EE69A9" w:rsidRPr="00163630" w:rsidRDefault="00EE69A9" w:rsidP="00EE69A9">
      <w:pPr>
        <w:pStyle w:val="Odsekzoznamu"/>
        <w:numPr>
          <w:ilvl w:val="2"/>
          <w:numId w:val="4"/>
        </w:numPr>
        <w:spacing w:before="100" w:after="100" w:line="288" w:lineRule="auto"/>
        <w:ind w:left="1134" w:hanging="567"/>
        <w:jc w:val="both"/>
        <w:rPr>
          <w:rStyle w:val="Siln"/>
          <w:rFonts w:cs="Arial"/>
          <w:b w:val="0"/>
          <w:bCs w:val="0"/>
        </w:rPr>
      </w:pPr>
      <w:r w:rsidRPr="00163630">
        <w:rPr>
          <w:rFonts w:cs="Arial"/>
        </w:rPr>
        <w:t xml:space="preserve">Ak Úspešný uchádzač, s ktorým bola uskutočnená písomná konzultácia podľa bodu 3.4.1 </w:t>
      </w:r>
      <w:r w:rsidRPr="00EE69A9">
        <w:rPr>
          <w:rStyle w:val="Siln"/>
          <w:rFonts w:cs="Arial"/>
          <w:b w:val="0"/>
        </w:rPr>
        <w:t>tejto Dohody</w:t>
      </w:r>
      <w:r w:rsidRPr="00163630">
        <w:rPr>
          <w:rFonts w:cs="Arial"/>
        </w:rPr>
        <w:t>, oznámi, že v danom čase požadované plnenie nedokáže zabezpečiť, Objednávateľ zopakuje postup v zmysle bodov 3.4.1 a 3.4.</w:t>
      </w:r>
      <w:r w:rsidRPr="00CB595E">
        <w:rPr>
          <w:rFonts w:cs="Arial"/>
        </w:rPr>
        <w:t>2</w:t>
      </w:r>
      <w:r w:rsidRPr="00CB595E">
        <w:rPr>
          <w:rFonts w:cs="Arial"/>
          <w:b/>
        </w:rPr>
        <w:t xml:space="preserve"> </w:t>
      </w:r>
      <w:r w:rsidRPr="00EE69A9">
        <w:rPr>
          <w:rStyle w:val="Siln"/>
          <w:rFonts w:cs="Arial"/>
          <w:b w:val="0"/>
        </w:rPr>
        <w:t>tejto Dohody</w:t>
      </w:r>
      <w:r w:rsidRPr="00163630">
        <w:rPr>
          <w:rFonts w:cs="Arial"/>
        </w:rPr>
        <w:t xml:space="preserve"> v poradí s ďalším Úspešným uchádzačom pričom toto poradie sa určuje podľa </w:t>
      </w:r>
      <w:r w:rsidRPr="00EE69A9">
        <w:rPr>
          <w:rFonts w:cs="Arial"/>
        </w:rPr>
        <w:t>výšky</w:t>
      </w:r>
      <w:r w:rsidRPr="00EE69A9">
        <w:rPr>
          <w:rFonts w:cs="Arial"/>
          <w:b/>
        </w:rPr>
        <w:t xml:space="preserve"> </w:t>
      </w:r>
      <w:r w:rsidRPr="00EE69A9">
        <w:rPr>
          <w:rStyle w:val="Siln"/>
          <w:rFonts w:cs="Arial"/>
          <w:b w:val="0"/>
        </w:rPr>
        <w:t xml:space="preserve">maximálnych </w:t>
      </w:r>
      <w:r w:rsidRPr="00EE69A9">
        <w:rPr>
          <w:rStyle w:val="Siln"/>
          <w:rFonts w:cs="Arial"/>
          <w:b w:val="0"/>
        </w:rPr>
        <w:lastRenderedPageBreak/>
        <w:t>jednotkových cien na požadované Plnenia (od najnižších po najvyššie), ktoré Úspešní uchádzači uviedli vo svojich ponukách predložených</w:t>
      </w:r>
      <w:r w:rsidRPr="00163630">
        <w:rPr>
          <w:rStyle w:val="Siln"/>
          <w:rFonts w:cs="Arial"/>
        </w:rPr>
        <w:t xml:space="preserve"> </w:t>
      </w:r>
      <w:r w:rsidRPr="00163630">
        <w:rPr>
          <w:rFonts w:cs="Arial"/>
        </w:rPr>
        <w:t xml:space="preserve">vo Verejnom obstarávaní. Postup podľa tohto bodu možno uskutočniť aj opakovane (tzn. ak v danom čase nedokáže požadované Plnenie zabezpečiť ani v poradí ďalší Úspešný uchádzač, tak sa postup zopakuje voči v poradí ďalšiemu Úspešnému uchádzačovi). </w:t>
      </w:r>
    </w:p>
    <w:p w:rsidR="00EE69A9" w:rsidRPr="00163630" w:rsidRDefault="00EE69A9" w:rsidP="00EE69A9">
      <w:pPr>
        <w:pStyle w:val="Odsekzoznamu"/>
        <w:spacing w:before="100" w:after="100" w:line="288" w:lineRule="auto"/>
        <w:ind w:left="1134"/>
        <w:jc w:val="both"/>
        <w:rPr>
          <w:rFonts w:cs="Arial"/>
        </w:rPr>
      </w:pPr>
    </w:p>
    <w:p w:rsidR="00EE69A9" w:rsidRPr="00163630" w:rsidRDefault="00EE69A9" w:rsidP="00EE69A9">
      <w:pPr>
        <w:pStyle w:val="Odsekzoznamu"/>
        <w:numPr>
          <w:ilvl w:val="1"/>
          <w:numId w:val="4"/>
        </w:numPr>
        <w:spacing w:before="100" w:after="100" w:line="288" w:lineRule="auto"/>
        <w:ind w:left="567" w:hanging="567"/>
        <w:jc w:val="both"/>
        <w:rPr>
          <w:rFonts w:cs="Arial"/>
        </w:rPr>
      </w:pPr>
      <w:r w:rsidRPr="00163630">
        <w:rPr>
          <w:rFonts w:cs="Arial"/>
        </w:rPr>
        <w:t>Zmluvné strany sa dohodli, že Objednávky zadávané na základe tejto Dohody budú zodpovedať podmienkam dohodnutým v tejto Dohode, najmä s ohľadom na maximálne ceny Plnení uvedené v prílohe č. 2 tejto Dohody a práva a povinnosti dohodnuté v tejto Dohode.</w:t>
      </w:r>
    </w:p>
    <w:p w:rsidR="00EE69A9" w:rsidRPr="00163630" w:rsidRDefault="00EE69A9" w:rsidP="00EE69A9">
      <w:pPr>
        <w:pStyle w:val="Odsekzoznamu"/>
        <w:spacing w:before="100" w:after="100" w:line="288" w:lineRule="auto"/>
        <w:ind w:left="567"/>
        <w:jc w:val="both"/>
        <w:rPr>
          <w:rFonts w:cs="Arial"/>
        </w:rPr>
      </w:pPr>
    </w:p>
    <w:p w:rsidR="00EE69A9" w:rsidRPr="00EE69A9" w:rsidRDefault="00EE69A9" w:rsidP="00EE69A9">
      <w:pPr>
        <w:pStyle w:val="Odsekzoznamu"/>
        <w:numPr>
          <w:ilvl w:val="1"/>
          <w:numId w:val="4"/>
        </w:numPr>
        <w:ind w:left="567" w:hanging="567"/>
        <w:jc w:val="both"/>
        <w:rPr>
          <w:rStyle w:val="Siln"/>
          <w:rFonts w:cs="Arial"/>
          <w:b w:val="0"/>
        </w:rPr>
      </w:pPr>
      <w:r w:rsidRPr="00EE69A9">
        <w:rPr>
          <w:rStyle w:val="Siln"/>
          <w:rFonts w:cs="Arial"/>
          <w:b w:val="0"/>
        </w:rPr>
        <w:t>Objednávateľ je oprávnený zadávať Objednávky na Plnenia počas celej doby trvania tejto Dohody maximálne však do vyčerpania finančného objemu stanoveného v bode 9.1 tejto Dohody.</w:t>
      </w:r>
    </w:p>
    <w:p w:rsidR="00EE69A9" w:rsidRPr="00163630" w:rsidRDefault="00EE69A9" w:rsidP="00EE69A9">
      <w:pPr>
        <w:pStyle w:val="Odsekzoznamu"/>
        <w:spacing w:before="100" w:after="100" w:line="288" w:lineRule="auto"/>
        <w:ind w:left="567"/>
        <w:jc w:val="both"/>
        <w:rPr>
          <w:rFonts w:cs="Arial"/>
        </w:rPr>
      </w:pPr>
    </w:p>
    <w:p w:rsidR="00EE69A9" w:rsidRDefault="00EE69A9" w:rsidP="00EE69A9">
      <w:pPr>
        <w:pStyle w:val="Odsekzoznamu"/>
        <w:numPr>
          <w:ilvl w:val="1"/>
          <w:numId w:val="4"/>
        </w:numPr>
        <w:spacing w:before="100" w:after="100" w:line="288" w:lineRule="auto"/>
        <w:ind w:left="567" w:hanging="567"/>
        <w:jc w:val="both"/>
        <w:rPr>
          <w:rFonts w:cs="Arial"/>
        </w:rPr>
      </w:pPr>
      <w:r w:rsidRPr="00163630">
        <w:rPr>
          <w:rFonts w:cs="Arial"/>
        </w:rPr>
        <w:t>V prípade, že Poskytovateľ poruší svoj záväzok podľa bodu 3.3.2 a nepredloží ponuku v dvoch (2) po sebe nasledujúcich opätovných otvoreniach súťaže alebo sa nezúčastní a nepredloží ponuku v piatich (5) opätovných otvorení súťaže počas jedného roka, je Objednávateľ oprávnený od tejto Dohody odstúpiť.</w:t>
      </w:r>
    </w:p>
    <w:p w:rsidR="00EE69A9" w:rsidRDefault="00EE69A9" w:rsidP="00EE69A9">
      <w:pPr>
        <w:pStyle w:val="Odsekzoznamu"/>
        <w:spacing w:before="100" w:after="100" w:line="288" w:lineRule="auto"/>
        <w:ind w:left="567"/>
        <w:jc w:val="both"/>
        <w:rPr>
          <w:rFonts w:cs="Arial"/>
        </w:rPr>
      </w:pPr>
    </w:p>
    <w:p w:rsidR="00EE69A9" w:rsidRPr="00E74087" w:rsidRDefault="00EE69A9" w:rsidP="00EE69A9">
      <w:pPr>
        <w:pStyle w:val="Odsekzoznamu"/>
        <w:numPr>
          <w:ilvl w:val="1"/>
          <w:numId w:val="4"/>
        </w:numPr>
        <w:spacing w:before="100" w:after="100" w:line="288" w:lineRule="auto"/>
        <w:ind w:left="567" w:hanging="567"/>
        <w:jc w:val="both"/>
        <w:rPr>
          <w:rFonts w:cs="Arial"/>
        </w:rPr>
      </w:pPr>
      <w:r>
        <w:rPr>
          <w:rFonts w:cs="Arial"/>
        </w:rPr>
        <w:t xml:space="preserve">V prípade, že výsledkom verejného obstarávania je uzavretie Rámcovej dohody o poskytovaní služieb len s jedným Úspešným uchádzačom v zmysle § 83 ods. 4 zákona č. 343/2015 Z. z. pri zadávaní Objednávok sa bude postupovať primerane podľa ods. 3.4 tejto zmluvy. </w:t>
      </w:r>
      <w:r w:rsidRPr="00163630">
        <w:rPr>
          <w:rFonts w:cs="Arial"/>
        </w:rPr>
        <w:t xml:space="preserve">Takto oslovený Úspešný uchádzač do </w:t>
      </w:r>
      <w:r>
        <w:rPr>
          <w:rFonts w:cs="Arial"/>
        </w:rPr>
        <w:t>2</w:t>
      </w:r>
      <w:r w:rsidRPr="00163630">
        <w:rPr>
          <w:rFonts w:cs="Arial"/>
        </w:rPr>
        <w:t>4 hodín od predloženia špecifikácie požadovaných Plnení</w:t>
      </w:r>
      <w:r>
        <w:rPr>
          <w:rFonts w:cs="Arial"/>
        </w:rPr>
        <w:t xml:space="preserve">, </w:t>
      </w:r>
      <w:r w:rsidRPr="00163630">
        <w:rPr>
          <w:rFonts w:cs="Arial"/>
        </w:rPr>
        <w:t>ak Objednávateľ neurčí dlhšiu lehotu</w:t>
      </w:r>
      <w:r>
        <w:rPr>
          <w:rFonts w:cs="Arial"/>
        </w:rPr>
        <w:t>,</w:t>
      </w:r>
      <w:r w:rsidRPr="00163630">
        <w:rPr>
          <w:rFonts w:cs="Arial"/>
        </w:rPr>
        <w:t xml:space="preserve"> oznámi Objednávateľovi, či je v danom čase schopný požadované plnenie zabezpečiť. </w:t>
      </w:r>
      <w:r>
        <w:rPr>
          <w:rFonts w:cs="Arial"/>
        </w:rPr>
        <w:t>V tomto prípade pre účely tejto zmluvy označenie Úspešný uchádzač v ods. 3.4 tejto zmluvy sa považuje Poskytovateľ.</w:t>
      </w:r>
    </w:p>
    <w:p w:rsidR="00EE69A9" w:rsidRDefault="00EE69A9" w:rsidP="00EE69A9">
      <w:pPr>
        <w:spacing w:line="288" w:lineRule="auto"/>
        <w:jc w:val="center"/>
        <w:rPr>
          <w:rFonts w:asciiTheme="minorHAnsi" w:hAnsiTheme="minorHAnsi" w:cs="Arial"/>
          <w:b/>
          <w:bCs/>
          <w:caps/>
        </w:rPr>
      </w:pPr>
    </w:p>
    <w:p w:rsidR="00EE69A9" w:rsidRPr="00163630" w:rsidRDefault="00EE69A9" w:rsidP="00EE69A9">
      <w:pPr>
        <w:spacing w:line="288" w:lineRule="auto"/>
        <w:jc w:val="center"/>
        <w:rPr>
          <w:rFonts w:asciiTheme="minorHAnsi" w:hAnsiTheme="minorHAnsi" w:cs="Arial"/>
          <w:b/>
          <w:bCs/>
          <w:caps/>
        </w:rPr>
      </w:pPr>
      <w:r w:rsidRPr="00163630">
        <w:rPr>
          <w:rFonts w:asciiTheme="minorHAnsi" w:hAnsiTheme="minorHAnsi" w:cs="Arial"/>
          <w:b/>
          <w:bCs/>
          <w:caps/>
        </w:rPr>
        <w:t>Článok 4</w:t>
      </w:r>
    </w:p>
    <w:p w:rsidR="00EE69A9" w:rsidRPr="00163630" w:rsidRDefault="00EE69A9" w:rsidP="00EE69A9">
      <w:pPr>
        <w:tabs>
          <w:tab w:val="clear" w:pos="2138"/>
        </w:tabs>
        <w:spacing w:line="288" w:lineRule="auto"/>
        <w:jc w:val="center"/>
        <w:rPr>
          <w:rFonts w:asciiTheme="minorHAnsi" w:hAnsiTheme="minorHAnsi" w:cs="Arial"/>
          <w:b/>
          <w:caps/>
        </w:rPr>
      </w:pPr>
      <w:r w:rsidRPr="00163630">
        <w:rPr>
          <w:rFonts w:asciiTheme="minorHAnsi" w:hAnsiTheme="minorHAnsi" w:cs="Arial"/>
          <w:b/>
          <w:bCs/>
          <w:caps/>
        </w:rPr>
        <w:t>Podmienky poskyto</w:t>
      </w:r>
      <w:r w:rsidRPr="00163630">
        <w:rPr>
          <w:rFonts w:asciiTheme="minorHAnsi" w:hAnsiTheme="minorHAnsi" w:cs="Arial"/>
          <w:b/>
          <w:caps/>
        </w:rPr>
        <w:t>vania Plnení</w:t>
      </w:r>
    </w:p>
    <w:p w:rsidR="00EE69A9" w:rsidRPr="00163630" w:rsidRDefault="00EE69A9" w:rsidP="00EE69A9">
      <w:pPr>
        <w:spacing w:line="288" w:lineRule="auto"/>
        <w:jc w:val="center"/>
        <w:rPr>
          <w:rFonts w:asciiTheme="minorHAnsi" w:hAnsiTheme="minorHAnsi" w:cs="Arial"/>
        </w:rPr>
      </w:pPr>
    </w:p>
    <w:p w:rsidR="00EE69A9" w:rsidRPr="00163630" w:rsidRDefault="00EE69A9" w:rsidP="00EE69A9">
      <w:pPr>
        <w:pStyle w:val="Odsekzoznamu"/>
        <w:ind w:left="567" w:hanging="567"/>
        <w:jc w:val="both"/>
        <w:rPr>
          <w:rFonts w:cs="Arial"/>
          <w:lang w:eastAsia="de-DE"/>
        </w:rPr>
      </w:pPr>
      <w:r w:rsidRPr="00163630">
        <w:rPr>
          <w:rFonts w:cs="Arial"/>
        </w:rPr>
        <w:t xml:space="preserve">4.1 </w:t>
      </w:r>
      <w:r w:rsidRPr="00163630">
        <w:rPr>
          <w:rFonts w:cs="Arial"/>
        </w:rPr>
        <w:tab/>
        <w:t>Plnenia budú realizované v mieste a čase určenom Objednávateľom vo Výzve a/alebo Objednávke. Plnenia budú poskytované len na území Slovenskej republiky. Čas realizácie Plnení bude určený pre nasledovné etapy nasledovne:</w:t>
      </w:r>
    </w:p>
    <w:p w:rsidR="00EE69A9" w:rsidRPr="00E440A9" w:rsidRDefault="00EE69A9" w:rsidP="00EE69A9">
      <w:pPr>
        <w:pStyle w:val="Odsekzoznamu"/>
        <w:numPr>
          <w:ilvl w:val="2"/>
          <w:numId w:val="5"/>
        </w:numPr>
        <w:ind w:left="1134" w:hanging="567"/>
        <w:jc w:val="both"/>
        <w:rPr>
          <w:rFonts w:cs="Arial"/>
        </w:rPr>
      </w:pPr>
      <w:r w:rsidRPr="002F5542">
        <w:rPr>
          <w:rFonts w:cs="Arial"/>
        </w:rPr>
        <w:t>čas dovezenia</w:t>
      </w:r>
      <w:r w:rsidRPr="00E440A9">
        <w:rPr>
          <w:rFonts w:cs="Arial"/>
        </w:rPr>
        <w:t xml:space="preserve"> technického vybavenia nevyhnutného na realizáciu Plnení do miesta Plnení,</w:t>
      </w:r>
    </w:p>
    <w:p w:rsidR="00EE69A9" w:rsidRPr="00E440A9" w:rsidRDefault="00EE69A9" w:rsidP="00EE69A9">
      <w:pPr>
        <w:pStyle w:val="Odsekzoznamu"/>
        <w:numPr>
          <w:ilvl w:val="2"/>
          <w:numId w:val="5"/>
        </w:numPr>
        <w:ind w:left="1134" w:hanging="567"/>
        <w:jc w:val="both"/>
        <w:rPr>
          <w:rFonts w:cs="Arial"/>
        </w:rPr>
      </w:pPr>
      <w:r w:rsidRPr="00E440A9">
        <w:rPr>
          <w:rFonts w:cs="Arial"/>
        </w:rPr>
        <w:t>čas inštalácie technického vybavenia nevyhnutného na realizáciu Plnení na mieste Plnení,</w:t>
      </w:r>
    </w:p>
    <w:p w:rsidR="00EE69A9" w:rsidRPr="00E440A9" w:rsidRDefault="00EE69A9" w:rsidP="00EE69A9">
      <w:pPr>
        <w:pStyle w:val="Odsekzoznamu"/>
        <w:numPr>
          <w:ilvl w:val="2"/>
          <w:numId w:val="5"/>
        </w:numPr>
        <w:ind w:left="1134" w:hanging="567"/>
        <w:jc w:val="both"/>
        <w:rPr>
          <w:rFonts w:cs="Arial"/>
        </w:rPr>
      </w:pPr>
      <w:r w:rsidRPr="00E440A9">
        <w:rPr>
          <w:rFonts w:cs="Arial"/>
        </w:rPr>
        <w:t>čas výroby priameho televízneho prenosu a/alebo záznamu Podujatia.</w:t>
      </w:r>
    </w:p>
    <w:p w:rsidR="00EE69A9" w:rsidRPr="00163630" w:rsidRDefault="00EE69A9" w:rsidP="00EE69A9">
      <w:pPr>
        <w:pStyle w:val="Odsekzoznamu"/>
        <w:spacing w:line="288" w:lineRule="auto"/>
        <w:ind w:left="567" w:hanging="567"/>
        <w:jc w:val="both"/>
        <w:rPr>
          <w:rFonts w:cs="Arial"/>
          <w:lang w:eastAsia="de-DE"/>
        </w:rPr>
      </w:pPr>
    </w:p>
    <w:p w:rsidR="00EE69A9" w:rsidRPr="00163630" w:rsidRDefault="00EE69A9" w:rsidP="00EE69A9">
      <w:pPr>
        <w:pStyle w:val="Odsekzoznamu"/>
        <w:numPr>
          <w:ilvl w:val="1"/>
          <w:numId w:val="5"/>
        </w:numPr>
        <w:spacing w:after="0" w:line="288" w:lineRule="auto"/>
        <w:ind w:left="567" w:hanging="567"/>
        <w:contextualSpacing w:val="0"/>
        <w:jc w:val="both"/>
        <w:rPr>
          <w:rFonts w:cs="Arial"/>
        </w:rPr>
      </w:pPr>
      <w:r w:rsidRPr="00163630">
        <w:rPr>
          <w:rFonts w:cs="Arial"/>
        </w:rPr>
        <w:t xml:space="preserve">Poskytovateľ vyhlasuje, že Plnenia bude realizovať prostredníctvom svojich zamestnancov a/alebo prostredníctvom subdodávateľov, pri ktorých neporušuje zákaz nelegálneho zamestnávania. Poskytovateľ sa zaväzuje poskytovať Plnenia Objednávateľovi tak, aby nedošlo k porušeniu zákazu vykonávania nelegálnej práce a nelegálneho zamestnávania stanoveného osobitným predpisom. V prípade, že Poskytovateľ poruší svoj záväzok podľa predchádzajúcej vety a v súvislosti s tým a/alebo v dôsledku toho, bude Objednávateľovi uložená príslušným </w:t>
      </w:r>
      <w:r w:rsidRPr="00163630">
        <w:rPr>
          <w:rFonts w:cs="Arial"/>
        </w:rPr>
        <w:lastRenderedPageBreak/>
        <w:t>orgánom verejnej moci sankcia, je Poskytovateľ povinný nahradiť Objednávateľovi všetku škodu, ktorá mu v dôsledku takejto sankcie vznikla. Nárok na náhradu škody podľa predchádzajúcej vety sa vzťahuje predovšetkým na prípad uloženia pokuty za porušenie zákazu prijať prácu alebo službu, ktorú na základe zmluvy dodáva alebo poskytuje právnická osoba alebo fyzická osoba prostredníctvom fyzickej osoby, ktorú táto osoba nelegálne zamestnáva.</w:t>
      </w:r>
    </w:p>
    <w:p w:rsidR="00EE69A9" w:rsidRPr="00163630" w:rsidRDefault="00EE69A9" w:rsidP="00EE69A9">
      <w:pPr>
        <w:pStyle w:val="Odsekzoznamu"/>
        <w:spacing w:line="288" w:lineRule="auto"/>
        <w:ind w:left="567"/>
        <w:jc w:val="both"/>
        <w:rPr>
          <w:rFonts w:cs="Arial"/>
        </w:rPr>
      </w:pPr>
    </w:p>
    <w:p w:rsidR="00EE69A9" w:rsidRPr="00163630" w:rsidRDefault="00EE69A9" w:rsidP="00EE69A9">
      <w:pPr>
        <w:pStyle w:val="Odsekzoznamu"/>
        <w:numPr>
          <w:ilvl w:val="1"/>
          <w:numId w:val="5"/>
        </w:numPr>
        <w:spacing w:after="0" w:line="288" w:lineRule="auto"/>
        <w:ind w:left="567" w:hanging="567"/>
        <w:contextualSpacing w:val="0"/>
        <w:jc w:val="both"/>
        <w:rPr>
          <w:rFonts w:cs="Arial"/>
        </w:rPr>
      </w:pPr>
      <w:r w:rsidRPr="00163630">
        <w:rPr>
          <w:rFonts w:cs="Arial"/>
        </w:rPr>
        <w:t xml:space="preserve">Ak službu, ktorá zodpovedá všetkým požiadavkám Objednávateľa stanoveným vo Verejnom obstarávaní, je možné počas trvania tejto Dohody poskytovať s technicky, vývojovo, dizajnovo alebo inými parametrami lepšími vlastnosťami v porovnaní s tými, ktoré boli uvedené v ponuke Poskytovateľa, je Poskytovateľ oprávnený ponúknuť poskytnutie služby s týmito lepšími vlastnosťami Objednávateľovi ako technologicky zdokonalené plnenie tejto Dohody za rovnakých ostatných podmienok ako boli uvedené v ponuke Poskytovateľa pre pôvodne dohodnuté plnenie tejto Dohody. Ak Objednávateľ s takouto zmenou súhlasí, tak v Objednávke presne špecifikuje technologicky zdokonalené plnenie navrhnuté Poskytovateľom. </w:t>
      </w:r>
    </w:p>
    <w:p w:rsidR="00EE69A9" w:rsidRPr="00163630" w:rsidRDefault="00EE69A9" w:rsidP="00EE69A9">
      <w:pPr>
        <w:pStyle w:val="Odsekzoznamu"/>
        <w:spacing w:line="288" w:lineRule="auto"/>
        <w:ind w:left="567" w:hanging="567"/>
        <w:rPr>
          <w:rFonts w:cs="Arial"/>
        </w:rPr>
      </w:pPr>
    </w:p>
    <w:p w:rsidR="00EE69A9" w:rsidRPr="00163630" w:rsidRDefault="00EE69A9" w:rsidP="00EE69A9">
      <w:pPr>
        <w:pStyle w:val="Odsekzoznamu"/>
        <w:widowControl w:val="0"/>
        <w:numPr>
          <w:ilvl w:val="1"/>
          <w:numId w:val="5"/>
        </w:numPr>
        <w:autoSpaceDE w:val="0"/>
        <w:autoSpaceDN w:val="0"/>
        <w:adjustRightInd w:val="0"/>
        <w:spacing w:after="0" w:line="288" w:lineRule="auto"/>
        <w:ind w:left="567" w:right="-6" w:hanging="567"/>
        <w:contextualSpacing w:val="0"/>
        <w:jc w:val="both"/>
        <w:rPr>
          <w:rFonts w:cs="Arial"/>
        </w:rPr>
      </w:pPr>
      <w:r w:rsidRPr="00163630">
        <w:rPr>
          <w:rFonts w:cs="Arial"/>
        </w:rPr>
        <w:t xml:space="preserve">Zmluvné strany nezodpovedajú za porušenie svojich povinností podľa tejto Dohody a/alebo Objednávky vystavenej na základe tejto Dohody zapríčinených okolnosťami vyššej moci (vis </w:t>
      </w:r>
      <w:proofErr w:type="spellStart"/>
      <w:r w:rsidRPr="00163630">
        <w:rPr>
          <w:rFonts w:cs="Arial"/>
        </w:rPr>
        <w:t>maior</w:t>
      </w:r>
      <w:proofErr w:type="spellEnd"/>
      <w:r w:rsidRPr="00163630">
        <w:rPr>
          <w:rFonts w:cs="Arial"/>
        </w:rPr>
        <w:t>). Zodpovednosť však nevylučuje prekážka, ktorá vznikla až v dobe, keď povinná strana bola v meškaní s plnením svojej povinnosti. Na účely tejto Dohody sa vyššou mocou rozumejú prekážky, ktoré nastali nezávisle od vôle povinnej Zmluvnej strany a bránia v plnení jej povinnosti, ak nemožno rozumne predpokladať, že by povinná Zmluvná strana takúto prekážku v čase podpisu tejto Dohody a/alebo vystavenia/akceptácie Objednávky na základe tejto Dohody predvídala a že by následky takejto prekážky odvrátila alebo prekonala. Vyššou mocou sa na účely tejto Dohody rozumie najmä vojna, mobilizácia, povstanie, živelné pohromy, požiar a záplavy. Ak sa z dôvodu vyššej moci stane plnenie tejto Dohody nemožným po dobu viac ako jedného mesiaca od vyskytnutia sa prekážky, Zmluvná strana, ktorá sa bude chcieť na predmetnú udalosť odvolať, písomne požiada druhú Zmluvnú stranu o úpravu zmluvných podmienok uvedených v tejto Dohode. Ak v takomto prípade nedôjde k dohode o zmene zmluvných podmienok v lehote do 30 dní od doručenia písomného požiadania, má ktorákoľvek Zmluvná strana, právo od zmluvy odstúpiť.</w:t>
      </w:r>
    </w:p>
    <w:p w:rsidR="00EE69A9" w:rsidRDefault="00EE69A9" w:rsidP="00EE69A9">
      <w:pPr>
        <w:pStyle w:val="Odsekzoznamu"/>
        <w:tabs>
          <w:tab w:val="left" w:pos="7455"/>
        </w:tabs>
        <w:spacing w:line="288" w:lineRule="auto"/>
        <w:ind w:left="360"/>
        <w:jc w:val="both"/>
        <w:rPr>
          <w:rStyle w:val="Siln"/>
          <w:rFonts w:cs="Arial"/>
        </w:rPr>
      </w:pPr>
      <w:r w:rsidRPr="00163630">
        <w:rPr>
          <w:rStyle w:val="Siln"/>
          <w:rFonts w:cs="Arial"/>
        </w:rPr>
        <w:tab/>
      </w:r>
    </w:p>
    <w:p w:rsidR="00EE69A9" w:rsidRPr="00163630" w:rsidRDefault="00EE69A9" w:rsidP="00EE69A9">
      <w:pPr>
        <w:pStyle w:val="Odsekzoznamu"/>
        <w:tabs>
          <w:tab w:val="left" w:pos="7455"/>
        </w:tabs>
        <w:spacing w:line="288" w:lineRule="auto"/>
        <w:ind w:left="360"/>
        <w:jc w:val="both"/>
        <w:rPr>
          <w:rFonts w:cs="Arial"/>
          <w:lang w:eastAsia="de-DE"/>
        </w:rPr>
      </w:pPr>
    </w:p>
    <w:p w:rsidR="00EE69A9" w:rsidRPr="00163630" w:rsidRDefault="00EE69A9" w:rsidP="00EE69A9">
      <w:pPr>
        <w:pStyle w:val="Odsekzoznamu"/>
        <w:ind w:left="567"/>
        <w:jc w:val="center"/>
        <w:rPr>
          <w:rStyle w:val="Siln"/>
          <w:rFonts w:cs="Arial"/>
        </w:rPr>
      </w:pPr>
      <w:r w:rsidRPr="00163630">
        <w:rPr>
          <w:rStyle w:val="Siln"/>
          <w:rFonts w:cs="Arial"/>
        </w:rPr>
        <w:t>ČLÁNOK 5</w:t>
      </w:r>
    </w:p>
    <w:p w:rsidR="00EE69A9" w:rsidRPr="00163630" w:rsidRDefault="00EE69A9" w:rsidP="00EE69A9">
      <w:pPr>
        <w:pStyle w:val="Odsekzoznamu"/>
        <w:ind w:left="567"/>
        <w:jc w:val="center"/>
        <w:rPr>
          <w:rStyle w:val="Siln"/>
          <w:rFonts w:cs="Arial"/>
        </w:rPr>
      </w:pPr>
      <w:r w:rsidRPr="00163630">
        <w:rPr>
          <w:rStyle w:val="Siln"/>
          <w:rFonts w:cs="Arial"/>
        </w:rPr>
        <w:t>PRÁVA A POVINNOSTI POSKYTOVATEĽA</w:t>
      </w:r>
    </w:p>
    <w:p w:rsidR="00EE69A9" w:rsidRPr="00163630" w:rsidRDefault="00EE69A9" w:rsidP="00EE69A9">
      <w:pPr>
        <w:pStyle w:val="Odsekzoznamu"/>
        <w:ind w:left="567"/>
        <w:jc w:val="center"/>
        <w:rPr>
          <w:rStyle w:val="Siln"/>
          <w:rFonts w:cs="Arial"/>
        </w:rPr>
      </w:pPr>
    </w:p>
    <w:p w:rsidR="00EE69A9" w:rsidRPr="00EE69A9" w:rsidRDefault="00EE69A9" w:rsidP="00EE69A9">
      <w:pPr>
        <w:pStyle w:val="Odsekzoznamu"/>
        <w:numPr>
          <w:ilvl w:val="1"/>
          <w:numId w:val="6"/>
        </w:numPr>
        <w:ind w:left="567" w:hanging="567"/>
        <w:jc w:val="both"/>
        <w:rPr>
          <w:rStyle w:val="Siln"/>
          <w:rFonts w:cs="Arial"/>
          <w:b w:val="0"/>
        </w:rPr>
      </w:pPr>
      <w:r w:rsidRPr="00EE69A9">
        <w:rPr>
          <w:rStyle w:val="Siln"/>
          <w:rFonts w:cs="Arial"/>
          <w:b w:val="0"/>
        </w:rPr>
        <w:t xml:space="preserve">Poskytovateľ  sa zaväzuje poskytovať Plnenia v súlade s ustanoveniami tejto Dohody, jej príloh, písomných Objednávok a podľa pokynov Objednávateľa, v súlade so záujmami Objednávateľa, ktoré sú mu známe a/alebo ktoré mu vzhľadom na okolnosti pri vynaložení všetkej odbornej starostlivosti mali byť známe, resp. ktoré mal Poskytovateľ poznať a v súlade s príslušnými právnymi predpismi. </w:t>
      </w:r>
    </w:p>
    <w:p w:rsidR="00EE69A9" w:rsidRPr="00163630" w:rsidRDefault="00EE69A9" w:rsidP="00EE69A9">
      <w:pPr>
        <w:pStyle w:val="Odsekzoznamu"/>
        <w:ind w:left="567" w:hanging="567"/>
        <w:jc w:val="both"/>
        <w:rPr>
          <w:rStyle w:val="Siln"/>
          <w:rFonts w:cs="Arial"/>
          <w:b w:val="0"/>
        </w:rPr>
      </w:pPr>
    </w:p>
    <w:p w:rsidR="00EE69A9" w:rsidRPr="00EE69A9" w:rsidRDefault="00EE69A9" w:rsidP="00EE69A9">
      <w:pPr>
        <w:pStyle w:val="Odsekzoznamu"/>
        <w:numPr>
          <w:ilvl w:val="1"/>
          <w:numId w:val="6"/>
        </w:numPr>
        <w:ind w:left="567" w:hanging="567"/>
        <w:jc w:val="both"/>
        <w:rPr>
          <w:rStyle w:val="Siln"/>
          <w:rFonts w:cs="Arial"/>
          <w:b w:val="0"/>
        </w:rPr>
      </w:pPr>
      <w:r w:rsidRPr="00EE69A9">
        <w:rPr>
          <w:rStyle w:val="Siln"/>
          <w:rFonts w:cs="Arial"/>
          <w:b w:val="0"/>
        </w:rPr>
        <w:t>Poskytovateľ je povinný poskytovať Plnenia s odbornou starostlivosťou, ktorú je možné dôvodne očakávať od renomovaného subjektu pôsobiaceho v oblasti zodpovedajúcej Opisu predmetu zákazky.</w:t>
      </w:r>
    </w:p>
    <w:p w:rsidR="00EE69A9" w:rsidRPr="00163630" w:rsidRDefault="00EE69A9" w:rsidP="00EE69A9">
      <w:pPr>
        <w:pStyle w:val="Odsekzoznamu"/>
        <w:ind w:left="567" w:hanging="567"/>
        <w:rPr>
          <w:rStyle w:val="Siln"/>
          <w:rFonts w:cs="Arial"/>
          <w:b w:val="0"/>
        </w:rPr>
      </w:pPr>
    </w:p>
    <w:p w:rsidR="00EE69A9" w:rsidRPr="00EE69A9" w:rsidRDefault="00EE69A9" w:rsidP="00EE69A9">
      <w:pPr>
        <w:pStyle w:val="Odsekzoznamu"/>
        <w:numPr>
          <w:ilvl w:val="1"/>
          <w:numId w:val="6"/>
        </w:numPr>
        <w:ind w:left="567" w:hanging="567"/>
        <w:jc w:val="both"/>
        <w:rPr>
          <w:rStyle w:val="Siln"/>
          <w:rFonts w:cs="Arial"/>
          <w:b w:val="0"/>
        </w:rPr>
      </w:pPr>
      <w:r w:rsidRPr="00EE69A9">
        <w:rPr>
          <w:rStyle w:val="Siln"/>
          <w:rFonts w:cs="Arial"/>
          <w:b w:val="0"/>
        </w:rPr>
        <w:t>Poskytovateľ sa zaväzuje bez zbytočného odkladu, potom ako sa o tom dozvedel, informovať písomne Objednávateľa o akýchkoľvek okolnostiach dôležitých pre riadne poskytovanie Plnení a akýchkoľvek okolnostiach, ktoré môžu mať vplyv na zmenu alebo doplnenie alebo udelenie pokynov Objednávateľa voči Poskytovateľovi.</w:t>
      </w:r>
    </w:p>
    <w:p w:rsidR="00EE69A9" w:rsidRPr="00163630" w:rsidRDefault="00EE69A9" w:rsidP="00EE69A9">
      <w:pPr>
        <w:pStyle w:val="Odsekzoznamu"/>
        <w:ind w:left="567" w:hanging="567"/>
        <w:rPr>
          <w:rStyle w:val="Siln"/>
          <w:rFonts w:cs="Arial"/>
          <w:b w:val="0"/>
        </w:rPr>
      </w:pPr>
    </w:p>
    <w:p w:rsidR="00EE69A9" w:rsidRPr="00EE69A9" w:rsidRDefault="00EE69A9" w:rsidP="00EE69A9">
      <w:pPr>
        <w:pStyle w:val="Odsekzoznamu"/>
        <w:numPr>
          <w:ilvl w:val="1"/>
          <w:numId w:val="6"/>
        </w:numPr>
        <w:ind w:left="567" w:hanging="567"/>
        <w:jc w:val="both"/>
        <w:rPr>
          <w:rStyle w:val="Siln"/>
          <w:rFonts w:cs="Arial"/>
          <w:b w:val="0"/>
        </w:rPr>
      </w:pPr>
      <w:r w:rsidRPr="00EE69A9">
        <w:rPr>
          <w:rStyle w:val="Siln"/>
          <w:rFonts w:cs="Arial"/>
          <w:b w:val="0"/>
        </w:rPr>
        <w:t>Poskytovateľ sa môže odchýliť od pokynov Objednávateľa len vtedy, ak je to nevyhnutné pre záujmy Objednávateľa a keď si Poskytovateľ nemôže včas zabezpečiť súhlas Objednávateľa. V takom prípade je Poskytovateľ povinný bez zbytočného odkladu informovať Objednávateľa o svojom postupe a o jeho dôvodoch.</w:t>
      </w:r>
    </w:p>
    <w:p w:rsidR="00EE69A9" w:rsidRPr="00163630" w:rsidRDefault="00EE69A9" w:rsidP="00EE69A9">
      <w:pPr>
        <w:pStyle w:val="Odsekzoznamu"/>
        <w:ind w:left="567" w:hanging="567"/>
        <w:rPr>
          <w:rStyle w:val="Siln"/>
          <w:rFonts w:cs="Arial"/>
          <w:b w:val="0"/>
        </w:rPr>
      </w:pPr>
    </w:p>
    <w:p w:rsidR="00EE69A9" w:rsidRPr="00EE69A9" w:rsidRDefault="00EE69A9" w:rsidP="00EE69A9">
      <w:pPr>
        <w:pStyle w:val="Odsekzoznamu"/>
        <w:numPr>
          <w:ilvl w:val="1"/>
          <w:numId w:val="6"/>
        </w:numPr>
        <w:ind w:left="567" w:hanging="567"/>
        <w:jc w:val="both"/>
        <w:rPr>
          <w:rStyle w:val="Siln"/>
          <w:rFonts w:cs="Arial"/>
          <w:b w:val="0"/>
        </w:rPr>
      </w:pPr>
      <w:r w:rsidRPr="00EE69A9">
        <w:rPr>
          <w:rStyle w:val="Siln"/>
          <w:rFonts w:cs="Arial"/>
          <w:b w:val="0"/>
        </w:rPr>
        <w:t>Poskytovateľ sa zaväzuje upozorniť Objednávateľa na nevhodnosť (vrátane rozporu s právnym poriadkom) ním navrhovaného postupu, podkladov a/alebo iných pokynov týkajúcich sa Plnení bezodkladne potom ako sa dozvedel o podrobnostiach takýchto postupov alebo pokynov alebo potom ako mu boli doručené kópie akýchkoľvek takýchto dokumentov. Poskytovateľ je v tomto upozornení povinný zdôvodniť nevhodnosť postupu, podkladov alebo pokynov a navrhnúť nápravné opatrenia. V prípade, že si Poskytovateľ nesplní túto svoju povinnosť, zodpovedá za škodu tým spôsobenú. Do vyjadrenia Objednávateľa Poskytovateľ nevhodný pokyn nevykoná. V prípade, že Objednávateľ oznámi Poskytovateľovi, že na vykonaní pokynu, ktorý Poskytovateľ označil za nevhodný, trvá, Poskytovateľ je povinný tento pokyn realizovať (ak platné právne predpisy neustanovujú inak), pričom však Poskytovateľ nezodpovedá za škodu, ktorá vykonaním takéhoto pokynu vznikne.</w:t>
      </w:r>
    </w:p>
    <w:p w:rsidR="00EE69A9" w:rsidRPr="00163630" w:rsidRDefault="00EE69A9" w:rsidP="00EE69A9">
      <w:pPr>
        <w:pStyle w:val="Odsekzoznamu"/>
        <w:rPr>
          <w:rStyle w:val="Siln"/>
          <w:rFonts w:cs="Arial"/>
          <w:b w:val="0"/>
        </w:rPr>
      </w:pPr>
    </w:p>
    <w:p w:rsidR="00EE69A9" w:rsidRPr="00163630" w:rsidRDefault="00EE69A9" w:rsidP="00EE69A9">
      <w:pPr>
        <w:pStyle w:val="Odsekzoznamu"/>
        <w:numPr>
          <w:ilvl w:val="1"/>
          <w:numId w:val="6"/>
        </w:numPr>
        <w:ind w:left="567" w:hanging="567"/>
        <w:jc w:val="both"/>
        <w:rPr>
          <w:rFonts w:cs="Arial"/>
          <w:bCs/>
        </w:rPr>
      </w:pPr>
      <w:r w:rsidRPr="00EE69A9">
        <w:rPr>
          <w:rStyle w:val="Siln"/>
          <w:rFonts w:cs="Arial"/>
          <w:b w:val="0"/>
        </w:rPr>
        <w:t>Poskytovateľ je povinný pri realizácii Plnenia rešpektovať pokyny zodpovedného zástupcu Objednávateľa, ktorý riadi tvorbu obsahovej zložky</w:t>
      </w:r>
      <w:r w:rsidRPr="00163630">
        <w:rPr>
          <w:rStyle w:val="Siln"/>
          <w:rFonts w:cs="Arial"/>
        </w:rPr>
        <w:t xml:space="preserve"> </w:t>
      </w:r>
      <w:r w:rsidRPr="00163630">
        <w:rPr>
          <w:rFonts w:cs="Arial"/>
        </w:rPr>
        <w:t>priameho televízneho prenosu a/alebo záznamu Podujatia (ďalej len „</w:t>
      </w:r>
      <w:r w:rsidRPr="00163630">
        <w:rPr>
          <w:rFonts w:cs="Arial"/>
          <w:b/>
        </w:rPr>
        <w:t>Zodpovedná osoba</w:t>
      </w:r>
      <w:r w:rsidRPr="00163630">
        <w:rPr>
          <w:rFonts w:cs="Arial"/>
        </w:rPr>
        <w:t>“)</w:t>
      </w:r>
      <w:r w:rsidRPr="00163630">
        <w:rPr>
          <w:rStyle w:val="Siln"/>
          <w:rFonts w:cs="Arial"/>
        </w:rPr>
        <w:t xml:space="preserve">. </w:t>
      </w:r>
      <w:r w:rsidRPr="00163630">
        <w:rPr>
          <w:rFonts w:cs="Arial"/>
        </w:rPr>
        <w:t xml:space="preserve">Poskytovateľ sa zaväzuje poskytovať Objednávateľovi a/alebo Zodpovednej osobe organizačnú, produkčnú a plánovaciu súčinnosť nevyhnutnú na </w:t>
      </w:r>
      <w:r w:rsidRPr="00EE69A9">
        <w:rPr>
          <w:rStyle w:val="Siln"/>
          <w:rFonts w:cs="Arial"/>
          <w:b w:val="0"/>
        </w:rPr>
        <w:t>tvorbu obsahovej zložky</w:t>
      </w:r>
      <w:r w:rsidRPr="00163630">
        <w:rPr>
          <w:rStyle w:val="Siln"/>
          <w:rFonts w:cs="Arial"/>
        </w:rPr>
        <w:t xml:space="preserve"> </w:t>
      </w:r>
      <w:r w:rsidRPr="00163630">
        <w:rPr>
          <w:rFonts w:cs="Arial"/>
        </w:rPr>
        <w:t xml:space="preserve">priameho televízneho prenosu a/alebo záznamu Podujatia. </w:t>
      </w:r>
      <w:r w:rsidRPr="00EE69A9">
        <w:rPr>
          <w:rStyle w:val="Siln"/>
          <w:rFonts w:cs="Arial"/>
          <w:b w:val="0"/>
        </w:rPr>
        <w:t>Poskytovateľ je povinný zabezpečiť, aby Zodpovedná osoba mala prístup k technickému vybaveniu, ktoré Poskytovateľ používa pri realizácii Plnení a mohla riadiť pracovníkov Poskytovateľa v záležitostiach, ktoré sa týkajú tvorby obsahovej zložky</w:t>
      </w:r>
      <w:r w:rsidRPr="00163630">
        <w:rPr>
          <w:rStyle w:val="Siln"/>
          <w:rFonts w:cs="Arial"/>
        </w:rPr>
        <w:t xml:space="preserve"> </w:t>
      </w:r>
      <w:r w:rsidRPr="00163630">
        <w:rPr>
          <w:rFonts w:cs="Arial"/>
        </w:rPr>
        <w:t>priameho televízneho prenosu a/alebo záznamu Podujatia</w:t>
      </w:r>
      <w:r w:rsidRPr="00163630">
        <w:rPr>
          <w:rStyle w:val="Siln"/>
          <w:rFonts w:cs="Arial"/>
        </w:rPr>
        <w:t xml:space="preserve">. </w:t>
      </w:r>
    </w:p>
    <w:p w:rsidR="00EE69A9" w:rsidRPr="00163630" w:rsidRDefault="00EE69A9" w:rsidP="00EE69A9">
      <w:pPr>
        <w:pStyle w:val="Odsekzoznamu"/>
        <w:ind w:left="567" w:hanging="567"/>
        <w:rPr>
          <w:rStyle w:val="Siln"/>
          <w:rFonts w:cs="Arial"/>
          <w:b w:val="0"/>
        </w:rPr>
      </w:pPr>
    </w:p>
    <w:p w:rsidR="00EE69A9" w:rsidRPr="00163630" w:rsidRDefault="00EE69A9" w:rsidP="00EE69A9">
      <w:pPr>
        <w:pStyle w:val="Odsekzoznamu"/>
        <w:numPr>
          <w:ilvl w:val="1"/>
          <w:numId w:val="6"/>
        </w:numPr>
        <w:ind w:left="567" w:hanging="567"/>
        <w:jc w:val="both"/>
        <w:rPr>
          <w:rFonts w:cs="Arial"/>
        </w:rPr>
      </w:pPr>
      <w:r w:rsidRPr="00163630">
        <w:rPr>
          <w:rFonts w:cs="Arial"/>
        </w:rPr>
        <w:t>Poskytovateľ je povinný zabezpečiť plnú funkčnosť technického vybavenia použitého na realizáciu Plnení po celú dobu poskytovania Plnení tak, aby Objednávateľ mohol vyrobiť priamy televízny prenos a/alebo záznam Podujatia</w:t>
      </w:r>
      <w:r w:rsidRPr="00163630" w:rsidDel="00420625">
        <w:rPr>
          <w:rFonts w:cs="Arial"/>
        </w:rPr>
        <w:t xml:space="preserve"> </w:t>
      </w:r>
      <w:r w:rsidRPr="00163630">
        <w:rPr>
          <w:rFonts w:cs="Arial"/>
        </w:rPr>
        <w:t xml:space="preserve">v rozsahu a v kvalite požadovanej Objednávateľom. Poskytovateľ je povinný zabezpečiť, aby technické vybavenie, ktoré používa pri realizácii Plnení, spĺňalo príslušné technické a bezpečnostné požiadavky a malo vystavené príslušné certifikáty, povolenia alebo obdobné doklady, ktoré stanovujú/vyžadujú príslušné všeobecne záväzné predpisy; tieto doklady je Poskytovateľ povinný do troch (3) pracovných dní od požiadania predložiť Objednávateľovi k nahliadnutiu. </w:t>
      </w:r>
    </w:p>
    <w:p w:rsidR="00EE69A9" w:rsidRPr="00163630" w:rsidRDefault="00EE69A9" w:rsidP="00EE69A9">
      <w:pPr>
        <w:pStyle w:val="Odsekzoznamu"/>
        <w:ind w:left="567" w:hanging="567"/>
        <w:rPr>
          <w:rFonts w:cs="Arial"/>
        </w:rPr>
      </w:pPr>
    </w:p>
    <w:p w:rsidR="00EE69A9" w:rsidRPr="00163630" w:rsidRDefault="00EE69A9" w:rsidP="00EE69A9">
      <w:pPr>
        <w:pStyle w:val="Odsekzoznamu"/>
        <w:numPr>
          <w:ilvl w:val="1"/>
          <w:numId w:val="6"/>
        </w:numPr>
        <w:ind w:left="567" w:hanging="567"/>
        <w:jc w:val="both"/>
        <w:rPr>
          <w:rFonts w:cs="Arial"/>
        </w:rPr>
      </w:pPr>
      <w:r w:rsidRPr="00163630">
        <w:rPr>
          <w:rFonts w:cs="Arial"/>
        </w:rPr>
        <w:t>Poskytovateľ znáša všetky náklady spojené s udržiavaním a opravami technického vybavenia použitého na realizáciu Plnení. Poskytovateľ sa zaväzuje vykonávať pravidelné servisné prehliadky tohto technického vybavenia tak, aby nebolo narušené poskytovanie Plnení.</w:t>
      </w:r>
    </w:p>
    <w:p w:rsidR="00EE69A9" w:rsidRPr="00163630" w:rsidRDefault="00EE69A9" w:rsidP="00EE69A9">
      <w:pPr>
        <w:pStyle w:val="Odsekzoznamu"/>
        <w:ind w:left="567" w:hanging="567"/>
        <w:jc w:val="both"/>
        <w:rPr>
          <w:rFonts w:cs="Arial"/>
        </w:rPr>
      </w:pPr>
    </w:p>
    <w:p w:rsidR="00EE69A9" w:rsidRPr="00163630" w:rsidRDefault="00EE69A9" w:rsidP="00EE69A9">
      <w:pPr>
        <w:pStyle w:val="Odsekzoznamu"/>
        <w:numPr>
          <w:ilvl w:val="1"/>
          <w:numId w:val="6"/>
        </w:numPr>
        <w:ind w:left="567" w:hanging="567"/>
        <w:jc w:val="both"/>
        <w:rPr>
          <w:rFonts w:cs="Arial"/>
        </w:rPr>
      </w:pPr>
      <w:r w:rsidRPr="00163630">
        <w:rPr>
          <w:rFonts w:cs="Arial"/>
        </w:rPr>
        <w:lastRenderedPageBreak/>
        <w:t>Poskytovateľ je povinný zabezpečiť inštaláciu technického vybavenia nevyhnutného na realizáciu Plnení</w:t>
      </w:r>
      <w:r w:rsidRPr="00163630" w:rsidDel="00420625">
        <w:rPr>
          <w:rFonts w:cs="Arial"/>
        </w:rPr>
        <w:t xml:space="preserve"> </w:t>
      </w:r>
      <w:r w:rsidRPr="00163630">
        <w:rPr>
          <w:rFonts w:cs="Arial"/>
        </w:rPr>
        <w:t>v mieste Plnení tak, aby bolo možné realizovať výrobu priameho televízneho prenosu a/alebo záznamu Podujatia v čase, rozsahu a kvalite požadovanej Objednávateľom.</w:t>
      </w:r>
    </w:p>
    <w:p w:rsidR="00EE69A9" w:rsidRPr="00163630" w:rsidRDefault="00EE69A9" w:rsidP="00EE69A9">
      <w:pPr>
        <w:pStyle w:val="Odsekzoznamu"/>
        <w:ind w:left="567" w:hanging="567"/>
        <w:rPr>
          <w:rFonts w:cs="Arial"/>
        </w:rPr>
      </w:pPr>
    </w:p>
    <w:p w:rsidR="00EE69A9" w:rsidRPr="00163630" w:rsidRDefault="00EE69A9" w:rsidP="00EE69A9">
      <w:pPr>
        <w:pStyle w:val="Odsekzoznamu"/>
        <w:numPr>
          <w:ilvl w:val="1"/>
          <w:numId w:val="6"/>
        </w:numPr>
        <w:ind w:left="567" w:hanging="567"/>
        <w:jc w:val="both"/>
        <w:rPr>
          <w:rFonts w:cs="Arial"/>
        </w:rPr>
      </w:pPr>
      <w:r w:rsidRPr="00163630">
        <w:rPr>
          <w:rFonts w:cs="Arial"/>
        </w:rPr>
        <w:t xml:space="preserve">Poskytovateľ je povinný zabezpečiť si stráženie technického vybavenia používaného na realizáciu Plnení počas celej doby poskytovania Plnení v mieste Plnení. </w:t>
      </w:r>
    </w:p>
    <w:p w:rsidR="00EE69A9" w:rsidRPr="00163630" w:rsidRDefault="00EE69A9" w:rsidP="00EE69A9">
      <w:pPr>
        <w:pStyle w:val="Odsekzoznamu"/>
        <w:ind w:left="567" w:hanging="567"/>
        <w:jc w:val="both"/>
        <w:rPr>
          <w:rFonts w:cs="Arial"/>
        </w:rPr>
      </w:pPr>
    </w:p>
    <w:p w:rsidR="00EE69A9" w:rsidRDefault="00EE69A9" w:rsidP="00EE69A9">
      <w:pPr>
        <w:pStyle w:val="Odsekzoznamu"/>
        <w:numPr>
          <w:ilvl w:val="1"/>
          <w:numId w:val="6"/>
        </w:numPr>
        <w:ind w:left="567" w:hanging="567"/>
        <w:jc w:val="both"/>
        <w:rPr>
          <w:rFonts w:cs="Arial"/>
        </w:rPr>
      </w:pPr>
      <w:r w:rsidRPr="00163630">
        <w:rPr>
          <w:rFonts w:cs="Arial"/>
        </w:rPr>
        <w:t>Poskytovateľ je povinný mať uzavreté poistenie zodpovednosti za škodu spôsobenú v súvislosti s poskytovaním Plnení ako aj poistenie majetku, ktoré bude zahŕňať aj poistenie technického vybavenia používaného na realizáciu Plnení, a to po celú dobu trvania Dohody. Poskytovateľ je povinný do troch (3) pracovných dní od požiadania predložiť Objednávateľovi k nahliadnutiu doklady preukazujúce takéto poistenie.</w:t>
      </w:r>
    </w:p>
    <w:p w:rsidR="00EE69A9" w:rsidRPr="007B4360" w:rsidRDefault="00EE69A9" w:rsidP="00EE69A9">
      <w:pPr>
        <w:pStyle w:val="Odsekzoznamu"/>
        <w:rPr>
          <w:rFonts w:cs="Arial"/>
        </w:rPr>
      </w:pPr>
    </w:p>
    <w:p w:rsidR="00EE69A9" w:rsidRPr="00163630" w:rsidRDefault="00EE69A9" w:rsidP="00EE69A9">
      <w:pPr>
        <w:pStyle w:val="Odsekzoznamu"/>
        <w:ind w:left="567"/>
        <w:jc w:val="center"/>
        <w:rPr>
          <w:rStyle w:val="Siln"/>
          <w:rFonts w:cs="Arial"/>
        </w:rPr>
      </w:pPr>
      <w:r w:rsidRPr="00163630">
        <w:rPr>
          <w:rStyle w:val="Siln"/>
          <w:rFonts w:cs="Arial"/>
        </w:rPr>
        <w:t>ČLÁNOK 6</w:t>
      </w:r>
    </w:p>
    <w:p w:rsidR="00EE69A9" w:rsidRPr="00163630" w:rsidRDefault="00EE69A9" w:rsidP="00EE69A9">
      <w:pPr>
        <w:pStyle w:val="Odsekzoznamu"/>
        <w:ind w:left="567"/>
        <w:jc w:val="center"/>
        <w:rPr>
          <w:rStyle w:val="Siln"/>
          <w:rFonts w:cs="Arial"/>
        </w:rPr>
      </w:pPr>
      <w:r w:rsidRPr="00163630">
        <w:rPr>
          <w:rStyle w:val="Siln"/>
          <w:rFonts w:cs="Arial"/>
        </w:rPr>
        <w:t>PRÁVA A POVINNOSTI OBJEDNÁVATEĽA</w:t>
      </w:r>
    </w:p>
    <w:p w:rsidR="00EE69A9" w:rsidRPr="00163630" w:rsidRDefault="00EE69A9" w:rsidP="00EE69A9">
      <w:pPr>
        <w:pStyle w:val="Odsekzoznamu"/>
        <w:ind w:left="567"/>
        <w:jc w:val="center"/>
        <w:rPr>
          <w:rStyle w:val="Siln"/>
          <w:rFonts w:cs="Arial"/>
        </w:rPr>
      </w:pPr>
    </w:p>
    <w:p w:rsidR="00EE69A9" w:rsidRPr="00EE69A9" w:rsidRDefault="00EE69A9" w:rsidP="00EE69A9">
      <w:pPr>
        <w:pStyle w:val="Odsekzoznamu"/>
        <w:numPr>
          <w:ilvl w:val="1"/>
          <w:numId w:val="7"/>
        </w:numPr>
        <w:ind w:left="567" w:hanging="567"/>
        <w:jc w:val="both"/>
        <w:rPr>
          <w:rStyle w:val="Siln"/>
          <w:rFonts w:cs="Arial"/>
          <w:b w:val="0"/>
        </w:rPr>
      </w:pPr>
      <w:r w:rsidRPr="00EE69A9">
        <w:rPr>
          <w:rStyle w:val="Siln"/>
          <w:rFonts w:cs="Arial"/>
          <w:b w:val="0"/>
        </w:rPr>
        <w:t>Objednávateľ sa zaväzuje:</w:t>
      </w:r>
    </w:p>
    <w:p w:rsidR="00EE69A9" w:rsidRPr="00EE69A9" w:rsidRDefault="00EE69A9" w:rsidP="00EE69A9">
      <w:pPr>
        <w:pStyle w:val="Odsekzoznamu"/>
        <w:numPr>
          <w:ilvl w:val="2"/>
          <w:numId w:val="7"/>
        </w:numPr>
        <w:ind w:left="1276" w:hanging="709"/>
        <w:jc w:val="both"/>
        <w:rPr>
          <w:rStyle w:val="Siln"/>
          <w:rFonts w:cs="Arial"/>
          <w:b w:val="0"/>
        </w:rPr>
      </w:pPr>
      <w:r w:rsidRPr="00EE69A9">
        <w:rPr>
          <w:rStyle w:val="Siln"/>
          <w:rFonts w:cs="Arial"/>
          <w:b w:val="0"/>
        </w:rPr>
        <w:t>bez zbytočného odkladu informovať Poskytovateľa o všetkých skutočnostiach, ktoré majú podstatný význam pre poskytovanie Plnení,</w:t>
      </w:r>
    </w:p>
    <w:p w:rsidR="00EE69A9" w:rsidRPr="00EE69A9" w:rsidRDefault="00EE69A9" w:rsidP="00EE69A9">
      <w:pPr>
        <w:pStyle w:val="Odsekzoznamu"/>
        <w:numPr>
          <w:ilvl w:val="2"/>
          <w:numId w:val="7"/>
        </w:numPr>
        <w:ind w:left="1276" w:hanging="709"/>
        <w:jc w:val="both"/>
        <w:rPr>
          <w:rStyle w:val="Siln"/>
          <w:rFonts w:cs="Arial"/>
          <w:b w:val="0"/>
        </w:rPr>
      </w:pPr>
      <w:r w:rsidRPr="00EE69A9">
        <w:rPr>
          <w:rStyle w:val="Siln"/>
          <w:rFonts w:cs="Arial"/>
          <w:b w:val="0"/>
        </w:rPr>
        <w:t>odovzdať Poskytovateľovi všetky dokumenty a poskytnúť mu všetky informácie, ktoré sú potrebné na poskytnutie Plnení, ak z povahy týchto dokumentov/informácií a/alebo pokynov nevyplýva, že ich má obstarať Poskytovateľ,</w:t>
      </w:r>
    </w:p>
    <w:p w:rsidR="00EE69A9" w:rsidRPr="00EE69A9" w:rsidRDefault="00EE69A9" w:rsidP="00EE69A9">
      <w:pPr>
        <w:pStyle w:val="Odsekzoznamu"/>
        <w:numPr>
          <w:ilvl w:val="2"/>
          <w:numId w:val="7"/>
        </w:numPr>
        <w:ind w:left="1276" w:hanging="709"/>
        <w:jc w:val="both"/>
        <w:rPr>
          <w:rStyle w:val="Siln"/>
          <w:rFonts w:cs="Arial"/>
          <w:b w:val="0"/>
        </w:rPr>
      </w:pPr>
      <w:r w:rsidRPr="00EE69A9">
        <w:rPr>
          <w:rStyle w:val="Siln"/>
          <w:rFonts w:cs="Arial"/>
          <w:b w:val="0"/>
        </w:rPr>
        <w:t xml:space="preserve">bez zbytočného odkladu poskytnúť Poskytovateľovi všetku súčinnosť potrebnú na uskutočnenie predmetu tejto Dohody, </w:t>
      </w:r>
    </w:p>
    <w:p w:rsidR="00EE69A9" w:rsidRPr="00EE69A9" w:rsidRDefault="00EE69A9" w:rsidP="00EE69A9">
      <w:pPr>
        <w:pStyle w:val="Odsekzoznamu"/>
        <w:numPr>
          <w:ilvl w:val="2"/>
          <w:numId w:val="7"/>
        </w:numPr>
        <w:ind w:left="1276" w:hanging="709"/>
        <w:jc w:val="both"/>
        <w:rPr>
          <w:rStyle w:val="Siln"/>
          <w:rFonts w:cs="Arial"/>
          <w:b w:val="0"/>
        </w:rPr>
      </w:pPr>
      <w:r w:rsidRPr="00EE69A9">
        <w:rPr>
          <w:rStyle w:val="Siln"/>
          <w:rFonts w:cs="Arial"/>
          <w:b w:val="0"/>
        </w:rPr>
        <w:t>doručiť Poskytovateľovi včas všetky pokyny súvisiace s realizovaním Plnení tak, aby Poskytovateľovi umožnil včasné a riadne poskytnutie Plnení.</w:t>
      </w:r>
    </w:p>
    <w:p w:rsidR="00EE69A9" w:rsidRPr="00163630" w:rsidRDefault="00EE69A9" w:rsidP="00EE69A9">
      <w:pPr>
        <w:pStyle w:val="Odsekzoznamu"/>
        <w:ind w:left="1276"/>
        <w:jc w:val="both"/>
        <w:rPr>
          <w:rStyle w:val="Siln"/>
          <w:rFonts w:cs="Arial"/>
          <w:b w:val="0"/>
        </w:rPr>
      </w:pPr>
    </w:p>
    <w:p w:rsidR="00EE69A9" w:rsidRPr="009B1359" w:rsidRDefault="00EE69A9" w:rsidP="00EE69A9">
      <w:pPr>
        <w:pStyle w:val="Odsekzoznamu"/>
        <w:numPr>
          <w:ilvl w:val="1"/>
          <w:numId w:val="7"/>
        </w:numPr>
        <w:ind w:left="567" w:hanging="567"/>
        <w:jc w:val="both"/>
        <w:rPr>
          <w:rFonts w:cs="Arial"/>
        </w:rPr>
      </w:pPr>
      <w:r w:rsidRPr="009B1359">
        <w:rPr>
          <w:rFonts w:cs="Arial"/>
        </w:rPr>
        <w:t xml:space="preserve">Objednávateľ určí pre jednotlivé priame televízne prenosy a/alebo záznamy Podujatia Zodpovednú osobu, ktorá za Objednávateľa bude </w:t>
      </w:r>
      <w:r w:rsidRPr="00EE69A9">
        <w:rPr>
          <w:rStyle w:val="Siln"/>
          <w:rFonts w:cs="Arial"/>
          <w:b w:val="0"/>
        </w:rPr>
        <w:t>riadiť tvorbu obsahovej zložky</w:t>
      </w:r>
      <w:r w:rsidRPr="009B1359">
        <w:rPr>
          <w:rStyle w:val="Siln"/>
          <w:rFonts w:cs="Arial"/>
        </w:rPr>
        <w:t xml:space="preserve"> </w:t>
      </w:r>
      <w:r w:rsidRPr="009B1359">
        <w:rPr>
          <w:rFonts w:cs="Arial"/>
        </w:rPr>
        <w:t>priameho televízneho prenosu a/alebo záznamu Podujatia ako aj preberanie Plnení podľa tejto Dohody a Objednávky a kontrolu realizácie Plnení.</w:t>
      </w:r>
    </w:p>
    <w:p w:rsidR="00EE69A9" w:rsidRPr="009B1359" w:rsidRDefault="00EE69A9" w:rsidP="00EE69A9">
      <w:pPr>
        <w:pStyle w:val="Odsekzoznamu"/>
        <w:ind w:left="567" w:hanging="567"/>
        <w:rPr>
          <w:rFonts w:cs="Arial"/>
        </w:rPr>
      </w:pPr>
    </w:p>
    <w:p w:rsidR="00EE69A9" w:rsidRPr="00163630" w:rsidRDefault="00EE69A9" w:rsidP="00EE69A9">
      <w:pPr>
        <w:pStyle w:val="Odsekzoznamu"/>
        <w:numPr>
          <w:ilvl w:val="1"/>
          <w:numId w:val="7"/>
        </w:numPr>
        <w:ind w:left="567" w:hanging="567"/>
        <w:jc w:val="both"/>
        <w:rPr>
          <w:rFonts w:cs="Arial"/>
        </w:rPr>
      </w:pPr>
      <w:r w:rsidRPr="00163630">
        <w:rPr>
          <w:rFonts w:cs="Arial"/>
        </w:rPr>
        <w:t xml:space="preserve">Objednávateľ zodpovedá za škody, ktoré vzniknú na technickom vybavení Poskytovateľa neodborným alebo neopatrným zaobchádzaním osôb, ktorých Objednávateľ poveril úlohami pri výrobe priameho televízneho prenosu a/alebo záznamu Podujatia. </w:t>
      </w:r>
    </w:p>
    <w:p w:rsidR="00EE69A9" w:rsidRPr="00163630" w:rsidRDefault="00EE69A9" w:rsidP="00EE69A9">
      <w:pPr>
        <w:pStyle w:val="Odsekzoznamu"/>
        <w:rPr>
          <w:rFonts w:cs="Arial"/>
        </w:rPr>
      </w:pPr>
    </w:p>
    <w:p w:rsidR="00EE69A9" w:rsidRPr="00DD41C3" w:rsidRDefault="00EE69A9" w:rsidP="00EE69A9">
      <w:pPr>
        <w:pStyle w:val="Odsekzoznamu"/>
        <w:numPr>
          <w:ilvl w:val="1"/>
          <w:numId w:val="7"/>
        </w:numPr>
        <w:ind w:left="567" w:hanging="567"/>
        <w:jc w:val="both"/>
        <w:rPr>
          <w:rFonts w:cs="Arial"/>
        </w:rPr>
      </w:pPr>
      <w:r w:rsidRPr="00DD41C3">
        <w:rPr>
          <w:rFonts w:cs="Arial"/>
        </w:rPr>
        <w:t>Objednávateľ je oprávnený zrušiť Objednávku z dôvodu rozhodnutia organizátora Podujatia, z ktorého sa mal vyrábať priamy televízny prenos a/alebo záznam, o zrušení konania Podujatia. V takomto prípade Objednávateľ nahradí Poskytovateľovi len nevyhnutné a preukázané výdavky na Plnenia, ktoré Poskytovateľ poskytol Objednávateľovi do času zrušenia Objednávky.</w:t>
      </w:r>
    </w:p>
    <w:p w:rsidR="00EE69A9" w:rsidRDefault="00EE69A9" w:rsidP="00EE69A9">
      <w:pPr>
        <w:rPr>
          <w:rFonts w:asciiTheme="minorHAnsi" w:hAnsiTheme="minorHAnsi" w:cs="Arial"/>
        </w:rPr>
      </w:pPr>
    </w:p>
    <w:p w:rsidR="00EE69A9" w:rsidRPr="00163630" w:rsidRDefault="00EE69A9" w:rsidP="00EE69A9">
      <w:pPr>
        <w:pStyle w:val="Odsekzoznamu"/>
        <w:ind w:left="567"/>
        <w:jc w:val="center"/>
        <w:rPr>
          <w:rStyle w:val="Siln"/>
          <w:rFonts w:cs="Arial"/>
        </w:rPr>
      </w:pPr>
      <w:r w:rsidRPr="00163630">
        <w:rPr>
          <w:rStyle w:val="Siln"/>
          <w:rFonts w:cs="Arial"/>
        </w:rPr>
        <w:t>ČLÁNOK 7</w:t>
      </w:r>
    </w:p>
    <w:p w:rsidR="00EE69A9" w:rsidRPr="00163630" w:rsidRDefault="00EE69A9" w:rsidP="00EE69A9">
      <w:pPr>
        <w:pStyle w:val="Odsekzoznamu"/>
        <w:ind w:left="567"/>
        <w:jc w:val="center"/>
        <w:rPr>
          <w:rStyle w:val="Siln"/>
          <w:rFonts w:cs="Arial"/>
        </w:rPr>
      </w:pPr>
      <w:r w:rsidRPr="00163630">
        <w:rPr>
          <w:rStyle w:val="Siln"/>
          <w:rFonts w:cs="Arial"/>
        </w:rPr>
        <w:t>MAXIMÁLNE JEDNOTKOVÉ CENY A PLATOBNÉ PODMIENKY</w:t>
      </w:r>
    </w:p>
    <w:p w:rsidR="00EE69A9" w:rsidRPr="00163630" w:rsidRDefault="00EE69A9" w:rsidP="00EE69A9">
      <w:pPr>
        <w:pStyle w:val="Odsekzoznamu"/>
        <w:ind w:left="567"/>
        <w:jc w:val="center"/>
        <w:rPr>
          <w:rStyle w:val="Siln"/>
          <w:rFonts w:cs="Arial"/>
        </w:rPr>
      </w:pPr>
    </w:p>
    <w:p w:rsidR="00EE69A9" w:rsidRPr="00EE69A9" w:rsidRDefault="00EE69A9" w:rsidP="00EE69A9">
      <w:pPr>
        <w:pStyle w:val="Odsekzoznamu"/>
        <w:numPr>
          <w:ilvl w:val="1"/>
          <w:numId w:val="13"/>
        </w:numPr>
        <w:ind w:left="567" w:hanging="567"/>
        <w:jc w:val="both"/>
        <w:rPr>
          <w:rStyle w:val="Siln"/>
          <w:rFonts w:cs="Arial"/>
          <w:b w:val="0"/>
        </w:rPr>
      </w:pPr>
      <w:r w:rsidRPr="00EE69A9">
        <w:rPr>
          <w:rStyle w:val="Siln"/>
          <w:rFonts w:cs="Arial"/>
          <w:b w:val="0"/>
        </w:rPr>
        <w:t>Maximálne jednotkové ceny za poskytovanie Plnení Objednávateľovi sú stanovené ako maximálne bez DPH pre jednotlivé položky v súlade s ponukou predloženou Poskytovateľom vo Verejnom obstarávaní a sú špecifikované v prílohe č. 2 tejto Dohody.</w:t>
      </w:r>
    </w:p>
    <w:p w:rsidR="00EE69A9" w:rsidRPr="00CB595E" w:rsidRDefault="00EE69A9" w:rsidP="00EE69A9">
      <w:pPr>
        <w:pStyle w:val="Odsekzoznamu"/>
        <w:ind w:left="567"/>
        <w:jc w:val="both"/>
        <w:rPr>
          <w:rStyle w:val="Siln"/>
          <w:rFonts w:cs="Arial"/>
          <w:b w:val="0"/>
        </w:rPr>
      </w:pPr>
    </w:p>
    <w:p w:rsidR="00EE69A9" w:rsidRPr="007B4360" w:rsidRDefault="00EE69A9" w:rsidP="00EE69A9">
      <w:pPr>
        <w:pStyle w:val="Odsekzoznamu"/>
        <w:numPr>
          <w:ilvl w:val="1"/>
          <w:numId w:val="13"/>
        </w:numPr>
        <w:ind w:left="567" w:hanging="567"/>
        <w:jc w:val="both"/>
        <w:rPr>
          <w:rStyle w:val="Siln"/>
          <w:rFonts w:cs="Arial"/>
          <w:b w:val="0"/>
        </w:rPr>
      </w:pPr>
      <w:r w:rsidRPr="00EE69A9">
        <w:rPr>
          <w:rStyle w:val="Siln"/>
          <w:rFonts w:cs="Arial"/>
          <w:b w:val="0"/>
        </w:rPr>
        <w:t xml:space="preserve">Odplata za jednotlivé Plnenia poskytované na základe Objednávky bude vypočítaná ako súčet súčinov ponúknutých jednotkových cien a požadovaným množstvom Plnení uvedeným v Objednávke za jednotlivé položky, ktoré budú súčasťou Plnení (ďalej len „Odplata“). Ak ďalej nie je stanovené inak, Odplata zahŕňa všetky náklady a výdavky Poskytovateľa súvisiace s poskytovaním Plnení (najmä cestovné a dopravné náklady, poistné, náklady na stráženie, personálne náklady). K Odplate bude pripočítaná DPH v zmysle príslušných právnych </w:t>
      </w:r>
      <w:r w:rsidRPr="00CB595E">
        <w:rPr>
          <w:rStyle w:val="Siln"/>
          <w:rFonts w:cs="Arial"/>
        </w:rPr>
        <w:t xml:space="preserve">predpisov. </w:t>
      </w:r>
      <w:r w:rsidRPr="00EE69A9">
        <w:rPr>
          <w:rStyle w:val="Siln"/>
          <w:rFonts w:cs="Arial"/>
          <w:b w:val="0"/>
        </w:rPr>
        <w:t xml:space="preserve">K Odplate bude ďalej pripočítaná reálna cena za pohonné hmoty spotrebované </w:t>
      </w:r>
      <w:proofErr w:type="spellStart"/>
      <w:r w:rsidRPr="00EE69A9">
        <w:rPr>
          <w:rStyle w:val="Siln"/>
          <w:rFonts w:cs="Arial"/>
          <w:b w:val="0"/>
        </w:rPr>
        <w:t>dieselagregátmi</w:t>
      </w:r>
      <w:proofErr w:type="spellEnd"/>
      <w:r w:rsidRPr="00EE69A9">
        <w:rPr>
          <w:rStyle w:val="Siln"/>
          <w:rFonts w:cs="Arial"/>
          <w:b w:val="0"/>
        </w:rPr>
        <w:t xml:space="preserve"> počas realizácie Plnení.</w:t>
      </w:r>
      <w:r w:rsidRPr="00CB595E">
        <w:rPr>
          <w:rStyle w:val="Siln"/>
          <w:rFonts w:cs="Arial"/>
          <w:i/>
        </w:rPr>
        <w:t xml:space="preserve"> </w:t>
      </w:r>
    </w:p>
    <w:p w:rsidR="00EE69A9" w:rsidRPr="007B4360" w:rsidRDefault="00EE69A9" w:rsidP="00EE69A9">
      <w:pPr>
        <w:pStyle w:val="Odsekzoznamu"/>
        <w:rPr>
          <w:rStyle w:val="Siln"/>
          <w:rFonts w:cs="Arial"/>
          <w:b w:val="0"/>
        </w:rPr>
      </w:pPr>
    </w:p>
    <w:p w:rsidR="00EE69A9" w:rsidRPr="00EE69A9" w:rsidRDefault="00EE69A9" w:rsidP="00EE69A9">
      <w:pPr>
        <w:pStyle w:val="Odsekzoznamu"/>
        <w:numPr>
          <w:ilvl w:val="1"/>
          <w:numId w:val="13"/>
        </w:numPr>
        <w:ind w:left="567" w:hanging="567"/>
        <w:jc w:val="both"/>
        <w:rPr>
          <w:rStyle w:val="Siln"/>
          <w:rFonts w:cs="Arial"/>
          <w:b w:val="0"/>
        </w:rPr>
      </w:pPr>
      <w:r w:rsidRPr="00EE69A9">
        <w:rPr>
          <w:rStyle w:val="Siln"/>
          <w:rFonts w:cs="Arial"/>
          <w:b w:val="0"/>
        </w:rPr>
        <w:t>Nárok na Odplatu vznikne Poskytovateľovi po úplnom poskytnutí Plnení podľa Objednávky.</w:t>
      </w:r>
    </w:p>
    <w:p w:rsidR="00EE69A9" w:rsidRPr="00CB595E" w:rsidRDefault="00EE69A9" w:rsidP="00EE69A9">
      <w:pPr>
        <w:pStyle w:val="Odsekzoznamu"/>
        <w:rPr>
          <w:rStyle w:val="Siln"/>
          <w:rFonts w:cs="Arial"/>
          <w:b w:val="0"/>
        </w:rPr>
      </w:pPr>
    </w:p>
    <w:p w:rsidR="00EE69A9" w:rsidRPr="00EE69A9" w:rsidRDefault="00EE69A9" w:rsidP="00EE69A9">
      <w:pPr>
        <w:pStyle w:val="Odsekzoznamu"/>
        <w:numPr>
          <w:ilvl w:val="1"/>
          <w:numId w:val="13"/>
        </w:numPr>
        <w:ind w:left="567" w:hanging="567"/>
        <w:jc w:val="both"/>
        <w:rPr>
          <w:rStyle w:val="Siln"/>
          <w:rFonts w:cs="Arial"/>
          <w:b w:val="0"/>
        </w:rPr>
      </w:pPr>
      <w:r w:rsidRPr="00EE69A9">
        <w:rPr>
          <w:rStyle w:val="Siln"/>
          <w:rFonts w:cs="Arial"/>
          <w:b w:val="0"/>
        </w:rPr>
        <w:t>Faktúra musí byť vystavená zo strany Poskytovateľa v súlade s ustanoveniami tejto Dohody a platnou legislatívou (najmä zákonom č. 431/2002 Z. z. o účtovníctve a zákonom č. 222/2004 Z. z. o dani z pridanej hodnoty v platnom znení).</w:t>
      </w:r>
    </w:p>
    <w:p w:rsidR="00EE69A9" w:rsidRPr="00EF07FF" w:rsidRDefault="00EE69A9" w:rsidP="00EE69A9">
      <w:pPr>
        <w:pStyle w:val="Odsekzoznamu"/>
        <w:rPr>
          <w:rStyle w:val="Siln"/>
          <w:rFonts w:cs="Arial"/>
          <w:b w:val="0"/>
        </w:rPr>
      </w:pPr>
    </w:p>
    <w:p w:rsidR="00EE69A9" w:rsidRPr="00EF07FF" w:rsidRDefault="00EE69A9" w:rsidP="00EE69A9">
      <w:pPr>
        <w:pStyle w:val="Odsekzoznamu"/>
        <w:numPr>
          <w:ilvl w:val="1"/>
          <w:numId w:val="13"/>
        </w:numPr>
        <w:ind w:left="567" w:hanging="567"/>
        <w:jc w:val="both"/>
        <w:rPr>
          <w:rStyle w:val="Siln"/>
          <w:rFonts w:cs="Arial"/>
          <w:b w:val="0"/>
        </w:rPr>
      </w:pPr>
      <w:r w:rsidRPr="00EE69A9">
        <w:rPr>
          <w:rStyle w:val="Siln"/>
          <w:rFonts w:cs="Arial"/>
          <w:b w:val="0"/>
        </w:rPr>
        <w:t>Splatnosť faktúry je 30 dní odo dňa jej doručenia Objednávateľovi zo strany Poskytovateľa za predpokladu, že doručená faktúra bude spĺňať všetky zákonné a zmluvné náležitosti a bude doručená na adresu Objednávateľa uvedenú v záhlaví tejto Dohody. Lehota splatnosti začína plynúť dňom nasledujúcim po dní, v ktorom bola faktúra preukázateľne doručená Objednávateľovi. Úhrada faktúry bude realizovaná bezhotovostným platobným stykom na účet Poskytovateľa uvedený v záhlaví tejto Dohody.</w:t>
      </w:r>
      <w:r w:rsidRPr="00EF07FF">
        <w:rPr>
          <w:rFonts w:cs="Arial"/>
          <w:lang w:eastAsia="de-DE"/>
        </w:rPr>
        <w:t xml:space="preserve"> Odplata sa považuje za uhradenú dňom odpísania finančných prostriedkov z účtu Objednávateľa.</w:t>
      </w:r>
    </w:p>
    <w:p w:rsidR="00EE69A9" w:rsidRDefault="00EE69A9" w:rsidP="00EE69A9">
      <w:pPr>
        <w:pStyle w:val="Odsekzoznamu"/>
        <w:ind w:left="567"/>
        <w:jc w:val="center"/>
        <w:rPr>
          <w:rStyle w:val="Siln"/>
          <w:rFonts w:cs="Arial"/>
        </w:rPr>
      </w:pPr>
    </w:p>
    <w:p w:rsidR="00EE69A9" w:rsidRPr="00444C40" w:rsidRDefault="00EE69A9" w:rsidP="00EE69A9">
      <w:pPr>
        <w:pStyle w:val="Odsekzoznamu"/>
        <w:ind w:left="567"/>
        <w:jc w:val="center"/>
        <w:rPr>
          <w:rStyle w:val="Siln"/>
          <w:rFonts w:cs="Arial"/>
        </w:rPr>
      </w:pPr>
      <w:r w:rsidRPr="00444C40">
        <w:rPr>
          <w:rStyle w:val="Siln"/>
          <w:rFonts w:cs="Arial"/>
        </w:rPr>
        <w:t>ČLÁNOK 8</w:t>
      </w:r>
    </w:p>
    <w:p w:rsidR="00EE69A9" w:rsidRPr="00EF07FF" w:rsidRDefault="00EE69A9" w:rsidP="00EE69A9">
      <w:pPr>
        <w:pStyle w:val="Odsekzoznamu"/>
        <w:ind w:left="567"/>
        <w:jc w:val="center"/>
        <w:rPr>
          <w:rStyle w:val="Siln"/>
          <w:rFonts w:cs="Arial"/>
        </w:rPr>
      </w:pPr>
      <w:r w:rsidRPr="00444C40">
        <w:rPr>
          <w:rStyle w:val="Siln"/>
          <w:rFonts w:cs="Arial"/>
        </w:rPr>
        <w:t>ZODPOVEDNOSŤ POSKYTOVATEĽA A SANKCIE</w:t>
      </w:r>
    </w:p>
    <w:p w:rsidR="00EE69A9" w:rsidRPr="00EF07FF" w:rsidRDefault="00EE69A9" w:rsidP="00EE69A9">
      <w:pPr>
        <w:pStyle w:val="Odsekzoznamu"/>
        <w:ind w:left="567"/>
        <w:jc w:val="center"/>
        <w:rPr>
          <w:rStyle w:val="Siln"/>
          <w:rFonts w:cs="Arial"/>
        </w:rPr>
      </w:pPr>
    </w:p>
    <w:p w:rsidR="00EE69A9" w:rsidRPr="00EE69A9" w:rsidRDefault="00EE69A9" w:rsidP="00EE69A9">
      <w:pPr>
        <w:pStyle w:val="Odsekzoznamu"/>
        <w:numPr>
          <w:ilvl w:val="1"/>
          <w:numId w:val="8"/>
        </w:numPr>
        <w:ind w:left="567" w:hanging="567"/>
        <w:jc w:val="both"/>
        <w:rPr>
          <w:rStyle w:val="Siln"/>
          <w:rFonts w:cs="Arial"/>
          <w:b w:val="0"/>
        </w:rPr>
      </w:pPr>
      <w:r w:rsidRPr="00EE69A9">
        <w:rPr>
          <w:rStyle w:val="Siln"/>
          <w:rFonts w:cs="Arial"/>
          <w:b w:val="0"/>
        </w:rPr>
        <w:t>Poskytovateľ zodpovedá za škodu spôsobenú vadami, chybami a/alebo inými nedostatkami Plnení (ďalej len „</w:t>
      </w:r>
      <w:r w:rsidRPr="00EE69A9">
        <w:rPr>
          <w:rStyle w:val="Siln"/>
          <w:rFonts w:cs="Arial"/>
        </w:rPr>
        <w:t>Vady</w:t>
      </w:r>
      <w:r w:rsidRPr="00EE69A9">
        <w:rPr>
          <w:rStyle w:val="Siln"/>
          <w:rFonts w:cs="Arial"/>
          <w:b w:val="0"/>
        </w:rPr>
        <w:t>“).</w:t>
      </w:r>
    </w:p>
    <w:p w:rsidR="00EE69A9" w:rsidRPr="00EF07FF" w:rsidRDefault="00EE69A9" w:rsidP="00EE69A9">
      <w:pPr>
        <w:pStyle w:val="Odsekzoznamu"/>
        <w:ind w:left="567" w:hanging="567"/>
        <w:jc w:val="both"/>
        <w:rPr>
          <w:rStyle w:val="Siln"/>
          <w:rFonts w:cs="Arial"/>
          <w:b w:val="0"/>
        </w:rPr>
      </w:pPr>
    </w:p>
    <w:p w:rsidR="00EE69A9" w:rsidRPr="00EF07FF" w:rsidRDefault="00EE69A9" w:rsidP="00EE69A9">
      <w:pPr>
        <w:pStyle w:val="Odsekzoznamu"/>
        <w:numPr>
          <w:ilvl w:val="1"/>
          <w:numId w:val="8"/>
        </w:numPr>
        <w:ind w:left="567" w:hanging="567"/>
        <w:jc w:val="both"/>
        <w:rPr>
          <w:rFonts w:cs="Arial"/>
          <w:bCs/>
        </w:rPr>
      </w:pPr>
      <w:r w:rsidRPr="00EE69A9">
        <w:rPr>
          <w:rStyle w:val="Siln"/>
          <w:rFonts w:cs="Arial"/>
          <w:b w:val="0"/>
        </w:rPr>
        <w:t>Za Vady sa považujú najmä oneskorené, neúplné, nedostatočné, rozporné, nekvalitné Plnenia, resp. realizácia Plnení v rozpore s touto Dohodou a/alebo Objednávkou.</w:t>
      </w:r>
      <w:r w:rsidRPr="00EF07FF">
        <w:rPr>
          <w:rStyle w:val="Siln"/>
          <w:rFonts w:cs="Arial"/>
        </w:rPr>
        <w:t xml:space="preserve"> </w:t>
      </w:r>
      <w:r w:rsidRPr="00EF07FF">
        <w:rPr>
          <w:rFonts w:cs="Arial"/>
        </w:rPr>
        <w:t>Plnenia majú Vady najmä ak:</w:t>
      </w:r>
    </w:p>
    <w:p w:rsidR="00EE69A9" w:rsidRPr="00EF07FF" w:rsidRDefault="00EE69A9" w:rsidP="00EE69A9">
      <w:pPr>
        <w:pStyle w:val="Odsekzoznamu"/>
        <w:numPr>
          <w:ilvl w:val="2"/>
          <w:numId w:val="8"/>
        </w:numPr>
        <w:ind w:left="1134" w:hanging="567"/>
        <w:jc w:val="both"/>
        <w:rPr>
          <w:rFonts w:cs="Arial"/>
        </w:rPr>
      </w:pPr>
      <w:r w:rsidRPr="00EF07FF">
        <w:rPr>
          <w:rFonts w:cs="Arial"/>
        </w:rPr>
        <w:t xml:space="preserve">technické vybavenie použité na realizáciu Plnení nezodpovedá špecifikácii uvedenej v Opise predmetu zákazky a/alebo v Objednávke, </w:t>
      </w:r>
    </w:p>
    <w:p w:rsidR="00EE69A9" w:rsidRPr="00EF07FF" w:rsidRDefault="00EE69A9" w:rsidP="00EE69A9">
      <w:pPr>
        <w:pStyle w:val="Odsekzoznamu"/>
        <w:numPr>
          <w:ilvl w:val="2"/>
          <w:numId w:val="8"/>
        </w:numPr>
        <w:ind w:left="1134" w:hanging="567"/>
        <w:jc w:val="both"/>
        <w:rPr>
          <w:rFonts w:cs="Arial"/>
        </w:rPr>
      </w:pPr>
      <w:r w:rsidRPr="00EF07FF">
        <w:rPr>
          <w:rFonts w:cs="Arial"/>
        </w:rPr>
        <w:t xml:space="preserve">technické vybavenie použité na realizáciu Plnení má funkčné vady, </w:t>
      </w:r>
    </w:p>
    <w:p w:rsidR="00EE69A9" w:rsidRPr="00EF07FF" w:rsidRDefault="00EE69A9" w:rsidP="00EE69A9">
      <w:pPr>
        <w:pStyle w:val="Odsekzoznamu"/>
        <w:numPr>
          <w:ilvl w:val="2"/>
          <w:numId w:val="8"/>
        </w:numPr>
        <w:ind w:left="1134" w:hanging="567"/>
        <w:jc w:val="both"/>
        <w:rPr>
          <w:rFonts w:cs="Arial"/>
        </w:rPr>
      </w:pPr>
      <w:r w:rsidRPr="00EF07FF">
        <w:rPr>
          <w:rFonts w:cs="Arial"/>
        </w:rPr>
        <w:t>Poskytovateľ nedodrží čas poskytovania Plnení stanovený v Objednávke,</w:t>
      </w:r>
    </w:p>
    <w:p w:rsidR="00EE69A9" w:rsidRPr="00EF07FF" w:rsidRDefault="00EE69A9" w:rsidP="00EE69A9">
      <w:pPr>
        <w:pStyle w:val="Odsekzoznamu"/>
        <w:numPr>
          <w:ilvl w:val="2"/>
          <w:numId w:val="8"/>
        </w:numPr>
        <w:ind w:left="1134" w:hanging="567"/>
        <w:jc w:val="both"/>
        <w:rPr>
          <w:rFonts w:cs="Arial"/>
        </w:rPr>
      </w:pPr>
      <w:r w:rsidRPr="00EF07FF">
        <w:rPr>
          <w:rFonts w:cs="Arial"/>
        </w:rPr>
        <w:t>došlo z dôvodu na strane Poskytovateľa k chybám pri inštalácii technického vybavenia použitého na realizáciu Plnení,</w:t>
      </w:r>
    </w:p>
    <w:p w:rsidR="00EE69A9" w:rsidRPr="00EF07FF" w:rsidRDefault="00EE69A9" w:rsidP="00EE69A9">
      <w:pPr>
        <w:pStyle w:val="Odsekzoznamu"/>
        <w:numPr>
          <w:ilvl w:val="2"/>
          <w:numId w:val="8"/>
        </w:numPr>
        <w:ind w:left="1134" w:hanging="567"/>
        <w:jc w:val="both"/>
        <w:rPr>
          <w:rFonts w:cs="Arial"/>
        </w:rPr>
      </w:pPr>
      <w:r w:rsidRPr="00EF07FF">
        <w:rPr>
          <w:rFonts w:cs="Arial"/>
        </w:rPr>
        <w:t xml:space="preserve">z iných dôvodov na strane Poskytovateľa nie je možné vyrobiť priamy televízny prenos a/alebo záznam Podujatia v rozsahu a v kvalite požadovanej Objednávateľom. </w:t>
      </w:r>
    </w:p>
    <w:p w:rsidR="00EE69A9" w:rsidRPr="00EF07FF" w:rsidRDefault="00EE69A9" w:rsidP="00EE69A9">
      <w:pPr>
        <w:pStyle w:val="Odsekzoznamu"/>
        <w:ind w:left="1134"/>
        <w:jc w:val="both"/>
        <w:rPr>
          <w:rFonts w:cs="Arial"/>
        </w:rPr>
      </w:pPr>
    </w:p>
    <w:p w:rsidR="00EE69A9" w:rsidRPr="00EF07FF" w:rsidRDefault="00EE69A9" w:rsidP="00EE69A9">
      <w:pPr>
        <w:pStyle w:val="Odsekzoznamu"/>
        <w:numPr>
          <w:ilvl w:val="1"/>
          <w:numId w:val="8"/>
        </w:numPr>
        <w:ind w:left="567" w:hanging="567"/>
        <w:jc w:val="both"/>
        <w:rPr>
          <w:rFonts w:cs="Arial"/>
        </w:rPr>
      </w:pPr>
      <w:r w:rsidRPr="00EF07FF">
        <w:rPr>
          <w:rFonts w:cs="Arial"/>
        </w:rPr>
        <w:t xml:space="preserve">V prípade vyskytnutia sa Vady Plnení, je Poskytovateľ povinný bez zbytočného odkladu na vlastné náklady </w:t>
      </w:r>
      <w:r w:rsidRPr="00EE69A9">
        <w:rPr>
          <w:rStyle w:val="Siln"/>
          <w:rFonts w:cs="Arial"/>
          <w:b w:val="0"/>
        </w:rPr>
        <w:t>odstrániť Vady Plnení, za ktoré zodpovedá a obmedziť alebo odstrániť škodu spôsobenú týmito Vadami</w:t>
      </w:r>
      <w:r w:rsidRPr="00EE69A9">
        <w:rPr>
          <w:rFonts w:cs="Arial"/>
          <w:b/>
        </w:rPr>
        <w:t>.</w:t>
      </w:r>
      <w:r w:rsidRPr="00EF07FF">
        <w:rPr>
          <w:rFonts w:cs="Arial"/>
        </w:rPr>
        <w:t xml:space="preserve"> V prípade, že Poskytovateľ Vady neodstráni alebo nevykoná požadované úkony alebo odstránenie Vady nie je možné, je Objednávateľ oprávnený:</w:t>
      </w:r>
    </w:p>
    <w:p w:rsidR="00EE69A9" w:rsidRPr="00EF07FF" w:rsidRDefault="00EE69A9" w:rsidP="00EE69A9">
      <w:pPr>
        <w:pStyle w:val="Odsekzoznamu"/>
        <w:numPr>
          <w:ilvl w:val="2"/>
          <w:numId w:val="8"/>
        </w:numPr>
        <w:ind w:left="1134" w:hanging="567"/>
        <w:jc w:val="both"/>
        <w:rPr>
          <w:rFonts w:cs="Arial"/>
        </w:rPr>
      </w:pPr>
      <w:r w:rsidRPr="00EF07FF">
        <w:rPr>
          <w:rFonts w:cs="Arial"/>
        </w:rPr>
        <w:t>požadovať zľavu z ceny predmetu Plnení a/alebo</w:t>
      </w:r>
    </w:p>
    <w:p w:rsidR="00EE69A9" w:rsidRPr="00EF07FF" w:rsidRDefault="00EE69A9" w:rsidP="00EE69A9">
      <w:pPr>
        <w:pStyle w:val="Odsekzoznamu"/>
        <w:numPr>
          <w:ilvl w:val="2"/>
          <w:numId w:val="8"/>
        </w:numPr>
        <w:ind w:left="1134" w:hanging="567"/>
        <w:jc w:val="both"/>
        <w:rPr>
          <w:rFonts w:cs="Arial"/>
        </w:rPr>
      </w:pPr>
      <w:r w:rsidRPr="00EF07FF">
        <w:rPr>
          <w:rFonts w:cs="Arial"/>
        </w:rPr>
        <w:lastRenderedPageBreak/>
        <w:t>odstúpiť od Dohody a/alebo Objednávky, resp. ktorejkoľvek jej časti.</w:t>
      </w:r>
    </w:p>
    <w:p w:rsidR="00EE69A9" w:rsidRPr="00EF07FF" w:rsidRDefault="00EE69A9" w:rsidP="00EE69A9">
      <w:pPr>
        <w:pStyle w:val="Odsekzoznamu"/>
        <w:rPr>
          <w:rStyle w:val="Siln"/>
          <w:rFonts w:cs="Arial"/>
          <w:b w:val="0"/>
        </w:rPr>
      </w:pPr>
    </w:p>
    <w:p w:rsidR="00EE69A9" w:rsidRPr="00EE69A9" w:rsidRDefault="00EE69A9" w:rsidP="00EE69A9">
      <w:pPr>
        <w:pStyle w:val="Odsekzoznamu"/>
        <w:numPr>
          <w:ilvl w:val="1"/>
          <w:numId w:val="8"/>
        </w:numPr>
        <w:ind w:left="567" w:hanging="567"/>
        <w:jc w:val="both"/>
        <w:rPr>
          <w:rStyle w:val="Siln"/>
          <w:rFonts w:cs="Arial"/>
          <w:b w:val="0"/>
        </w:rPr>
      </w:pPr>
      <w:r w:rsidRPr="00EE69A9">
        <w:rPr>
          <w:rStyle w:val="Siln"/>
          <w:rFonts w:cs="Arial"/>
          <w:b w:val="0"/>
        </w:rPr>
        <w:t>Poskytovateľ sa zbaví zodpovednosti za Vady a škodu týmito spôsobenú, pokiaľ preukáže, že Vada bola spôsobená okolnosťami vylučujúcimi zodpovednosť a že vynaložil všetku odbornú starostlivosť, ktorú možno očakávať od dodávateľa služieb so zodpovedajúcou profesionálnou praxou a kvalifikáciou.</w:t>
      </w:r>
    </w:p>
    <w:p w:rsidR="00EE69A9" w:rsidRPr="00EF07FF" w:rsidRDefault="00EE69A9" w:rsidP="00EE69A9">
      <w:pPr>
        <w:pStyle w:val="Odsekzoznamu"/>
        <w:ind w:left="567" w:hanging="567"/>
        <w:rPr>
          <w:rStyle w:val="Siln"/>
          <w:rFonts w:cs="Arial"/>
          <w:b w:val="0"/>
        </w:rPr>
      </w:pPr>
    </w:p>
    <w:p w:rsidR="00EE69A9" w:rsidRPr="00EE69A9" w:rsidRDefault="00EE69A9" w:rsidP="00EE69A9">
      <w:pPr>
        <w:pStyle w:val="Odsekzoznamu"/>
        <w:numPr>
          <w:ilvl w:val="1"/>
          <w:numId w:val="8"/>
        </w:numPr>
        <w:ind w:left="567" w:hanging="567"/>
        <w:jc w:val="both"/>
        <w:rPr>
          <w:rStyle w:val="Siln"/>
          <w:rFonts w:cs="Arial"/>
          <w:b w:val="0"/>
        </w:rPr>
      </w:pPr>
      <w:r w:rsidRPr="00EE69A9">
        <w:rPr>
          <w:rStyle w:val="Siln"/>
          <w:rFonts w:cs="Arial"/>
          <w:b w:val="0"/>
        </w:rPr>
        <w:t>Poskytovateľ  nezodpovedá  za škodu vzniknutú v dôsledku konania a/alebo opomenutia konania Objednávateľa, s výnimkou zodpovednosti Poskytovateľa za splnenie prevenčnej povinnosti podľa bodu 8.6 tejto Dohody.</w:t>
      </w:r>
    </w:p>
    <w:p w:rsidR="00EE69A9" w:rsidRPr="00EF07FF" w:rsidRDefault="00EE69A9" w:rsidP="00EE69A9">
      <w:pPr>
        <w:pStyle w:val="Odsekzoznamu"/>
        <w:ind w:left="567" w:hanging="567"/>
        <w:rPr>
          <w:rStyle w:val="Siln"/>
          <w:rFonts w:cs="Arial"/>
          <w:b w:val="0"/>
        </w:rPr>
      </w:pPr>
    </w:p>
    <w:p w:rsidR="00EE69A9" w:rsidRPr="00EE69A9" w:rsidRDefault="00EE69A9" w:rsidP="00EE69A9">
      <w:pPr>
        <w:pStyle w:val="Odsekzoznamu"/>
        <w:numPr>
          <w:ilvl w:val="1"/>
          <w:numId w:val="8"/>
        </w:numPr>
        <w:ind w:left="567" w:hanging="567"/>
        <w:jc w:val="both"/>
        <w:rPr>
          <w:rStyle w:val="Siln"/>
          <w:rFonts w:cs="Arial"/>
          <w:b w:val="0"/>
        </w:rPr>
      </w:pPr>
      <w:r w:rsidRPr="00EE69A9">
        <w:rPr>
          <w:rStyle w:val="Siln"/>
          <w:rFonts w:cs="Arial"/>
          <w:b w:val="0"/>
        </w:rPr>
        <w:t>Poskytovateľ je povinný upozorniť Objednávateľa na:</w:t>
      </w:r>
    </w:p>
    <w:p w:rsidR="00EE69A9" w:rsidRPr="00EE69A9" w:rsidRDefault="00EE69A9" w:rsidP="00EE69A9">
      <w:pPr>
        <w:pStyle w:val="Odsekzoznamu"/>
        <w:numPr>
          <w:ilvl w:val="2"/>
          <w:numId w:val="8"/>
        </w:numPr>
        <w:ind w:left="1276" w:hanging="709"/>
        <w:jc w:val="both"/>
        <w:rPr>
          <w:rStyle w:val="Siln"/>
          <w:rFonts w:cs="Arial"/>
          <w:b w:val="0"/>
        </w:rPr>
      </w:pPr>
      <w:r w:rsidRPr="00EE69A9">
        <w:rPr>
          <w:rStyle w:val="Siln"/>
          <w:rFonts w:cs="Arial"/>
          <w:b w:val="0"/>
        </w:rPr>
        <w:t xml:space="preserve">akúkoľvek škodu bezprostredne hroziacu a/alebo vzniknutú a na jej rozsah a následky, najmä následky na poskytovanie Plnení a </w:t>
      </w:r>
    </w:p>
    <w:p w:rsidR="00EE69A9" w:rsidRPr="00EE69A9" w:rsidRDefault="00EE69A9" w:rsidP="00EE69A9">
      <w:pPr>
        <w:pStyle w:val="Odsekzoznamu"/>
        <w:numPr>
          <w:ilvl w:val="2"/>
          <w:numId w:val="8"/>
        </w:numPr>
        <w:ind w:left="1276" w:hanging="709"/>
        <w:jc w:val="both"/>
        <w:rPr>
          <w:rStyle w:val="Siln"/>
          <w:rFonts w:cs="Arial"/>
          <w:b w:val="0"/>
        </w:rPr>
      </w:pPr>
      <w:r w:rsidRPr="00EE69A9">
        <w:rPr>
          <w:rStyle w:val="Siln"/>
          <w:rFonts w:cs="Arial"/>
          <w:b w:val="0"/>
        </w:rPr>
        <w:t>všetky opatrenia, ktoré je potrebné prijať na odvrátenie takej škody a/alebo obmedzenie jej následkov; a ak ho Objednávateľ o to požiada, je Poskytovateľ povinný takéto opatrenia na náklady Objednávateľa vykonať, resp. kontrolovať, že sa takéto opatrenia uskutočňujú.</w:t>
      </w:r>
    </w:p>
    <w:p w:rsidR="00EE69A9" w:rsidRPr="00EF07FF" w:rsidRDefault="00EE69A9" w:rsidP="00EE69A9">
      <w:pPr>
        <w:pStyle w:val="Odsekzoznamu"/>
        <w:ind w:left="567"/>
        <w:jc w:val="both"/>
        <w:rPr>
          <w:rStyle w:val="Siln"/>
          <w:rFonts w:cs="Arial"/>
          <w:b w:val="0"/>
        </w:rPr>
      </w:pPr>
    </w:p>
    <w:p w:rsidR="00EE69A9" w:rsidRPr="00EE69A9" w:rsidRDefault="00EE69A9" w:rsidP="00EE69A9">
      <w:pPr>
        <w:pStyle w:val="Odsekzoznamu"/>
        <w:numPr>
          <w:ilvl w:val="1"/>
          <w:numId w:val="8"/>
        </w:numPr>
        <w:ind w:left="567" w:hanging="567"/>
        <w:jc w:val="both"/>
        <w:rPr>
          <w:rStyle w:val="Siln"/>
          <w:rFonts w:cs="Arial"/>
          <w:b w:val="0"/>
        </w:rPr>
      </w:pPr>
      <w:r w:rsidRPr="00EE69A9">
        <w:rPr>
          <w:rStyle w:val="Siln"/>
          <w:rFonts w:cs="Arial"/>
          <w:b w:val="0"/>
        </w:rPr>
        <w:t>Objednávateľ je oprávnený požadovať od Poskytovateľa zaplatenie zmluvnej pokuty:</w:t>
      </w:r>
    </w:p>
    <w:p w:rsidR="00EE69A9" w:rsidRPr="00EE69A9" w:rsidRDefault="00EE69A9" w:rsidP="00EE69A9">
      <w:pPr>
        <w:pStyle w:val="Odsekzoznamu"/>
        <w:numPr>
          <w:ilvl w:val="2"/>
          <w:numId w:val="8"/>
        </w:numPr>
        <w:ind w:left="1276" w:hanging="709"/>
        <w:jc w:val="both"/>
        <w:rPr>
          <w:rStyle w:val="Siln"/>
          <w:rFonts w:cs="Arial"/>
          <w:b w:val="0"/>
        </w:rPr>
      </w:pPr>
      <w:r w:rsidRPr="00EE69A9">
        <w:rPr>
          <w:rStyle w:val="Siln"/>
          <w:rFonts w:cs="Arial"/>
          <w:b w:val="0"/>
        </w:rPr>
        <w:t xml:space="preserve">za omeškanie s poskytnutím Plnení v etape podľa: </w:t>
      </w:r>
    </w:p>
    <w:p w:rsidR="00EE69A9" w:rsidRPr="00EE69A9" w:rsidRDefault="00EE69A9" w:rsidP="00EE69A9">
      <w:pPr>
        <w:pStyle w:val="Odsekzoznamu"/>
        <w:numPr>
          <w:ilvl w:val="3"/>
          <w:numId w:val="8"/>
        </w:numPr>
        <w:ind w:left="1985" w:hanging="709"/>
        <w:jc w:val="both"/>
        <w:rPr>
          <w:rStyle w:val="Siln"/>
          <w:rFonts w:cs="Arial"/>
          <w:b w:val="0"/>
        </w:rPr>
      </w:pPr>
      <w:r w:rsidRPr="00EE69A9">
        <w:rPr>
          <w:rStyle w:val="Siln"/>
          <w:rFonts w:cs="Arial"/>
          <w:b w:val="0"/>
        </w:rPr>
        <w:t>čl. 4 bodu 4.1.1 tejto Dohody vo výške 10 % Odplaty za každú aj začatú hodinu omeškania,</w:t>
      </w:r>
    </w:p>
    <w:p w:rsidR="00EE69A9" w:rsidRPr="00EE69A9" w:rsidRDefault="00EE69A9" w:rsidP="00EE69A9">
      <w:pPr>
        <w:pStyle w:val="Odsekzoznamu"/>
        <w:numPr>
          <w:ilvl w:val="3"/>
          <w:numId w:val="8"/>
        </w:numPr>
        <w:ind w:left="1985" w:hanging="709"/>
        <w:jc w:val="both"/>
        <w:rPr>
          <w:rStyle w:val="Siln"/>
          <w:rFonts w:cs="Arial"/>
          <w:b w:val="0"/>
        </w:rPr>
      </w:pPr>
      <w:r w:rsidRPr="00EE69A9">
        <w:rPr>
          <w:rStyle w:val="Siln"/>
          <w:rFonts w:cs="Arial"/>
          <w:b w:val="0"/>
        </w:rPr>
        <w:t xml:space="preserve">čl. 4 bodu 4.1.2 tejto Dohody vo výške 15 % Odplaty za každú aj začatú hodinu omeškania, </w:t>
      </w:r>
    </w:p>
    <w:p w:rsidR="00EE69A9" w:rsidRPr="00EE69A9" w:rsidRDefault="00EE69A9" w:rsidP="00EE69A9">
      <w:pPr>
        <w:pStyle w:val="Odsekzoznamu"/>
        <w:numPr>
          <w:ilvl w:val="3"/>
          <w:numId w:val="8"/>
        </w:numPr>
        <w:ind w:left="1985" w:hanging="709"/>
        <w:jc w:val="both"/>
        <w:rPr>
          <w:rStyle w:val="Siln"/>
          <w:rFonts w:cs="Arial"/>
          <w:b w:val="0"/>
        </w:rPr>
      </w:pPr>
      <w:r w:rsidRPr="00EE69A9">
        <w:rPr>
          <w:rStyle w:val="Siln"/>
          <w:rFonts w:cs="Arial"/>
          <w:b w:val="0"/>
        </w:rPr>
        <w:t>čl. 4 bodu 4.1.3 tejto Dohody vo výške 200 % Odplaty,</w:t>
      </w:r>
    </w:p>
    <w:p w:rsidR="00EE69A9" w:rsidRPr="00EE69A9" w:rsidRDefault="00EE69A9" w:rsidP="00EE69A9">
      <w:pPr>
        <w:pStyle w:val="Odsekzoznamu"/>
        <w:numPr>
          <w:ilvl w:val="2"/>
          <w:numId w:val="8"/>
        </w:numPr>
        <w:ind w:left="1276" w:hanging="709"/>
        <w:jc w:val="both"/>
        <w:rPr>
          <w:rStyle w:val="Siln"/>
          <w:rFonts w:cs="Arial"/>
          <w:b w:val="0"/>
        </w:rPr>
      </w:pPr>
      <w:r w:rsidRPr="00EE69A9">
        <w:rPr>
          <w:rStyle w:val="Siln"/>
          <w:rFonts w:cs="Arial"/>
          <w:b w:val="0"/>
        </w:rPr>
        <w:t>za porušenie povinností podľa čl. 5 bodu 5.6 tejto Dohody vo výške 200,- eur, a to za každé jednotlivé porušenie,</w:t>
      </w:r>
    </w:p>
    <w:p w:rsidR="00EE69A9" w:rsidRPr="00EE69A9" w:rsidRDefault="00EE69A9" w:rsidP="00EE69A9">
      <w:pPr>
        <w:pStyle w:val="Odsekzoznamu"/>
        <w:numPr>
          <w:ilvl w:val="2"/>
          <w:numId w:val="8"/>
        </w:numPr>
        <w:ind w:left="1276" w:hanging="709"/>
        <w:jc w:val="both"/>
        <w:rPr>
          <w:rStyle w:val="Siln"/>
          <w:rFonts w:cs="Arial"/>
          <w:b w:val="0"/>
        </w:rPr>
      </w:pPr>
      <w:r w:rsidRPr="00EE69A9">
        <w:rPr>
          <w:rStyle w:val="Siln"/>
          <w:rFonts w:cs="Arial"/>
          <w:b w:val="0"/>
        </w:rPr>
        <w:t>za porušenie povinností podľa čl. 5 bodu 5.7 druhej vety tejto Dohody vo výške 100,- eur, a to za každé jednotlivé porušenie,</w:t>
      </w:r>
    </w:p>
    <w:p w:rsidR="00EE69A9" w:rsidRPr="00EE69A9" w:rsidRDefault="00EE69A9" w:rsidP="00EE69A9">
      <w:pPr>
        <w:pStyle w:val="Odsekzoznamu"/>
        <w:numPr>
          <w:ilvl w:val="2"/>
          <w:numId w:val="8"/>
        </w:numPr>
        <w:ind w:left="1276" w:hanging="709"/>
        <w:jc w:val="both"/>
        <w:rPr>
          <w:rStyle w:val="Siln"/>
          <w:rFonts w:cs="Arial"/>
          <w:b w:val="0"/>
        </w:rPr>
      </w:pPr>
      <w:r w:rsidRPr="00EE69A9">
        <w:rPr>
          <w:rStyle w:val="Siln"/>
          <w:rFonts w:cs="Arial"/>
          <w:b w:val="0"/>
        </w:rPr>
        <w:t>za porušenie povinností podľa čl. 5 bodu 5.11 tejto Dohody vo výške 100,- eur, a to za každé jednotlivé porušenie,</w:t>
      </w:r>
    </w:p>
    <w:p w:rsidR="00EE69A9" w:rsidRPr="00EE69A9" w:rsidRDefault="00EE69A9" w:rsidP="00EE69A9">
      <w:pPr>
        <w:pStyle w:val="Odsekzoznamu"/>
        <w:numPr>
          <w:ilvl w:val="2"/>
          <w:numId w:val="8"/>
        </w:numPr>
        <w:ind w:left="1276" w:hanging="709"/>
        <w:jc w:val="both"/>
        <w:rPr>
          <w:rStyle w:val="Siln"/>
          <w:rFonts w:cs="Arial"/>
          <w:b w:val="0"/>
        </w:rPr>
      </w:pPr>
      <w:r w:rsidRPr="00EE69A9">
        <w:rPr>
          <w:rStyle w:val="Siln"/>
          <w:rFonts w:cs="Arial"/>
          <w:b w:val="0"/>
        </w:rPr>
        <w:t>za porušenie povinnosti poskytovať Plnenia bez Vád:</w:t>
      </w:r>
    </w:p>
    <w:p w:rsidR="00EE69A9" w:rsidRPr="00EE69A9" w:rsidRDefault="00EE69A9" w:rsidP="00EE69A9">
      <w:pPr>
        <w:pStyle w:val="Odsekzoznamu"/>
        <w:numPr>
          <w:ilvl w:val="3"/>
          <w:numId w:val="8"/>
        </w:numPr>
        <w:ind w:left="1985" w:hanging="709"/>
        <w:jc w:val="both"/>
        <w:rPr>
          <w:rStyle w:val="Siln"/>
          <w:rFonts w:cs="Arial"/>
          <w:b w:val="0"/>
        </w:rPr>
      </w:pPr>
      <w:r w:rsidRPr="00EE69A9">
        <w:rPr>
          <w:rStyle w:val="Siln"/>
          <w:rFonts w:cs="Arial"/>
          <w:b w:val="0"/>
        </w:rPr>
        <w:t>vo výške 50 % Odplaty, ak v dôsledku porušenia tejto povinnosti dôjde k prerušeniu priameho televízneho prenosu Podujatia a/alebo záznamu Podujatia v rozsahu do 1 % celkovej dĺžky trvania Podujatia,</w:t>
      </w:r>
    </w:p>
    <w:p w:rsidR="00EE69A9" w:rsidRPr="00EE69A9" w:rsidRDefault="00EE69A9" w:rsidP="00EE69A9">
      <w:pPr>
        <w:pStyle w:val="Odsekzoznamu"/>
        <w:numPr>
          <w:ilvl w:val="3"/>
          <w:numId w:val="8"/>
        </w:numPr>
        <w:ind w:left="1985" w:hanging="709"/>
        <w:jc w:val="both"/>
        <w:rPr>
          <w:rStyle w:val="Siln"/>
          <w:rFonts w:cs="Arial"/>
          <w:b w:val="0"/>
        </w:rPr>
      </w:pPr>
      <w:r w:rsidRPr="00EE69A9">
        <w:rPr>
          <w:rStyle w:val="Siln"/>
          <w:rFonts w:cs="Arial"/>
          <w:b w:val="0"/>
        </w:rPr>
        <w:t>vo výške 75 % Odplaty, ak v dôsledku porušenia tejto povinnosti dôjde k prerušeniu priameho televízneho prenosu Podujatia a/alebo záznamu Podujatia v rozsahu od 1 % (vrátane) do 5 % celkovej dĺžky trvania Podujatia,</w:t>
      </w:r>
    </w:p>
    <w:p w:rsidR="00EE69A9" w:rsidRPr="00EE69A9" w:rsidRDefault="00EE69A9" w:rsidP="00EE69A9">
      <w:pPr>
        <w:pStyle w:val="Odsekzoznamu"/>
        <w:numPr>
          <w:ilvl w:val="3"/>
          <w:numId w:val="8"/>
        </w:numPr>
        <w:ind w:left="1985" w:hanging="709"/>
        <w:jc w:val="both"/>
        <w:rPr>
          <w:rStyle w:val="Siln"/>
          <w:rFonts w:cs="Arial"/>
          <w:b w:val="0"/>
        </w:rPr>
      </w:pPr>
      <w:r w:rsidRPr="00EE69A9">
        <w:rPr>
          <w:rStyle w:val="Siln"/>
          <w:rFonts w:cs="Arial"/>
          <w:b w:val="0"/>
        </w:rPr>
        <w:t>vo výške 100 % Odplaty, ak v dôsledku porušenia tejto povinnosti dôjde k prerušeniu priameho televízneho prenosu Podujatia a/alebo záznamu Podujatia v rozsahu od 5 % (vrátane) do 10 % celkovej dĺžky trvania Podujatia,</w:t>
      </w:r>
    </w:p>
    <w:p w:rsidR="00EE69A9" w:rsidRPr="00EE69A9" w:rsidRDefault="00EE69A9" w:rsidP="00EE69A9">
      <w:pPr>
        <w:pStyle w:val="Odsekzoznamu"/>
        <w:numPr>
          <w:ilvl w:val="3"/>
          <w:numId w:val="8"/>
        </w:numPr>
        <w:ind w:left="1985" w:hanging="709"/>
        <w:jc w:val="both"/>
        <w:rPr>
          <w:rStyle w:val="Siln"/>
          <w:rFonts w:cs="Arial"/>
          <w:b w:val="0"/>
        </w:rPr>
      </w:pPr>
      <w:r w:rsidRPr="00EE69A9">
        <w:rPr>
          <w:rStyle w:val="Siln"/>
          <w:rFonts w:cs="Arial"/>
          <w:b w:val="0"/>
        </w:rPr>
        <w:t>vo výške 300 % Odplaty, ak v dôsledku porušenia tejto povinnosti dôjde k prerušeniu priameho televízneho prenosu Podujatia alebo záznamu Podujatia v rozsahu prevyšujúcom 10 % (vrátane) celkovej dĺžky trvania Podujatia.</w:t>
      </w:r>
    </w:p>
    <w:p w:rsidR="00EE69A9" w:rsidRPr="0049466B" w:rsidRDefault="00EE69A9" w:rsidP="00EE69A9">
      <w:pPr>
        <w:pStyle w:val="Odsekzoznamu"/>
        <w:rPr>
          <w:rStyle w:val="Siln"/>
          <w:rFonts w:cs="Arial"/>
          <w:b w:val="0"/>
        </w:rPr>
      </w:pPr>
    </w:p>
    <w:p w:rsidR="00EE69A9" w:rsidRPr="00EE69A9" w:rsidRDefault="00EE69A9" w:rsidP="00EE69A9">
      <w:pPr>
        <w:pStyle w:val="Odsekzoznamu"/>
        <w:numPr>
          <w:ilvl w:val="1"/>
          <w:numId w:val="8"/>
        </w:numPr>
        <w:ind w:left="567" w:hanging="567"/>
        <w:jc w:val="both"/>
        <w:rPr>
          <w:rStyle w:val="Siln"/>
          <w:rFonts w:cs="Arial"/>
          <w:b w:val="0"/>
        </w:rPr>
      </w:pPr>
      <w:r w:rsidRPr="00EE69A9">
        <w:rPr>
          <w:rStyle w:val="Siln"/>
          <w:rFonts w:cs="Arial"/>
          <w:b w:val="0"/>
        </w:rPr>
        <w:lastRenderedPageBreak/>
        <w:t>V prípade omeškania Objednávateľa so zaplatením faktúry za poskytnuté Plnenia je Poskytovateľ oprávnený od Objednávateľa požadovať za každý začatý deň omeškania až do zaplatenia úrok z omeškania v zákonnej výške.</w:t>
      </w:r>
    </w:p>
    <w:p w:rsidR="00EE69A9" w:rsidRPr="00EE69A9" w:rsidRDefault="00EE69A9" w:rsidP="00EE69A9">
      <w:pPr>
        <w:pStyle w:val="Odsekzoznamu"/>
        <w:rPr>
          <w:rStyle w:val="Siln"/>
          <w:rFonts w:cs="Arial"/>
          <w:b w:val="0"/>
        </w:rPr>
      </w:pPr>
    </w:p>
    <w:p w:rsidR="00EE69A9" w:rsidRPr="00CB43F3" w:rsidRDefault="00EE69A9" w:rsidP="00EE69A9">
      <w:pPr>
        <w:pStyle w:val="Odsekzoznamu"/>
        <w:numPr>
          <w:ilvl w:val="1"/>
          <w:numId w:val="8"/>
        </w:numPr>
        <w:ind w:left="567" w:hanging="567"/>
        <w:jc w:val="both"/>
        <w:rPr>
          <w:rStyle w:val="Siln"/>
          <w:rFonts w:cs="Arial"/>
        </w:rPr>
      </w:pPr>
      <w:r w:rsidRPr="00EE69A9">
        <w:rPr>
          <w:rStyle w:val="Siln"/>
          <w:rFonts w:cs="Arial"/>
          <w:b w:val="0"/>
        </w:rPr>
        <w:t>Poskytovateľ sa zaväzuje zmluvnú pokutu uplatnenú Objednávateľom v zmysle bodu 8.7 tejto Dohody zaplatiť do 7 dní od doručenia výzvy Objednávateľa na jej zaplatenie. Úhradou zmluvnej pokuty sa príslušná zmluvná strana nezbavuje povinnosti pokračovať v plnení tejto Dohody. Objednávateľ je oprávnený popri zmluvnej pokute požadovať od Poskytovateľa aj</w:t>
      </w:r>
      <w:r w:rsidRPr="00CB595E">
        <w:rPr>
          <w:rStyle w:val="Siln"/>
          <w:rFonts w:cs="Arial"/>
        </w:rPr>
        <w:t xml:space="preserve"> náhradu </w:t>
      </w:r>
      <w:r w:rsidRPr="00EE69A9">
        <w:rPr>
          <w:rStyle w:val="Siln"/>
          <w:rFonts w:cs="Arial"/>
          <w:b w:val="0"/>
        </w:rPr>
        <w:t>škody, ktorá prevyšuje výšku zmluvnej pokuty; Poskytovateľ sa zaväzuje takúto náhradu škody Objednávateľovi uhradiť.</w:t>
      </w:r>
    </w:p>
    <w:p w:rsidR="00EE69A9" w:rsidRPr="0049466B" w:rsidRDefault="00EE69A9" w:rsidP="00EE69A9">
      <w:pPr>
        <w:spacing w:line="288" w:lineRule="auto"/>
        <w:jc w:val="center"/>
        <w:rPr>
          <w:rFonts w:asciiTheme="minorHAnsi" w:hAnsiTheme="minorHAnsi" w:cs="Arial"/>
          <w:b/>
          <w:caps/>
        </w:rPr>
      </w:pPr>
      <w:r w:rsidRPr="0049466B">
        <w:rPr>
          <w:rFonts w:asciiTheme="minorHAnsi" w:hAnsiTheme="minorHAnsi" w:cs="Arial"/>
          <w:b/>
          <w:caps/>
        </w:rPr>
        <w:t>Článok 9</w:t>
      </w:r>
    </w:p>
    <w:p w:rsidR="00EE69A9" w:rsidRPr="0049466B" w:rsidRDefault="00EE69A9" w:rsidP="00EE69A9">
      <w:pPr>
        <w:spacing w:line="288" w:lineRule="auto"/>
        <w:jc w:val="center"/>
        <w:rPr>
          <w:rFonts w:asciiTheme="minorHAnsi" w:hAnsiTheme="minorHAnsi" w:cs="Arial"/>
          <w:b/>
          <w:caps/>
        </w:rPr>
      </w:pPr>
      <w:r w:rsidRPr="0049466B">
        <w:rPr>
          <w:rFonts w:asciiTheme="minorHAnsi" w:hAnsiTheme="minorHAnsi" w:cs="Arial"/>
          <w:b/>
          <w:caps/>
        </w:rPr>
        <w:t>Zánik Dohody</w:t>
      </w:r>
    </w:p>
    <w:p w:rsidR="00EE69A9" w:rsidRPr="0049466B" w:rsidRDefault="00EE69A9" w:rsidP="00EE69A9">
      <w:pPr>
        <w:spacing w:line="288" w:lineRule="auto"/>
        <w:jc w:val="center"/>
        <w:rPr>
          <w:rFonts w:asciiTheme="minorHAnsi" w:hAnsiTheme="minorHAnsi" w:cs="Arial"/>
        </w:rPr>
      </w:pPr>
    </w:p>
    <w:p w:rsidR="00EE69A9" w:rsidRPr="0049466B" w:rsidRDefault="00EE69A9" w:rsidP="00EE69A9">
      <w:pPr>
        <w:pStyle w:val="Odsekzoznamu"/>
        <w:numPr>
          <w:ilvl w:val="1"/>
          <w:numId w:val="9"/>
        </w:numPr>
        <w:spacing w:after="0" w:line="240" w:lineRule="auto"/>
        <w:ind w:left="567" w:hanging="567"/>
        <w:contextualSpacing w:val="0"/>
        <w:jc w:val="both"/>
        <w:rPr>
          <w:b/>
        </w:rPr>
      </w:pPr>
      <w:r w:rsidRPr="0049466B">
        <w:rPr>
          <w:rFonts w:cs="Arial"/>
        </w:rPr>
        <w:t xml:space="preserve">Táto Dohoda sa uzatvára na obdobie 4 rokov odo dňa nadobudnutia účinnosti tejto Dohody alebo do vyčerpania finančného limitu </w:t>
      </w:r>
      <w:r>
        <w:rPr>
          <w:rFonts w:cs="Arial"/>
        </w:rPr>
        <w:t>800 000,00 EUR bez DPH</w:t>
      </w:r>
      <w:r w:rsidRPr="0049466B">
        <w:rPr>
          <w:rFonts w:cs="Arial"/>
        </w:rPr>
        <w:t>, a to podľa toho, ktorá skutočnosť nastane skôr. Pre vylúčenie akýchkoľvek pochybností Zmluvné strany potvrdzujú, že do finančného limitu podľa predchádzajúcej vety sa započítavajú všetky platby Objednávateľa za plnenia, ktoré v rámci Predmetu zákazky poskytli Úspešní uchádzači.</w:t>
      </w:r>
    </w:p>
    <w:p w:rsidR="00EE69A9" w:rsidRPr="0049466B" w:rsidRDefault="00EE69A9" w:rsidP="00EE69A9">
      <w:pPr>
        <w:rPr>
          <w:rFonts w:asciiTheme="minorHAnsi" w:hAnsiTheme="minorHAnsi" w:cs="Arial"/>
          <w:b/>
        </w:rPr>
      </w:pPr>
      <w:r w:rsidRPr="0049466B">
        <w:rPr>
          <w:rFonts w:asciiTheme="minorHAnsi" w:hAnsiTheme="minorHAnsi" w:cs="Arial"/>
        </w:rPr>
        <w:t xml:space="preserve"> </w:t>
      </w:r>
    </w:p>
    <w:p w:rsidR="00EE69A9" w:rsidRPr="0049466B" w:rsidRDefault="00EE69A9" w:rsidP="00EE69A9">
      <w:pPr>
        <w:pStyle w:val="Odsekzoznamu"/>
        <w:numPr>
          <w:ilvl w:val="1"/>
          <w:numId w:val="9"/>
        </w:numPr>
        <w:ind w:left="567" w:hanging="567"/>
        <w:jc w:val="both"/>
        <w:rPr>
          <w:rFonts w:cs="Arial"/>
        </w:rPr>
      </w:pPr>
      <w:r w:rsidRPr="0049466B">
        <w:rPr>
          <w:rFonts w:cs="Arial"/>
        </w:rPr>
        <w:t>Táto Dohoda môže byť predčasne ukončená len na základe nasledovného:</w:t>
      </w:r>
    </w:p>
    <w:p w:rsidR="00EE69A9" w:rsidRPr="0049466B" w:rsidRDefault="00EE69A9" w:rsidP="00EE69A9">
      <w:pPr>
        <w:pStyle w:val="Odsekzoznamu"/>
        <w:numPr>
          <w:ilvl w:val="2"/>
          <w:numId w:val="9"/>
        </w:numPr>
        <w:ind w:left="1276" w:hanging="709"/>
        <w:jc w:val="both"/>
        <w:rPr>
          <w:rFonts w:cs="Arial"/>
        </w:rPr>
      </w:pPr>
      <w:r w:rsidRPr="0049466B">
        <w:rPr>
          <w:rFonts w:cs="Arial"/>
        </w:rPr>
        <w:t>dohodou Zmluvných strán ku dňu uvedenému v takejto dohode,</w:t>
      </w:r>
    </w:p>
    <w:p w:rsidR="00EE69A9" w:rsidRPr="0049466B" w:rsidRDefault="00EE69A9" w:rsidP="00EE69A9">
      <w:pPr>
        <w:pStyle w:val="Odsekzoznamu"/>
        <w:numPr>
          <w:ilvl w:val="2"/>
          <w:numId w:val="9"/>
        </w:numPr>
        <w:ind w:left="1276" w:hanging="709"/>
        <w:jc w:val="both"/>
        <w:rPr>
          <w:rFonts w:cs="Arial"/>
        </w:rPr>
      </w:pPr>
      <w:r w:rsidRPr="0049466B">
        <w:rPr>
          <w:rFonts w:cs="Arial"/>
        </w:rPr>
        <w:t>písomným odstúpením od Dohody podľa bodov 3.7, 9.3 až 9.6 tejto Dohody,</w:t>
      </w:r>
    </w:p>
    <w:p w:rsidR="00EE69A9" w:rsidRPr="0049466B" w:rsidRDefault="00EE69A9" w:rsidP="00EE69A9">
      <w:pPr>
        <w:pStyle w:val="Odsekzoznamu"/>
        <w:numPr>
          <w:ilvl w:val="2"/>
          <w:numId w:val="9"/>
        </w:numPr>
        <w:ind w:left="1276" w:hanging="709"/>
        <w:jc w:val="both"/>
        <w:rPr>
          <w:rFonts w:cs="Arial"/>
        </w:rPr>
      </w:pPr>
      <w:r w:rsidRPr="0049466B">
        <w:rPr>
          <w:rFonts w:cs="Arial"/>
        </w:rPr>
        <w:t>písomnou výpoveďou podľa bodu 9.8 tejto Dohody,</w:t>
      </w:r>
    </w:p>
    <w:p w:rsidR="00EE69A9" w:rsidRPr="0049466B" w:rsidRDefault="00EE69A9" w:rsidP="00EE69A9">
      <w:pPr>
        <w:pStyle w:val="Odsekzoznamu"/>
        <w:numPr>
          <w:ilvl w:val="2"/>
          <w:numId w:val="9"/>
        </w:numPr>
        <w:ind w:left="1276" w:hanging="709"/>
        <w:jc w:val="both"/>
        <w:rPr>
          <w:rFonts w:cs="Arial"/>
        </w:rPr>
      </w:pPr>
      <w:r w:rsidRPr="0049466B">
        <w:rPr>
          <w:rFonts w:cs="Arial"/>
        </w:rPr>
        <w:t>zánikom niektorej zo zmluvných strán bez právneho nástupcu.</w:t>
      </w:r>
    </w:p>
    <w:p w:rsidR="00EE69A9" w:rsidRPr="0049466B" w:rsidRDefault="00EE69A9" w:rsidP="00EE69A9">
      <w:pPr>
        <w:pStyle w:val="Odsekzoznamu"/>
        <w:ind w:left="1276"/>
        <w:jc w:val="both"/>
        <w:rPr>
          <w:rFonts w:cs="Arial"/>
        </w:rPr>
      </w:pPr>
    </w:p>
    <w:p w:rsidR="00EE69A9" w:rsidRPr="0049466B" w:rsidRDefault="00EE69A9" w:rsidP="00EE69A9">
      <w:pPr>
        <w:pStyle w:val="Odsekzoznamu"/>
        <w:numPr>
          <w:ilvl w:val="1"/>
          <w:numId w:val="9"/>
        </w:numPr>
        <w:ind w:left="567" w:hanging="567"/>
        <w:jc w:val="both"/>
        <w:rPr>
          <w:rFonts w:cs="Arial"/>
        </w:rPr>
      </w:pPr>
      <w:r w:rsidRPr="0049466B">
        <w:rPr>
          <w:rFonts w:cs="Arial"/>
        </w:rPr>
        <w:t>Táto Dohoda môže byť skončená odstúpením od Dohody zo strany tej Zmluvnej strany, ktorej to umožňuje zákon alebo táto Dohoda a výlučne z dôvodov, ktoré stanovuje zákon (najmä podľa § 19 zákona č. 343/2015 Z. z.) alebo táto Dohoda v bodoch 9.4 až 9.6. Odstúpenie Zmluvnej strany nadobúda účinnosť dňom doručenia druhej Zmluvnej strane.</w:t>
      </w:r>
    </w:p>
    <w:p w:rsidR="00EE69A9" w:rsidRPr="0049466B" w:rsidRDefault="00EE69A9" w:rsidP="00EE69A9">
      <w:pPr>
        <w:pStyle w:val="Odsekzoznamu"/>
        <w:ind w:left="567"/>
        <w:jc w:val="both"/>
        <w:rPr>
          <w:rFonts w:cs="Arial"/>
        </w:rPr>
      </w:pPr>
    </w:p>
    <w:p w:rsidR="00EE69A9" w:rsidRPr="0049466B" w:rsidRDefault="00EE69A9" w:rsidP="00EE69A9">
      <w:pPr>
        <w:pStyle w:val="Odsekzoznamu"/>
        <w:numPr>
          <w:ilvl w:val="1"/>
          <w:numId w:val="9"/>
        </w:numPr>
        <w:ind w:left="567" w:hanging="567"/>
        <w:jc w:val="both"/>
        <w:rPr>
          <w:rFonts w:cs="Arial"/>
        </w:rPr>
      </w:pPr>
      <w:r w:rsidRPr="0049466B">
        <w:rPr>
          <w:rFonts w:cs="Arial"/>
        </w:rPr>
        <w:t>Objednávateľ je oprávnený odstúpiť od Dohody z nasledovných dôvodov:</w:t>
      </w:r>
    </w:p>
    <w:p w:rsidR="00EE69A9" w:rsidRPr="0049466B" w:rsidRDefault="00EE69A9" w:rsidP="00EE69A9">
      <w:pPr>
        <w:pStyle w:val="Odsekzoznamu"/>
        <w:numPr>
          <w:ilvl w:val="2"/>
          <w:numId w:val="9"/>
        </w:numPr>
        <w:ind w:left="1276" w:hanging="709"/>
        <w:jc w:val="both"/>
        <w:rPr>
          <w:rFonts w:cs="Arial"/>
        </w:rPr>
      </w:pPr>
      <w:r w:rsidRPr="0049466B">
        <w:rPr>
          <w:rFonts w:cs="Arial"/>
        </w:rPr>
        <w:t>ak súd právoplatne uzná ktoréhokoľvek z členov štatutárneho orgánu Poskytovateľa alebo zamestnancov Poskytovateľa za vinných z trestného činu bezprostredne súvisiaceho s uzatváraním a/alebo plnením tejto Dohody,</w:t>
      </w:r>
    </w:p>
    <w:p w:rsidR="00EE69A9" w:rsidRPr="0049466B" w:rsidRDefault="00EE69A9" w:rsidP="00EE69A9">
      <w:pPr>
        <w:pStyle w:val="Odsekzoznamu"/>
        <w:numPr>
          <w:ilvl w:val="2"/>
          <w:numId w:val="9"/>
        </w:numPr>
        <w:ind w:left="1276" w:hanging="709"/>
        <w:jc w:val="both"/>
        <w:rPr>
          <w:rFonts w:cs="Arial"/>
        </w:rPr>
      </w:pPr>
      <w:r w:rsidRPr="0049466B">
        <w:rPr>
          <w:rFonts w:cs="Arial"/>
        </w:rPr>
        <w:t>strata nevyhnutnej kvalifikácie Poskytovateľa, vrátane, ale nielen, strata (živnostenského) oprávnenia na vykonávanie činnosti, ktorá bezprostredne súvisí s predmetom tejto Dohody, ak Poskytovateľ opätovne nezíska túto kvalifikáciu do 15 dní, alebo</w:t>
      </w:r>
    </w:p>
    <w:p w:rsidR="00EE69A9" w:rsidRPr="0049466B" w:rsidRDefault="00EE69A9" w:rsidP="00EE69A9">
      <w:pPr>
        <w:pStyle w:val="Odsekzoznamu"/>
        <w:numPr>
          <w:ilvl w:val="2"/>
          <w:numId w:val="9"/>
        </w:numPr>
        <w:ind w:left="1276" w:hanging="709"/>
        <w:jc w:val="both"/>
        <w:rPr>
          <w:rFonts w:cs="Arial"/>
        </w:rPr>
      </w:pPr>
      <w:r w:rsidRPr="0049466B">
        <w:rPr>
          <w:rFonts w:cs="Arial"/>
        </w:rPr>
        <w:t>závažné porušenie povinnosti Poskytovateľa podľa tejto Dohody, pričom závažným porušením povinností Poskytovateľa sa rozumie:</w:t>
      </w:r>
    </w:p>
    <w:p w:rsidR="00EE69A9" w:rsidRPr="0049466B" w:rsidRDefault="00EE69A9" w:rsidP="00EE69A9">
      <w:pPr>
        <w:pStyle w:val="Odsekzoznamu"/>
        <w:numPr>
          <w:ilvl w:val="3"/>
          <w:numId w:val="9"/>
        </w:numPr>
        <w:ind w:left="1985" w:hanging="709"/>
        <w:jc w:val="both"/>
        <w:rPr>
          <w:rFonts w:cs="Arial"/>
        </w:rPr>
      </w:pPr>
      <w:r w:rsidRPr="0049466B">
        <w:rPr>
          <w:rFonts w:cs="Arial"/>
        </w:rPr>
        <w:t>poskytovanie Plnení v rozpore s Opisom predmetu zákazky,</w:t>
      </w:r>
    </w:p>
    <w:p w:rsidR="00EE69A9" w:rsidRPr="0049466B" w:rsidRDefault="00EE69A9" w:rsidP="00EE69A9">
      <w:pPr>
        <w:pStyle w:val="Odsekzoznamu"/>
        <w:numPr>
          <w:ilvl w:val="3"/>
          <w:numId w:val="9"/>
        </w:numPr>
        <w:ind w:left="1985" w:hanging="709"/>
        <w:jc w:val="both"/>
        <w:rPr>
          <w:rFonts w:cs="Arial"/>
        </w:rPr>
      </w:pPr>
      <w:r w:rsidRPr="0049466B">
        <w:rPr>
          <w:rFonts w:cs="Arial"/>
        </w:rPr>
        <w:t>neodôvodnené nedodržanie pokynov Objednávateľa, za predpokladu, že dotknutý pokyn má podstatný význam pre realizáciu plnenia podľa tejto Dohody,</w:t>
      </w:r>
    </w:p>
    <w:p w:rsidR="00EE69A9" w:rsidRPr="0049466B" w:rsidRDefault="00EE69A9" w:rsidP="00EE69A9">
      <w:pPr>
        <w:pStyle w:val="Odsekzoznamu"/>
        <w:numPr>
          <w:ilvl w:val="3"/>
          <w:numId w:val="9"/>
        </w:numPr>
        <w:ind w:left="1985" w:hanging="709"/>
        <w:jc w:val="both"/>
        <w:rPr>
          <w:rFonts w:cs="Arial"/>
        </w:rPr>
      </w:pPr>
      <w:r w:rsidRPr="0049466B">
        <w:rPr>
          <w:rFonts w:cs="Arial"/>
        </w:rPr>
        <w:t>podstatné omeškanie (tzn. také omeškanie s poskytnutím Plnení, v dôsledku ktorého sa poskytnutie Plnení úplne alebo čiastočne znemožnilo) v poskytovaní Plnení zavinené Poskytovateľom,</w:t>
      </w:r>
    </w:p>
    <w:p w:rsidR="00EE69A9" w:rsidRPr="0049466B" w:rsidRDefault="00EE69A9" w:rsidP="00EE69A9">
      <w:pPr>
        <w:pStyle w:val="Odsekzoznamu"/>
        <w:numPr>
          <w:ilvl w:val="2"/>
          <w:numId w:val="9"/>
        </w:numPr>
        <w:ind w:left="1276" w:hanging="709"/>
        <w:jc w:val="both"/>
        <w:rPr>
          <w:rFonts w:cs="Arial"/>
        </w:rPr>
      </w:pPr>
      <w:r w:rsidRPr="0049466B">
        <w:rPr>
          <w:rFonts w:cs="Arial"/>
        </w:rPr>
        <w:lastRenderedPageBreak/>
        <w:t>v prípade porušenia ustanovenia čl. 4 bodu 4.2 a/alebo čl. 5 bodu 5.6 tejto Dohody Poskytovateľom,</w:t>
      </w:r>
    </w:p>
    <w:p w:rsidR="00EE69A9" w:rsidRPr="0049466B" w:rsidRDefault="00EE69A9" w:rsidP="00EE69A9">
      <w:pPr>
        <w:pStyle w:val="Odsekzoznamu"/>
        <w:numPr>
          <w:ilvl w:val="2"/>
          <w:numId w:val="9"/>
        </w:numPr>
        <w:ind w:left="1276" w:hanging="709"/>
        <w:jc w:val="both"/>
        <w:rPr>
          <w:rFonts w:cs="Arial"/>
        </w:rPr>
      </w:pPr>
      <w:r w:rsidRPr="0049466B">
        <w:rPr>
          <w:rFonts w:cs="Arial"/>
        </w:rPr>
        <w:t>v prípadoch ustanovených právnymi predpismi.</w:t>
      </w:r>
    </w:p>
    <w:p w:rsidR="00EE69A9" w:rsidRPr="0049466B" w:rsidRDefault="00EE69A9" w:rsidP="00EE69A9">
      <w:pPr>
        <w:pStyle w:val="Odsekzoznamu"/>
        <w:ind w:left="1276"/>
        <w:jc w:val="both"/>
        <w:rPr>
          <w:rFonts w:cs="Arial"/>
        </w:rPr>
      </w:pPr>
    </w:p>
    <w:p w:rsidR="00EE69A9" w:rsidRPr="0049466B" w:rsidRDefault="00EE69A9" w:rsidP="00EE69A9">
      <w:pPr>
        <w:pStyle w:val="Odsekzoznamu"/>
        <w:numPr>
          <w:ilvl w:val="1"/>
          <w:numId w:val="9"/>
        </w:numPr>
        <w:ind w:left="567" w:hanging="567"/>
        <w:jc w:val="both"/>
        <w:rPr>
          <w:rFonts w:cs="Arial"/>
        </w:rPr>
      </w:pPr>
      <w:r w:rsidRPr="0049466B">
        <w:rPr>
          <w:rFonts w:cs="Arial"/>
        </w:rPr>
        <w:t>Poskytovateľ je oprávnený odstúpiť od Dohody výlučne z nasledovných dôvodov:</w:t>
      </w:r>
    </w:p>
    <w:p w:rsidR="00EE69A9" w:rsidRPr="0049466B" w:rsidRDefault="00EE69A9" w:rsidP="00EE69A9">
      <w:pPr>
        <w:pStyle w:val="Odsekzoznamu"/>
        <w:numPr>
          <w:ilvl w:val="2"/>
          <w:numId w:val="9"/>
        </w:numPr>
        <w:ind w:left="1276" w:hanging="709"/>
        <w:jc w:val="both"/>
        <w:rPr>
          <w:rFonts w:cs="Arial"/>
        </w:rPr>
      </w:pPr>
      <w:r w:rsidRPr="0049466B">
        <w:rPr>
          <w:rFonts w:cs="Arial"/>
        </w:rPr>
        <w:t>neposkytnutie súčinnosti Objednávateľa, v dôsledku čoho sa podstatným spôsobom sťažilo alebo obmedzilo plnenie povinností Poskytovateľa podľa tejto Dohody, alebo sa toto plnenie znemožnilo,</w:t>
      </w:r>
    </w:p>
    <w:p w:rsidR="00EE69A9" w:rsidRPr="0049466B" w:rsidRDefault="00EE69A9" w:rsidP="00EE69A9">
      <w:pPr>
        <w:pStyle w:val="Odsekzoznamu"/>
        <w:numPr>
          <w:ilvl w:val="2"/>
          <w:numId w:val="9"/>
        </w:numPr>
        <w:ind w:left="1276" w:hanging="709"/>
        <w:jc w:val="both"/>
        <w:rPr>
          <w:rFonts w:cs="Arial"/>
        </w:rPr>
      </w:pPr>
      <w:r w:rsidRPr="0049466B">
        <w:rPr>
          <w:rFonts w:cs="Arial"/>
        </w:rPr>
        <w:t>omeškanie Objednávateľa s platením Odplaty o viac ako 60 dní po splatnosti.</w:t>
      </w:r>
    </w:p>
    <w:p w:rsidR="00EE69A9" w:rsidRPr="0049466B" w:rsidRDefault="00EE69A9" w:rsidP="00EE69A9">
      <w:pPr>
        <w:pStyle w:val="Odsekzoznamu"/>
        <w:ind w:left="1276"/>
        <w:jc w:val="both"/>
        <w:rPr>
          <w:rFonts w:cs="Arial"/>
        </w:rPr>
      </w:pPr>
    </w:p>
    <w:p w:rsidR="00EE69A9" w:rsidRPr="0049466B" w:rsidRDefault="00EE69A9" w:rsidP="00EE69A9">
      <w:pPr>
        <w:pStyle w:val="Odsekzoznamu"/>
        <w:numPr>
          <w:ilvl w:val="1"/>
          <w:numId w:val="9"/>
        </w:numPr>
        <w:ind w:left="567" w:hanging="567"/>
        <w:jc w:val="both"/>
        <w:rPr>
          <w:rFonts w:cs="Arial"/>
        </w:rPr>
      </w:pPr>
      <w:r w:rsidRPr="0049466B">
        <w:rPr>
          <w:rFonts w:cs="Arial"/>
        </w:rPr>
        <w:t>Odstúpením od Dohody nie sú dotknuté ustanovenia týkajúce sa ochrany dôverných informácií, voľby práva a riešenia sporov. Odstúpením od Dohody niektorou zo Zmluvných strán sa Dohoda zrušuje ku dňu doručenia odstúpenia druhej Zmluvnej strane.</w:t>
      </w:r>
    </w:p>
    <w:p w:rsidR="00EE69A9" w:rsidRPr="0049466B" w:rsidRDefault="00EE69A9" w:rsidP="00EE69A9">
      <w:pPr>
        <w:pStyle w:val="Odsekzoznamu"/>
        <w:ind w:left="567"/>
        <w:jc w:val="both"/>
        <w:rPr>
          <w:rFonts w:cs="Arial"/>
        </w:rPr>
      </w:pPr>
    </w:p>
    <w:p w:rsidR="00EE69A9" w:rsidRPr="0049466B" w:rsidRDefault="00EE69A9" w:rsidP="00EE69A9">
      <w:pPr>
        <w:pStyle w:val="Odsekzoznamu"/>
        <w:numPr>
          <w:ilvl w:val="1"/>
          <w:numId w:val="9"/>
        </w:numPr>
        <w:ind w:left="567" w:hanging="567"/>
        <w:jc w:val="both"/>
        <w:rPr>
          <w:rFonts w:cs="Arial"/>
        </w:rPr>
      </w:pPr>
      <w:r w:rsidRPr="0049466B">
        <w:rPr>
          <w:rFonts w:cs="Arial"/>
        </w:rPr>
        <w:t>Ak zistí niektorá zo Zmluvných strán pri plnení tejto Dohody prekážku, ktorá znemožňuje riadne  poskytovanie Plnení dohodnutým spôsobom, oznámi to bezodkladne druhej Zmluvnej strane a začne s ňou okamžite rokovať v dobrej viere na odstránení takejto prekážky. Ak sa zmluvné strany nedohodnú do 30 dní odo dňa doručenia oznámenia, môže ktorákoľvek Zmluvná strana od Dohody odstúpiť.</w:t>
      </w:r>
    </w:p>
    <w:p w:rsidR="00EE69A9" w:rsidRPr="0049466B" w:rsidRDefault="00EE69A9" w:rsidP="00EE69A9">
      <w:pPr>
        <w:pStyle w:val="Odsekzoznamu"/>
        <w:ind w:left="567" w:hanging="567"/>
        <w:rPr>
          <w:rFonts w:cs="Arial"/>
        </w:rPr>
      </w:pPr>
    </w:p>
    <w:p w:rsidR="00EE69A9" w:rsidRPr="0049466B" w:rsidRDefault="00EE69A9" w:rsidP="00EE69A9">
      <w:pPr>
        <w:pStyle w:val="Odsekzoznamu"/>
        <w:numPr>
          <w:ilvl w:val="1"/>
          <w:numId w:val="9"/>
        </w:numPr>
        <w:ind w:left="567" w:hanging="567"/>
        <w:jc w:val="both"/>
        <w:rPr>
          <w:rFonts w:cs="Arial"/>
        </w:rPr>
      </w:pPr>
      <w:r w:rsidRPr="0049466B">
        <w:rPr>
          <w:rFonts w:cs="Arial"/>
        </w:rPr>
        <w:t>Túto Dohodu môže Objednávateľ písomne vypovedať bez udania dôvodu s výpovednou lehotou šesť (6) mesiacov. Výpovedná lehota začína plynúť prvým dňom mesiaca nasledujúceho po mesiaci, v ktorom bola výpoveď doručená Poskytovateľovi.</w:t>
      </w:r>
    </w:p>
    <w:p w:rsidR="00EE69A9" w:rsidRPr="0049466B" w:rsidRDefault="00EE69A9" w:rsidP="00EE69A9">
      <w:pPr>
        <w:pStyle w:val="Odsekzoznamu"/>
        <w:ind w:left="567"/>
        <w:jc w:val="both"/>
        <w:rPr>
          <w:rFonts w:cs="Arial"/>
        </w:rPr>
      </w:pPr>
    </w:p>
    <w:p w:rsidR="00EE69A9" w:rsidRPr="0049466B" w:rsidRDefault="00EE69A9" w:rsidP="00EE69A9">
      <w:pPr>
        <w:tabs>
          <w:tab w:val="clear" w:pos="2138"/>
        </w:tabs>
        <w:spacing w:after="160" w:line="259" w:lineRule="auto"/>
        <w:contextualSpacing/>
        <w:jc w:val="center"/>
        <w:rPr>
          <w:rFonts w:asciiTheme="minorHAnsi" w:hAnsiTheme="minorHAnsi" w:cs="Arial"/>
          <w:b/>
        </w:rPr>
      </w:pPr>
      <w:r w:rsidRPr="0049466B">
        <w:rPr>
          <w:rFonts w:asciiTheme="minorHAnsi" w:hAnsiTheme="minorHAnsi" w:cs="Arial"/>
          <w:b/>
        </w:rPr>
        <w:t>ČLÁNOK 10</w:t>
      </w:r>
    </w:p>
    <w:p w:rsidR="00EE69A9" w:rsidRPr="0049466B" w:rsidRDefault="00EE69A9" w:rsidP="00EE69A9">
      <w:pPr>
        <w:tabs>
          <w:tab w:val="clear" w:pos="2138"/>
        </w:tabs>
        <w:spacing w:after="160" w:line="259" w:lineRule="auto"/>
        <w:contextualSpacing/>
        <w:jc w:val="center"/>
        <w:rPr>
          <w:rFonts w:asciiTheme="minorHAnsi" w:hAnsiTheme="minorHAnsi" w:cs="Arial"/>
          <w:b/>
        </w:rPr>
      </w:pPr>
      <w:r w:rsidRPr="0049466B">
        <w:rPr>
          <w:rFonts w:asciiTheme="minorHAnsi" w:hAnsiTheme="minorHAnsi" w:cs="Arial"/>
          <w:b/>
        </w:rPr>
        <w:t>SUBDODÁVATELIA</w:t>
      </w:r>
    </w:p>
    <w:p w:rsidR="00EE69A9" w:rsidRPr="00EE69A9" w:rsidRDefault="00EE69A9" w:rsidP="00EE69A9">
      <w:pPr>
        <w:pStyle w:val="Odsekzoznamu"/>
        <w:numPr>
          <w:ilvl w:val="1"/>
          <w:numId w:val="10"/>
        </w:numPr>
        <w:ind w:left="567" w:hanging="567"/>
        <w:jc w:val="both"/>
        <w:rPr>
          <w:rStyle w:val="Siln"/>
          <w:rFonts w:cs="Arial"/>
          <w:b w:val="0"/>
        </w:rPr>
      </w:pPr>
      <w:r w:rsidRPr="00EE69A9">
        <w:rPr>
          <w:rStyle w:val="Siln"/>
          <w:rFonts w:cs="Arial"/>
          <w:b w:val="0"/>
        </w:rPr>
        <w:t>Zmluvné strany sa dohodli, že Poskytovateľ je oprávnený poskytovať Plnenia aj prostredníctvom subdodávateľov, ktorí sú uvedení v Zozname subdodávateľov, ktorý tvorí prílohu č. 3 tejto Dohody. V takomto prípade Poskytovateľ zodpovedá rovnako, akoby plnil sám.</w:t>
      </w:r>
    </w:p>
    <w:p w:rsidR="00EE69A9" w:rsidRPr="00EE69A9" w:rsidRDefault="00EE69A9" w:rsidP="00EE69A9">
      <w:pPr>
        <w:pStyle w:val="Odsekzoznamu"/>
        <w:ind w:left="567"/>
        <w:jc w:val="both"/>
        <w:rPr>
          <w:rStyle w:val="Siln"/>
          <w:rFonts w:cs="Arial"/>
          <w:b w:val="0"/>
        </w:rPr>
      </w:pPr>
    </w:p>
    <w:p w:rsidR="00EE69A9" w:rsidRPr="00EE69A9" w:rsidRDefault="00EE69A9" w:rsidP="00EE69A9">
      <w:pPr>
        <w:pStyle w:val="Odsekzoznamu"/>
        <w:numPr>
          <w:ilvl w:val="1"/>
          <w:numId w:val="10"/>
        </w:numPr>
        <w:ind w:left="567" w:hanging="567"/>
        <w:jc w:val="both"/>
        <w:rPr>
          <w:rStyle w:val="Siln"/>
          <w:rFonts w:cs="Arial"/>
          <w:b w:val="0"/>
        </w:rPr>
      </w:pPr>
      <w:r w:rsidRPr="00EE69A9">
        <w:rPr>
          <w:rStyle w:val="Siln"/>
          <w:rFonts w:cs="Arial"/>
          <w:b w:val="0"/>
        </w:rPr>
        <w:t>V Zozname subdodávateľov, ktorý tvorí prílohu č. 3 tejto Dohody, sú uvedení subdodávatelia Poskytovateľa, ktorí sú známi v čase uzavierania tejto Dohody a údaje o osobe oprávnenej konať za subdodávateľa v rozsahu meno a priezvisko.</w:t>
      </w:r>
    </w:p>
    <w:p w:rsidR="00EE69A9" w:rsidRPr="00EE69A9" w:rsidRDefault="00EE69A9" w:rsidP="00EE69A9">
      <w:pPr>
        <w:pStyle w:val="Odsekzoznamu"/>
        <w:rPr>
          <w:rStyle w:val="Siln"/>
          <w:rFonts w:cs="Arial"/>
          <w:b w:val="0"/>
        </w:rPr>
      </w:pPr>
    </w:p>
    <w:p w:rsidR="00EE69A9" w:rsidRPr="00EE69A9" w:rsidRDefault="00EE69A9" w:rsidP="00EE69A9">
      <w:pPr>
        <w:pStyle w:val="Odsekzoznamu"/>
        <w:numPr>
          <w:ilvl w:val="1"/>
          <w:numId w:val="10"/>
        </w:numPr>
        <w:ind w:left="567" w:hanging="567"/>
        <w:jc w:val="both"/>
        <w:rPr>
          <w:rStyle w:val="Siln"/>
          <w:rFonts w:cs="Arial"/>
          <w:b w:val="0"/>
        </w:rPr>
      </w:pPr>
      <w:r w:rsidRPr="00EE69A9">
        <w:rPr>
          <w:rStyle w:val="Siln"/>
          <w:rFonts w:cs="Arial"/>
          <w:b w:val="0"/>
        </w:rPr>
        <w:t>V prípade, že počas trvania tejto Dohody bude mať Poskytovateľ záujem zmeniť ktorúkoľvek osobu subdodávateľa uvedenú v Zozname subdodávateľov, ktorý tvorí prílohu č. 3 tejto Dohody, Zmluvné strany sa dohodli na nasledovnom postupe:</w:t>
      </w:r>
    </w:p>
    <w:p w:rsidR="00EE69A9" w:rsidRPr="00EE69A9" w:rsidRDefault="00EE69A9" w:rsidP="00EE69A9">
      <w:pPr>
        <w:pStyle w:val="Odsekzoznamu"/>
        <w:numPr>
          <w:ilvl w:val="2"/>
          <w:numId w:val="10"/>
        </w:numPr>
        <w:ind w:left="1276" w:hanging="709"/>
        <w:jc w:val="both"/>
        <w:rPr>
          <w:rStyle w:val="Siln"/>
          <w:rFonts w:cs="Arial"/>
          <w:b w:val="0"/>
        </w:rPr>
      </w:pPr>
      <w:r w:rsidRPr="00EE69A9">
        <w:rPr>
          <w:rStyle w:val="Siln"/>
          <w:rFonts w:cs="Arial"/>
          <w:b w:val="0"/>
        </w:rPr>
        <w:t>Poskytovateľ písomne požiada Objednávateľa o súhlas so zmenou v osobe subdodávateľa, pričom:</w:t>
      </w:r>
    </w:p>
    <w:p w:rsidR="00EE69A9" w:rsidRPr="00EE69A9" w:rsidRDefault="00EE69A9" w:rsidP="00EE69A9">
      <w:pPr>
        <w:pStyle w:val="Odsekzoznamu"/>
        <w:numPr>
          <w:ilvl w:val="3"/>
          <w:numId w:val="10"/>
        </w:numPr>
        <w:ind w:left="2127" w:hanging="851"/>
        <w:jc w:val="both"/>
        <w:rPr>
          <w:rStyle w:val="Siln"/>
          <w:rFonts w:cs="Arial"/>
          <w:b w:val="0"/>
        </w:rPr>
      </w:pPr>
      <w:r w:rsidRPr="00EE69A9">
        <w:rPr>
          <w:rStyle w:val="Siln"/>
          <w:rFonts w:cs="Arial"/>
          <w:b w:val="0"/>
        </w:rPr>
        <w:t>v žiadosti uvedie identifikáciu osoby, ktorá sa má stať subdodávateľom,</w:t>
      </w:r>
    </w:p>
    <w:p w:rsidR="00EE69A9" w:rsidRPr="00EE69A9" w:rsidRDefault="00EE69A9" w:rsidP="00EE69A9">
      <w:pPr>
        <w:pStyle w:val="Odsekzoznamu"/>
        <w:numPr>
          <w:ilvl w:val="3"/>
          <w:numId w:val="10"/>
        </w:numPr>
        <w:ind w:left="2127" w:hanging="851"/>
        <w:jc w:val="both"/>
        <w:rPr>
          <w:rStyle w:val="Siln"/>
          <w:rFonts w:cs="Arial"/>
          <w:b w:val="0"/>
        </w:rPr>
      </w:pPr>
      <w:r w:rsidRPr="00EE69A9">
        <w:rPr>
          <w:rStyle w:val="Siln"/>
          <w:rFonts w:cs="Arial"/>
          <w:b w:val="0"/>
        </w:rPr>
        <w:t>v žiadosti uvedie špecifikáciu časti Plnenia, ktoré má byť prostredníctvom navrhovanej osoby poskytované Objednávateľovi,</w:t>
      </w:r>
    </w:p>
    <w:p w:rsidR="00EE69A9" w:rsidRPr="00EE69A9" w:rsidRDefault="00EE69A9" w:rsidP="00EE69A9">
      <w:pPr>
        <w:pStyle w:val="Odsekzoznamu"/>
        <w:numPr>
          <w:ilvl w:val="3"/>
          <w:numId w:val="10"/>
        </w:numPr>
        <w:ind w:left="2127" w:hanging="851"/>
        <w:jc w:val="both"/>
        <w:rPr>
          <w:rStyle w:val="Siln"/>
          <w:rFonts w:cs="Arial"/>
          <w:b w:val="0"/>
        </w:rPr>
      </w:pPr>
      <w:r w:rsidRPr="00EE69A9">
        <w:rPr>
          <w:rStyle w:val="Siln"/>
          <w:rFonts w:cs="Arial"/>
          <w:b w:val="0"/>
        </w:rPr>
        <w:t>v žiadosti uvedie termín, od ktorého má byť zmena subdodávateľa vykonaná, ktorý nesmie byť kratší ako 30 dní odo dňa doručenia tejto žiadosti Objednávateľovi,</w:t>
      </w:r>
    </w:p>
    <w:p w:rsidR="00EE69A9" w:rsidRPr="00EE69A9" w:rsidRDefault="00EE69A9" w:rsidP="00EE69A9">
      <w:pPr>
        <w:pStyle w:val="Odsekzoznamu"/>
        <w:numPr>
          <w:ilvl w:val="3"/>
          <w:numId w:val="10"/>
        </w:numPr>
        <w:ind w:left="2127" w:hanging="851"/>
        <w:jc w:val="both"/>
        <w:rPr>
          <w:rStyle w:val="Siln"/>
          <w:rFonts w:cs="Arial"/>
          <w:b w:val="0"/>
        </w:rPr>
      </w:pPr>
      <w:r w:rsidRPr="00EE69A9">
        <w:rPr>
          <w:rStyle w:val="Siln"/>
          <w:rFonts w:cs="Arial"/>
          <w:b w:val="0"/>
        </w:rPr>
        <w:lastRenderedPageBreak/>
        <w:t>k žiadosti pripojí nové navrhované znenie Zoznamu subdodávateľov v minimálne 2 vyhotoveniach podpísaných Poskytovateľom.</w:t>
      </w:r>
    </w:p>
    <w:p w:rsidR="00EE69A9" w:rsidRPr="00EE69A9" w:rsidRDefault="00EE69A9" w:rsidP="00EE69A9">
      <w:pPr>
        <w:pStyle w:val="Odsekzoznamu"/>
        <w:ind w:left="2410"/>
        <w:jc w:val="both"/>
        <w:rPr>
          <w:rStyle w:val="Siln"/>
          <w:rFonts w:cs="Arial"/>
          <w:b w:val="0"/>
        </w:rPr>
      </w:pPr>
    </w:p>
    <w:p w:rsidR="00EE69A9" w:rsidRPr="00EE69A9" w:rsidRDefault="00EE69A9" w:rsidP="00EE69A9">
      <w:pPr>
        <w:pStyle w:val="Odsekzoznamu"/>
        <w:numPr>
          <w:ilvl w:val="1"/>
          <w:numId w:val="10"/>
        </w:numPr>
        <w:ind w:left="567" w:hanging="567"/>
        <w:jc w:val="both"/>
        <w:rPr>
          <w:rStyle w:val="Siln"/>
          <w:rFonts w:cs="Arial"/>
          <w:b w:val="0"/>
        </w:rPr>
      </w:pPr>
      <w:r w:rsidRPr="00EE69A9">
        <w:rPr>
          <w:rStyle w:val="Siln"/>
          <w:rFonts w:cs="Arial"/>
          <w:b w:val="0"/>
        </w:rPr>
        <w:t>Objednávateľ žiadosť Poskytovateľa:</w:t>
      </w:r>
    </w:p>
    <w:p w:rsidR="00EE69A9" w:rsidRPr="00EE69A9" w:rsidRDefault="00EE69A9" w:rsidP="00EE69A9">
      <w:pPr>
        <w:pStyle w:val="Odsekzoznamu"/>
        <w:numPr>
          <w:ilvl w:val="2"/>
          <w:numId w:val="10"/>
        </w:numPr>
        <w:ind w:left="1418" w:hanging="851"/>
        <w:jc w:val="both"/>
        <w:rPr>
          <w:rStyle w:val="Siln"/>
          <w:rFonts w:cs="Arial"/>
          <w:b w:val="0"/>
        </w:rPr>
      </w:pPr>
      <w:r w:rsidRPr="00EE69A9">
        <w:rPr>
          <w:rStyle w:val="Siln"/>
          <w:rFonts w:cs="Arial"/>
          <w:b w:val="0"/>
        </w:rPr>
        <w:t>odsúhlasí, a to zaslaním zo strany Objednávateľa podpísaného Zoznamu subdodávateľov Poskytovateľovi alebo</w:t>
      </w:r>
    </w:p>
    <w:p w:rsidR="00EE69A9" w:rsidRPr="00EE69A9" w:rsidRDefault="00EE69A9" w:rsidP="00EE69A9">
      <w:pPr>
        <w:pStyle w:val="Odsekzoznamu"/>
        <w:numPr>
          <w:ilvl w:val="2"/>
          <w:numId w:val="10"/>
        </w:numPr>
        <w:ind w:left="1418" w:hanging="851"/>
        <w:jc w:val="both"/>
        <w:rPr>
          <w:rStyle w:val="Siln"/>
          <w:rFonts w:cs="Arial"/>
          <w:b w:val="0"/>
        </w:rPr>
      </w:pPr>
      <w:r w:rsidRPr="00EE69A9">
        <w:rPr>
          <w:rStyle w:val="Siln"/>
          <w:rFonts w:cs="Arial"/>
          <w:b w:val="0"/>
        </w:rPr>
        <w:t>odmietne, pričom v oznámení o odmietnutí žiadosti Poskytovateľa uvedie dôvody odmietnutia.</w:t>
      </w:r>
    </w:p>
    <w:p w:rsidR="00EE69A9" w:rsidRPr="00EE69A9" w:rsidRDefault="00EE69A9" w:rsidP="00EE69A9">
      <w:pPr>
        <w:pStyle w:val="Odsekzoznamu"/>
        <w:ind w:left="1418"/>
        <w:jc w:val="both"/>
        <w:rPr>
          <w:rStyle w:val="Siln"/>
          <w:rFonts w:cs="Arial"/>
          <w:b w:val="0"/>
        </w:rPr>
      </w:pPr>
    </w:p>
    <w:p w:rsidR="00EE69A9" w:rsidRPr="00EE69A9" w:rsidRDefault="00EE69A9" w:rsidP="00EE69A9">
      <w:pPr>
        <w:pStyle w:val="Odsekzoznamu"/>
        <w:numPr>
          <w:ilvl w:val="1"/>
          <w:numId w:val="10"/>
        </w:numPr>
        <w:ind w:left="567" w:hanging="567"/>
        <w:jc w:val="both"/>
        <w:rPr>
          <w:rStyle w:val="Siln"/>
          <w:rFonts w:cs="Arial"/>
          <w:b w:val="0"/>
        </w:rPr>
      </w:pPr>
      <w:r w:rsidRPr="00EE69A9">
        <w:rPr>
          <w:rStyle w:val="Siln"/>
          <w:rFonts w:cs="Arial"/>
          <w:b w:val="0"/>
        </w:rPr>
        <w:t>Osoba, ktorá sa má stať subdodávateľom, sa týmto stáva podľa tejto Dohody zápisom do Zoznamu subdodávateľov podpísaného zo strany Objednávateľa.</w:t>
      </w:r>
    </w:p>
    <w:p w:rsidR="00EE69A9" w:rsidRPr="00EE69A9" w:rsidRDefault="00EE69A9" w:rsidP="00EE69A9">
      <w:pPr>
        <w:pStyle w:val="Odsekzoznamu"/>
        <w:ind w:left="567"/>
        <w:jc w:val="both"/>
        <w:rPr>
          <w:rStyle w:val="Siln"/>
          <w:rFonts w:cs="Arial"/>
          <w:b w:val="0"/>
        </w:rPr>
      </w:pPr>
    </w:p>
    <w:p w:rsidR="00EE69A9" w:rsidRPr="00EE69A9" w:rsidRDefault="00EE69A9" w:rsidP="00EE69A9">
      <w:pPr>
        <w:pStyle w:val="Odsekzoznamu"/>
        <w:numPr>
          <w:ilvl w:val="1"/>
          <w:numId w:val="10"/>
        </w:numPr>
        <w:ind w:left="567" w:hanging="567"/>
        <w:jc w:val="both"/>
        <w:rPr>
          <w:rStyle w:val="Siln"/>
          <w:rFonts w:cs="Arial"/>
          <w:b w:val="0"/>
        </w:rPr>
      </w:pPr>
      <w:r w:rsidRPr="00EE69A9">
        <w:rPr>
          <w:rStyle w:val="Siln"/>
          <w:rFonts w:cs="Arial"/>
          <w:b w:val="0"/>
        </w:rPr>
        <w:t>V prípade odmietnutia žiadosti Poskytovateľa o zmenu v osobe subdodávateľa zo strany Objednávateľa, je Poskytovateľ oprávnený navrhnúť tú istú osobu ako subdodávateľa až po splnení podmienok vytknutých Objednávateľom v odmietnutí žiadosti Poskytovateľa o zmenu v osobe subdodávateľa.</w:t>
      </w:r>
    </w:p>
    <w:p w:rsidR="00EE69A9" w:rsidRPr="00EE69A9" w:rsidRDefault="00EE69A9" w:rsidP="00EE69A9">
      <w:pPr>
        <w:pStyle w:val="Odsekzoznamu"/>
        <w:rPr>
          <w:rStyle w:val="Siln"/>
          <w:rFonts w:cs="Arial"/>
          <w:b w:val="0"/>
        </w:rPr>
      </w:pPr>
    </w:p>
    <w:p w:rsidR="00EE69A9" w:rsidRPr="00EE69A9" w:rsidRDefault="00EE69A9" w:rsidP="00EE69A9">
      <w:pPr>
        <w:pStyle w:val="Odsekzoznamu"/>
        <w:numPr>
          <w:ilvl w:val="1"/>
          <w:numId w:val="10"/>
        </w:numPr>
        <w:ind w:left="567" w:hanging="567"/>
        <w:jc w:val="both"/>
        <w:rPr>
          <w:rStyle w:val="Siln"/>
          <w:rFonts w:cs="Arial"/>
          <w:b w:val="0"/>
        </w:rPr>
      </w:pPr>
      <w:r w:rsidRPr="00EE69A9">
        <w:rPr>
          <w:rStyle w:val="Siln"/>
          <w:rFonts w:cs="Arial"/>
          <w:b w:val="0"/>
        </w:rPr>
        <w:t>Poskytovateľ zodpovedá za odbornú starostlivosť pri výbere subdodávateľa ako aj za výsledok činnosti/plnenia vykonanej/vykonaného na základe zmluvy o subdodávke.</w:t>
      </w:r>
    </w:p>
    <w:p w:rsidR="00EE69A9" w:rsidRPr="00EE69A9" w:rsidRDefault="00EE69A9" w:rsidP="00EE69A9">
      <w:pPr>
        <w:pStyle w:val="Odsekzoznamu"/>
        <w:ind w:left="567"/>
        <w:jc w:val="both"/>
        <w:rPr>
          <w:rStyle w:val="Siln"/>
          <w:rFonts w:cs="Arial"/>
          <w:b w:val="0"/>
        </w:rPr>
      </w:pPr>
    </w:p>
    <w:p w:rsidR="00EE69A9" w:rsidRPr="00EE69A9" w:rsidRDefault="00EE69A9" w:rsidP="00EE69A9">
      <w:pPr>
        <w:pStyle w:val="Odsekzoznamu"/>
        <w:numPr>
          <w:ilvl w:val="1"/>
          <w:numId w:val="10"/>
        </w:numPr>
        <w:ind w:left="567" w:hanging="567"/>
        <w:jc w:val="both"/>
        <w:rPr>
          <w:rStyle w:val="Siln"/>
          <w:rFonts w:cs="Arial"/>
          <w:b w:val="0"/>
        </w:rPr>
      </w:pPr>
      <w:r w:rsidRPr="00EE69A9">
        <w:rPr>
          <w:rStyle w:val="Siln"/>
          <w:rFonts w:cs="Arial"/>
          <w:b w:val="0"/>
        </w:rPr>
        <w:t>Poskytovateľ je povinný zabezpečiť, aby mal splnené povinnosti ohľadom zápisu do registra partnerov verejného sektora vo vzťahu k subdodávateľom Poskytovateľa v zmysle zákona o registri partnerov verejného sektora.</w:t>
      </w:r>
    </w:p>
    <w:p w:rsidR="00EE69A9" w:rsidRPr="0049466B" w:rsidRDefault="00EE69A9" w:rsidP="00EE69A9">
      <w:pPr>
        <w:tabs>
          <w:tab w:val="clear" w:pos="2138"/>
        </w:tabs>
        <w:spacing w:after="160" w:line="259" w:lineRule="auto"/>
        <w:contextualSpacing/>
        <w:jc w:val="center"/>
        <w:rPr>
          <w:rFonts w:asciiTheme="minorHAnsi" w:hAnsiTheme="minorHAnsi" w:cs="Arial"/>
          <w:b/>
        </w:rPr>
      </w:pPr>
    </w:p>
    <w:p w:rsidR="00EE69A9" w:rsidRPr="0049466B" w:rsidRDefault="00EE69A9" w:rsidP="00EE69A9">
      <w:pPr>
        <w:jc w:val="center"/>
        <w:rPr>
          <w:rFonts w:asciiTheme="minorHAnsi" w:hAnsiTheme="minorHAnsi" w:cs="Arial"/>
          <w:b/>
        </w:rPr>
      </w:pPr>
      <w:r w:rsidRPr="0049466B">
        <w:rPr>
          <w:rFonts w:asciiTheme="minorHAnsi" w:hAnsiTheme="minorHAnsi" w:cs="Arial"/>
          <w:b/>
        </w:rPr>
        <w:t>ČLÁNOK 11</w:t>
      </w:r>
    </w:p>
    <w:p w:rsidR="00EE69A9" w:rsidRPr="0049466B" w:rsidRDefault="00EE69A9" w:rsidP="00EE69A9">
      <w:pPr>
        <w:jc w:val="center"/>
        <w:rPr>
          <w:rFonts w:asciiTheme="minorHAnsi" w:hAnsiTheme="minorHAnsi" w:cs="Arial"/>
          <w:b/>
        </w:rPr>
      </w:pPr>
      <w:r w:rsidRPr="0049466B">
        <w:rPr>
          <w:rFonts w:asciiTheme="minorHAnsi" w:hAnsiTheme="minorHAnsi" w:cs="Arial"/>
          <w:b/>
        </w:rPr>
        <w:t>MLČANLIVOSŤ</w:t>
      </w:r>
    </w:p>
    <w:p w:rsidR="00EE69A9" w:rsidRPr="0049466B" w:rsidRDefault="00EE69A9" w:rsidP="00EE69A9">
      <w:pPr>
        <w:pStyle w:val="Odsekzoznamu"/>
        <w:ind w:left="567"/>
        <w:jc w:val="center"/>
        <w:rPr>
          <w:rFonts w:cs="Arial"/>
          <w:b/>
        </w:rPr>
      </w:pPr>
    </w:p>
    <w:p w:rsidR="00EE69A9" w:rsidRPr="00CB595E" w:rsidRDefault="00EE69A9" w:rsidP="00EE69A9">
      <w:pPr>
        <w:pStyle w:val="Odsekzoznamu"/>
        <w:numPr>
          <w:ilvl w:val="1"/>
          <w:numId w:val="11"/>
        </w:numPr>
        <w:ind w:left="567" w:hanging="567"/>
        <w:jc w:val="both"/>
        <w:rPr>
          <w:rStyle w:val="Siln"/>
          <w:rFonts w:cs="Arial"/>
          <w:b w:val="0"/>
        </w:rPr>
      </w:pPr>
      <w:r w:rsidRPr="00EE69A9">
        <w:rPr>
          <w:rStyle w:val="Siln"/>
          <w:rFonts w:cs="Arial"/>
          <w:b w:val="0"/>
        </w:rPr>
        <w:t>Zmluvné strany sa dohodli, že všetky skutočnosti, informácie a údaje, ktoré sa zmluvné strany dozvedeli v súvislosti s touto Dohodou, jej plnením a </w:t>
      </w:r>
      <w:proofErr w:type="spellStart"/>
      <w:r w:rsidRPr="00EE69A9">
        <w:rPr>
          <w:rStyle w:val="Siln"/>
          <w:rFonts w:cs="Arial"/>
          <w:b w:val="0"/>
        </w:rPr>
        <w:t>predkontraktačnými</w:t>
      </w:r>
      <w:proofErr w:type="spellEnd"/>
      <w:r w:rsidRPr="00EE69A9">
        <w:rPr>
          <w:rStyle w:val="Siln"/>
          <w:rFonts w:cs="Arial"/>
          <w:b w:val="0"/>
        </w:rPr>
        <w:t xml:space="preserve"> rokovaniami s ňou súvisiacimi, sú v rozsahu, ktorý nevylučujú všeobecne záväzné právne predpisy, dôvernými informáciami (ďalej len</w:t>
      </w:r>
      <w:r w:rsidRPr="0049466B">
        <w:rPr>
          <w:rStyle w:val="Siln"/>
          <w:rFonts w:cs="Arial"/>
        </w:rPr>
        <w:t xml:space="preserve"> </w:t>
      </w:r>
      <w:r w:rsidRPr="00EE69A9">
        <w:rPr>
          <w:rStyle w:val="Siln"/>
          <w:rFonts w:cs="Arial"/>
          <w:b w:val="0"/>
        </w:rPr>
        <w:t>„</w:t>
      </w:r>
      <w:r w:rsidRPr="0049466B">
        <w:rPr>
          <w:rStyle w:val="Siln"/>
          <w:rFonts w:cs="Arial"/>
        </w:rPr>
        <w:t>Dôverné informácie</w:t>
      </w:r>
      <w:r w:rsidRPr="00EE69A9">
        <w:rPr>
          <w:rStyle w:val="Siln"/>
          <w:rFonts w:cs="Arial"/>
          <w:b w:val="0"/>
        </w:rPr>
        <w:t>“). Zmluvné strany sú povinné zachovávať mlčanlivosť o Dôverných informáciách, ibaže by z tejto Dohody alebo z príslušných všeobecne záväzných právnych predpisov vyplývalo inak. Záväzok zmluvných strán obsiahnutý v tomto článku nie je časovo obmedzený a ostáva v platnosti aj po zániku tejto Dohody.</w:t>
      </w:r>
    </w:p>
    <w:p w:rsidR="00EE69A9" w:rsidRPr="0049466B" w:rsidRDefault="00EE69A9" w:rsidP="00EE69A9">
      <w:pPr>
        <w:pStyle w:val="Odsekzoznamu"/>
        <w:ind w:left="567"/>
        <w:jc w:val="both"/>
        <w:rPr>
          <w:rStyle w:val="Siln"/>
          <w:rFonts w:cs="Arial"/>
          <w:b w:val="0"/>
        </w:rPr>
      </w:pPr>
    </w:p>
    <w:p w:rsidR="00EE69A9" w:rsidRPr="00EE69A9" w:rsidRDefault="00EE69A9" w:rsidP="00EE69A9">
      <w:pPr>
        <w:pStyle w:val="Odsekzoznamu"/>
        <w:numPr>
          <w:ilvl w:val="1"/>
          <w:numId w:val="11"/>
        </w:numPr>
        <w:ind w:left="567" w:hanging="567"/>
        <w:jc w:val="both"/>
        <w:rPr>
          <w:rStyle w:val="Siln"/>
          <w:rFonts w:cs="Arial"/>
          <w:b w:val="0"/>
        </w:rPr>
      </w:pPr>
      <w:r w:rsidRPr="00EE69A9">
        <w:rPr>
          <w:rStyle w:val="Siln"/>
          <w:rFonts w:cs="Arial"/>
          <w:b w:val="0"/>
        </w:rPr>
        <w:t>Zmluvné strany sa zaväzujú, že Dôverné informácie bez predchádzajúceho písomného súhlasu druhej Zmluvnej strany nevyužijú pre seba a/alebo pre tretie osoby, neposkytnú tretím osobám a ani neumožnia prístup tretích osôb k Dôverným informáciám. Za tretie osoby sa nepokladajú členovia orgánov Zmluvných strán, zamestnanci alebo dodávatelia Zmluvných strán, audítori alebo právni poradcovia Zmluvných strán, ktorí sú ohľadne im sprístupnených informácií viazaní povinnosťou mlčanlivosti buď na základe Dohody alebo všeobecne záväzných právnych predpisov. Porušením tejto povinnosti nie je postup Objednávateľa v súlade s ustanoveniami zákona č. 211/2000 Z. z. o slobodnom prístupe k informáciám a o zmene a doplnení niektorých zákonov (zákon o slobode informácií).</w:t>
      </w:r>
    </w:p>
    <w:p w:rsidR="00EE69A9" w:rsidRPr="0049466B" w:rsidRDefault="00EE69A9" w:rsidP="00EE69A9">
      <w:pPr>
        <w:pStyle w:val="Odsekzoznamu"/>
        <w:rPr>
          <w:rStyle w:val="Siln"/>
          <w:rFonts w:cs="Arial"/>
          <w:b w:val="0"/>
        </w:rPr>
      </w:pPr>
    </w:p>
    <w:p w:rsidR="00EE69A9" w:rsidRPr="00EE69A9" w:rsidRDefault="00EE69A9" w:rsidP="00EE69A9">
      <w:pPr>
        <w:pStyle w:val="Odsekzoznamu"/>
        <w:numPr>
          <w:ilvl w:val="1"/>
          <w:numId w:val="11"/>
        </w:numPr>
        <w:ind w:left="567" w:hanging="567"/>
        <w:jc w:val="both"/>
        <w:rPr>
          <w:rStyle w:val="Siln"/>
          <w:rFonts w:cs="Arial"/>
          <w:b w:val="0"/>
        </w:rPr>
      </w:pPr>
      <w:r w:rsidRPr="00EE69A9">
        <w:rPr>
          <w:rStyle w:val="Siln"/>
          <w:rFonts w:cs="Arial"/>
          <w:b w:val="0"/>
        </w:rPr>
        <w:t>Povinnosť zachovávať mlčanlivosť o Dôverných informáciách sa nevzťahuje na:</w:t>
      </w:r>
    </w:p>
    <w:p w:rsidR="00EE69A9" w:rsidRPr="00EE69A9" w:rsidRDefault="00EE69A9" w:rsidP="00EE69A9">
      <w:pPr>
        <w:pStyle w:val="Odsekzoznamu"/>
        <w:numPr>
          <w:ilvl w:val="2"/>
          <w:numId w:val="11"/>
        </w:numPr>
        <w:ind w:left="1276" w:hanging="709"/>
        <w:jc w:val="both"/>
        <w:rPr>
          <w:rStyle w:val="Siln"/>
          <w:rFonts w:cs="Arial"/>
          <w:b w:val="0"/>
        </w:rPr>
      </w:pPr>
      <w:r w:rsidRPr="00EE69A9">
        <w:rPr>
          <w:rStyle w:val="Siln"/>
          <w:rFonts w:cs="Arial"/>
          <w:b w:val="0"/>
        </w:rPr>
        <w:lastRenderedPageBreak/>
        <w:t>informácie, ktoré už sú v deň podpisu tejto Dohody verejne známe alebo ktoré sa už v deň podpisu tejto Dohody dali získať z bežne dostupných informačných prostriedkov,</w:t>
      </w:r>
    </w:p>
    <w:p w:rsidR="00EE69A9" w:rsidRPr="00EE69A9" w:rsidRDefault="00EE69A9" w:rsidP="00EE69A9">
      <w:pPr>
        <w:pStyle w:val="Odsekzoznamu"/>
        <w:numPr>
          <w:ilvl w:val="2"/>
          <w:numId w:val="11"/>
        </w:numPr>
        <w:ind w:left="1276" w:hanging="709"/>
        <w:jc w:val="both"/>
        <w:rPr>
          <w:rStyle w:val="Siln"/>
          <w:rFonts w:cs="Arial"/>
          <w:b w:val="0"/>
        </w:rPr>
      </w:pPr>
      <w:r w:rsidRPr="00EE69A9">
        <w:rPr>
          <w:rStyle w:val="Siln"/>
          <w:rFonts w:cs="Arial"/>
          <w:b w:val="0"/>
        </w:rPr>
        <w:t>informácie, ktoré sa stali po podpise tejto Dohody verejne známymi alebo ktoré sa po tomto dni už dajú získať z bežne dostupných informačných prostriedkov,</w:t>
      </w:r>
    </w:p>
    <w:p w:rsidR="00EE69A9" w:rsidRPr="00EE69A9" w:rsidRDefault="00EE69A9" w:rsidP="00EE69A9">
      <w:pPr>
        <w:pStyle w:val="Odsekzoznamu"/>
        <w:numPr>
          <w:ilvl w:val="2"/>
          <w:numId w:val="11"/>
        </w:numPr>
        <w:ind w:left="1276" w:hanging="709"/>
        <w:jc w:val="both"/>
        <w:rPr>
          <w:rStyle w:val="Siln"/>
          <w:rFonts w:cs="Arial"/>
          <w:b w:val="0"/>
        </w:rPr>
      </w:pPr>
      <w:r w:rsidRPr="00EE69A9">
        <w:rPr>
          <w:rStyle w:val="Siln"/>
          <w:rFonts w:cs="Arial"/>
          <w:b w:val="0"/>
        </w:rPr>
        <w:t>prípady, kedy na základe všeobecne záväzných právnych predpisov alebo na základe povinnosti uloženej postupom podľa všeobecne záväzných právnych predpisov musí Zmluvná strana poskytnúť Dôverné informácie. V takom prípade je dotknutá Zmluvná strana povinná informovať druhú Zmluvnú stranu o vzniku jej povinnosti poskytnúť Dôverné informácie s uvedením rozsahu tejto povinnosti bez zbytočného odkladu.</w:t>
      </w:r>
    </w:p>
    <w:p w:rsidR="00EE69A9" w:rsidRPr="00EE69A9" w:rsidRDefault="00EE69A9" w:rsidP="00EE69A9">
      <w:pPr>
        <w:pStyle w:val="Odsekzoznamu"/>
        <w:ind w:left="1276"/>
        <w:jc w:val="both"/>
        <w:rPr>
          <w:rStyle w:val="Siln"/>
          <w:rFonts w:cs="Arial"/>
          <w:b w:val="0"/>
        </w:rPr>
      </w:pPr>
    </w:p>
    <w:p w:rsidR="00EE69A9" w:rsidRPr="00EE69A9" w:rsidRDefault="00EE69A9" w:rsidP="00EE69A9">
      <w:pPr>
        <w:pStyle w:val="Odsekzoznamu"/>
        <w:numPr>
          <w:ilvl w:val="1"/>
          <w:numId w:val="11"/>
        </w:numPr>
        <w:ind w:left="567" w:hanging="567"/>
        <w:jc w:val="both"/>
        <w:rPr>
          <w:rStyle w:val="Siln"/>
          <w:rFonts w:cs="Arial"/>
          <w:b w:val="0"/>
        </w:rPr>
      </w:pPr>
      <w:r w:rsidRPr="00EE69A9">
        <w:rPr>
          <w:rStyle w:val="Siln"/>
          <w:rFonts w:cs="Arial"/>
          <w:b w:val="0"/>
        </w:rPr>
        <w:t>Za porušenie povinnosti zachovávať mlčanlivosť o Dôverných informáciách podľa tohto článku Dohody sa nepokladá použitie potrebných Dôverných informácií v prípadoch súdnych, rozhodcovských, správnych alebo iných konaní vedených za účelom realizovania plnenia alebo výkonu práv Zmluvnou stranou podľa tejto Dohody.</w:t>
      </w:r>
    </w:p>
    <w:p w:rsidR="00EE69A9" w:rsidRPr="0049466B" w:rsidRDefault="00EE69A9" w:rsidP="00EE69A9">
      <w:pPr>
        <w:pStyle w:val="Odsekzoznamu"/>
        <w:ind w:left="567"/>
        <w:jc w:val="both"/>
        <w:rPr>
          <w:rFonts w:cs="Arial"/>
        </w:rPr>
      </w:pPr>
    </w:p>
    <w:p w:rsidR="00EE69A9" w:rsidRPr="0049466B" w:rsidRDefault="00EE69A9" w:rsidP="00EE69A9">
      <w:pPr>
        <w:jc w:val="center"/>
        <w:rPr>
          <w:rStyle w:val="Siln"/>
          <w:rFonts w:asciiTheme="minorHAnsi" w:hAnsiTheme="minorHAnsi" w:cs="Arial"/>
        </w:rPr>
      </w:pPr>
      <w:r w:rsidRPr="0049466B">
        <w:rPr>
          <w:rStyle w:val="Siln"/>
          <w:rFonts w:asciiTheme="minorHAnsi" w:hAnsiTheme="minorHAnsi" w:cs="Arial"/>
        </w:rPr>
        <w:t>ČLÁNOK 12</w:t>
      </w:r>
    </w:p>
    <w:p w:rsidR="00EE69A9" w:rsidRPr="0049466B" w:rsidRDefault="00EE69A9" w:rsidP="00EE69A9">
      <w:pPr>
        <w:jc w:val="center"/>
        <w:rPr>
          <w:rStyle w:val="Siln"/>
          <w:rFonts w:asciiTheme="minorHAnsi" w:hAnsiTheme="minorHAnsi" w:cs="Arial"/>
        </w:rPr>
      </w:pPr>
      <w:r w:rsidRPr="0049466B">
        <w:rPr>
          <w:rStyle w:val="Siln"/>
          <w:rFonts w:asciiTheme="minorHAnsi" w:hAnsiTheme="minorHAnsi" w:cs="Arial"/>
        </w:rPr>
        <w:t>ZÁVEREČNÉ USTANOVENIA</w:t>
      </w:r>
    </w:p>
    <w:p w:rsidR="00EE69A9" w:rsidRPr="0049466B" w:rsidRDefault="00EE69A9" w:rsidP="00EE69A9">
      <w:pPr>
        <w:pStyle w:val="Odsekzoznamu"/>
        <w:ind w:left="567"/>
        <w:jc w:val="center"/>
        <w:rPr>
          <w:rStyle w:val="Siln"/>
          <w:rFonts w:cs="Arial"/>
          <w:b w:val="0"/>
        </w:rPr>
      </w:pPr>
    </w:p>
    <w:p w:rsidR="00EE69A9" w:rsidRPr="00EE69A9"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Táto Dohoda sa riadi a vykladá v súlade s právnym poriadkom Slovenskej republiky.</w:t>
      </w:r>
    </w:p>
    <w:p w:rsidR="00EE69A9" w:rsidRPr="00EE69A9" w:rsidRDefault="00EE69A9" w:rsidP="00EE69A9">
      <w:pPr>
        <w:pStyle w:val="Odsekzoznamu"/>
        <w:ind w:left="567"/>
        <w:jc w:val="both"/>
        <w:rPr>
          <w:rStyle w:val="Siln"/>
          <w:rFonts w:cs="Arial"/>
          <w:b w:val="0"/>
        </w:rPr>
      </w:pPr>
    </w:p>
    <w:p w:rsidR="00EE69A9" w:rsidRPr="0049466B"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Zmluvné strany sa zaväzujú, že vyvinú maximálnu snahu o riešenie všetkých sporov vyplývajúcich alebo súvisiacich s touto Dohodou zmierlivou cestou.</w:t>
      </w:r>
      <w:r w:rsidRPr="0049466B">
        <w:rPr>
          <w:rStyle w:val="Siln"/>
          <w:rFonts w:cs="Arial"/>
        </w:rPr>
        <w:t xml:space="preserve"> </w:t>
      </w:r>
      <w:r w:rsidRPr="0049466B">
        <w:rPr>
          <w:rFonts w:cs="Arial"/>
        </w:rPr>
        <w:t>Ak sa Zmluvné strany nedohodnú, bude vec riešiť vecne a miestne príslušný súd Slovenskej republiky.</w:t>
      </w:r>
    </w:p>
    <w:p w:rsidR="00EE69A9" w:rsidRPr="0049466B" w:rsidRDefault="00EE69A9" w:rsidP="00EE69A9">
      <w:pPr>
        <w:pStyle w:val="Odsekzoznamu"/>
        <w:ind w:left="567" w:hanging="567"/>
        <w:jc w:val="both"/>
        <w:rPr>
          <w:rStyle w:val="Siln"/>
          <w:rFonts w:cs="Arial"/>
          <w:b w:val="0"/>
        </w:rPr>
      </w:pPr>
    </w:p>
    <w:p w:rsidR="00EE69A9" w:rsidRPr="00EE69A9"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Ak táto Dohoda neustanovuje inak, tak akékoľvek zmeny a/alebo dodatky k tejto Dohode musia byť v písomnej forme a podpísané Zmluvnými stranami.</w:t>
      </w:r>
    </w:p>
    <w:p w:rsidR="00EE69A9" w:rsidRPr="0049466B" w:rsidRDefault="00EE69A9" w:rsidP="00EE69A9">
      <w:pPr>
        <w:pStyle w:val="Odsekzoznamu"/>
        <w:ind w:left="567" w:hanging="567"/>
        <w:rPr>
          <w:rStyle w:val="Siln"/>
          <w:rFonts w:cs="Arial"/>
          <w:b w:val="0"/>
        </w:rPr>
      </w:pPr>
    </w:p>
    <w:p w:rsidR="00EE69A9" w:rsidRPr="00EE69A9"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Ak sa niektoré z ustanovení tejto Dohody stane nevynútiteľným alebo neplatným podľa platného práva, bude toto ustanovenie neúčinné len do tej miery, do akej je nevynútiteľné či neplatné. Ďalšie ustanovenia tejto Dohody ostávajú naďalej záväzné a v plnej platnosti a účinnosti. Pokiaľ nastane takáto situácia, Zmluvné strany nahradia toto nevynútiteľné či neplatné ustanovenie iným ustanovením, ktoré sa mu svojím obsahom a účelom bude čo najviac približovať.</w:t>
      </w:r>
    </w:p>
    <w:p w:rsidR="00EE69A9" w:rsidRPr="0049466B" w:rsidRDefault="00EE69A9" w:rsidP="00EE69A9">
      <w:pPr>
        <w:pStyle w:val="Odsekzoznamu"/>
        <w:ind w:left="567" w:hanging="567"/>
        <w:rPr>
          <w:rStyle w:val="Siln"/>
          <w:rFonts w:cs="Arial"/>
          <w:b w:val="0"/>
        </w:rPr>
      </w:pPr>
    </w:p>
    <w:p w:rsidR="00EE69A9" w:rsidRPr="00EE69A9"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Akákoľvek písomná komunikácia medzi Zmluvnými stranami sa bude adresovať príslušnej zmluvnej strane na nižšie uvedenú adresu a bude sa považovať za doručenú v prípade:</w:t>
      </w:r>
    </w:p>
    <w:p w:rsidR="00EE69A9" w:rsidRPr="00EE69A9" w:rsidRDefault="00EE69A9" w:rsidP="00EE69A9">
      <w:pPr>
        <w:pStyle w:val="Odsekzoznamu"/>
        <w:numPr>
          <w:ilvl w:val="2"/>
          <w:numId w:val="12"/>
        </w:numPr>
        <w:ind w:left="1276" w:hanging="709"/>
        <w:jc w:val="both"/>
        <w:rPr>
          <w:rStyle w:val="Siln"/>
          <w:rFonts w:cs="Arial"/>
          <w:b w:val="0"/>
        </w:rPr>
      </w:pPr>
      <w:r w:rsidRPr="00EE69A9">
        <w:rPr>
          <w:rStyle w:val="Siln"/>
          <w:rFonts w:cs="Arial"/>
          <w:b w:val="0"/>
        </w:rPr>
        <w:t>osobného doručenia, prostredníctvom kuriérskej služby alebo inak, po potvrdení jej prijatia,</w:t>
      </w:r>
    </w:p>
    <w:p w:rsidR="00EE69A9" w:rsidRPr="00EE69A9" w:rsidRDefault="00EE69A9" w:rsidP="00EE69A9">
      <w:pPr>
        <w:pStyle w:val="Odsekzoznamu"/>
        <w:numPr>
          <w:ilvl w:val="2"/>
          <w:numId w:val="12"/>
        </w:numPr>
        <w:ind w:left="1276" w:hanging="709"/>
        <w:jc w:val="both"/>
        <w:rPr>
          <w:rStyle w:val="Siln"/>
          <w:rFonts w:cs="Arial"/>
          <w:b w:val="0"/>
        </w:rPr>
      </w:pPr>
      <w:r w:rsidRPr="00EE69A9">
        <w:rPr>
          <w:rStyle w:val="Siln"/>
          <w:rFonts w:cs="Arial"/>
          <w:b w:val="0"/>
        </w:rPr>
        <w:t>doručenia e-mailom, po doručení písomného potvrdenia od príjemcu o prijatí (za písomné potvrdenie príjemcu o prijatí sa nepovažuje notifikácia oznamujúca doručenie e-mailu príjemcovi), alebo</w:t>
      </w:r>
    </w:p>
    <w:p w:rsidR="00EE69A9" w:rsidRPr="00EE69A9" w:rsidRDefault="00EE69A9" w:rsidP="00EE69A9">
      <w:pPr>
        <w:pStyle w:val="Odsekzoznamu"/>
        <w:numPr>
          <w:ilvl w:val="2"/>
          <w:numId w:val="12"/>
        </w:numPr>
        <w:ind w:left="1276" w:hanging="709"/>
        <w:jc w:val="both"/>
        <w:rPr>
          <w:rStyle w:val="Siln"/>
          <w:rFonts w:cs="Arial"/>
          <w:b w:val="0"/>
        </w:rPr>
      </w:pPr>
      <w:r w:rsidRPr="00EE69A9">
        <w:rPr>
          <w:rStyle w:val="Siln"/>
          <w:rFonts w:cs="Arial"/>
          <w:b w:val="0"/>
        </w:rPr>
        <w:t>doporučenej zásielky, k dátumu uvedenému na potvrdení o doručení alebo na potvrdení o tom, že zásielku nemožno doručiť.</w:t>
      </w:r>
    </w:p>
    <w:p w:rsidR="00EE69A9" w:rsidRPr="00CB595E" w:rsidRDefault="00EE69A9" w:rsidP="00EE69A9">
      <w:pPr>
        <w:pStyle w:val="Odsekzoznamu"/>
        <w:ind w:left="1276"/>
        <w:jc w:val="both"/>
        <w:rPr>
          <w:rStyle w:val="Siln"/>
          <w:rFonts w:cs="Arial"/>
          <w:b w:val="0"/>
        </w:rPr>
      </w:pPr>
    </w:p>
    <w:p w:rsidR="00EE69A9" w:rsidRPr="00EE69A9"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Písomná komunikácia bude adresovaná nasledovne:</w:t>
      </w:r>
    </w:p>
    <w:p w:rsidR="00EE69A9" w:rsidRPr="00EE69A9" w:rsidRDefault="00EE69A9" w:rsidP="00EE69A9">
      <w:pPr>
        <w:pStyle w:val="Odsekzoznamu"/>
        <w:ind w:left="3402" w:hanging="2835"/>
        <w:jc w:val="both"/>
        <w:rPr>
          <w:rStyle w:val="Siln"/>
          <w:rFonts w:cs="Arial"/>
          <w:b w:val="0"/>
          <w:u w:val="single"/>
        </w:rPr>
      </w:pPr>
      <w:r w:rsidRPr="00EE69A9">
        <w:rPr>
          <w:rStyle w:val="Siln"/>
          <w:rFonts w:cs="Arial"/>
          <w:b w:val="0"/>
          <w:u w:val="single"/>
        </w:rPr>
        <w:t>Zásielky pre Objednávateľa:</w:t>
      </w:r>
    </w:p>
    <w:p w:rsidR="00EE69A9" w:rsidRPr="0049466B" w:rsidRDefault="00EE69A9" w:rsidP="00EE69A9">
      <w:pPr>
        <w:pStyle w:val="Odsekzoznamu"/>
        <w:ind w:left="3402" w:hanging="2835"/>
        <w:jc w:val="both"/>
        <w:rPr>
          <w:rFonts w:cs="Arial"/>
        </w:rPr>
      </w:pPr>
      <w:r w:rsidRPr="0049466B">
        <w:rPr>
          <w:rStyle w:val="Siln"/>
          <w:rFonts w:cs="Arial"/>
        </w:rPr>
        <w:t>Do pozornosti:</w:t>
      </w:r>
      <w:r w:rsidRPr="0049466B">
        <w:rPr>
          <w:rStyle w:val="Siln"/>
          <w:rFonts w:cs="Arial"/>
        </w:rPr>
        <w:tab/>
      </w:r>
      <w:r w:rsidRPr="0049466B">
        <w:rPr>
          <w:rStyle w:val="Siln"/>
          <w:rFonts w:cs="Arial"/>
        </w:rPr>
        <w:tab/>
      </w:r>
      <w:r w:rsidRPr="0049466B">
        <w:rPr>
          <w:rStyle w:val="Siln"/>
          <w:rFonts w:cs="Arial"/>
        </w:rPr>
        <w:tab/>
      </w:r>
      <w:r w:rsidRPr="0049466B">
        <w:rPr>
          <w:rFonts w:cs="Arial"/>
        </w:rPr>
        <w:t>[•]</w:t>
      </w:r>
    </w:p>
    <w:p w:rsidR="00EE69A9" w:rsidRPr="0049466B" w:rsidRDefault="00EE69A9" w:rsidP="00EE69A9">
      <w:pPr>
        <w:pStyle w:val="Odsekzoznamu"/>
        <w:ind w:left="3402" w:hanging="2835"/>
        <w:jc w:val="both"/>
        <w:rPr>
          <w:rFonts w:cs="Arial"/>
        </w:rPr>
      </w:pPr>
      <w:r w:rsidRPr="0049466B">
        <w:rPr>
          <w:rFonts w:cs="Arial"/>
        </w:rPr>
        <w:t>Adresa:</w:t>
      </w:r>
      <w:r w:rsidRPr="0049466B">
        <w:rPr>
          <w:rFonts w:cs="Arial"/>
        </w:rPr>
        <w:tab/>
      </w:r>
      <w:r w:rsidRPr="0049466B">
        <w:rPr>
          <w:rFonts w:cs="Arial"/>
        </w:rPr>
        <w:tab/>
      </w:r>
      <w:r w:rsidRPr="0049466B">
        <w:rPr>
          <w:rFonts w:cs="Arial"/>
        </w:rPr>
        <w:tab/>
        <w:t>[•]</w:t>
      </w:r>
    </w:p>
    <w:p w:rsidR="00EE69A9" w:rsidRPr="0049466B" w:rsidRDefault="00EE69A9" w:rsidP="00EE69A9">
      <w:pPr>
        <w:pStyle w:val="Odsekzoznamu"/>
        <w:ind w:left="3402" w:hanging="2835"/>
        <w:jc w:val="both"/>
        <w:rPr>
          <w:rFonts w:cs="Arial"/>
        </w:rPr>
      </w:pPr>
      <w:r w:rsidRPr="0049466B">
        <w:rPr>
          <w:rFonts w:cs="Arial"/>
        </w:rPr>
        <w:lastRenderedPageBreak/>
        <w:t>Telefón:</w:t>
      </w:r>
      <w:r w:rsidRPr="0049466B">
        <w:rPr>
          <w:rFonts w:cs="Arial"/>
        </w:rPr>
        <w:tab/>
      </w:r>
      <w:r w:rsidRPr="0049466B">
        <w:rPr>
          <w:rFonts w:cs="Arial"/>
        </w:rPr>
        <w:tab/>
      </w:r>
      <w:r w:rsidRPr="0049466B">
        <w:rPr>
          <w:rFonts w:cs="Arial"/>
        </w:rPr>
        <w:tab/>
        <w:t>[•]</w:t>
      </w:r>
    </w:p>
    <w:p w:rsidR="00EE69A9" w:rsidRPr="0049466B" w:rsidRDefault="00EE69A9" w:rsidP="00EE69A9">
      <w:pPr>
        <w:pStyle w:val="Odsekzoznamu"/>
        <w:ind w:left="3402" w:hanging="2835"/>
        <w:jc w:val="both"/>
        <w:rPr>
          <w:rFonts w:cs="Arial"/>
        </w:rPr>
      </w:pPr>
      <w:r w:rsidRPr="0049466B">
        <w:rPr>
          <w:rFonts w:cs="Arial"/>
        </w:rPr>
        <w:t>E-mail:</w:t>
      </w:r>
      <w:r w:rsidRPr="0049466B">
        <w:rPr>
          <w:rFonts w:cs="Arial"/>
        </w:rPr>
        <w:tab/>
      </w:r>
      <w:r w:rsidRPr="0049466B">
        <w:rPr>
          <w:rFonts w:cs="Arial"/>
        </w:rPr>
        <w:tab/>
      </w:r>
      <w:r w:rsidRPr="0049466B">
        <w:rPr>
          <w:rFonts w:cs="Arial"/>
        </w:rPr>
        <w:tab/>
        <w:t>[•]</w:t>
      </w:r>
    </w:p>
    <w:p w:rsidR="00EE69A9" w:rsidRPr="0049466B" w:rsidRDefault="00EE69A9" w:rsidP="00EE69A9">
      <w:pPr>
        <w:pStyle w:val="Odsekzoznamu"/>
        <w:ind w:left="3402" w:hanging="2835"/>
        <w:jc w:val="both"/>
        <w:rPr>
          <w:rFonts w:cs="Arial"/>
          <w:u w:val="single"/>
        </w:rPr>
      </w:pPr>
      <w:r w:rsidRPr="0049466B">
        <w:rPr>
          <w:rFonts w:cs="Arial"/>
          <w:u w:val="single"/>
        </w:rPr>
        <w:t>Zásielky pre Poskytovateľa:</w:t>
      </w:r>
    </w:p>
    <w:p w:rsidR="00EE69A9" w:rsidRPr="0049466B" w:rsidRDefault="00EE69A9" w:rsidP="00EE69A9">
      <w:pPr>
        <w:pStyle w:val="Odsekzoznamu"/>
        <w:ind w:left="3402" w:hanging="2835"/>
        <w:jc w:val="both"/>
        <w:rPr>
          <w:rFonts w:cs="Arial"/>
        </w:rPr>
      </w:pPr>
      <w:r w:rsidRPr="0049466B">
        <w:rPr>
          <w:rFonts w:cs="Arial"/>
        </w:rPr>
        <w:t>Do pozornosti:</w:t>
      </w:r>
      <w:r w:rsidRPr="0049466B">
        <w:rPr>
          <w:rFonts w:cs="Arial"/>
        </w:rPr>
        <w:tab/>
      </w:r>
      <w:r w:rsidRPr="0049466B">
        <w:rPr>
          <w:rFonts w:cs="Arial"/>
        </w:rPr>
        <w:tab/>
      </w:r>
      <w:r w:rsidRPr="0049466B">
        <w:rPr>
          <w:rFonts w:cs="Arial"/>
        </w:rPr>
        <w:tab/>
        <w:t>[•]</w:t>
      </w:r>
    </w:p>
    <w:p w:rsidR="00EE69A9" w:rsidRPr="0049466B" w:rsidRDefault="00EE69A9" w:rsidP="00EE69A9">
      <w:pPr>
        <w:pStyle w:val="Odsekzoznamu"/>
        <w:ind w:left="3402" w:hanging="2835"/>
        <w:jc w:val="both"/>
        <w:rPr>
          <w:rFonts w:cs="Arial"/>
        </w:rPr>
      </w:pPr>
      <w:r w:rsidRPr="0049466B">
        <w:rPr>
          <w:rFonts w:cs="Arial"/>
        </w:rPr>
        <w:t>Adresa:</w:t>
      </w:r>
      <w:r w:rsidRPr="0049466B">
        <w:rPr>
          <w:rFonts w:cs="Arial"/>
        </w:rPr>
        <w:tab/>
      </w:r>
      <w:r w:rsidRPr="0049466B">
        <w:rPr>
          <w:rFonts w:cs="Arial"/>
        </w:rPr>
        <w:tab/>
      </w:r>
      <w:r w:rsidRPr="0049466B">
        <w:rPr>
          <w:rFonts w:cs="Arial"/>
        </w:rPr>
        <w:tab/>
        <w:t>[•]</w:t>
      </w:r>
    </w:p>
    <w:p w:rsidR="00EE69A9" w:rsidRPr="0049466B" w:rsidRDefault="00EE69A9" w:rsidP="00EE69A9">
      <w:pPr>
        <w:pStyle w:val="Odsekzoznamu"/>
        <w:ind w:left="3402" w:hanging="2835"/>
        <w:jc w:val="both"/>
        <w:rPr>
          <w:rFonts w:cs="Arial"/>
        </w:rPr>
      </w:pPr>
      <w:r w:rsidRPr="0049466B">
        <w:rPr>
          <w:rFonts w:cs="Arial"/>
        </w:rPr>
        <w:t>Telefón:</w:t>
      </w:r>
      <w:r w:rsidRPr="0049466B">
        <w:rPr>
          <w:rFonts w:cs="Arial"/>
        </w:rPr>
        <w:tab/>
      </w:r>
      <w:r w:rsidRPr="0049466B">
        <w:rPr>
          <w:rFonts w:cs="Arial"/>
        </w:rPr>
        <w:tab/>
      </w:r>
      <w:r w:rsidRPr="0049466B">
        <w:rPr>
          <w:rFonts w:cs="Arial"/>
        </w:rPr>
        <w:tab/>
        <w:t>[•]</w:t>
      </w:r>
    </w:p>
    <w:p w:rsidR="00EE69A9" w:rsidRPr="0049466B" w:rsidRDefault="00EE69A9" w:rsidP="00EE69A9">
      <w:pPr>
        <w:pStyle w:val="Odsekzoznamu"/>
        <w:ind w:left="3402" w:hanging="2835"/>
        <w:jc w:val="both"/>
        <w:rPr>
          <w:rFonts w:cs="Arial"/>
        </w:rPr>
      </w:pPr>
      <w:r w:rsidRPr="0049466B">
        <w:rPr>
          <w:rFonts w:cs="Arial"/>
        </w:rPr>
        <w:t>E-mail:</w:t>
      </w:r>
      <w:r w:rsidRPr="0049466B">
        <w:rPr>
          <w:rFonts w:cs="Arial"/>
        </w:rPr>
        <w:tab/>
      </w:r>
      <w:r w:rsidRPr="0049466B">
        <w:rPr>
          <w:rFonts w:cs="Arial"/>
        </w:rPr>
        <w:tab/>
      </w:r>
      <w:r w:rsidRPr="0049466B">
        <w:rPr>
          <w:rFonts w:cs="Arial"/>
        </w:rPr>
        <w:tab/>
        <w:t>[•]</w:t>
      </w:r>
    </w:p>
    <w:p w:rsidR="00EE69A9" w:rsidRPr="0049466B" w:rsidRDefault="00EE69A9" w:rsidP="00EE69A9">
      <w:pPr>
        <w:pStyle w:val="Odsekzoznamu"/>
        <w:ind w:left="567" w:hanging="567"/>
        <w:jc w:val="both"/>
        <w:rPr>
          <w:rFonts w:cs="Arial"/>
        </w:rPr>
      </w:pPr>
    </w:p>
    <w:p w:rsidR="00EE69A9" w:rsidRPr="00EE69A9"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 xml:space="preserve">Dôležité písomnosti podľa tejto Dohody (ako napr. oznámenia o predčasnom ukončení Dohody a iné písomné oznámenia) sa musia doručovať osobne alebo prostredníctvom doporučenej zásielky. </w:t>
      </w:r>
    </w:p>
    <w:p w:rsidR="00EE69A9" w:rsidRPr="00EE69A9" w:rsidRDefault="00EE69A9" w:rsidP="00EE69A9">
      <w:pPr>
        <w:pStyle w:val="Odsekzoznamu"/>
        <w:ind w:left="567" w:hanging="567"/>
        <w:jc w:val="both"/>
        <w:rPr>
          <w:rStyle w:val="Siln"/>
          <w:rFonts w:cs="Arial"/>
          <w:b w:val="0"/>
        </w:rPr>
      </w:pPr>
    </w:p>
    <w:p w:rsidR="00EE69A9" w:rsidRPr="00EE69A9"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Zmluvné strany sa dohodli, že pohľadávky vyplývajúce z tejto Dohody a/alebo Objednávok môžu byť postúpené na tretie osoby len s predchádzajúcim písomným súhlasom dlžníka.</w:t>
      </w:r>
    </w:p>
    <w:p w:rsidR="00EE69A9" w:rsidRPr="00EE69A9" w:rsidRDefault="00EE69A9" w:rsidP="00EE69A9">
      <w:pPr>
        <w:pStyle w:val="Odsekzoznamu"/>
        <w:ind w:left="567" w:hanging="567"/>
        <w:rPr>
          <w:rStyle w:val="Siln"/>
          <w:rFonts w:cs="Arial"/>
          <w:b w:val="0"/>
        </w:rPr>
      </w:pPr>
    </w:p>
    <w:p w:rsidR="00EE69A9" w:rsidRPr="00EE69A9"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Zmluvné strany sa dohodli, že Poskytovateľ nie je oprávnený jednostranne započítať akúkoľvek svoju pohľadávku voči pohľadávkam Objednávateľa.</w:t>
      </w:r>
    </w:p>
    <w:p w:rsidR="00EE69A9" w:rsidRPr="00EE69A9" w:rsidRDefault="00EE69A9" w:rsidP="00EE69A9">
      <w:pPr>
        <w:pStyle w:val="Odsekzoznamu"/>
        <w:ind w:left="567" w:hanging="567"/>
        <w:rPr>
          <w:rStyle w:val="Siln"/>
          <w:rFonts w:cs="Arial"/>
          <w:b w:val="0"/>
        </w:rPr>
      </w:pPr>
    </w:p>
    <w:p w:rsidR="00EE69A9" w:rsidRPr="00EE69A9"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Žiadna zo Zmluvných strán nebude usudzovať, že sa druhá Zmluvná strana vzdala niektorej zo zmluvných podmienok, ak takéto vzdanie sa nebude v písomnej podobe a podpísané vzdávajúcou sa Zmluvnou stranou.</w:t>
      </w:r>
    </w:p>
    <w:p w:rsidR="00EE69A9" w:rsidRPr="0049466B" w:rsidRDefault="00EE69A9" w:rsidP="00EE69A9">
      <w:pPr>
        <w:pStyle w:val="Odsekzoznamu"/>
        <w:ind w:left="567" w:hanging="567"/>
        <w:jc w:val="both"/>
        <w:rPr>
          <w:rStyle w:val="Siln"/>
          <w:rFonts w:cs="Arial"/>
          <w:b w:val="0"/>
        </w:rPr>
      </w:pPr>
    </w:p>
    <w:p w:rsidR="00EE69A9" w:rsidRPr="0049466B" w:rsidRDefault="00EE69A9" w:rsidP="00EE69A9">
      <w:pPr>
        <w:pStyle w:val="Odsekzoznamu"/>
        <w:numPr>
          <w:ilvl w:val="1"/>
          <w:numId w:val="12"/>
        </w:numPr>
        <w:ind w:left="567" w:hanging="567"/>
        <w:jc w:val="both"/>
        <w:rPr>
          <w:rStyle w:val="Siln"/>
          <w:rFonts w:cs="Arial"/>
          <w:b w:val="0"/>
        </w:rPr>
      </w:pPr>
      <w:r w:rsidRPr="0049466B">
        <w:rPr>
          <w:rFonts w:cs="Arial"/>
        </w:rPr>
        <w:t>Zmluvné strany vyhlasujú, že vôľa prejavená v tejto Dohode je slobodná, vážna, bez omylu v osobe  alebo predmete a že túto Dohodu neuzavreli ani v tiesni ani za nápadne nevýhodných podmienok, čo potvrdzujú podpisom tejto Dohody</w:t>
      </w:r>
      <w:r w:rsidRPr="0049466B">
        <w:rPr>
          <w:rStyle w:val="Siln"/>
          <w:rFonts w:cs="Arial"/>
        </w:rPr>
        <w:t>.</w:t>
      </w:r>
    </w:p>
    <w:p w:rsidR="00EE69A9" w:rsidRPr="0049466B" w:rsidRDefault="00EE69A9" w:rsidP="00EE69A9">
      <w:pPr>
        <w:pStyle w:val="Odsekzoznamu"/>
        <w:ind w:left="567"/>
        <w:jc w:val="both"/>
        <w:rPr>
          <w:rStyle w:val="Siln"/>
          <w:rFonts w:cs="Arial"/>
          <w:b w:val="0"/>
        </w:rPr>
      </w:pPr>
    </w:p>
    <w:p w:rsidR="00EE69A9" w:rsidRPr="00EE69A9"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Táto Dohoda nadobúda platnosť dňom jej podpisu obidvoma Zmluvnými stranami a účinnosť dňom nasledujúcim po dni jej zverejnenia v Centrálnom registri zmlúv, ktorý vedie Úrad vlády SR, v súlade s príslušnými právnymi predpismi.</w:t>
      </w:r>
    </w:p>
    <w:p w:rsidR="00EE69A9" w:rsidRPr="0049466B" w:rsidRDefault="00EE69A9" w:rsidP="00EE69A9">
      <w:pPr>
        <w:pStyle w:val="Odsekzoznamu"/>
        <w:rPr>
          <w:rStyle w:val="Siln"/>
          <w:rFonts w:cs="Arial"/>
          <w:b w:val="0"/>
        </w:rPr>
      </w:pPr>
    </w:p>
    <w:p w:rsidR="00EE69A9" w:rsidRPr="00EE69A9" w:rsidRDefault="00EE69A9" w:rsidP="00EE69A9">
      <w:pPr>
        <w:pStyle w:val="Odsekzoznamu"/>
        <w:numPr>
          <w:ilvl w:val="1"/>
          <w:numId w:val="12"/>
        </w:numPr>
        <w:ind w:left="567" w:hanging="567"/>
        <w:jc w:val="both"/>
        <w:rPr>
          <w:rStyle w:val="Siln"/>
          <w:rFonts w:cs="Arial"/>
          <w:b w:val="0"/>
        </w:rPr>
      </w:pPr>
      <w:r w:rsidRPr="00EE69A9">
        <w:rPr>
          <w:rStyle w:val="Siln"/>
          <w:rFonts w:cs="Arial"/>
          <w:b w:val="0"/>
        </w:rPr>
        <w:t>Dohoda je vyhotovená v slovenskom jazyku v dvoch (2) rovnopisoch pre každú zo Zmluvných strán. Neoddeliteľnou súčasťou tejto Dohody sú nasledovné prílohy:</w:t>
      </w:r>
    </w:p>
    <w:p w:rsidR="00EE69A9" w:rsidRPr="0049466B" w:rsidRDefault="00EE69A9" w:rsidP="00EE69A9">
      <w:pPr>
        <w:pStyle w:val="Odsekzoznamu"/>
        <w:ind w:left="567"/>
        <w:jc w:val="both"/>
        <w:rPr>
          <w:rFonts w:cs="Arial"/>
        </w:rPr>
      </w:pPr>
      <w:r w:rsidRPr="0049466B">
        <w:rPr>
          <w:rFonts w:cs="Arial"/>
        </w:rPr>
        <w:t>Príloha č. 1: Opis predmetu zákazky</w:t>
      </w:r>
    </w:p>
    <w:p w:rsidR="00EE69A9" w:rsidRPr="0049466B" w:rsidRDefault="00EE69A9" w:rsidP="00EE69A9">
      <w:pPr>
        <w:pStyle w:val="Odsekzoznamu"/>
        <w:ind w:left="567"/>
        <w:jc w:val="both"/>
        <w:rPr>
          <w:rFonts w:cs="Arial"/>
        </w:rPr>
      </w:pPr>
      <w:r w:rsidRPr="0049466B">
        <w:rPr>
          <w:rFonts w:cs="Arial"/>
        </w:rPr>
        <w:t xml:space="preserve">Príloha č. 2: </w:t>
      </w:r>
      <w:r w:rsidRPr="00EE69A9">
        <w:rPr>
          <w:rStyle w:val="Siln"/>
          <w:rFonts w:cs="Arial"/>
          <w:b w:val="0"/>
        </w:rPr>
        <w:t>Maximálne jednotkové ceny za poskytovanie Plnení</w:t>
      </w:r>
    </w:p>
    <w:p w:rsidR="00EE69A9" w:rsidRDefault="00EE69A9" w:rsidP="00EE69A9">
      <w:pPr>
        <w:pStyle w:val="Odsekzoznamu"/>
        <w:ind w:left="567"/>
        <w:jc w:val="both"/>
        <w:rPr>
          <w:rFonts w:cs="Arial"/>
        </w:rPr>
      </w:pPr>
      <w:r w:rsidRPr="0049466B">
        <w:rPr>
          <w:rFonts w:cs="Arial"/>
        </w:rPr>
        <w:t>Príloha č. 3: Zoznam subdodávateľov</w:t>
      </w:r>
    </w:p>
    <w:p w:rsidR="00EE69A9" w:rsidRDefault="00EE69A9" w:rsidP="00EE69A9">
      <w:pPr>
        <w:pStyle w:val="Odsekzoznamu"/>
        <w:ind w:left="567"/>
        <w:jc w:val="both"/>
        <w:rPr>
          <w:rFonts w:cs="Arial"/>
        </w:rPr>
      </w:pPr>
    </w:p>
    <w:p w:rsidR="00EE69A9" w:rsidRPr="0049466B" w:rsidRDefault="00EE69A9" w:rsidP="00EE69A9">
      <w:pPr>
        <w:pStyle w:val="Odsekzoznamu"/>
        <w:ind w:left="567"/>
        <w:jc w:val="both"/>
        <w:rPr>
          <w:rFonts w:cs="Arial"/>
        </w:rPr>
      </w:pPr>
    </w:p>
    <w:p w:rsidR="00EE69A9" w:rsidRPr="0049466B" w:rsidRDefault="00EE69A9" w:rsidP="00EE69A9">
      <w:pPr>
        <w:tabs>
          <w:tab w:val="clear" w:pos="2138"/>
        </w:tabs>
        <w:spacing w:before="100" w:after="100" w:line="288" w:lineRule="auto"/>
        <w:ind w:left="567"/>
        <w:rPr>
          <w:rFonts w:asciiTheme="minorHAnsi" w:eastAsia="Calibri" w:hAnsiTheme="minorHAnsi" w:cs="Arial"/>
        </w:rPr>
      </w:pPr>
      <w:r w:rsidRPr="0049466B">
        <w:rPr>
          <w:rFonts w:asciiTheme="minorHAnsi" w:eastAsia="Calibri" w:hAnsiTheme="minorHAnsi" w:cs="Arial"/>
        </w:rPr>
        <w:t xml:space="preserve">V </w:t>
      </w:r>
      <w:r>
        <w:rPr>
          <w:rFonts w:asciiTheme="minorHAnsi" w:eastAsia="Calibri" w:hAnsiTheme="minorHAnsi" w:cs="Arial"/>
        </w:rPr>
        <w:t>...............</w:t>
      </w:r>
      <w:r w:rsidRPr="0049466B">
        <w:rPr>
          <w:rFonts w:asciiTheme="minorHAnsi" w:eastAsia="Calibri" w:hAnsiTheme="minorHAnsi" w:cs="Arial"/>
        </w:rPr>
        <w:t xml:space="preserve">dňa ..............    </w:t>
      </w:r>
      <w:r w:rsidRPr="0049466B">
        <w:rPr>
          <w:rFonts w:asciiTheme="minorHAnsi" w:eastAsia="Calibri" w:hAnsiTheme="minorHAnsi" w:cs="Arial"/>
        </w:rPr>
        <w:tab/>
      </w:r>
      <w:r w:rsidRPr="0049466B">
        <w:rPr>
          <w:rFonts w:asciiTheme="minorHAnsi" w:eastAsia="Calibri" w:hAnsiTheme="minorHAnsi" w:cs="Arial"/>
        </w:rPr>
        <w:tab/>
      </w:r>
      <w:r w:rsidRPr="0049466B">
        <w:rPr>
          <w:rFonts w:asciiTheme="minorHAnsi" w:eastAsia="Calibri" w:hAnsiTheme="minorHAnsi" w:cs="Arial"/>
        </w:rPr>
        <w:tab/>
        <w:t xml:space="preserve">           </w:t>
      </w:r>
      <w:r w:rsidRPr="0049466B">
        <w:rPr>
          <w:rFonts w:asciiTheme="minorHAnsi" w:eastAsia="Calibri" w:hAnsiTheme="minorHAnsi" w:cs="Arial"/>
        </w:rPr>
        <w:tab/>
        <w:t>V Bratislave dňa ................</w:t>
      </w:r>
    </w:p>
    <w:p w:rsidR="00EE69A9" w:rsidRDefault="00EE69A9" w:rsidP="00EE69A9">
      <w:pPr>
        <w:tabs>
          <w:tab w:val="clear" w:pos="2138"/>
        </w:tabs>
        <w:spacing w:before="100" w:line="288" w:lineRule="auto"/>
        <w:ind w:left="567"/>
        <w:rPr>
          <w:rFonts w:asciiTheme="minorHAnsi" w:eastAsia="Calibri" w:hAnsiTheme="minorHAnsi" w:cs="Arial"/>
        </w:rPr>
      </w:pPr>
    </w:p>
    <w:p w:rsidR="00EE69A9" w:rsidRDefault="00EE69A9" w:rsidP="00EE69A9">
      <w:pPr>
        <w:tabs>
          <w:tab w:val="clear" w:pos="2138"/>
        </w:tabs>
        <w:spacing w:before="100" w:line="288" w:lineRule="auto"/>
        <w:ind w:left="567"/>
        <w:rPr>
          <w:rFonts w:asciiTheme="minorHAnsi" w:eastAsia="Calibri" w:hAnsiTheme="minorHAnsi" w:cs="Arial"/>
        </w:rPr>
      </w:pPr>
    </w:p>
    <w:p w:rsidR="00EE69A9" w:rsidRDefault="00EE69A9" w:rsidP="00EE69A9">
      <w:pPr>
        <w:tabs>
          <w:tab w:val="clear" w:pos="2138"/>
        </w:tabs>
        <w:spacing w:before="100" w:line="288" w:lineRule="auto"/>
        <w:ind w:left="567"/>
        <w:rPr>
          <w:rFonts w:asciiTheme="minorHAnsi" w:eastAsia="Calibri" w:hAnsiTheme="minorHAnsi" w:cs="Arial"/>
        </w:rPr>
      </w:pPr>
    </w:p>
    <w:p w:rsidR="00EE69A9" w:rsidRPr="0049466B" w:rsidRDefault="00EE69A9" w:rsidP="00EE69A9">
      <w:pPr>
        <w:tabs>
          <w:tab w:val="clear" w:pos="2138"/>
        </w:tabs>
        <w:spacing w:before="100" w:line="288" w:lineRule="auto"/>
        <w:ind w:left="567"/>
        <w:rPr>
          <w:rFonts w:asciiTheme="minorHAnsi" w:eastAsia="Calibri" w:hAnsiTheme="minorHAnsi" w:cs="Arial"/>
        </w:rPr>
      </w:pPr>
      <w:r w:rsidRPr="0049466B">
        <w:rPr>
          <w:rFonts w:asciiTheme="minorHAnsi" w:eastAsia="Calibri" w:hAnsiTheme="minorHAnsi" w:cs="Arial"/>
        </w:rPr>
        <w:t>...............................................</w:t>
      </w:r>
      <w:r w:rsidRPr="0049466B">
        <w:rPr>
          <w:rFonts w:asciiTheme="minorHAnsi" w:eastAsia="Calibri" w:hAnsiTheme="minorHAnsi" w:cs="Arial"/>
        </w:rPr>
        <w:tab/>
      </w:r>
      <w:r w:rsidRPr="0049466B">
        <w:rPr>
          <w:rFonts w:asciiTheme="minorHAnsi" w:eastAsia="Calibri" w:hAnsiTheme="minorHAnsi" w:cs="Arial"/>
        </w:rPr>
        <w:tab/>
      </w:r>
      <w:r w:rsidRPr="0049466B">
        <w:rPr>
          <w:rFonts w:asciiTheme="minorHAnsi" w:eastAsia="Calibri" w:hAnsiTheme="minorHAnsi" w:cs="Arial"/>
        </w:rPr>
        <w:tab/>
      </w:r>
      <w:r w:rsidRPr="0049466B">
        <w:rPr>
          <w:rFonts w:asciiTheme="minorHAnsi" w:eastAsia="Calibri" w:hAnsiTheme="minorHAnsi" w:cs="Arial"/>
        </w:rPr>
        <w:tab/>
        <w:t>...............................................</w:t>
      </w:r>
    </w:p>
    <w:p w:rsidR="00EE69A9" w:rsidRPr="0049466B" w:rsidRDefault="00EE69A9" w:rsidP="00EE69A9">
      <w:pPr>
        <w:ind w:left="567"/>
        <w:jc w:val="both"/>
        <w:rPr>
          <w:rFonts w:asciiTheme="minorHAnsi" w:hAnsiTheme="minorHAnsi" w:cs="Arial"/>
        </w:rPr>
      </w:pP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Pr="0049466B">
        <w:rPr>
          <w:rFonts w:asciiTheme="minorHAnsi" w:hAnsiTheme="minorHAnsi" w:cs="Arial"/>
        </w:rPr>
        <w:t>Rozhlas a televízia Slovenska</w:t>
      </w:r>
    </w:p>
    <w:p w:rsidR="00EE69A9" w:rsidRPr="0049466B" w:rsidRDefault="00EE69A9" w:rsidP="00EE69A9">
      <w:pPr>
        <w:ind w:left="567"/>
        <w:jc w:val="both"/>
        <w:rPr>
          <w:rFonts w:asciiTheme="minorHAnsi" w:hAnsiTheme="minorHAnsi" w:cs="Arial"/>
        </w:rPr>
      </w:pP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Pr="0049466B">
        <w:rPr>
          <w:rFonts w:asciiTheme="minorHAnsi" w:hAnsiTheme="minorHAnsi" w:cs="Arial"/>
        </w:rPr>
        <w:t>PhDr. Jaroslav Rezník</w:t>
      </w:r>
    </w:p>
    <w:p w:rsidR="00EE69A9" w:rsidRPr="0049466B" w:rsidRDefault="00EE69A9" w:rsidP="00EE69A9">
      <w:pPr>
        <w:ind w:left="567"/>
        <w:jc w:val="both"/>
        <w:rPr>
          <w:rFonts w:asciiTheme="minorHAnsi" w:hAnsiTheme="minorHAnsi" w:cs="Arial"/>
        </w:rPr>
      </w:pP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sidRPr="0049466B">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Pr>
          <w:rFonts w:asciiTheme="minorHAnsi" w:hAnsiTheme="minorHAnsi" w:cs="Arial"/>
        </w:rPr>
        <w:tab/>
      </w:r>
      <w:r w:rsidRPr="0049466B">
        <w:rPr>
          <w:rFonts w:asciiTheme="minorHAnsi" w:hAnsiTheme="minorHAnsi" w:cs="Arial"/>
        </w:rPr>
        <w:t>generálny riaditeľ</w:t>
      </w:r>
    </w:p>
    <w:p w:rsidR="00EE69A9" w:rsidRPr="00E253FD" w:rsidRDefault="00EE69A9" w:rsidP="00EE69A9">
      <w:pPr>
        <w:autoSpaceDE w:val="0"/>
        <w:autoSpaceDN w:val="0"/>
        <w:adjustRightInd w:val="0"/>
        <w:jc w:val="center"/>
        <w:rPr>
          <w:rFonts w:asciiTheme="minorHAnsi" w:hAnsiTheme="minorHAnsi" w:cstheme="minorHAnsi"/>
          <w:b/>
          <w:bCs/>
        </w:rPr>
      </w:pPr>
      <w:r w:rsidRPr="00E253FD">
        <w:rPr>
          <w:rFonts w:asciiTheme="minorHAnsi" w:hAnsiTheme="minorHAnsi" w:cstheme="minorHAnsi"/>
          <w:b/>
          <w:bCs/>
        </w:rPr>
        <w:lastRenderedPageBreak/>
        <w:t>Príloha č. 1</w:t>
      </w:r>
    </w:p>
    <w:p w:rsidR="00EE69A9" w:rsidRDefault="00EE69A9" w:rsidP="00EE69A9">
      <w:pPr>
        <w:autoSpaceDE w:val="0"/>
        <w:autoSpaceDN w:val="0"/>
        <w:adjustRightInd w:val="0"/>
        <w:jc w:val="center"/>
        <w:rPr>
          <w:rFonts w:asciiTheme="minorHAnsi" w:hAnsiTheme="minorHAnsi" w:cstheme="minorHAnsi"/>
          <w:b/>
          <w:bCs/>
        </w:rPr>
      </w:pPr>
      <w:r>
        <w:rPr>
          <w:rFonts w:asciiTheme="minorHAnsi" w:hAnsiTheme="minorHAnsi" w:cstheme="minorHAnsi"/>
          <w:b/>
          <w:bCs/>
        </w:rPr>
        <w:t>Opis predmetu zákazky</w:t>
      </w:r>
    </w:p>
    <w:p w:rsidR="00EE69A9" w:rsidRPr="007D428E" w:rsidRDefault="00EE69A9" w:rsidP="00EE69A9">
      <w:pPr>
        <w:autoSpaceDE w:val="0"/>
        <w:autoSpaceDN w:val="0"/>
        <w:adjustRightInd w:val="0"/>
        <w:jc w:val="center"/>
        <w:rPr>
          <w:rFonts w:asciiTheme="minorHAnsi" w:hAnsiTheme="minorHAnsi" w:cstheme="minorHAnsi"/>
        </w:rPr>
      </w:pPr>
      <w:r w:rsidRPr="00807D66">
        <w:rPr>
          <w:rFonts w:asciiTheme="minorHAnsi" w:hAnsiTheme="minorHAnsi" w:cstheme="minorHAnsi"/>
        </w:rPr>
        <w:t xml:space="preserve">Prílohu č. </w:t>
      </w:r>
      <w:r>
        <w:rPr>
          <w:rFonts w:asciiTheme="minorHAnsi" w:hAnsiTheme="minorHAnsi" w:cstheme="minorHAnsi"/>
        </w:rPr>
        <w:t>1</w:t>
      </w:r>
      <w:r w:rsidRPr="00807D66">
        <w:rPr>
          <w:rFonts w:asciiTheme="minorHAnsi" w:hAnsiTheme="minorHAnsi" w:cstheme="minorHAnsi"/>
        </w:rPr>
        <w:t xml:space="preserve"> „Opis predmetu </w:t>
      </w:r>
      <w:r>
        <w:rPr>
          <w:rFonts w:asciiTheme="minorHAnsi" w:hAnsiTheme="minorHAnsi" w:cstheme="minorHAnsi"/>
        </w:rPr>
        <w:t>zákazky</w:t>
      </w:r>
      <w:r w:rsidRPr="00807D66">
        <w:rPr>
          <w:rFonts w:asciiTheme="minorHAnsi" w:hAnsiTheme="minorHAnsi" w:cstheme="minorHAnsi"/>
        </w:rPr>
        <w:t>“ bude tvoriť technická špecifikácia „Opis predmetu zákazky“, ktorá tvorí neoddeliteľnú súčasť súťažných podkladov.</w:t>
      </w:r>
    </w:p>
    <w:p w:rsidR="00EE69A9" w:rsidRPr="00E253FD" w:rsidRDefault="00EE69A9" w:rsidP="00EE69A9">
      <w:pPr>
        <w:autoSpaceDE w:val="0"/>
        <w:autoSpaceDN w:val="0"/>
        <w:adjustRightInd w:val="0"/>
        <w:jc w:val="center"/>
        <w:rPr>
          <w:rFonts w:asciiTheme="minorHAnsi" w:hAnsiTheme="minorHAnsi" w:cstheme="minorHAnsi"/>
          <w:b/>
          <w:bCs/>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r>
        <w:rPr>
          <w:rFonts w:asciiTheme="minorHAnsi" w:hAnsiTheme="minorHAnsi"/>
        </w:rPr>
        <w:tab/>
      </w:r>
    </w:p>
    <w:p w:rsidR="00EE69A9" w:rsidRPr="008D6213" w:rsidRDefault="00EE69A9" w:rsidP="00EE69A9">
      <w:pPr>
        <w:autoSpaceDE w:val="0"/>
        <w:autoSpaceDN w:val="0"/>
        <w:adjustRightInd w:val="0"/>
        <w:jc w:val="center"/>
        <w:rPr>
          <w:rFonts w:asciiTheme="minorHAnsi" w:hAnsiTheme="minorHAnsi" w:cstheme="minorHAnsi"/>
          <w:b/>
          <w:bCs/>
        </w:rPr>
      </w:pPr>
      <w:r w:rsidRPr="008D6213">
        <w:rPr>
          <w:rFonts w:asciiTheme="minorHAnsi" w:hAnsiTheme="minorHAnsi" w:cstheme="minorHAnsi"/>
          <w:b/>
          <w:bCs/>
        </w:rPr>
        <w:lastRenderedPageBreak/>
        <w:t>Príloh</w:t>
      </w:r>
      <w:bookmarkStart w:id="1" w:name="_GoBack"/>
      <w:bookmarkEnd w:id="1"/>
      <w:r w:rsidRPr="008D6213">
        <w:rPr>
          <w:rFonts w:asciiTheme="minorHAnsi" w:hAnsiTheme="minorHAnsi" w:cstheme="minorHAnsi"/>
          <w:b/>
          <w:bCs/>
        </w:rPr>
        <w:t>a č. 2</w:t>
      </w:r>
    </w:p>
    <w:p w:rsidR="00EE69A9" w:rsidRPr="008D6213" w:rsidRDefault="00EE69A9" w:rsidP="00EE69A9">
      <w:pPr>
        <w:autoSpaceDE w:val="0"/>
        <w:autoSpaceDN w:val="0"/>
        <w:adjustRightInd w:val="0"/>
        <w:jc w:val="center"/>
        <w:rPr>
          <w:rFonts w:asciiTheme="minorHAnsi" w:hAnsiTheme="minorHAnsi" w:cstheme="minorHAnsi"/>
          <w:b/>
        </w:rPr>
      </w:pPr>
      <w:r w:rsidRPr="008D6213">
        <w:rPr>
          <w:rFonts w:asciiTheme="minorHAnsi" w:hAnsiTheme="minorHAnsi"/>
          <w:b/>
        </w:rPr>
        <w:t>Maximálne jednotkové ceny za poskytovanie požadovaného predmetu zákazky</w:t>
      </w:r>
    </w:p>
    <w:p w:rsidR="00EE69A9" w:rsidRPr="007D428E" w:rsidRDefault="00EE69A9" w:rsidP="00EE69A9">
      <w:pPr>
        <w:autoSpaceDE w:val="0"/>
        <w:autoSpaceDN w:val="0"/>
        <w:adjustRightInd w:val="0"/>
        <w:jc w:val="both"/>
        <w:rPr>
          <w:rFonts w:asciiTheme="minorHAnsi" w:hAnsiTheme="minorHAnsi" w:cstheme="minorHAnsi"/>
        </w:rPr>
      </w:pPr>
      <w:r w:rsidRPr="00807D66">
        <w:rPr>
          <w:rFonts w:asciiTheme="minorHAnsi" w:hAnsiTheme="minorHAnsi" w:cstheme="minorHAnsi"/>
        </w:rPr>
        <w:t xml:space="preserve">Prílohu č. </w:t>
      </w:r>
      <w:r>
        <w:rPr>
          <w:rFonts w:asciiTheme="minorHAnsi" w:hAnsiTheme="minorHAnsi" w:cstheme="minorHAnsi"/>
        </w:rPr>
        <w:t>2</w:t>
      </w:r>
      <w:r w:rsidRPr="00807D66">
        <w:rPr>
          <w:rFonts w:asciiTheme="minorHAnsi" w:hAnsiTheme="minorHAnsi" w:cstheme="minorHAnsi"/>
        </w:rPr>
        <w:t xml:space="preserve"> „</w:t>
      </w:r>
      <w:r w:rsidRPr="008D6213">
        <w:rPr>
          <w:rFonts w:asciiTheme="minorHAnsi" w:hAnsiTheme="minorHAnsi"/>
        </w:rPr>
        <w:t>Maximálne jednotkové ceny za poskytovanie požadovaného predmetu zákazky</w:t>
      </w:r>
      <w:r w:rsidRPr="00807D66">
        <w:rPr>
          <w:rFonts w:asciiTheme="minorHAnsi" w:hAnsiTheme="minorHAnsi" w:cstheme="minorHAnsi"/>
        </w:rPr>
        <w:t xml:space="preserve">“ bude tvoriť cenová ponuka úspešného uchádzača vo forme vyplnenej tabuľky </w:t>
      </w:r>
      <w:r w:rsidRPr="007324EE">
        <w:rPr>
          <w:rFonts w:asciiTheme="minorHAnsi" w:hAnsiTheme="minorHAnsi" w:cstheme="minorHAnsi"/>
        </w:rPr>
        <w:t>„</w:t>
      </w:r>
      <w:r w:rsidRPr="007324EE">
        <w:rPr>
          <w:rFonts w:asciiTheme="minorHAnsi" w:hAnsiTheme="minorHAnsi" w:cstheme="minorHAnsi"/>
          <w:b/>
        </w:rPr>
        <w:t xml:space="preserve">Štruktúrovaný cenník </w:t>
      </w:r>
      <w:r w:rsidRPr="007324EE">
        <w:rPr>
          <w:rFonts w:asciiTheme="minorHAnsi" w:hAnsiTheme="minorHAnsi"/>
          <w:b/>
        </w:rPr>
        <w:t>maximálnych jednotkových cien za poskytovanie požadovaného predmetu zákazky</w:t>
      </w:r>
      <w:r w:rsidRPr="007324EE">
        <w:rPr>
          <w:rFonts w:asciiTheme="minorHAnsi" w:hAnsiTheme="minorHAnsi" w:cstheme="minorHAnsi"/>
        </w:rPr>
        <w:t>“,</w:t>
      </w:r>
      <w:r w:rsidRPr="00807D66">
        <w:rPr>
          <w:rFonts w:asciiTheme="minorHAnsi" w:hAnsiTheme="minorHAnsi" w:cstheme="minorHAnsi"/>
        </w:rPr>
        <w:t xml:space="preserve"> ktorá tvorí neoddeliteľnú súčasť súťažných podkladov.</w:t>
      </w:r>
    </w:p>
    <w:p w:rsidR="00EE69A9" w:rsidRDefault="00EE69A9" w:rsidP="00EE69A9">
      <w:pPr>
        <w:pStyle w:val="Cislo-2-text"/>
        <w:tabs>
          <w:tab w:val="clear" w:pos="1423"/>
          <w:tab w:val="left" w:pos="709"/>
        </w:tabs>
        <w:jc w:val="center"/>
        <w:rPr>
          <w:rFonts w:asciiTheme="minorHAnsi" w:hAnsiTheme="minorHAnsi"/>
        </w:rPr>
      </w:pPr>
    </w:p>
    <w:p w:rsidR="00EE69A9" w:rsidRPr="00E253FD" w:rsidRDefault="00EE69A9" w:rsidP="00EE69A9">
      <w:pPr>
        <w:pStyle w:val="Textkomentra"/>
      </w:pPr>
      <w:r>
        <w:rPr>
          <w:rFonts w:asciiTheme="minorHAnsi" w:hAnsiTheme="minorHAnsi"/>
        </w:rPr>
        <w:tab/>
      </w: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ind w:hanging="1416"/>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pStyle w:val="Cislo-2-text"/>
        <w:tabs>
          <w:tab w:val="clear" w:pos="1423"/>
          <w:tab w:val="left" w:pos="709"/>
        </w:tabs>
        <w:rPr>
          <w:rFonts w:asciiTheme="minorHAnsi" w:hAnsiTheme="minorHAnsi"/>
        </w:rPr>
      </w:pPr>
    </w:p>
    <w:p w:rsidR="00EE69A9" w:rsidRDefault="00EE69A9" w:rsidP="00EE69A9">
      <w:pPr>
        <w:autoSpaceDE w:val="0"/>
        <w:autoSpaceDN w:val="0"/>
        <w:adjustRightInd w:val="0"/>
        <w:jc w:val="center"/>
        <w:rPr>
          <w:rFonts w:asciiTheme="minorHAnsi" w:hAnsiTheme="minorHAnsi" w:cstheme="minorHAnsi"/>
          <w:b/>
          <w:bCs/>
        </w:rPr>
      </w:pPr>
      <w:r>
        <w:rPr>
          <w:rFonts w:asciiTheme="minorHAnsi" w:hAnsiTheme="minorHAnsi" w:cstheme="minorHAnsi"/>
          <w:b/>
          <w:bCs/>
        </w:rPr>
        <w:lastRenderedPageBreak/>
        <w:t>Príloha č. 3</w:t>
      </w:r>
    </w:p>
    <w:p w:rsidR="00EE69A9" w:rsidRPr="008643AD" w:rsidRDefault="00EE69A9" w:rsidP="00EE69A9">
      <w:pPr>
        <w:autoSpaceDE w:val="0"/>
        <w:autoSpaceDN w:val="0"/>
        <w:adjustRightInd w:val="0"/>
        <w:jc w:val="center"/>
        <w:rPr>
          <w:rFonts w:asciiTheme="minorHAnsi" w:hAnsiTheme="minorHAnsi" w:cstheme="minorHAnsi"/>
          <w:b/>
          <w:bCs/>
        </w:rPr>
      </w:pPr>
      <w:r w:rsidRPr="008643AD">
        <w:rPr>
          <w:rFonts w:asciiTheme="minorHAnsi" w:hAnsiTheme="minorHAnsi" w:cstheme="minorHAnsi"/>
          <w:b/>
          <w:bCs/>
        </w:rPr>
        <w:t>Zoznam subdodávateľov</w:t>
      </w:r>
    </w:p>
    <w:p w:rsidR="00EE69A9" w:rsidRPr="00B47CFC" w:rsidRDefault="00EE69A9" w:rsidP="00EE69A9">
      <w:pPr>
        <w:pStyle w:val="Cislo-4-a-text"/>
        <w:numPr>
          <w:ilvl w:val="0"/>
          <w:numId w:val="0"/>
        </w:numPr>
        <w:rPr>
          <w:rFonts w:asciiTheme="minorHAnsi" w:hAnsiTheme="minorHAnsi" w:cs="Times New Roman"/>
        </w:rPr>
      </w:pPr>
      <w:r w:rsidRPr="00B47CFC">
        <w:rPr>
          <w:rFonts w:asciiTheme="minorHAnsi" w:hAnsiTheme="minorHAnsi" w:cstheme="minorHAnsi"/>
          <w:color w:val="000000"/>
          <w:szCs w:val="20"/>
        </w:rPr>
        <w:t xml:space="preserve">Zoznam subdodávateľov bude tvoriť Prílohu č. 3 iba v prípade, ak uchádzač uvedie, že na realizácii predmetu zákazky sa budú podieľať subdodávatelia. </w:t>
      </w:r>
    </w:p>
    <w:p w:rsidR="00EE69A9" w:rsidRPr="00B47CFC"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B47CFC">
        <w:rPr>
          <w:rFonts w:asciiTheme="minorHAnsi" w:hAnsiTheme="minorHAnsi" w:cstheme="minorHAnsi"/>
          <w:color w:val="000000"/>
          <w:szCs w:val="20"/>
        </w:rPr>
        <w:t xml:space="preserve">V prípade, že uchádzač bude realizovať predmet zákazky vlastnými kapacitami – uvedená príloha „Zoznam subdodávateľov“ sa vypúšťa. </w:t>
      </w:r>
    </w:p>
    <w:p w:rsidR="00EE69A9" w:rsidRDefault="00EE69A9" w:rsidP="00EE69A9">
      <w:pPr>
        <w:autoSpaceDE w:val="0"/>
        <w:autoSpaceDN w:val="0"/>
        <w:adjustRightInd w:val="0"/>
        <w:jc w:val="both"/>
        <w:rPr>
          <w:rFonts w:asciiTheme="minorHAnsi" w:hAnsiTheme="minorHAnsi" w:cstheme="minorHAnsi"/>
        </w:rPr>
      </w:pPr>
    </w:p>
    <w:p w:rsidR="00EE69A9" w:rsidRPr="002A5A45"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r w:rsidRPr="002A5A45">
        <w:rPr>
          <w:rFonts w:asciiTheme="minorHAnsi" w:hAnsiTheme="minorHAnsi" w:cstheme="minorHAnsi"/>
          <w:b/>
          <w:color w:val="000000"/>
          <w:sz w:val="24"/>
          <w:szCs w:val="20"/>
        </w:rPr>
        <w:t>Zoznam subdodávateľov</w:t>
      </w:r>
    </w:p>
    <w:p w:rsidR="00EE69A9" w:rsidRPr="002A5A45"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b/>
          <w:color w:val="000000"/>
          <w:sz w:val="24"/>
          <w:szCs w:val="20"/>
        </w:rPr>
      </w:pP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N</w:t>
      </w:r>
      <w:r>
        <w:rPr>
          <w:rFonts w:asciiTheme="minorHAnsi" w:hAnsiTheme="minorHAnsi" w:cstheme="minorHAnsi"/>
          <w:color w:val="000000"/>
          <w:szCs w:val="20"/>
        </w:rPr>
        <w:t xml:space="preserve">a realizácii predmetu zákazky: </w:t>
      </w:r>
      <w:r w:rsidRPr="002F26EE">
        <w:rPr>
          <w:rFonts w:asciiTheme="minorHAnsi" w:hAnsiTheme="minorHAnsi" w:cstheme="minorHAnsi"/>
          <w:color w:val="000000"/>
          <w:szCs w:val="20"/>
        </w:rPr>
        <w:t>„</w:t>
      </w:r>
      <w:r>
        <w:rPr>
          <w:rFonts w:asciiTheme="minorHAnsi" w:hAnsiTheme="minorHAnsi" w:cstheme="minorHAnsi"/>
          <w:color w:val="000000"/>
          <w:szCs w:val="20"/>
        </w:rPr>
        <w:t xml:space="preserve">Zabezpečenie služieb súvisiacich s výrobou televízneho signálu prostredníctvom </w:t>
      </w:r>
      <w:proofErr w:type="spellStart"/>
      <w:r>
        <w:rPr>
          <w:rFonts w:asciiTheme="minorHAnsi" w:hAnsiTheme="minorHAnsi" w:cstheme="minorHAnsi"/>
          <w:color w:val="000000"/>
          <w:szCs w:val="20"/>
        </w:rPr>
        <w:t>dieselagregátov</w:t>
      </w:r>
      <w:proofErr w:type="spellEnd"/>
      <w:r>
        <w:rPr>
          <w:rFonts w:asciiTheme="minorHAnsi" w:hAnsiTheme="minorHAnsi" w:cstheme="minorHAnsi"/>
          <w:color w:val="000000"/>
          <w:szCs w:val="20"/>
        </w:rPr>
        <w:t xml:space="preserve"> vrátane technickej obsluhy“</w:t>
      </w:r>
      <w:r w:rsidRPr="00B47CFC">
        <w:rPr>
          <w:rFonts w:asciiTheme="minorHAnsi" w:hAnsiTheme="minorHAnsi" w:cs="Times New Roman"/>
          <w:b/>
          <w:i/>
          <w:color w:val="000000"/>
          <w:szCs w:val="20"/>
        </w:rPr>
        <w:t xml:space="preserve"> </w:t>
      </w:r>
    </w:p>
    <w:p w:rsidR="00EE69A9" w:rsidRPr="002A5A45"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sz w:val="32"/>
          <w:szCs w:val="26"/>
        </w:rPr>
        <w:t>□</w:t>
      </w:r>
      <w:r w:rsidRPr="002A5A45">
        <w:rPr>
          <w:rFonts w:asciiTheme="minorHAnsi" w:hAnsiTheme="minorHAnsi" w:cstheme="minorHAnsi"/>
          <w:color w:val="000000"/>
          <w:sz w:val="28"/>
          <w:szCs w:val="20"/>
        </w:rPr>
        <w:t xml:space="preserve"> </w:t>
      </w:r>
      <w:r w:rsidRPr="002A5A45">
        <w:rPr>
          <w:rFonts w:asciiTheme="minorHAnsi" w:hAnsiTheme="minorHAnsi" w:cstheme="minorHAnsi"/>
          <w:color w:val="000000"/>
          <w:szCs w:val="20"/>
        </w:rPr>
        <w:t>sa nebudú podieľať subdodávatelia a celý predmet zákazky uskutočníme vlastnými kapacitami</w:t>
      </w:r>
      <w:r>
        <w:rPr>
          <w:rFonts w:asciiTheme="minorHAnsi" w:hAnsiTheme="minorHAnsi" w:cstheme="minorHAnsi"/>
          <w:color w:val="000000"/>
          <w:szCs w:val="20"/>
        </w:rPr>
        <w:t>.</w:t>
      </w: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sz w:val="32"/>
          <w:szCs w:val="26"/>
        </w:rPr>
        <w:t xml:space="preserve">□ </w:t>
      </w:r>
      <w:r w:rsidRPr="002A5A45">
        <w:rPr>
          <w:rFonts w:asciiTheme="minorHAnsi" w:hAnsiTheme="minorHAnsi" w:cstheme="minorHAnsi"/>
          <w:color w:val="000000"/>
          <w:szCs w:val="20"/>
        </w:rPr>
        <w:t>sa budú podieľať nasledovní subdodávatelia:</w:t>
      </w:r>
    </w:p>
    <w:p w:rsidR="00EE69A9" w:rsidRPr="002A5A45"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EE69A9" w:rsidRPr="002A5A45" w:rsidTr="004C7B85">
        <w:trPr>
          <w:trHeight w:val="392"/>
        </w:trPr>
        <w:tc>
          <w:tcPr>
            <w:tcW w:w="529" w:type="dxa"/>
            <w:shd w:val="clear" w:color="auto" w:fill="C5E0B3" w:themeFill="accent6" w:themeFillTint="66"/>
            <w:vAlign w:val="center"/>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proofErr w:type="spellStart"/>
            <w:r>
              <w:rPr>
                <w:rFonts w:asciiTheme="minorHAnsi" w:hAnsiTheme="minorHAnsi" w:cstheme="minorHAnsi"/>
                <w:color w:val="000000"/>
                <w:szCs w:val="20"/>
              </w:rPr>
              <w:t>P</w:t>
            </w:r>
            <w:r w:rsidRPr="002A5A45">
              <w:rPr>
                <w:rFonts w:asciiTheme="minorHAnsi" w:hAnsiTheme="minorHAnsi" w:cstheme="minorHAnsi"/>
                <w:color w:val="000000"/>
                <w:szCs w:val="20"/>
              </w:rPr>
              <w:t>.č</w:t>
            </w:r>
            <w:proofErr w:type="spellEnd"/>
          </w:p>
        </w:tc>
        <w:tc>
          <w:tcPr>
            <w:tcW w:w="2126" w:type="dxa"/>
            <w:shd w:val="clear" w:color="auto" w:fill="C5E0B3" w:themeFill="accent6" w:themeFillTint="66"/>
            <w:vAlign w:val="center"/>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Obchodné meno alebo názov / meno a</w:t>
            </w:r>
            <w:del w:id="2" w:author="Šimunová Michaela" w:date="2019-04-05T15:22:00Z">
              <w:r w:rsidRPr="002A5A45" w:rsidDel="00F91880">
                <w:rPr>
                  <w:rFonts w:asciiTheme="minorHAnsi" w:hAnsiTheme="minorHAnsi" w:cstheme="minorHAnsi"/>
                  <w:color w:val="000000"/>
                  <w:szCs w:val="20"/>
                </w:rPr>
                <w:delText xml:space="preserve"> </w:delText>
              </w:r>
            </w:del>
            <w:r>
              <w:rPr>
                <w:rFonts w:asciiTheme="minorHAnsi" w:hAnsiTheme="minorHAnsi" w:cstheme="minorHAnsi"/>
                <w:color w:val="000000"/>
                <w:szCs w:val="20"/>
              </w:rPr>
              <w:t> </w:t>
            </w:r>
            <w:r w:rsidRPr="002A5A45">
              <w:rPr>
                <w:rFonts w:asciiTheme="minorHAnsi" w:hAnsiTheme="minorHAnsi" w:cstheme="minorHAnsi"/>
                <w:color w:val="000000"/>
                <w:szCs w:val="20"/>
              </w:rPr>
              <w:t>priezvisko</w:t>
            </w:r>
          </w:p>
        </w:tc>
        <w:tc>
          <w:tcPr>
            <w:tcW w:w="1417" w:type="dxa"/>
            <w:shd w:val="clear" w:color="auto" w:fill="C5E0B3" w:themeFill="accent6" w:themeFillTint="66"/>
            <w:vAlign w:val="center"/>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Sídlo alebo adresa pobytu</w:t>
            </w:r>
          </w:p>
        </w:tc>
        <w:tc>
          <w:tcPr>
            <w:tcW w:w="1701" w:type="dxa"/>
            <w:shd w:val="clear" w:color="auto" w:fill="C5E0B3" w:themeFill="accent6" w:themeFillTint="66"/>
            <w:vAlign w:val="center"/>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Identifikačné číslo (IČO) alebo dátum narodenia (ak nebolo pridelené IČO)</w:t>
            </w:r>
          </w:p>
        </w:tc>
        <w:tc>
          <w:tcPr>
            <w:tcW w:w="1418" w:type="dxa"/>
            <w:shd w:val="clear" w:color="auto" w:fill="C5E0B3" w:themeFill="accent6" w:themeFillTint="66"/>
            <w:vAlign w:val="center"/>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Predmet subdodávky</w:t>
            </w:r>
          </w:p>
        </w:tc>
        <w:tc>
          <w:tcPr>
            <w:tcW w:w="1089" w:type="dxa"/>
            <w:shd w:val="clear" w:color="auto" w:fill="C5E0B3" w:themeFill="accent6" w:themeFillTint="66"/>
            <w:vAlign w:val="center"/>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Predmet plnenia v %</w:t>
            </w:r>
          </w:p>
        </w:tc>
        <w:tc>
          <w:tcPr>
            <w:tcW w:w="1380" w:type="dxa"/>
            <w:shd w:val="clear" w:color="auto" w:fill="C5E0B3" w:themeFill="accent6" w:themeFillTint="66"/>
            <w:vAlign w:val="center"/>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jc w:val="center"/>
              <w:rPr>
                <w:rFonts w:asciiTheme="minorHAnsi" w:hAnsiTheme="minorHAnsi" w:cstheme="minorHAnsi"/>
                <w:color w:val="000000"/>
                <w:szCs w:val="20"/>
              </w:rPr>
            </w:pPr>
            <w:r w:rsidRPr="002A5A45">
              <w:rPr>
                <w:rFonts w:asciiTheme="minorHAnsi" w:hAnsiTheme="minorHAnsi" w:cstheme="minorHAnsi"/>
                <w:color w:val="000000"/>
                <w:szCs w:val="20"/>
              </w:rPr>
              <w:t>Oprávnená osoba (meno a priezvisko, adresa pobytu, dátum narodenia)</w:t>
            </w:r>
          </w:p>
        </w:tc>
      </w:tr>
      <w:tr w:rsidR="00EE69A9" w:rsidRPr="002A5A45" w:rsidTr="004C7B85">
        <w:trPr>
          <w:trHeight w:val="392"/>
        </w:trPr>
        <w:tc>
          <w:tcPr>
            <w:tcW w:w="529"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EE69A9" w:rsidRPr="002A5A45" w:rsidTr="004C7B85">
        <w:trPr>
          <w:trHeight w:val="392"/>
        </w:trPr>
        <w:tc>
          <w:tcPr>
            <w:tcW w:w="529"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EE69A9" w:rsidRPr="002A5A45" w:rsidTr="004C7B85">
        <w:trPr>
          <w:trHeight w:val="392"/>
        </w:trPr>
        <w:tc>
          <w:tcPr>
            <w:tcW w:w="529"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r w:rsidR="00EE69A9" w:rsidRPr="002A5A45" w:rsidTr="004C7B85">
        <w:trPr>
          <w:trHeight w:val="392"/>
        </w:trPr>
        <w:tc>
          <w:tcPr>
            <w:tcW w:w="529"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2126"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7"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701"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418"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089"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c>
          <w:tcPr>
            <w:tcW w:w="1380" w:type="dxa"/>
          </w:tcPr>
          <w:p w:rsidR="00EE69A9" w:rsidRPr="002A5A45" w:rsidRDefault="00EE69A9" w:rsidP="004C7B85">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tc>
      </w:tr>
    </w:tbl>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EE69A9" w:rsidRPr="002A5A45"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r w:rsidRPr="002A5A45">
        <w:rPr>
          <w:rFonts w:asciiTheme="minorHAnsi" w:hAnsiTheme="minorHAnsi" w:cstheme="minorHAnsi"/>
          <w:color w:val="000000"/>
          <w:szCs w:val="20"/>
        </w:rPr>
        <w:t xml:space="preserve">V ..................................., dňa ........................ </w:t>
      </w: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p>
    <w:p w:rsidR="00EE69A9" w:rsidRPr="002A5A45"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A5A45">
        <w:rPr>
          <w:rFonts w:asciiTheme="minorHAnsi" w:hAnsiTheme="minorHAnsi" w:cstheme="minorHAnsi"/>
          <w:color w:val="000000"/>
          <w:szCs w:val="20"/>
        </w:rPr>
        <w:t xml:space="preserve">....................................................... </w:t>
      </w:r>
    </w:p>
    <w:p w:rsidR="00EE69A9" w:rsidRPr="002A5A45"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ind w:left="5812"/>
        <w:rPr>
          <w:rFonts w:asciiTheme="minorHAnsi" w:hAnsiTheme="minorHAnsi" w:cstheme="minorHAnsi"/>
          <w:color w:val="000000"/>
          <w:szCs w:val="20"/>
        </w:rPr>
      </w:pPr>
      <w:r w:rsidRPr="002A5A45">
        <w:rPr>
          <w:rFonts w:asciiTheme="minorHAnsi" w:hAnsiTheme="minorHAnsi" w:cstheme="minorHAnsi"/>
          <w:color w:val="000000"/>
          <w:szCs w:val="20"/>
        </w:rPr>
        <w:t xml:space="preserve">pečiatka, meno a podpis uchádzača </w:t>
      </w: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p w:rsidR="00EE69A9" w:rsidRPr="002A5A45"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 xml:space="preserve">Pozn.: </w:t>
      </w:r>
    </w:p>
    <w:p w:rsidR="00EE69A9" w:rsidRDefault="00EE69A9" w:rsidP="00EE69A9">
      <w:pPr>
        <w:tabs>
          <w:tab w:val="clear" w:pos="709"/>
          <w:tab w:val="clear" w:pos="1066"/>
          <w:tab w:val="clear" w:pos="1423"/>
          <w:tab w:val="clear" w:pos="1780"/>
          <w:tab w:val="clear" w:pos="2138"/>
          <w:tab w:val="clear" w:pos="2495"/>
          <w:tab w:val="clear" w:pos="2852"/>
        </w:tabs>
        <w:autoSpaceDE w:val="0"/>
        <w:autoSpaceDN w:val="0"/>
        <w:adjustRightInd w:val="0"/>
        <w:jc w:val="both"/>
        <w:rPr>
          <w:rFonts w:asciiTheme="minorHAnsi" w:hAnsiTheme="minorHAnsi" w:cstheme="minorHAnsi"/>
          <w:color w:val="000000"/>
          <w:szCs w:val="20"/>
        </w:rPr>
      </w:pPr>
      <w:r w:rsidRPr="002A5A45">
        <w:rPr>
          <w:rFonts w:asciiTheme="minorHAnsi" w:hAnsiTheme="minorHAnsi" w:cstheme="minorHAnsi"/>
          <w:color w:val="000000"/>
          <w:szCs w:val="20"/>
        </w:rPr>
        <w:t xml:space="preserve">V zmysle § 2 ods. 5 písm. e) zákona o verejnom obstarávaní subdodávateľom je hospodársky subjekt, ktorý uzavrie alebo uzavrel s úspešným uchádzačom písomnú odplatnú zmluvu na plnenie určitej časti </w:t>
      </w:r>
      <w:r>
        <w:rPr>
          <w:rFonts w:asciiTheme="minorHAnsi" w:hAnsiTheme="minorHAnsi" w:cstheme="minorHAnsi"/>
          <w:color w:val="000000"/>
          <w:szCs w:val="20"/>
        </w:rPr>
        <w:t xml:space="preserve">predmetu </w:t>
      </w:r>
      <w:r w:rsidRPr="002A5A45">
        <w:rPr>
          <w:rFonts w:asciiTheme="minorHAnsi" w:hAnsiTheme="minorHAnsi" w:cstheme="minorHAnsi"/>
          <w:color w:val="000000"/>
          <w:szCs w:val="20"/>
        </w:rPr>
        <w:t>zákazky</w:t>
      </w:r>
      <w:r>
        <w:rPr>
          <w:rFonts w:asciiTheme="minorHAnsi" w:hAnsiTheme="minorHAnsi" w:cstheme="minorHAnsi"/>
          <w:color w:val="000000"/>
          <w:szCs w:val="20"/>
        </w:rPr>
        <w:t>.</w:t>
      </w:r>
    </w:p>
    <w:p w:rsidR="00136699" w:rsidRPr="00EE69A9" w:rsidRDefault="00136699" w:rsidP="00EE69A9">
      <w:pPr>
        <w:tabs>
          <w:tab w:val="clear" w:pos="709"/>
          <w:tab w:val="clear" w:pos="1066"/>
          <w:tab w:val="clear" w:pos="1423"/>
          <w:tab w:val="clear" w:pos="1780"/>
          <w:tab w:val="clear" w:pos="2138"/>
          <w:tab w:val="clear" w:pos="2495"/>
          <w:tab w:val="clear" w:pos="2852"/>
        </w:tabs>
        <w:autoSpaceDE w:val="0"/>
        <w:autoSpaceDN w:val="0"/>
        <w:adjustRightInd w:val="0"/>
        <w:rPr>
          <w:rFonts w:asciiTheme="minorHAnsi" w:hAnsiTheme="minorHAnsi" w:cstheme="minorHAnsi"/>
          <w:color w:val="000000"/>
          <w:szCs w:val="20"/>
        </w:rPr>
      </w:pPr>
    </w:p>
    <w:sectPr w:rsidR="00136699" w:rsidRPr="00EE69A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19C" w:rsidRDefault="0098719C" w:rsidP="00346A28">
      <w:r>
        <w:separator/>
      </w:r>
    </w:p>
  </w:endnote>
  <w:endnote w:type="continuationSeparator" w:id="0">
    <w:p w:rsidR="0098719C" w:rsidRDefault="0098719C" w:rsidP="00346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TXihei">
    <w:charset w:val="86"/>
    <w:family w:val="auto"/>
    <w:pitch w:val="variable"/>
    <w:sig w:usb0="00000287" w:usb1="080F0000" w:usb2="00000010" w:usb3="00000000" w:csb0="0004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19C" w:rsidRDefault="0098719C" w:rsidP="00346A28">
      <w:r>
        <w:separator/>
      </w:r>
    </w:p>
  </w:footnote>
  <w:footnote w:type="continuationSeparator" w:id="0">
    <w:p w:rsidR="0098719C" w:rsidRDefault="0098719C" w:rsidP="00346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A28" w:rsidRDefault="00346A28" w:rsidP="00346A28">
    <w:pPr>
      <w:pStyle w:val="Hlavika"/>
      <w:tabs>
        <w:tab w:val="clear" w:pos="4536"/>
        <w:tab w:val="clear" w:pos="9072"/>
        <w:tab w:val="left" w:pos="3402"/>
        <w:tab w:val="center" w:pos="4962"/>
        <w:tab w:val="right" w:pos="10490"/>
      </w:tabs>
      <w:ind w:left="709" w:hanging="284"/>
      <w:jc w:val="both"/>
    </w:pPr>
    <w:r w:rsidRPr="00930A17">
      <w:rPr>
        <w:noProof/>
        <w:lang w:eastAsia="sk-SK"/>
      </w:rPr>
      <w:drawing>
        <wp:inline distT="0" distB="0" distL="0" distR="0" wp14:anchorId="60F43C84" wp14:editId="14C2827A">
          <wp:extent cx="1827286" cy="418943"/>
          <wp:effectExtent l="0" t="0" r="1905" b="63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6656" cy="453189"/>
                  </a:xfrm>
                  <a:prstGeom prst="rect">
                    <a:avLst/>
                  </a:prstGeom>
                  <a:noFill/>
                  <a:ln>
                    <a:noFill/>
                  </a:ln>
                </pic:spPr>
              </pic:pic>
            </a:graphicData>
          </a:graphic>
        </wp:inline>
      </w:drawing>
    </w:r>
    <w:r>
      <w:tab/>
    </w:r>
    <w:r>
      <w:tab/>
    </w:r>
    <w:r>
      <w:tab/>
    </w:r>
    <w:r w:rsidRPr="00930A17">
      <w:rPr>
        <w:noProof/>
        <w:lang w:eastAsia="sk-SK"/>
      </w:rPr>
      <w:drawing>
        <wp:inline distT="0" distB="0" distL="0" distR="0" wp14:anchorId="051432BA" wp14:editId="72EACA15">
          <wp:extent cx="1175566" cy="417735"/>
          <wp:effectExtent l="0" t="0" r="5715" b="190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44095" cy="442086"/>
                  </a:xfrm>
                  <a:prstGeom prst="rect">
                    <a:avLst/>
                  </a:prstGeom>
                  <a:noFill/>
                  <a:ln>
                    <a:noFill/>
                  </a:ln>
                </pic:spPr>
              </pic:pic>
            </a:graphicData>
          </a:graphic>
        </wp:inline>
      </w:drawing>
    </w:r>
  </w:p>
  <w:p w:rsidR="00346A28" w:rsidRDefault="00346A28" w:rsidP="00346A28">
    <w:pPr>
      <w:pStyle w:val="Hlavika"/>
      <w:tabs>
        <w:tab w:val="left" w:pos="4770"/>
      </w:tabs>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3C0E"/>
    <w:multiLevelType w:val="multilevel"/>
    <w:tmpl w:val="603C6236"/>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FD45E82"/>
    <w:multiLevelType w:val="multilevel"/>
    <w:tmpl w:val="E3B67A6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24A5C2E"/>
    <w:multiLevelType w:val="multilevel"/>
    <w:tmpl w:val="E8443D30"/>
    <w:lvl w:ilvl="0">
      <w:start w:val="1"/>
      <w:numFmt w:val="upperLetter"/>
      <w:pStyle w:val="Nadpis1"/>
      <w:lvlText w:val="%1."/>
      <w:lvlJc w:val="left"/>
      <w:pPr>
        <w:ind w:left="709"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color w:val="auto"/>
      </w:rPr>
    </w:lvl>
    <w:lvl w:ilvl="3">
      <w:start w:val="1"/>
      <w:numFmt w:val="decimal"/>
      <w:lvlText w:val="%3.%4"/>
      <w:lvlJc w:val="left"/>
      <w:pPr>
        <w:tabs>
          <w:tab w:val="num" w:pos="709"/>
        </w:tabs>
        <w:ind w:left="709" w:hanging="709"/>
      </w:pPr>
      <w:rPr>
        <w:rFonts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hint="default"/>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 w15:restartNumberingAfterBreak="0">
    <w:nsid w:val="2212398C"/>
    <w:multiLevelType w:val="multilevel"/>
    <w:tmpl w:val="00761032"/>
    <w:lvl w:ilvl="0">
      <w:start w:val="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5970EFF"/>
    <w:multiLevelType w:val="multilevel"/>
    <w:tmpl w:val="0D2E17F4"/>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35B07138"/>
    <w:multiLevelType w:val="multilevel"/>
    <w:tmpl w:val="0AD024A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D5651EE"/>
    <w:multiLevelType w:val="multilevel"/>
    <w:tmpl w:val="C9D211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FB121DE"/>
    <w:multiLevelType w:val="multilevel"/>
    <w:tmpl w:val="EA04466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517E23D5"/>
    <w:multiLevelType w:val="multilevel"/>
    <w:tmpl w:val="4A1475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EA6288"/>
    <w:multiLevelType w:val="multilevel"/>
    <w:tmpl w:val="8142464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59076C0"/>
    <w:multiLevelType w:val="multilevel"/>
    <w:tmpl w:val="13FABFE4"/>
    <w:lvl w:ilvl="0">
      <w:start w:val="10"/>
      <w:numFmt w:val="decimal"/>
      <w:lvlText w:val="%1"/>
      <w:lvlJc w:val="left"/>
      <w:pPr>
        <w:ind w:left="375" w:hanging="375"/>
      </w:pPr>
      <w:rPr>
        <w:rFonts w:hint="default"/>
        <w:b/>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794E70C1"/>
    <w:multiLevelType w:val="multilevel"/>
    <w:tmpl w:val="1D3004FA"/>
    <w:lvl w:ilvl="0">
      <w:start w:val="12"/>
      <w:numFmt w:val="decimal"/>
      <w:lvlText w:val="%1"/>
      <w:lvlJc w:val="left"/>
      <w:pPr>
        <w:ind w:left="375" w:hanging="375"/>
      </w:pPr>
      <w:rPr>
        <w:rFonts w:hint="default"/>
        <w:b/>
      </w:rPr>
    </w:lvl>
    <w:lvl w:ilvl="1">
      <w:start w:val="1"/>
      <w:numFmt w:val="decimal"/>
      <w:lvlText w:val="%1.%2"/>
      <w:lvlJc w:val="left"/>
      <w:pPr>
        <w:ind w:left="375" w:hanging="37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7D934CEB"/>
    <w:multiLevelType w:val="multilevel"/>
    <w:tmpl w:val="F6F8229E"/>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12"/>
  </w:num>
  <w:num w:numId="3">
    <w:abstractNumId w:val="4"/>
  </w:num>
  <w:num w:numId="4">
    <w:abstractNumId w:val="7"/>
  </w:num>
  <w:num w:numId="5">
    <w:abstractNumId w:val="3"/>
  </w:num>
  <w:num w:numId="6">
    <w:abstractNumId w:val="9"/>
  </w:num>
  <w:num w:numId="7">
    <w:abstractNumId w:val="6"/>
  </w:num>
  <w:num w:numId="8">
    <w:abstractNumId w:val="5"/>
  </w:num>
  <w:num w:numId="9">
    <w:abstractNumId w:val="8"/>
  </w:num>
  <w:num w:numId="10">
    <w:abstractNumId w:val="10"/>
  </w:num>
  <w:num w:numId="11">
    <w:abstractNumId w:val="0"/>
  </w:num>
  <w:num w:numId="12">
    <w:abstractNumId w:val="11"/>
  </w:num>
  <w:num w:numId="13">
    <w:abstractNumId w:val="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imunová Michaela">
    <w15:presenceInfo w15:providerId="AD" w15:userId="S-1-5-21-1603470039-2129540384-184960113-361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9A9"/>
    <w:rsid w:val="00136699"/>
    <w:rsid w:val="00346A28"/>
    <w:rsid w:val="0098719C"/>
    <w:rsid w:val="00EE69A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87C3A"/>
  <w15:chartTrackingRefBased/>
  <w15:docId w15:val="{EC112FE0-4F34-4C2F-BDE7-3439EF41DD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E69A9"/>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EE69A9"/>
    <w:pPr>
      <w:keepNext/>
      <w:keepLines/>
      <w:numPr>
        <w:numId w:val="1"/>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basedOn w:val="Normlny"/>
    <w:next w:val="Normlny"/>
    <w:link w:val="Nadpis2Char"/>
    <w:unhideWhenUsed/>
    <w:qFormat/>
    <w:rsid w:val="00EE69A9"/>
    <w:pPr>
      <w:keepNext/>
      <w:keepLines/>
      <w:numPr>
        <w:ilvl w:val="1"/>
        <w:numId w:val="1"/>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EE69A9"/>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basedOn w:val="Predvolenpsmoodseku"/>
    <w:link w:val="Nadpis2"/>
    <w:rsid w:val="00EE69A9"/>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EE69A9"/>
    <w:pPr>
      <w:numPr>
        <w:ilvl w:val="2"/>
        <w:numId w:val="1"/>
      </w:numPr>
      <w:tabs>
        <w:tab w:val="clear" w:pos="709"/>
      </w:tabs>
      <w:spacing w:before="60"/>
      <w:jc w:val="both"/>
    </w:pPr>
    <w:rPr>
      <w:b/>
    </w:rPr>
  </w:style>
  <w:style w:type="paragraph" w:customStyle="1" w:styleId="Cislo-2-text">
    <w:name w:val="Cislo-2-text"/>
    <w:basedOn w:val="Cislo-1-nadpis"/>
    <w:qFormat/>
    <w:rsid w:val="00EE69A9"/>
    <w:pPr>
      <w:numPr>
        <w:ilvl w:val="0"/>
        <w:numId w:val="0"/>
      </w:numPr>
      <w:tabs>
        <w:tab w:val="num" w:pos="709"/>
      </w:tabs>
      <w:ind w:left="709" w:hanging="709"/>
      <w:contextualSpacing/>
    </w:pPr>
    <w:rPr>
      <w:b w:val="0"/>
    </w:rPr>
  </w:style>
  <w:style w:type="paragraph" w:customStyle="1" w:styleId="Cislo-4-a-text">
    <w:name w:val="Cislo-4-a-text"/>
    <w:basedOn w:val="Normlny"/>
    <w:qFormat/>
    <w:rsid w:val="00EE69A9"/>
    <w:pPr>
      <w:numPr>
        <w:ilvl w:val="5"/>
        <w:numId w:val="1"/>
      </w:numPr>
      <w:tabs>
        <w:tab w:val="clear" w:pos="709"/>
        <w:tab w:val="clear" w:pos="1066"/>
      </w:tabs>
      <w:spacing w:before="60"/>
      <w:contextualSpacing/>
      <w:jc w:val="both"/>
    </w:pPr>
  </w:style>
  <w:style w:type="paragraph" w:styleId="Odsekzoznamu">
    <w:name w:val="List Paragraph"/>
    <w:basedOn w:val="Normlny"/>
    <w:link w:val="OdsekzoznamuChar"/>
    <w:uiPriority w:val="34"/>
    <w:qFormat/>
    <w:rsid w:val="00EE69A9"/>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styleId="Textkomentra">
    <w:name w:val="annotation text"/>
    <w:basedOn w:val="Normlny"/>
    <w:link w:val="TextkomentraChar"/>
    <w:uiPriority w:val="99"/>
    <w:unhideWhenUsed/>
    <w:rsid w:val="00EE69A9"/>
    <w:rPr>
      <w:sz w:val="20"/>
      <w:szCs w:val="20"/>
    </w:rPr>
  </w:style>
  <w:style w:type="character" w:customStyle="1" w:styleId="TextkomentraChar">
    <w:name w:val="Text komentára Char"/>
    <w:basedOn w:val="Predvolenpsmoodseku"/>
    <w:link w:val="Textkomentra"/>
    <w:uiPriority w:val="99"/>
    <w:rsid w:val="00EE69A9"/>
    <w:rPr>
      <w:rFonts w:ascii="Times New Roman" w:hAnsi="Times New Roman"/>
      <w:sz w:val="20"/>
      <w:szCs w:val="20"/>
    </w:rPr>
  </w:style>
  <w:style w:type="character" w:customStyle="1" w:styleId="OdsekzoznamuChar">
    <w:name w:val="Odsek zoznamu Char"/>
    <w:link w:val="Odsekzoznamu"/>
    <w:uiPriority w:val="34"/>
    <w:locked/>
    <w:rsid w:val="00EE69A9"/>
  </w:style>
  <w:style w:type="character" w:styleId="Siln">
    <w:name w:val="Strong"/>
    <w:basedOn w:val="Predvolenpsmoodseku"/>
    <w:uiPriority w:val="22"/>
    <w:qFormat/>
    <w:rsid w:val="00EE69A9"/>
    <w:rPr>
      <w:b/>
      <w:bCs/>
    </w:rPr>
  </w:style>
  <w:style w:type="paragraph" w:styleId="Hlavika">
    <w:name w:val="header"/>
    <w:basedOn w:val="Normlny"/>
    <w:link w:val="HlavikaChar"/>
    <w:uiPriority w:val="99"/>
    <w:unhideWhenUsed/>
    <w:rsid w:val="00346A28"/>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basedOn w:val="Predvolenpsmoodseku"/>
    <w:link w:val="Hlavika"/>
    <w:uiPriority w:val="99"/>
    <w:rsid w:val="00346A28"/>
    <w:rPr>
      <w:rFonts w:ascii="Times New Roman" w:hAnsi="Times New Roman"/>
    </w:rPr>
  </w:style>
  <w:style w:type="paragraph" w:styleId="Pta">
    <w:name w:val="footer"/>
    <w:basedOn w:val="Normlny"/>
    <w:link w:val="PtaChar"/>
    <w:uiPriority w:val="99"/>
    <w:unhideWhenUsed/>
    <w:rsid w:val="00346A28"/>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PtaChar">
    <w:name w:val="Päta Char"/>
    <w:basedOn w:val="Predvolenpsmoodseku"/>
    <w:link w:val="Pta"/>
    <w:uiPriority w:val="99"/>
    <w:rsid w:val="00346A28"/>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18</Pages>
  <Words>6195</Words>
  <Characters>35316</Characters>
  <Application>Microsoft Office Word</Application>
  <DocSecurity>0</DocSecurity>
  <Lines>294</Lines>
  <Paragraphs>82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41429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Šimunová Michaela</dc:creator>
  <cp:keywords/>
  <dc:description/>
  <cp:lastModifiedBy>Šimunová Michaela</cp:lastModifiedBy>
  <cp:revision>2</cp:revision>
  <dcterms:created xsi:type="dcterms:W3CDTF">2019-08-01T07:53:00Z</dcterms:created>
  <dcterms:modified xsi:type="dcterms:W3CDTF">2019-08-01T08:16:00Z</dcterms:modified>
</cp:coreProperties>
</file>