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7D5F0" w14:textId="77777777" w:rsidR="001E1F40" w:rsidRPr="00A20405" w:rsidRDefault="004D51C9" w:rsidP="001E1F40">
      <w:pPr>
        <w:spacing w:line="264" w:lineRule="auto"/>
        <w:jc w:val="center"/>
        <w:rPr>
          <w:rFonts w:ascii="Arial Narrow" w:hAnsi="Arial Narrow" w:cs="Arial"/>
          <w:color w:val="808080" w:themeColor="background1" w:themeShade="80"/>
          <w:sz w:val="22"/>
        </w:rPr>
      </w:pPr>
      <w:r w:rsidRPr="00A20405">
        <w:rPr>
          <w:rFonts w:ascii="Arial Narrow" w:hAnsi="Arial Narrow" w:cs="Arial"/>
          <w:color w:val="808080" w:themeColor="background1" w:themeShade="80"/>
          <w:sz w:val="22"/>
        </w:rPr>
        <w:t>(n</w:t>
      </w:r>
      <w:r w:rsidR="001E1F40" w:rsidRPr="00A20405">
        <w:rPr>
          <w:rFonts w:ascii="Arial Narrow" w:hAnsi="Arial Narrow" w:cs="Arial"/>
          <w:color w:val="808080" w:themeColor="background1" w:themeShade="80"/>
          <w:sz w:val="22"/>
        </w:rPr>
        <w:t>ávrh</w:t>
      </w:r>
      <w:r w:rsidRPr="00A20405">
        <w:rPr>
          <w:rFonts w:ascii="Arial Narrow" w:hAnsi="Arial Narrow" w:cs="Arial"/>
          <w:color w:val="808080" w:themeColor="background1" w:themeShade="80"/>
          <w:sz w:val="22"/>
        </w:rPr>
        <w:t>)</w:t>
      </w:r>
    </w:p>
    <w:p w14:paraId="62573EB0" w14:textId="77777777" w:rsidR="001E1F40" w:rsidRPr="004D51C9" w:rsidRDefault="001E1F40" w:rsidP="001E1F40">
      <w:pPr>
        <w:spacing w:line="264" w:lineRule="auto"/>
        <w:jc w:val="center"/>
        <w:rPr>
          <w:rFonts w:ascii="Arial Narrow" w:hAnsi="Arial Narrow" w:cs="Arial"/>
          <w:b/>
        </w:rPr>
      </w:pPr>
    </w:p>
    <w:p w14:paraId="60405B0F" w14:textId="77777777" w:rsidR="00C50146" w:rsidRPr="004D51C9" w:rsidRDefault="00C50146" w:rsidP="00C50146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sz w:val="22"/>
          <w:szCs w:val="22"/>
        </w:rPr>
      </w:pPr>
      <w:r w:rsidRPr="00BB640A">
        <w:rPr>
          <w:rFonts w:ascii="Arial Narrow" w:hAnsi="Arial Narrow" w:cs="Arial Narrow"/>
          <w:b/>
          <w:bCs/>
          <w:caps/>
          <w:sz w:val="24"/>
          <w:szCs w:val="22"/>
        </w:rPr>
        <w:t>Rámcová dohoda</w:t>
      </w:r>
      <w:r w:rsidRPr="00BB640A">
        <w:rPr>
          <w:rFonts w:ascii="Arial Narrow" w:hAnsi="Arial Narrow" w:cs="Arial Narrow"/>
          <w:b/>
          <w:bCs/>
          <w:sz w:val="24"/>
          <w:szCs w:val="22"/>
        </w:rPr>
        <w:t xml:space="preserve"> č. </w:t>
      </w:r>
      <w:r w:rsidRPr="00BB640A">
        <w:rPr>
          <w:rFonts w:ascii="Arial Narrow" w:hAnsi="Arial Narrow" w:cs="Arial"/>
          <w:b/>
          <w:sz w:val="24"/>
          <w:szCs w:val="22"/>
        </w:rPr>
        <w:t>OVO1-2019/000646-001</w:t>
      </w:r>
    </w:p>
    <w:p w14:paraId="2EEEE6E5" w14:textId="1FF239F9" w:rsidR="00640D43" w:rsidRPr="00BB640A" w:rsidRDefault="00C50146" w:rsidP="00C50146">
      <w:pPr>
        <w:pStyle w:val="Zarkazkladnhotextu2"/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  <w:lang w:val="sk-SK"/>
        </w:rPr>
      </w:pPr>
      <w:r w:rsidRPr="004D51C9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b/>
          <w:sz w:val="22"/>
          <w:szCs w:val="22"/>
          <w:lang w:val="sk-SK"/>
        </w:rPr>
        <w:t>na dodávku m</w:t>
      </w:r>
      <w:r w:rsidRPr="004D51C9">
        <w:rPr>
          <w:rFonts w:ascii="Arial Narrow" w:hAnsi="Arial Narrow"/>
          <w:b/>
          <w:bCs/>
          <w:sz w:val="22"/>
          <w:szCs w:val="22"/>
        </w:rPr>
        <w:t>obiln</w:t>
      </w:r>
      <w:r>
        <w:rPr>
          <w:rFonts w:ascii="Arial Narrow" w:hAnsi="Arial Narrow"/>
          <w:b/>
          <w:bCs/>
          <w:sz w:val="22"/>
          <w:szCs w:val="22"/>
          <w:lang w:val="sk-SK"/>
        </w:rPr>
        <w:t>ých</w:t>
      </w:r>
      <w:r w:rsidRPr="004D51C9">
        <w:rPr>
          <w:rFonts w:ascii="Arial Narrow" w:hAnsi="Arial Narrow"/>
          <w:b/>
          <w:bCs/>
          <w:sz w:val="22"/>
          <w:szCs w:val="22"/>
        </w:rPr>
        <w:t xml:space="preserve"> zariaden</w:t>
      </w:r>
      <w:r>
        <w:rPr>
          <w:rFonts w:ascii="Arial Narrow" w:hAnsi="Arial Narrow"/>
          <w:b/>
          <w:bCs/>
          <w:sz w:val="22"/>
          <w:szCs w:val="22"/>
          <w:lang w:val="sk-SK"/>
        </w:rPr>
        <w:t>í</w:t>
      </w:r>
      <w:r w:rsidRPr="004D51C9">
        <w:rPr>
          <w:rFonts w:ascii="Arial Narrow" w:hAnsi="Arial Narrow"/>
          <w:b/>
          <w:bCs/>
          <w:sz w:val="22"/>
          <w:szCs w:val="22"/>
        </w:rPr>
        <w:t xml:space="preserve"> na detekciu požitia omamných a psychotropných látok 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4D51C9">
        <w:rPr>
          <w:rFonts w:ascii="Arial Narrow" w:hAnsi="Arial Narrow"/>
          <w:b/>
          <w:bCs/>
          <w:sz w:val="22"/>
          <w:szCs w:val="22"/>
        </w:rPr>
        <w:t>a jednorazov</w:t>
      </w:r>
      <w:r>
        <w:rPr>
          <w:rFonts w:ascii="Arial Narrow" w:hAnsi="Arial Narrow"/>
          <w:b/>
          <w:bCs/>
          <w:sz w:val="22"/>
          <w:szCs w:val="22"/>
          <w:lang w:val="sk-SK"/>
        </w:rPr>
        <w:t>ých</w:t>
      </w:r>
      <w:r w:rsidRPr="004D51C9">
        <w:rPr>
          <w:rFonts w:ascii="Arial Narrow" w:hAnsi="Arial Narrow"/>
          <w:b/>
          <w:bCs/>
          <w:sz w:val="22"/>
          <w:szCs w:val="22"/>
        </w:rPr>
        <w:t xml:space="preserve"> skríningov</w:t>
      </w:r>
      <w:r>
        <w:rPr>
          <w:rFonts w:ascii="Arial Narrow" w:hAnsi="Arial Narrow"/>
          <w:b/>
          <w:bCs/>
          <w:sz w:val="22"/>
          <w:szCs w:val="22"/>
          <w:lang w:val="sk-SK"/>
        </w:rPr>
        <w:t>ých</w:t>
      </w:r>
      <w:r w:rsidRPr="004D51C9">
        <w:rPr>
          <w:rFonts w:ascii="Arial Narrow" w:hAnsi="Arial Narrow"/>
          <w:b/>
          <w:bCs/>
          <w:sz w:val="22"/>
          <w:szCs w:val="22"/>
        </w:rPr>
        <w:t xml:space="preserve"> test</w:t>
      </w:r>
      <w:r>
        <w:rPr>
          <w:rFonts w:ascii="Arial Narrow" w:hAnsi="Arial Narrow"/>
          <w:b/>
          <w:bCs/>
          <w:sz w:val="22"/>
          <w:szCs w:val="22"/>
          <w:lang w:val="sk-SK"/>
        </w:rPr>
        <w:t>ov</w:t>
      </w:r>
    </w:p>
    <w:p w14:paraId="1E1CA002" w14:textId="77777777" w:rsidR="00570F55" w:rsidRPr="004D51C9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</w:pPr>
    </w:p>
    <w:p w14:paraId="4B3324C6" w14:textId="77777777" w:rsidR="001E1F40" w:rsidRPr="004D51C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4D51C9">
        <w:rPr>
          <w:rFonts w:ascii="Arial Narrow" w:hAnsi="Arial Narrow" w:cs="Arial Narrow"/>
          <w:sz w:val="22"/>
        </w:rPr>
        <w:t>uzatvorená podľa § 269 ods.2  zákona č. 513/1991 Zb. Obchodný zákonník v znení neskorších predpisov</w:t>
      </w:r>
    </w:p>
    <w:p w14:paraId="041694AD" w14:textId="77777777" w:rsidR="00C770F7" w:rsidRPr="004D51C9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4D51C9">
        <w:rPr>
          <w:rFonts w:ascii="Arial Narrow" w:hAnsi="Arial Narrow" w:cs="Arial Narrow"/>
          <w:sz w:val="22"/>
        </w:rPr>
        <w:t>(ďalej len „</w:t>
      </w:r>
      <w:r w:rsidRPr="004D51C9">
        <w:rPr>
          <w:rFonts w:ascii="Arial Narrow" w:hAnsi="Arial Narrow" w:cs="Arial Narrow"/>
          <w:b/>
          <w:sz w:val="22"/>
        </w:rPr>
        <w:t>Obchodný zákonník</w:t>
      </w:r>
      <w:r w:rsidRPr="004D51C9">
        <w:rPr>
          <w:rFonts w:ascii="Arial Narrow" w:hAnsi="Arial Narrow" w:cs="Arial Narrow"/>
          <w:sz w:val="22"/>
        </w:rPr>
        <w:t>“)</w:t>
      </w:r>
    </w:p>
    <w:p w14:paraId="71527508" w14:textId="77777777"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 xml:space="preserve">zákon č. 343/2015 </w:t>
      </w:r>
      <w:proofErr w:type="spellStart"/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Z.z</w:t>
      </w:r>
      <w:proofErr w:type="spellEnd"/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14:paraId="036098FD" w14:textId="77777777"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  <w:bookmarkStart w:id="0" w:name="_GoBack"/>
      <w:bookmarkEnd w:id="0"/>
    </w:p>
    <w:p w14:paraId="2BD9D6BC" w14:textId="77777777"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5F0FC64F" w14:textId="77777777" w:rsidR="001E1F40" w:rsidRPr="00877D19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7B37A0A2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01A6230" w14:textId="77777777"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2F357E51" w14:textId="77777777" w:rsidR="007D53BA" w:rsidRPr="00426058" w:rsidRDefault="004D51C9" w:rsidP="004D51C9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Názov</w:t>
      </w:r>
      <w:r w:rsidR="007D53BA" w:rsidRPr="00426058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 w:rsidR="007D53BA" w:rsidRPr="00426058">
        <w:rPr>
          <w:rFonts w:ascii="Arial Narrow" w:hAnsi="Arial Narrow"/>
          <w:sz w:val="22"/>
          <w:szCs w:val="22"/>
        </w:rPr>
        <w:t>Slovenská republika, zastúpená</w:t>
      </w:r>
      <w:r>
        <w:rPr>
          <w:rFonts w:ascii="Arial Narrow" w:hAnsi="Arial Narrow"/>
          <w:sz w:val="22"/>
          <w:szCs w:val="22"/>
        </w:rPr>
        <w:t xml:space="preserve"> </w:t>
      </w:r>
      <w:r w:rsidR="007D53BA" w:rsidRPr="00426058">
        <w:rPr>
          <w:rFonts w:ascii="Arial Narrow" w:hAnsi="Arial Narrow"/>
          <w:sz w:val="22"/>
          <w:szCs w:val="22"/>
        </w:rPr>
        <w:t>Ministerstvom vnútra Slovenskej republiky</w:t>
      </w:r>
    </w:p>
    <w:p w14:paraId="323BA9B7" w14:textId="77777777" w:rsidR="007D53BA" w:rsidRPr="00426058" w:rsidRDefault="004D51C9" w:rsidP="004D51C9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Sídlo</w:t>
      </w:r>
      <w:r>
        <w:rPr>
          <w:rFonts w:ascii="Arial Narrow" w:hAnsi="Arial Narrow"/>
          <w:sz w:val="22"/>
          <w:szCs w:val="22"/>
        </w:rPr>
        <w:tab/>
      </w:r>
      <w:r w:rsidR="007D53BA" w:rsidRPr="00426058">
        <w:rPr>
          <w:rFonts w:ascii="Arial Narrow" w:hAnsi="Arial Narrow"/>
          <w:sz w:val="22"/>
          <w:szCs w:val="22"/>
        </w:rPr>
        <w:t>Pribinova 2, 812 72 Bratislava</w:t>
      </w:r>
      <w:r w:rsidR="004C56EB" w:rsidRPr="00426058">
        <w:rPr>
          <w:rFonts w:ascii="Arial Narrow" w:hAnsi="Arial Narrow"/>
          <w:sz w:val="22"/>
          <w:szCs w:val="22"/>
        </w:rPr>
        <w:t xml:space="preserve"> – Staré Mesto</w:t>
      </w:r>
    </w:p>
    <w:p w14:paraId="35EAA57A" w14:textId="6BBE2F4A" w:rsidR="004D51C9" w:rsidRPr="00426058" w:rsidRDefault="004D51C9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z</w:t>
      </w:r>
      <w:r w:rsidRPr="00426058">
        <w:rPr>
          <w:rFonts w:ascii="Arial Narrow" w:hAnsi="Arial Narrow"/>
          <w:sz w:val="22"/>
          <w:szCs w:val="22"/>
        </w:rPr>
        <w:t>astúpen</w:t>
      </w:r>
      <w:r>
        <w:rPr>
          <w:rFonts w:ascii="Arial Narrow" w:hAnsi="Arial Narrow"/>
          <w:sz w:val="22"/>
          <w:szCs w:val="22"/>
        </w:rPr>
        <w:t>í</w:t>
      </w:r>
      <w:r w:rsidRPr="00426058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 xml:space="preserve">Ing. Ondrej VARAČKA, generálny tajomník služobného úradu MV SR, na základe  plnej moci č. p. KM-OPS4-2018/001604-117 </w:t>
      </w:r>
      <w:r w:rsidRPr="00AB2C9F">
        <w:rPr>
          <w:rFonts w:ascii="Arial Narrow" w:hAnsi="Arial Narrow" w:cs="Arial Narrow"/>
          <w:sz w:val="22"/>
          <w:szCs w:val="22"/>
        </w:rPr>
        <w:t>zo dna 30.4.2018</w:t>
      </w:r>
    </w:p>
    <w:p w14:paraId="05DB048D" w14:textId="77777777" w:rsidR="004D51C9" w:rsidRDefault="004D51C9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E4A56C9" w14:textId="77777777" w:rsidR="004C56EB" w:rsidRPr="00426058" w:rsidRDefault="004C56EB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>IČO:</w:t>
      </w:r>
      <w:r w:rsidR="004D51C9"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 xml:space="preserve">00 151 866 </w:t>
      </w:r>
    </w:p>
    <w:p w14:paraId="44F03463" w14:textId="77777777" w:rsidR="00704CF6" w:rsidRPr="00741B1D" w:rsidRDefault="004D51C9" w:rsidP="004D51C9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Bankové spojenie:</w:t>
      </w:r>
      <w:r>
        <w:rPr>
          <w:rFonts w:ascii="Arial Narrow" w:hAnsi="Arial Narrow"/>
          <w:sz w:val="22"/>
          <w:szCs w:val="22"/>
        </w:rPr>
        <w:tab/>
      </w:r>
      <w:r w:rsidR="00704CF6" w:rsidRPr="00741B1D">
        <w:rPr>
          <w:rFonts w:ascii="Arial Narrow" w:hAnsi="Arial Narrow"/>
          <w:sz w:val="22"/>
          <w:szCs w:val="22"/>
        </w:rPr>
        <w:t>Štátna pokladnica</w:t>
      </w:r>
    </w:p>
    <w:p w14:paraId="4E168BDC" w14:textId="77777777" w:rsidR="004C56EB" w:rsidRPr="00426058" w:rsidRDefault="004C56EB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426058">
        <w:rPr>
          <w:rFonts w:ascii="Arial Narrow" w:hAnsi="Arial Narrow" w:cs="Arial Narrow"/>
          <w:sz w:val="22"/>
          <w:szCs w:val="22"/>
        </w:rPr>
        <w:t>IBAN:</w:t>
      </w:r>
      <w:r w:rsidR="004D51C9">
        <w:rPr>
          <w:rFonts w:ascii="Arial Narrow" w:hAnsi="Arial Narrow" w:cs="Arial Narrow"/>
          <w:sz w:val="22"/>
          <w:szCs w:val="22"/>
        </w:rPr>
        <w:tab/>
      </w:r>
      <w:r w:rsidRPr="00426058">
        <w:rPr>
          <w:rFonts w:ascii="Arial Narrow" w:hAnsi="Arial Narrow" w:cs="Arial Narrow"/>
          <w:sz w:val="22"/>
          <w:szCs w:val="22"/>
        </w:rPr>
        <w:t>SK7881800000007000180023</w:t>
      </w:r>
    </w:p>
    <w:p w14:paraId="52006537" w14:textId="77777777" w:rsidR="004C56EB" w:rsidRPr="00426058" w:rsidRDefault="004C56EB" w:rsidP="004D51C9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="Arial Narrow" w:hAnsi="Arial Narrow"/>
          <w:sz w:val="22"/>
          <w:szCs w:val="22"/>
        </w:rPr>
      </w:pPr>
      <w:r w:rsidRPr="00426058">
        <w:rPr>
          <w:rFonts w:ascii="Arial Narrow" w:hAnsi="Arial Narrow"/>
          <w:sz w:val="22"/>
          <w:szCs w:val="22"/>
        </w:rPr>
        <w:t>SWIFT:</w:t>
      </w:r>
      <w:r w:rsidR="004D51C9">
        <w:rPr>
          <w:rFonts w:ascii="Arial Narrow" w:hAnsi="Arial Narrow"/>
          <w:sz w:val="22"/>
          <w:szCs w:val="22"/>
        </w:rPr>
        <w:tab/>
      </w:r>
      <w:r w:rsidRPr="00426058">
        <w:rPr>
          <w:rFonts w:ascii="Arial Narrow" w:hAnsi="Arial Narrow"/>
          <w:color w:val="000000"/>
          <w:sz w:val="22"/>
          <w:szCs w:val="22"/>
        </w:rPr>
        <w:t>SPSRSKBA</w:t>
      </w:r>
    </w:p>
    <w:p w14:paraId="7437D734" w14:textId="77777777" w:rsidR="004C56EB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1D47D922" w14:textId="2A7B80F6" w:rsidR="007D53BA" w:rsidRPr="008A6F0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F44BA7">
        <w:rPr>
          <w:rFonts w:ascii="Arial Narrow" w:hAnsi="Arial Narrow"/>
          <w:color w:val="auto"/>
          <w:sz w:val="22"/>
          <w:szCs w:val="22"/>
        </w:rPr>
        <w:t xml:space="preserve"> </w:t>
      </w:r>
      <w:r w:rsidR="007D53BA" w:rsidRPr="00F44BA7">
        <w:rPr>
          <w:rFonts w:ascii="Arial Narrow" w:hAnsi="Arial Narrow"/>
          <w:color w:val="auto"/>
          <w:sz w:val="22"/>
          <w:szCs w:val="22"/>
        </w:rPr>
        <w:t>(ďalej len „</w:t>
      </w:r>
      <w:r w:rsidR="007D53BA" w:rsidRPr="004D51C9">
        <w:rPr>
          <w:rFonts w:ascii="Arial Narrow" w:hAnsi="Arial Narrow"/>
          <w:b/>
          <w:color w:val="auto"/>
          <w:sz w:val="22"/>
          <w:szCs w:val="22"/>
        </w:rPr>
        <w:t>Kupujúci</w:t>
      </w:r>
      <w:r w:rsidR="007D53BA" w:rsidRPr="00F44BA7">
        <w:rPr>
          <w:rFonts w:ascii="Arial Narrow" w:hAnsi="Arial Narrow"/>
          <w:color w:val="auto"/>
          <w:sz w:val="22"/>
          <w:szCs w:val="22"/>
        </w:rPr>
        <w:t>“)</w:t>
      </w:r>
      <w:r w:rsidR="007D53BA" w:rsidRPr="008A6F06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6861AEE9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06801E61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7C1A1AC5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081E5DD" w14:textId="77777777" w:rsidR="001E1F40" w:rsidRPr="00877D19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625C1125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Názov: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010AABAF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Sídlo: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116919FD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Štatutárny zástupca: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0816C858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Splnomocnený k podpisu: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6D10973E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308721B8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4B255933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 DPH: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72DBCCB2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7548BA54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Číslo účtu: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0221177D" w14:textId="77777777" w:rsidR="004D51C9" w:rsidRDefault="00B3007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IBAN: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4A8ECA56" w14:textId="77777777" w:rsidR="00B30070" w:rsidRPr="00877D19" w:rsidRDefault="00B3007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SWIFT (BIC):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62F51A5C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Tel: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70013973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Fax: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7A05DE8B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e-mail: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4E377EBE" w14:textId="77777777" w:rsidR="001E1F40" w:rsidRPr="00877D19" w:rsidRDefault="001E1F40" w:rsidP="004D51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5" w:hanging="2835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registrácia:</w:t>
      </w:r>
      <w:r w:rsidR="004D51C9">
        <w:rPr>
          <w:rFonts w:ascii="Arial Narrow" w:hAnsi="Arial Narrow" w:cs="Arial Narrow"/>
          <w:sz w:val="22"/>
          <w:szCs w:val="22"/>
        </w:rPr>
        <w:tab/>
      </w:r>
    </w:p>
    <w:p w14:paraId="42062FCA" w14:textId="77777777" w:rsidR="004D51C9" w:rsidRDefault="004D51C9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02644063" w14:textId="77777777" w:rsidR="001E1F40" w:rsidRPr="00877D19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 w:rsidRPr="004D51C9">
        <w:rPr>
          <w:rFonts w:ascii="Arial Narrow" w:hAnsi="Arial Narrow" w:cs="Arial Narrow"/>
          <w:b/>
          <w:sz w:val="22"/>
          <w:szCs w:val="22"/>
        </w:rPr>
        <w:t>Predávajúci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5B06CDEF" w14:textId="77777777" w:rsidR="001E1F40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F173DF7" w14:textId="77777777" w:rsidR="001E1F40" w:rsidRPr="007C19FE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</w:t>
      </w:r>
      <w:r w:rsidRPr="004D51C9">
        <w:rPr>
          <w:rFonts w:ascii="Arial Narrow" w:hAnsi="Arial Narrow" w:cs="Arial Narrow"/>
          <w:b/>
          <w:sz w:val="22"/>
          <w:szCs w:val="22"/>
        </w:rPr>
        <w:t>Zmluvné strany</w:t>
      </w:r>
      <w:r w:rsidRPr="007C19FE">
        <w:rPr>
          <w:rFonts w:ascii="Arial Narrow" w:hAnsi="Arial Narrow" w:cs="Arial Narrow"/>
          <w:sz w:val="22"/>
          <w:szCs w:val="22"/>
        </w:rPr>
        <w:t>“ alebo každý samostatne aj ako „</w:t>
      </w:r>
      <w:r w:rsidRPr="004D51C9">
        <w:rPr>
          <w:rFonts w:ascii="Arial Narrow" w:hAnsi="Arial Narrow" w:cs="Arial Narrow"/>
          <w:b/>
          <w:sz w:val="22"/>
          <w:szCs w:val="22"/>
        </w:rPr>
        <w:t>Zmluvná strana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29B10C0A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827B746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6AEB186" w14:textId="77777777" w:rsidR="009250FD" w:rsidRDefault="009250FD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6DD4B41" w14:textId="77777777" w:rsidR="00EE6406" w:rsidRDefault="00EE6406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29CD3E8" w14:textId="77777777" w:rsidR="00EE6406" w:rsidRDefault="00EE6406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57A3636" w14:textId="77777777"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5C7E81AB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C4164F8" w14:textId="3ED4C882" w:rsidR="00733992" w:rsidRPr="000C17FA" w:rsidRDefault="00B30070" w:rsidP="00ED0500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en-US"/>
        </w:rPr>
      </w:pPr>
      <w:r w:rsidRPr="000C17FA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733992" w:rsidRPr="000C17FA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7D53BA" w:rsidRPr="000C17FA">
        <w:rPr>
          <w:rFonts w:ascii="Arial Narrow" w:hAnsi="Arial Narrow"/>
          <w:sz w:val="22"/>
          <w:szCs w:val="22"/>
          <w:lang w:val="sk-SK" w:eastAsia="en-US"/>
        </w:rPr>
        <w:t>a</w:t>
      </w:r>
      <w:r w:rsidR="00733992" w:rsidRPr="000C17FA">
        <w:rPr>
          <w:rFonts w:ascii="Arial Narrow" w:hAnsi="Arial Narrow"/>
          <w:sz w:val="22"/>
          <w:szCs w:val="22"/>
          <w:lang w:eastAsia="en-US"/>
        </w:rPr>
        <w:t>) zákona č. 343/2015 Z. z.</w:t>
      </w:r>
      <w:r w:rsidR="00857558" w:rsidRPr="000C17FA">
        <w:rPr>
          <w:rFonts w:ascii="Arial Narrow" w:hAnsi="Arial Narrow"/>
          <w:sz w:val="22"/>
          <w:szCs w:val="22"/>
          <w:lang w:val="sk-SK" w:eastAsia="en-US"/>
        </w:rPr>
        <w:t>,</w:t>
      </w:r>
      <w:r w:rsidR="00733992" w:rsidRPr="000C17FA">
        <w:rPr>
          <w:rFonts w:ascii="Arial Narrow" w:hAnsi="Arial Narrow"/>
          <w:sz w:val="22"/>
          <w:szCs w:val="22"/>
          <w:lang w:eastAsia="en-US"/>
        </w:rPr>
        <w:t xml:space="preserve"> vyhlásil oznámením uverejnen</w:t>
      </w:r>
      <w:r w:rsidR="00704CF6">
        <w:rPr>
          <w:rFonts w:ascii="Arial Narrow" w:hAnsi="Arial Narrow"/>
          <w:sz w:val="22"/>
          <w:szCs w:val="22"/>
          <w:lang w:val="sk-SK" w:eastAsia="en-US"/>
        </w:rPr>
        <w:t>ým</w:t>
      </w:r>
      <w:r w:rsidR="00733992" w:rsidRPr="000C17FA">
        <w:rPr>
          <w:rFonts w:ascii="Arial Narrow" w:hAnsi="Arial Narrow"/>
          <w:sz w:val="22"/>
          <w:szCs w:val="22"/>
          <w:lang w:eastAsia="en-US"/>
        </w:rPr>
        <w:t xml:space="preserve"> v Úradnom 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 xml:space="preserve">vestníku EÚ </w:t>
      </w:r>
      <w:r w:rsidR="00987BE5" w:rsidRPr="00705A05">
        <w:rPr>
          <w:rFonts w:ascii="Arial Narrow" w:hAnsi="Arial Narrow"/>
          <w:sz w:val="22"/>
          <w:szCs w:val="22"/>
          <w:lang w:val="sk-SK" w:eastAsia="en-US"/>
        </w:rPr>
        <w:t xml:space="preserve">č. </w:t>
      </w:r>
      <w:r w:rsidR="00ED0500" w:rsidRPr="00ED0500">
        <w:rPr>
          <w:rFonts w:ascii="Arial Narrow" w:hAnsi="Arial Narrow"/>
          <w:sz w:val="22"/>
          <w:szCs w:val="22"/>
          <w:lang w:val="sk-SK" w:eastAsia="en-US"/>
        </w:rPr>
        <w:t>S172</w:t>
      </w:r>
      <w:r w:rsidR="00987BE5" w:rsidRPr="00705A05">
        <w:rPr>
          <w:rFonts w:ascii="Arial Narrow" w:hAnsi="Arial Narrow"/>
          <w:sz w:val="22"/>
          <w:szCs w:val="22"/>
          <w:lang w:val="sk-SK" w:eastAsia="en-US"/>
        </w:rPr>
        <w:t xml:space="preserve"> pod zn. </w:t>
      </w:r>
      <w:r w:rsidR="00ED0500" w:rsidRPr="00ED0500">
        <w:rPr>
          <w:rFonts w:ascii="Arial Narrow" w:hAnsi="Arial Narrow"/>
          <w:sz w:val="22"/>
          <w:szCs w:val="22"/>
          <w:lang w:eastAsia="en-US"/>
        </w:rPr>
        <w:t>2019/S 172-419315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ED0500">
        <w:rPr>
          <w:rFonts w:ascii="Arial Narrow" w:hAnsi="Arial Narrow"/>
          <w:sz w:val="22"/>
          <w:szCs w:val="22"/>
          <w:lang w:val="sk-SK" w:eastAsia="en-US"/>
        </w:rPr>
        <w:t>06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>.</w:t>
      </w:r>
      <w:r w:rsidR="00ED0500">
        <w:rPr>
          <w:rFonts w:ascii="Arial Narrow" w:hAnsi="Arial Narrow"/>
          <w:sz w:val="22"/>
          <w:szCs w:val="22"/>
          <w:lang w:val="sk-SK" w:eastAsia="en-US"/>
        </w:rPr>
        <w:t>09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>.201</w:t>
      </w:r>
      <w:r w:rsidR="00857558" w:rsidRPr="00705A05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733992" w:rsidRPr="00705A05">
        <w:rPr>
          <w:rFonts w:ascii="Arial Narrow" w:hAnsi="Arial Narrow"/>
          <w:sz w:val="22"/>
          <w:szCs w:val="22"/>
          <w:lang w:val="sk-SK" w:eastAsia="en-US"/>
        </w:rPr>
        <w:t>xxx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>/201</w:t>
      </w:r>
      <w:r w:rsidR="00857558" w:rsidRPr="00705A05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985BAE" w:rsidRPr="00705A05">
        <w:rPr>
          <w:rFonts w:ascii="Arial Narrow" w:hAnsi="Arial Narrow"/>
          <w:sz w:val="22"/>
          <w:szCs w:val="22"/>
          <w:lang w:val="sk-SK" w:eastAsia="en-US"/>
        </w:rPr>
        <w:t>pod zn.</w:t>
      </w:r>
      <w:r w:rsidR="00733992" w:rsidRPr="00705A05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="00733992" w:rsidRPr="00705A05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="00733992" w:rsidRPr="00705A05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733992" w:rsidRPr="00705A05">
        <w:rPr>
          <w:rFonts w:ascii="Arial Narrow" w:hAnsi="Arial Narrow"/>
          <w:sz w:val="22"/>
          <w:szCs w:val="22"/>
          <w:lang w:val="sk-SK" w:eastAsia="en-US"/>
        </w:rPr>
        <w:t xml:space="preserve"> zo dňa xx.</w:t>
      </w:r>
      <w:r w:rsidR="00ED0500">
        <w:rPr>
          <w:rFonts w:ascii="Arial Narrow" w:hAnsi="Arial Narrow"/>
          <w:sz w:val="22"/>
          <w:szCs w:val="22"/>
          <w:lang w:val="sk-SK" w:eastAsia="en-US"/>
        </w:rPr>
        <w:t>09</w:t>
      </w:r>
      <w:r w:rsidR="00733992" w:rsidRPr="00705A05">
        <w:rPr>
          <w:rFonts w:ascii="Arial Narrow" w:hAnsi="Arial Narrow"/>
          <w:sz w:val="22"/>
          <w:szCs w:val="22"/>
          <w:lang w:val="sk-SK" w:eastAsia="en-US"/>
        </w:rPr>
        <w:t>.201</w:t>
      </w:r>
      <w:r w:rsidR="00857558" w:rsidRPr="00705A05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0C17FA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</w:t>
      </w:r>
      <w:r w:rsidR="00733992" w:rsidRPr="00704CF6">
        <w:rPr>
          <w:rFonts w:ascii="Arial Narrow" w:hAnsi="Arial Narrow"/>
          <w:sz w:val="22"/>
          <w:szCs w:val="22"/>
          <w:lang w:eastAsia="en-US"/>
        </w:rPr>
        <w:t xml:space="preserve">názvom </w:t>
      </w:r>
      <w:r w:rsidR="00733992" w:rsidRPr="00704CF6">
        <w:rPr>
          <w:rFonts w:ascii="Arial Narrow" w:hAnsi="Arial Narrow"/>
          <w:sz w:val="22"/>
          <w:szCs w:val="22"/>
          <w:lang w:val="sk-SK" w:eastAsia="en-US"/>
        </w:rPr>
        <w:t>„</w:t>
      </w:r>
      <w:r w:rsidR="0012463F" w:rsidRPr="0012463F">
        <w:rPr>
          <w:rFonts w:ascii="Arial Narrow" w:hAnsi="Arial Narrow"/>
          <w:bCs/>
          <w:sz w:val="22"/>
          <w:szCs w:val="22"/>
        </w:rPr>
        <w:t>Mobilné zariadenia na detekciu požitia omamných a psychotropných látok a jednorazové skríningové testy</w:t>
      </w:r>
      <w:r w:rsidR="00733992" w:rsidRPr="00704CF6">
        <w:rPr>
          <w:rFonts w:ascii="Arial Narrow" w:hAnsi="Arial Narrow"/>
          <w:sz w:val="22"/>
          <w:szCs w:val="22"/>
          <w:lang w:val="sk-SK" w:eastAsia="en-US"/>
        </w:rPr>
        <w:t>“</w:t>
      </w:r>
      <w:r w:rsidR="00733992" w:rsidRPr="00704CF6">
        <w:rPr>
          <w:rFonts w:ascii="Arial Narrow" w:hAnsi="Arial Narrow"/>
          <w:sz w:val="22"/>
          <w:szCs w:val="22"/>
          <w:lang w:eastAsia="en-US"/>
        </w:rPr>
        <w:t xml:space="preserve"> (ďalej len </w:t>
      </w:r>
      <w:r w:rsidR="00733992" w:rsidRPr="00571FF0">
        <w:rPr>
          <w:rFonts w:ascii="Arial Narrow" w:hAnsi="Arial Narrow"/>
          <w:sz w:val="22"/>
          <w:szCs w:val="22"/>
          <w:lang w:eastAsia="en-US"/>
        </w:rPr>
        <w:t>„</w:t>
      </w:r>
      <w:r w:rsidR="00733992" w:rsidRPr="00704CF6">
        <w:rPr>
          <w:rFonts w:ascii="Arial Narrow" w:hAnsi="Arial Narrow"/>
          <w:b/>
          <w:sz w:val="22"/>
          <w:szCs w:val="22"/>
          <w:lang w:eastAsia="en-US"/>
        </w:rPr>
        <w:t>verejné obstarávanie</w:t>
      </w:r>
      <w:r w:rsidR="00733992" w:rsidRPr="00571FF0">
        <w:rPr>
          <w:rFonts w:ascii="Arial Narrow" w:hAnsi="Arial Narrow"/>
          <w:sz w:val="22"/>
          <w:szCs w:val="22"/>
          <w:lang w:eastAsia="en-US"/>
        </w:rPr>
        <w:t>“</w:t>
      </w:r>
      <w:r w:rsidR="00733992" w:rsidRPr="000C17FA">
        <w:rPr>
          <w:rFonts w:ascii="Arial Narrow" w:hAnsi="Arial Narrow"/>
          <w:sz w:val="22"/>
          <w:szCs w:val="22"/>
          <w:lang w:eastAsia="en-US"/>
        </w:rPr>
        <w:t>).</w:t>
      </w:r>
    </w:p>
    <w:p w14:paraId="73CB74DA" w14:textId="77777777" w:rsidR="0063600F" w:rsidRPr="00667D86" w:rsidRDefault="0063600F" w:rsidP="00A20405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5F4ECBA6" w14:textId="5B257047" w:rsidR="00733992" w:rsidRDefault="00733992" w:rsidP="00A20405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A20405">
        <w:rPr>
          <w:rFonts w:ascii="Arial Narrow" w:hAnsi="Arial Narrow"/>
          <w:sz w:val="22"/>
          <w:szCs w:val="22"/>
          <w:lang w:val="sk-SK" w:eastAsia="en-US"/>
        </w:rPr>
        <w:t>Pr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sa </w:t>
      </w:r>
      <w:r w:rsidR="0046083E"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14:paraId="6CE79444" w14:textId="77777777" w:rsidR="0063600F" w:rsidRDefault="0063600F" w:rsidP="00A20405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0B2FE34D" w14:textId="77777777" w:rsidR="00733992" w:rsidRDefault="00733992" w:rsidP="00A20405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14:paraId="472FB858" w14:textId="77777777" w:rsidR="0063600F" w:rsidRDefault="0063600F" w:rsidP="00A20405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CBFEABA" w14:textId="77777777" w:rsidR="00733992" w:rsidRPr="003F67F5" w:rsidRDefault="00733992" w:rsidP="00A20405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14:paraId="399CA47B" w14:textId="77777777" w:rsidR="0063600F" w:rsidRDefault="0063600F" w:rsidP="0063600F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95EE464" w14:textId="6793FB25" w:rsidR="00733992" w:rsidRDefault="00733992" w:rsidP="00A20405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</w:t>
      </w:r>
      <w:r w:rsidR="00C36DBC" w:rsidRPr="0011085A">
        <w:rPr>
          <w:rFonts w:ascii="Arial Narrow" w:hAnsi="Arial Narrow"/>
          <w:bCs/>
          <w:iCs/>
          <w:sz w:val="22"/>
          <w:szCs w:val="22"/>
        </w:rPr>
        <w:t>iť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00177" w:rsidRPr="0011085A">
        <w:rPr>
          <w:rFonts w:ascii="Arial Narrow" w:hAnsi="Arial Narrow"/>
          <w:bCs/>
          <w:iCs/>
          <w:sz w:val="22"/>
          <w:szCs w:val="22"/>
        </w:rPr>
        <w:t>najmä kúp</w:t>
      </w:r>
      <w:r w:rsidR="00C36DBC" w:rsidRPr="0011085A">
        <w:rPr>
          <w:rFonts w:ascii="Arial Narrow" w:hAnsi="Arial Narrow"/>
          <w:bCs/>
          <w:iCs/>
          <w:sz w:val="22"/>
          <w:szCs w:val="22"/>
        </w:rPr>
        <w:t>u</w:t>
      </w:r>
      <w:r w:rsidR="00D35EBF"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="00400177"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D35EBF">
        <w:rPr>
          <w:rFonts w:ascii="Arial Narrow" w:hAnsi="Arial Narrow"/>
          <w:bCs/>
          <w:iCs/>
          <w:sz w:val="22"/>
          <w:szCs w:val="22"/>
        </w:rPr>
        <w:t xml:space="preserve">jeho </w:t>
      </w:r>
      <w:r w:rsidR="00400177" w:rsidRPr="0011085A">
        <w:rPr>
          <w:rFonts w:ascii="Arial Narrow" w:hAnsi="Arial Narrow"/>
          <w:bCs/>
          <w:iCs/>
          <w:sz w:val="22"/>
          <w:szCs w:val="22"/>
        </w:rPr>
        <w:t>dopravu na miesto určenia</w:t>
      </w:r>
      <w:r w:rsidR="00400177" w:rsidRPr="005B72C4">
        <w:rPr>
          <w:rFonts w:ascii="Arial Narrow" w:hAnsi="Arial Narrow"/>
          <w:bCs/>
          <w:iCs/>
          <w:sz w:val="22"/>
          <w:szCs w:val="22"/>
        </w:rPr>
        <w:t xml:space="preserve">, dodanie príslušnej dokumentácie, </w:t>
      </w:r>
      <w:r w:rsidR="00D211B5" w:rsidRPr="00D211B5">
        <w:rPr>
          <w:rFonts w:ascii="Arial Narrow" w:hAnsi="Arial Narrow"/>
          <w:bCs/>
          <w:iCs/>
          <w:sz w:val="22"/>
          <w:szCs w:val="22"/>
        </w:rPr>
        <w:t xml:space="preserve">zaškolenie </w:t>
      </w:r>
      <w:r w:rsidR="00252695">
        <w:rPr>
          <w:rFonts w:ascii="Arial Narrow" w:hAnsi="Arial Narrow"/>
          <w:bCs/>
          <w:iCs/>
          <w:sz w:val="22"/>
          <w:szCs w:val="22"/>
        </w:rPr>
        <w:t>zamestnancov</w:t>
      </w:r>
      <w:r w:rsidR="0011085A" w:rsidRPr="005B72C4">
        <w:rPr>
          <w:rFonts w:ascii="Arial Narrow" w:hAnsi="Arial Narrow"/>
          <w:bCs/>
          <w:iCs/>
          <w:sz w:val="22"/>
          <w:szCs w:val="22"/>
        </w:rPr>
        <w:t>, ako aj</w:t>
      </w:r>
      <w:r w:rsidR="0049636D" w:rsidRPr="005B72C4">
        <w:rPr>
          <w:rFonts w:ascii="Arial Narrow" w:hAnsi="Arial Narrow"/>
          <w:bCs/>
          <w:iCs/>
          <w:sz w:val="22"/>
          <w:szCs w:val="22"/>
        </w:rPr>
        <w:t xml:space="preserve"> zabezpečenie </w:t>
      </w:r>
      <w:r w:rsidR="0011085A" w:rsidRPr="005B72C4">
        <w:rPr>
          <w:rFonts w:ascii="Arial Narrow" w:hAnsi="Arial Narrow"/>
          <w:bCs/>
          <w:iCs/>
          <w:sz w:val="22"/>
          <w:szCs w:val="22"/>
        </w:rPr>
        <w:t>servisn</w:t>
      </w:r>
      <w:r w:rsidR="0049636D" w:rsidRPr="005B72C4">
        <w:rPr>
          <w:rFonts w:ascii="Arial Narrow" w:hAnsi="Arial Narrow"/>
          <w:bCs/>
          <w:iCs/>
          <w:sz w:val="22"/>
          <w:szCs w:val="22"/>
        </w:rPr>
        <w:t>ej</w:t>
      </w:r>
      <w:r w:rsidR="0011085A" w:rsidRPr="005B72C4">
        <w:rPr>
          <w:rFonts w:ascii="Arial Narrow" w:hAnsi="Arial Narrow"/>
          <w:bCs/>
          <w:iCs/>
          <w:sz w:val="22"/>
          <w:szCs w:val="22"/>
        </w:rPr>
        <w:t xml:space="preserve"> činnosti v rámci záruky</w:t>
      </w:r>
      <w:r w:rsidR="0011085A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F4C12">
        <w:rPr>
          <w:rFonts w:ascii="Arial Narrow" w:hAnsi="Arial Narrow"/>
          <w:bCs/>
          <w:iCs/>
          <w:sz w:val="22"/>
          <w:szCs w:val="22"/>
        </w:rPr>
        <w:t>bode 1.1.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, čl. II. bodoch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3C524F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3C524F">
        <w:rPr>
          <w:rFonts w:ascii="Arial Narrow" w:hAnsi="Arial Narrow"/>
          <w:bCs/>
          <w:iCs/>
          <w:sz w:val="22"/>
          <w:szCs w:val="22"/>
        </w:rPr>
        <w:t>4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a Prílohy č. 1</w:t>
      </w:r>
      <w:r w:rsidR="008279AE">
        <w:rPr>
          <w:rFonts w:ascii="Arial Narrow" w:hAnsi="Arial Narrow"/>
          <w:bCs/>
          <w:iCs/>
          <w:sz w:val="22"/>
          <w:szCs w:val="22"/>
        </w:rPr>
        <w:t>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B, resp. 1.A tejto </w:t>
      </w:r>
      <w:r w:rsidRPr="00FF4C12">
        <w:rPr>
          <w:rFonts w:ascii="Arial Narrow" w:hAnsi="Arial Narrow"/>
          <w:bCs/>
          <w:iCs/>
          <w:sz w:val="22"/>
          <w:szCs w:val="22"/>
        </w:rPr>
        <w:t>Dohody), ktorý bude v súlade s touto Dohodou a</w:t>
      </w:r>
      <w:r w:rsidR="001A6112"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14:paraId="586CA4C5" w14:textId="77777777" w:rsidR="002234C7" w:rsidRDefault="002234C7" w:rsidP="002234C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AFA0E9A" w14:textId="77777777"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460F1F82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14:paraId="4D3897D7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60143A">
        <w:rPr>
          <w:rFonts w:ascii="Arial Narrow" w:hAnsi="Arial Narrow"/>
          <w:b/>
          <w:sz w:val="22"/>
          <w:szCs w:val="22"/>
        </w:rPr>
        <w:t>DOHODY</w:t>
      </w:r>
    </w:p>
    <w:p w14:paraId="0F25F63D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E64418D" w14:textId="62664DA0" w:rsidR="0063600F" w:rsidRPr="00ED0500" w:rsidRDefault="00733992" w:rsidP="00A20405">
      <w:pPr>
        <w:pStyle w:val="Zarkazkladnhotextu2"/>
        <w:numPr>
          <w:ilvl w:val="1"/>
          <w:numId w:val="28"/>
        </w:numPr>
        <w:ind w:left="425" w:hanging="426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 w:rsidR="002E5295"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 w:rsidR="002E5295">
        <w:rPr>
          <w:rFonts w:ascii="Arial Narrow" w:hAnsi="Arial Narrow"/>
          <w:sz w:val="22"/>
          <w:szCs w:val="22"/>
        </w:rPr>
        <w:t xml:space="preserve">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výhradne nového </w:t>
      </w:r>
      <w:r w:rsidR="002E5295">
        <w:rPr>
          <w:rFonts w:ascii="Arial Narrow" w:hAnsi="Arial Narrow"/>
          <w:sz w:val="22"/>
          <w:szCs w:val="22"/>
        </w:rPr>
        <w:t xml:space="preserve">predmetu </w:t>
      </w:r>
      <w:r w:rsidR="002E5295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2E5295" w:rsidRPr="00224ECA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(Kupujúci bude jeho prvým </w:t>
      </w:r>
      <w:r w:rsidR="002F0E14" w:rsidRPr="00704CF6">
        <w:rPr>
          <w:rFonts w:ascii="Arial Narrow" w:hAnsi="Arial Narrow"/>
          <w:sz w:val="22"/>
          <w:szCs w:val="22"/>
          <w:lang w:val="sk-SK"/>
        </w:rPr>
        <w:t xml:space="preserve">užívateľom) </w:t>
      </w:r>
      <w:r w:rsidR="002E5295" w:rsidRPr="00704CF6">
        <w:rPr>
          <w:rFonts w:ascii="Arial Narrow" w:hAnsi="Arial Narrow" w:cs="Arial"/>
          <w:noProof w:val="0"/>
          <w:sz w:val="22"/>
          <w:szCs w:val="22"/>
        </w:rPr>
        <w:t>„</w:t>
      </w:r>
      <w:r w:rsidR="00D211B5" w:rsidRPr="00D211B5">
        <w:rPr>
          <w:rFonts w:ascii="Arial Narrow" w:hAnsi="Arial Narrow" w:cs="Arial"/>
          <w:b/>
          <w:noProof w:val="0"/>
          <w:sz w:val="22"/>
          <w:szCs w:val="22"/>
          <w:lang w:val="sk-SK"/>
        </w:rPr>
        <w:t>m</w:t>
      </w:r>
      <w:r w:rsidR="00D211B5" w:rsidRPr="00D211B5">
        <w:rPr>
          <w:rFonts w:ascii="Arial Narrow" w:hAnsi="Arial Narrow"/>
          <w:b/>
          <w:bCs/>
          <w:sz w:val="22"/>
          <w:szCs w:val="22"/>
        </w:rPr>
        <w:t>obiln</w:t>
      </w:r>
      <w:r w:rsidR="00D211B5">
        <w:rPr>
          <w:rFonts w:ascii="Arial Narrow" w:hAnsi="Arial Narrow"/>
          <w:b/>
          <w:bCs/>
          <w:sz w:val="22"/>
          <w:szCs w:val="22"/>
          <w:lang w:val="sk-SK"/>
        </w:rPr>
        <w:t>ých</w:t>
      </w:r>
      <w:r w:rsidR="00D211B5" w:rsidRPr="00D211B5">
        <w:rPr>
          <w:rFonts w:ascii="Arial Narrow" w:hAnsi="Arial Narrow"/>
          <w:b/>
          <w:bCs/>
          <w:sz w:val="22"/>
          <w:szCs w:val="22"/>
        </w:rPr>
        <w:t xml:space="preserve"> zariaden</w:t>
      </w:r>
      <w:r w:rsidR="00D211B5">
        <w:rPr>
          <w:rFonts w:ascii="Arial Narrow" w:hAnsi="Arial Narrow"/>
          <w:b/>
          <w:bCs/>
          <w:sz w:val="22"/>
          <w:szCs w:val="22"/>
          <w:lang w:val="sk-SK"/>
        </w:rPr>
        <w:t>í</w:t>
      </w:r>
      <w:r w:rsidR="00D211B5" w:rsidRPr="00D211B5">
        <w:rPr>
          <w:rFonts w:ascii="Arial Narrow" w:hAnsi="Arial Narrow"/>
          <w:b/>
          <w:bCs/>
          <w:sz w:val="22"/>
          <w:szCs w:val="22"/>
        </w:rPr>
        <w:t xml:space="preserve"> na detekciu požitia omamných a psychotropných látok a jednorazové skríningové testy</w:t>
      </w:r>
      <w:r w:rsidR="00A46BD1" w:rsidRPr="00704CF6">
        <w:rPr>
          <w:rFonts w:ascii="Arial Narrow" w:hAnsi="Arial Narrow"/>
          <w:sz w:val="22"/>
          <w:szCs w:val="22"/>
          <w:lang w:val="sk-SK" w:eastAsia="en-US"/>
        </w:rPr>
        <w:t>“</w:t>
      </w:r>
      <w:r w:rsidR="000E5E09" w:rsidRPr="00704CF6">
        <w:rPr>
          <w:rFonts w:ascii="Arial Narrow" w:hAnsi="Arial Narrow" w:cs="Arial"/>
          <w:i/>
          <w:noProof w:val="0"/>
          <w:sz w:val="22"/>
          <w:szCs w:val="22"/>
          <w:lang w:val="sk-SK"/>
        </w:rPr>
        <w:t>,</w:t>
      </w:r>
      <w:r w:rsidR="000E5E09" w:rsidRPr="00704CF6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 </w:t>
      </w:r>
      <w:r w:rsidR="0063600F" w:rsidRPr="00704CF6">
        <w:rPr>
          <w:rFonts w:ascii="Arial Narrow" w:hAnsi="Arial Narrow"/>
          <w:sz w:val="22"/>
          <w:szCs w:val="22"/>
        </w:rPr>
        <w:t>vrátane</w:t>
      </w:r>
      <w:r w:rsidR="0063600F">
        <w:rPr>
          <w:rFonts w:ascii="Arial Narrow" w:hAnsi="Arial Narrow"/>
          <w:sz w:val="22"/>
          <w:szCs w:val="22"/>
        </w:rPr>
        <w:t xml:space="preserve"> </w:t>
      </w:r>
      <w:r w:rsidR="0063600F" w:rsidRPr="00345C45">
        <w:rPr>
          <w:rFonts w:ascii="Arial Narrow" w:hAnsi="Arial Narrow"/>
          <w:sz w:val="22"/>
          <w:szCs w:val="22"/>
        </w:rPr>
        <w:t>služieb podľa</w:t>
      </w:r>
      <w:r w:rsidR="0063600F" w:rsidRPr="005947A1">
        <w:rPr>
          <w:rFonts w:ascii="Arial Narrow" w:hAnsi="Arial Narrow"/>
          <w:sz w:val="22"/>
          <w:szCs w:val="22"/>
        </w:rPr>
        <w:t xml:space="preserve"> potrieb Kupujúceho 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>v</w:t>
      </w:r>
      <w:r w:rsidR="00345C45">
        <w:rPr>
          <w:rFonts w:ascii="Arial Narrow" w:hAnsi="Arial Narrow"/>
          <w:sz w:val="22"/>
          <w:szCs w:val="22"/>
        </w:rPr>
        <w:t> </w:t>
      </w:r>
      <w:r w:rsidR="00345C45">
        <w:rPr>
          <w:rFonts w:ascii="Arial Narrow" w:hAnsi="Arial Narrow"/>
          <w:sz w:val="22"/>
          <w:szCs w:val="22"/>
          <w:lang w:val="sk-SK"/>
        </w:rPr>
        <w:t xml:space="preserve">tejto Dohode a v </w:t>
      </w:r>
      <w:r w:rsidR="0063600F" w:rsidRPr="005947A1">
        <w:rPr>
          <w:rFonts w:ascii="Arial Narrow" w:hAnsi="Arial Narrow"/>
          <w:sz w:val="22"/>
          <w:szCs w:val="22"/>
        </w:rPr>
        <w:t xml:space="preserve">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</w:t>
      </w:r>
      <w:r w:rsidR="00680EDC">
        <w:rPr>
          <w:rFonts w:ascii="Arial Narrow" w:hAnsi="Arial Narrow"/>
          <w:b/>
          <w:sz w:val="22"/>
          <w:szCs w:val="22"/>
          <w:lang w:val="sk-SK"/>
        </w:rPr>
        <w:t>Tovar</w:t>
      </w:r>
      <w:r w:rsidR="0063600F" w:rsidRPr="005947A1">
        <w:rPr>
          <w:rFonts w:ascii="Arial Narrow" w:hAnsi="Arial Narrow"/>
          <w:b/>
          <w:sz w:val="22"/>
          <w:szCs w:val="22"/>
        </w:rPr>
        <w:t>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  <w:r w:rsidR="0086059E" w:rsidRPr="00ED0500">
        <w:rPr>
          <w:rFonts w:ascii="Arial Narrow" w:hAnsi="Arial Narrow" w:cs="Calibri"/>
          <w:sz w:val="22"/>
          <w:szCs w:val="22"/>
        </w:rPr>
        <w:t xml:space="preserve">Predávajúci sa zaväzuje súčasne s odovzdaním </w:t>
      </w:r>
      <w:r w:rsidR="0086059E" w:rsidRPr="00ED0500">
        <w:rPr>
          <w:rFonts w:ascii="Arial Narrow" w:hAnsi="Arial Narrow" w:cs="Calibri"/>
          <w:sz w:val="22"/>
          <w:szCs w:val="22"/>
          <w:lang w:val="sk-SK"/>
        </w:rPr>
        <w:t>T</w:t>
      </w:r>
      <w:r w:rsidR="0086059E" w:rsidRPr="00ED0500">
        <w:rPr>
          <w:rFonts w:ascii="Arial Narrow" w:hAnsi="Arial Narrow" w:cs="Calibri"/>
          <w:sz w:val="22"/>
          <w:szCs w:val="22"/>
        </w:rPr>
        <w:t xml:space="preserve">ovaru odovzdať kupujúcemu aj všetky doklady, ktoré sa na dodaný </w:t>
      </w:r>
      <w:r w:rsidR="0086059E" w:rsidRPr="00ED0500">
        <w:rPr>
          <w:rFonts w:ascii="Arial Narrow" w:hAnsi="Arial Narrow" w:cs="Calibri"/>
          <w:sz w:val="22"/>
          <w:szCs w:val="22"/>
          <w:lang w:val="sk-SK"/>
        </w:rPr>
        <w:t>T</w:t>
      </w:r>
      <w:r w:rsidR="0086059E" w:rsidRPr="00ED0500">
        <w:rPr>
          <w:rFonts w:ascii="Arial Narrow" w:hAnsi="Arial Narrow" w:cs="Calibri"/>
          <w:sz w:val="22"/>
          <w:szCs w:val="22"/>
        </w:rPr>
        <w:t xml:space="preserve">ovar vzťahujú, a to najmä </w:t>
      </w:r>
      <w:r w:rsidR="0086059E" w:rsidRPr="00ED0500">
        <w:rPr>
          <w:rFonts w:ascii="Arial Narrow" w:hAnsi="Arial Narrow"/>
          <w:sz w:val="22"/>
          <w:szCs w:val="22"/>
        </w:rPr>
        <w:t xml:space="preserve">technickú dokumentáciu, </w:t>
      </w:r>
      <w:r w:rsidR="0086059E" w:rsidRPr="00ED0500">
        <w:rPr>
          <w:rFonts w:ascii="Arial Narrow" w:hAnsi="Arial Narrow" w:cs="Calibri"/>
          <w:sz w:val="22"/>
          <w:szCs w:val="22"/>
        </w:rPr>
        <w:t xml:space="preserve">manuál na použitie </w:t>
      </w:r>
      <w:r w:rsidR="0086059E" w:rsidRPr="00ED0500">
        <w:rPr>
          <w:rFonts w:ascii="Arial Narrow" w:hAnsi="Arial Narrow"/>
          <w:sz w:val="22"/>
          <w:szCs w:val="22"/>
        </w:rPr>
        <w:t>mobilného zariadenia na detekciu požitia drog a tlačiarne</w:t>
      </w:r>
      <w:r w:rsidR="0086059E" w:rsidRPr="00ED0500">
        <w:rPr>
          <w:rFonts w:ascii="Arial Narrow" w:hAnsi="Arial Narrow" w:cs="Calibri"/>
          <w:sz w:val="22"/>
          <w:szCs w:val="22"/>
        </w:rPr>
        <w:t xml:space="preserve">, </w:t>
      </w:r>
      <w:r w:rsidR="0086059E" w:rsidRPr="00ED0500">
        <w:rPr>
          <w:rFonts w:ascii="Arial Narrow" w:hAnsi="Arial Narrow"/>
          <w:sz w:val="22"/>
          <w:szCs w:val="22"/>
        </w:rPr>
        <w:t xml:space="preserve">návod na použitie skríningových testov, </w:t>
      </w:r>
      <w:r w:rsidR="0086059E" w:rsidRPr="00ED0500">
        <w:rPr>
          <w:rFonts w:ascii="Arial Narrow" w:hAnsi="Arial Narrow" w:cs="Calibri"/>
          <w:sz w:val="22"/>
          <w:szCs w:val="22"/>
        </w:rPr>
        <w:t>informácie o manipulovaní a skladovaní</w:t>
      </w:r>
      <w:r w:rsidR="0086059E" w:rsidRPr="00ED0500">
        <w:rPr>
          <w:rFonts w:ascii="Arial Narrow" w:hAnsi="Arial Narrow" w:cs="Arial"/>
          <w:sz w:val="22"/>
          <w:szCs w:val="22"/>
        </w:rPr>
        <w:t>.</w:t>
      </w:r>
    </w:p>
    <w:p w14:paraId="43429A24" w14:textId="77777777" w:rsidR="00A20405" w:rsidRDefault="00A20405" w:rsidP="00A20405">
      <w:pPr>
        <w:pStyle w:val="Zarkazkladnhotextu2"/>
        <w:ind w:left="425"/>
        <w:rPr>
          <w:rFonts w:ascii="Arial Narrow" w:hAnsi="Arial Narrow"/>
          <w:sz w:val="22"/>
          <w:szCs w:val="22"/>
        </w:rPr>
      </w:pPr>
    </w:p>
    <w:p w14:paraId="27338B53" w14:textId="2ADCE544" w:rsidR="003C3161" w:rsidRPr="003C3161" w:rsidRDefault="002B3EB4" w:rsidP="00A20405">
      <w:pPr>
        <w:pStyle w:val="Zarkazkladnhotextu2"/>
        <w:numPr>
          <w:ilvl w:val="1"/>
          <w:numId w:val="28"/>
        </w:numPr>
        <w:ind w:left="425" w:hanging="426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</w:t>
      </w:r>
      <w:r w:rsidR="003C3161" w:rsidRPr="003C3161">
        <w:rPr>
          <w:rFonts w:ascii="Arial Narrow" w:hAnsi="Arial Narrow"/>
          <w:sz w:val="22"/>
          <w:szCs w:val="22"/>
        </w:rPr>
        <w:t xml:space="preserve">za účelom kúpy </w:t>
      </w:r>
      <w:r w:rsidR="00BB3E20">
        <w:rPr>
          <w:rFonts w:ascii="Arial Narrow" w:hAnsi="Arial Narrow"/>
          <w:sz w:val="22"/>
          <w:szCs w:val="22"/>
          <w:lang w:val="sk-SK"/>
        </w:rPr>
        <w:t>Tovaru</w:t>
      </w:r>
      <w:r w:rsidR="003C3161" w:rsidRPr="003C3161">
        <w:rPr>
          <w:rFonts w:ascii="Arial Narrow" w:hAnsi="Arial Narrow"/>
          <w:sz w:val="22"/>
          <w:szCs w:val="22"/>
        </w:rPr>
        <w:t xml:space="preserve"> podľa tejto Dohody uzatvoria Kúpnu zmluvu </w:t>
      </w:r>
      <w:r w:rsidR="00680EDC">
        <w:rPr>
          <w:rFonts w:ascii="Arial Narrow" w:hAnsi="Arial Narrow"/>
          <w:sz w:val="22"/>
          <w:szCs w:val="22"/>
          <w:lang w:val="sk-SK"/>
        </w:rPr>
        <w:t xml:space="preserve">podľa </w:t>
      </w:r>
      <w:r w:rsidR="00BB560B">
        <w:rPr>
          <w:rFonts w:ascii="Arial Narrow" w:hAnsi="Arial Narrow"/>
          <w:sz w:val="22"/>
          <w:szCs w:val="22"/>
          <w:lang w:val="sk-SK"/>
        </w:rPr>
        <w:t xml:space="preserve">Prílohy č. 4 a </w:t>
      </w:r>
      <w:r w:rsidR="003C3161"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 w:rsidR="00BB3E20">
        <w:rPr>
          <w:rFonts w:ascii="Arial Narrow" w:hAnsi="Arial Narrow"/>
          <w:sz w:val="22"/>
          <w:szCs w:val="22"/>
          <w:lang w:val="sk-SK"/>
        </w:rPr>
        <w:t>Tovaru</w:t>
      </w:r>
      <w:r w:rsidR="0086059E">
        <w:rPr>
          <w:rFonts w:ascii="Arial Narrow" w:hAnsi="Arial Narrow"/>
          <w:sz w:val="22"/>
          <w:szCs w:val="22"/>
        </w:rPr>
        <w:t xml:space="preserve"> (ďalej len „Kúpna zmluva“).</w:t>
      </w:r>
    </w:p>
    <w:p w14:paraId="7F74C577" w14:textId="77777777"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3DC87006" w14:textId="77777777" w:rsidR="002B3EB4" w:rsidRPr="00ED0500" w:rsidRDefault="002B3EB4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 w:rsidR="003C3161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 w:rsidR="00BB3E20"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sa zaväzuje </w:t>
      </w:r>
      <w:r w:rsidR="00BB3E20"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</w:t>
      </w:r>
      <w:r w:rsidRPr="00ED0500">
        <w:rPr>
          <w:rFonts w:ascii="Arial Narrow" w:hAnsi="Arial Narrow"/>
          <w:sz w:val="22"/>
          <w:szCs w:val="22"/>
        </w:rPr>
        <w:t xml:space="preserve">dohodnutú v súlade s podmienkami Dohody a príslušnej </w:t>
      </w:r>
      <w:r w:rsidR="003C3161" w:rsidRPr="00ED0500">
        <w:rPr>
          <w:rFonts w:ascii="Arial Narrow" w:hAnsi="Arial Narrow"/>
          <w:sz w:val="22"/>
          <w:szCs w:val="22"/>
        </w:rPr>
        <w:t>Kúpnej zmluvy</w:t>
      </w:r>
      <w:r w:rsidRPr="00ED0500">
        <w:rPr>
          <w:rFonts w:ascii="Arial Narrow" w:hAnsi="Arial Narrow"/>
          <w:sz w:val="22"/>
          <w:szCs w:val="22"/>
        </w:rPr>
        <w:t>.</w:t>
      </w:r>
    </w:p>
    <w:p w14:paraId="7F2DF0C3" w14:textId="77777777" w:rsidR="00252695" w:rsidRPr="00ED0500" w:rsidRDefault="00252695" w:rsidP="00252695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0D286413" w14:textId="08728462" w:rsidR="00252695" w:rsidRPr="00ED0500" w:rsidRDefault="00252695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>Predávajúci sa zaväzuje uskutočniť v priestoroch kupujúceho školenie zamestnancov kupujúceho v slovenskom jazyku, resp. českom jazyku na prevádzku a používanie Tovaru v počte 8 kurzov po 40 osôb, ktoré budú vykonané v Bratislave, Trnave, Trenčíne, Nitre, Žiline, Banskej Bystrici, Prešove a Košiciach.</w:t>
      </w:r>
    </w:p>
    <w:p w14:paraId="2BDC30EB" w14:textId="77777777" w:rsidR="00E70313" w:rsidRPr="00ED0500" w:rsidRDefault="00E70313" w:rsidP="00E70313">
      <w:pPr>
        <w:pStyle w:val="Odsekzoznamu"/>
        <w:rPr>
          <w:rFonts w:ascii="Arial Narrow" w:hAnsi="Arial Narrow"/>
          <w:sz w:val="22"/>
          <w:szCs w:val="22"/>
        </w:rPr>
      </w:pPr>
    </w:p>
    <w:p w14:paraId="2C4D4852" w14:textId="4D71AF6D" w:rsidR="00E70313" w:rsidRPr="00ED0500" w:rsidRDefault="00E70313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 xml:space="preserve">Predávajúci sa zaväzuje poskytnúť všetku súčinnosť k uzatvoreniu Kúpnej zmluvy, a to tak aby mohla byť uzatvorená najneskôr 1 (jeden) mesiac od dátumu kedy bol </w:t>
      </w:r>
      <w:r w:rsidR="00973876" w:rsidRPr="00ED0500">
        <w:rPr>
          <w:rFonts w:ascii="Arial Narrow" w:hAnsi="Arial Narrow"/>
          <w:sz w:val="22"/>
          <w:szCs w:val="22"/>
        </w:rPr>
        <w:t xml:space="preserve">Predávajúci </w:t>
      </w:r>
      <w:r w:rsidRPr="00ED0500">
        <w:rPr>
          <w:rFonts w:ascii="Arial Narrow" w:hAnsi="Arial Narrow"/>
          <w:sz w:val="22"/>
          <w:szCs w:val="22"/>
        </w:rPr>
        <w:t xml:space="preserve">na uzatvorenie Kúpnej zmluvy vyzvaný. </w:t>
      </w:r>
      <w:r w:rsidR="00973876" w:rsidRPr="00ED0500">
        <w:rPr>
          <w:rFonts w:ascii="Arial Narrow" w:hAnsi="Arial Narrow"/>
          <w:sz w:val="22"/>
          <w:szCs w:val="22"/>
        </w:rPr>
        <w:t>V prípade porušenia povinnosti podľa predchádzajúcej vety ide o podstatné porušenie tejto Dohody.</w:t>
      </w:r>
    </w:p>
    <w:p w14:paraId="06D5BEE8" w14:textId="77777777"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5109779D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14:paraId="733E97C0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 w:rsidR="007A5FAB">
        <w:rPr>
          <w:rFonts w:ascii="Arial Narrow" w:hAnsi="Arial Narrow"/>
          <w:b/>
          <w:sz w:val="22"/>
          <w:szCs w:val="22"/>
        </w:rPr>
        <w:t>KÚPNA ZMLUVA</w:t>
      </w:r>
    </w:p>
    <w:p w14:paraId="43509929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06108FD7" w14:textId="77777777" w:rsidR="00E025C5" w:rsidRDefault="00E025C5" w:rsidP="00A20405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1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14:paraId="446AEBB2" w14:textId="77777777" w:rsidR="00A7263A" w:rsidRPr="00FF4C12" w:rsidRDefault="00A7263A" w:rsidP="00A20405">
      <w:pPr>
        <w:pStyle w:val="Odsekzoznamu"/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bookmarkEnd w:id="1"/>
    <w:p w14:paraId="54E0D52B" w14:textId="77777777" w:rsidR="007752EE" w:rsidRPr="00FF4C12" w:rsidRDefault="007752EE" w:rsidP="00A20405">
      <w:pPr>
        <w:pStyle w:val="Default"/>
        <w:numPr>
          <w:ilvl w:val="1"/>
          <w:numId w:val="14"/>
        </w:numPr>
        <w:ind w:left="426" w:hanging="426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č.1.B tejto Dohody, má Kupujúci právo v prípade, že je to pre neho výhodnejšie, požadovať od Predávajúceho dodanie Tovaru v kvalitatívnych parametroch podľa prílohy č.1.A tejto Dohody v rozsahu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14:paraId="505EB3BA" w14:textId="77777777" w:rsidR="007752EE" w:rsidRPr="00FF4C12" w:rsidRDefault="007752EE" w:rsidP="00A20405">
      <w:pPr>
        <w:pStyle w:val="Odsekzoznamu"/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14:paraId="5C21CFFE" w14:textId="77777777" w:rsidR="009F1F82" w:rsidRPr="00FF4C12" w:rsidRDefault="009F1F82" w:rsidP="00A20405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9A32D5"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14:paraId="183532EB" w14:textId="77777777" w:rsidR="009F1F82" w:rsidRPr="00FF4C12" w:rsidRDefault="009F1F82" w:rsidP="00A20405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4BEF2D93" w14:textId="77777777" w:rsidR="00585B18" w:rsidRPr="00FF4C12" w:rsidRDefault="007752EE" w:rsidP="00A20405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 w:rsidR="009A32D5"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9A32D5"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 w:rsidR="009A32D5"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 w:rsidR="00BC1BB7"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 w:rsidR="009A32D5"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14:paraId="31B42FD4" w14:textId="77777777" w:rsidR="00BC1BB7" w:rsidRDefault="00BC1BB7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89BA02B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III</w:t>
      </w:r>
    </w:p>
    <w:p w14:paraId="355C8EC1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14:paraId="3ADD42A1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14:paraId="5551DD06" w14:textId="33D8EE99" w:rsidR="00623D4A" w:rsidRPr="00705A05" w:rsidRDefault="00623D4A" w:rsidP="00A20405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color w:val="FF0000"/>
          <w:sz w:val="22"/>
          <w:szCs w:val="22"/>
        </w:rPr>
      </w:pPr>
      <w:r w:rsidRPr="00DA7E44">
        <w:rPr>
          <w:rFonts w:ascii="Arial Narrow" w:hAnsi="Arial Narrow"/>
          <w:sz w:val="22"/>
          <w:szCs w:val="22"/>
        </w:rPr>
        <w:t>Maximáln</w:t>
      </w:r>
      <w:r w:rsidR="00B01D5C" w:rsidRPr="00DA7E44">
        <w:rPr>
          <w:rFonts w:ascii="Arial Narrow" w:hAnsi="Arial Narrow"/>
          <w:sz w:val="22"/>
          <w:szCs w:val="22"/>
        </w:rPr>
        <w:t xml:space="preserve">a </w:t>
      </w:r>
      <w:r w:rsidR="003C1BA2" w:rsidRPr="00DA7E44">
        <w:rPr>
          <w:rFonts w:ascii="Arial Narrow" w:hAnsi="Arial Narrow"/>
          <w:sz w:val="22"/>
          <w:szCs w:val="22"/>
        </w:rPr>
        <w:t>celková cena</w:t>
      </w:r>
      <w:r w:rsidR="00B01D5C" w:rsidRPr="00DA7E44">
        <w:rPr>
          <w:rFonts w:ascii="Arial Narrow" w:hAnsi="Arial Narrow"/>
          <w:sz w:val="22"/>
          <w:szCs w:val="22"/>
        </w:rPr>
        <w:t xml:space="preserve"> za požadovaný </w:t>
      </w:r>
      <w:r w:rsidR="00741B1D" w:rsidRPr="00DA7E44">
        <w:rPr>
          <w:rFonts w:ascii="Arial Narrow" w:hAnsi="Arial Narrow"/>
          <w:sz w:val="22"/>
          <w:szCs w:val="22"/>
        </w:rPr>
        <w:t>Tovar</w:t>
      </w:r>
      <w:r w:rsidR="00B01D5C" w:rsidRPr="00DA7E44">
        <w:rPr>
          <w:rFonts w:ascii="Arial Narrow" w:hAnsi="Arial Narrow"/>
          <w:sz w:val="22"/>
          <w:szCs w:val="22"/>
        </w:rPr>
        <w:t xml:space="preserve"> je Zmluvnými stranami dohodnutá vo výške maximálne </w:t>
      </w:r>
      <w:r w:rsidR="00A20405" w:rsidRPr="00DA7E44">
        <w:rPr>
          <w:rFonts w:ascii="Arial Narrow" w:hAnsi="Arial Narrow"/>
          <w:sz w:val="22"/>
          <w:szCs w:val="22"/>
        </w:rPr>
        <w:br/>
      </w:r>
      <w:r w:rsidR="00DA7E44" w:rsidRPr="00DA7E44">
        <w:rPr>
          <w:rFonts w:ascii="Arial Narrow" w:hAnsi="Arial Narrow" w:cs="Arial"/>
          <w:sz w:val="22"/>
          <w:szCs w:val="22"/>
        </w:rPr>
        <w:t>..........................</w:t>
      </w:r>
      <w:r w:rsidR="00F64623" w:rsidRPr="00DA7E44">
        <w:rPr>
          <w:rFonts w:ascii="Arial Narrow" w:hAnsi="Arial Narrow" w:cs="Arial"/>
          <w:sz w:val="22"/>
          <w:szCs w:val="22"/>
        </w:rPr>
        <w:t>,-</w:t>
      </w:r>
      <w:r w:rsidR="00B01D5C" w:rsidRPr="00DA7E44">
        <w:rPr>
          <w:rFonts w:ascii="Arial Narrow" w:hAnsi="Arial Narrow"/>
          <w:sz w:val="22"/>
          <w:szCs w:val="22"/>
        </w:rPr>
        <w:t xml:space="preserve"> EUR bez DPH (slovom </w:t>
      </w:r>
      <w:r w:rsidR="00DA7E44" w:rsidRPr="00DA7E44">
        <w:rPr>
          <w:rFonts w:ascii="Arial Narrow" w:hAnsi="Arial Narrow"/>
          <w:sz w:val="22"/>
          <w:szCs w:val="22"/>
        </w:rPr>
        <w:t>.........................</w:t>
      </w:r>
      <w:r w:rsidR="00B01D5C" w:rsidRPr="00DA7E44">
        <w:rPr>
          <w:rFonts w:ascii="Arial Narrow" w:hAnsi="Arial Narrow"/>
          <w:sz w:val="22"/>
          <w:szCs w:val="22"/>
        </w:rPr>
        <w:t xml:space="preserve"> eur bez DPH); teda </w:t>
      </w:r>
      <w:r w:rsidR="00DA7E44" w:rsidRPr="00DA7E44">
        <w:rPr>
          <w:rFonts w:ascii="Arial Narrow" w:hAnsi="Arial Narrow"/>
          <w:sz w:val="22"/>
          <w:szCs w:val="22"/>
        </w:rPr>
        <w:t>.............</w:t>
      </w:r>
      <w:r w:rsidR="00B01D5C" w:rsidRPr="00DA7E44">
        <w:rPr>
          <w:rFonts w:ascii="Arial Narrow" w:hAnsi="Arial Narrow"/>
          <w:sz w:val="22"/>
          <w:szCs w:val="22"/>
        </w:rPr>
        <w:t xml:space="preserve"> EUR vrátane DPH (slovom </w:t>
      </w:r>
      <w:r w:rsidR="00DA7E44" w:rsidRPr="00DA7E44">
        <w:rPr>
          <w:rFonts w:ascii="Arial Narrow" w:hAnsi="Arial Narrow"/>
          <w:sz w:val="22"/>
          <w:szCs w:val="22"/>
        </w:rPr>
        <w:t>...............................</w:t>
      </w:r>
      <w:r w:rsidR="001A76E5" w:rsidRPr="00DA7E44">
        <w:rPr>
          <w:rFonts w:ascii="Arial Narrow" w:hAnsi="Arial Narrow"/>
          <w:sz w:val="22"/>
          <w:szCs w:val="22"/>
        </w:rPr>
        <w:t xml:space="preserve"> </w:t>
      </w:r>
      <w:r w:rsidR="00B01D5C" w:rsidRPr="00DA7E44">
        <w:rPr>
          <w:rFonts w:ascii="Arial Narrow" w:hAnsi="Arial Narrow"/>
          <w:sz w:val="22"/>
          <w:szCs w:val="22"/>
        </w:rPr>
        <w:t>eur vrátane DPH) (ďalej</w:t>
      </w:r>
      <w:r w:rsidR="00B01D5C" w:rsidRPr="00F64623">
        <w:rPr>
          <w:rFonts w:ascii="Arial Narrow" w:hAnsi="Arial Narrow"/>
          <w:sz w:val="22"/>
          <w:szCs w:val="22"/>
        </w:rPr>
        <w:t xml:space="preserve"> len „</w:t>
      </w:r>
      <w:r w:rsidR="00B01D5C" w:rsidRPr="00F64623">
        <w:rPr>
          <w:rFonts w:ascii="Arial Narrow" w:hAnsi="Arial Narrow"/>
          <w:b/>
          <w:sz w:val="22"/>
          <w:szCs w:val="22"/>
        </w:rPr>
        <w:t>Celková cena</w:t>
      </w:r>
      <w:r w:rsidR="00B01D5C" w:rsidRPr="00F64623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64623">
        <w:rPr>
          <w:rFonts w:ascii="Arial Narrow" w:hAnsi="Arial Narrow"/>
          <w:b/>
          <w:sz w:val="22"/>
          <w:szCs w:val="22"/>
        </w:rPr>
        <w:t>Cena</w:t>
      </w:r>
      <w:r w:rsidR="00B01D5C" w:rsidRPr="00F64623">
        <w:rPr>
          <w:rFonts w:ascii="Arial Narrow" w:hAnsi="Arial Narrow"/>
          <w:sz w:val="22"/>
          <w:szCs w:val="22"/>
        </w:rPr>
        <w:t>“).</w:t>
      </w:r>
      <w:r w:rsidR="000056DD" w:rsidRPr="00F64623">
        <w:rPr>
          <w:rFonts w:ascii="Arial Narrow" w:hAnsi="Arial Narrow"/>
          <w:sz w:val="22"/>
          <w:szCs w:val="22"/>
        </w:rPr>
        <w:t xml:space="preserve"> </w:t>
      </w:r>
      <w:r w:rsidR="00BD394C" w:rsidRPr="00F64623">
        <w:rPr>
          <w:rFonts w:ascii="Arial Narrow" w:hAnsi="Arial Narrow"/>
          <w:sz w:val="22"/>
          <w:szCs w:val="22"/>
        </w:rPr>
        <w:tab/>
      </w:r>
      <w:r w:rsidR="00B73DD3" w:rsidRPr="00705A05">
        <w:rPr>
          <w:rFonts w:ascii="Arial Narrow" w:hAnsi="Arial Narrow"/>
          <w:i/>
          <w:color w:val="FF0000"/>
          <w:sz w:val="22"/>
          <w:szCs w:val="22"/>
        </w:rPr>
        <w:t>doplní úspešný uchádzač pred podpisom Dohody</w:t>
      </w:r>
    </w:p>
    <w:p w14:paraId="40991468" w14:textId="77777777" w:rsidR="008E7940" w:rsidRDefault="008E7940" w:rsidP="00A20405">
      <w:p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4BB0C2D5" w14:textId="77777777" w:rsidR="007404B5" w:rsidRPr="00FF4C12" w:rsidRDefault="007404B5" w:rsidP="00A20405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Celková cena,  ako aj Ceny za Tovar musia byť stanovené v zmysle zákona Národnej rady Slovenskej republiky č. 18/1996 Z. z. o cenách v znení neskorších predpisov </w:t>
      </w:r>
      <w:bookmarkStart w:id="2" w:name="_Hlk519952605"/>
      <w:r w:rsidRPr="00FF4C12">
        <w:rPr>
          <w:rFonts w:ascii="Arial Narrow" w:hAnsi="Arial Narrow"/>
          <w:sz w:val="22"/>
          <w:szCs w:val="22"/>
        </w:rPr>
        <w:t>(ďalej len „Zákon o cenách“)</w:t>
      </w:r>
      <w:bookmarkEnd w:id="2"/>
      <w:r w:rsidRPr="00FF4C12">
        <w:rPr>
          <w:rFonts w:ascii="Arial Narrow" w:hAnsi="Arial Narrow"/>
          <w:sz w:val="22"/>
          <w:szCs w:val="22"/>
        </w:rPr>
        <w:t xml:space="preserve"> a vyhlášky Ministerstva financií Slovenskej republiky č. 87/1996 Z. z., ktorou sa vykonáva Zákon o cenách.</w:t>
      </w:r>
    </w:p>
    <w:p w14:paraId="572F322E" w14:textId="77777777" w:rsidR="007404B5" w:rsidRPr="00FF4C12" w:rsidRDefault="007404B5" w:rsidP="00A20405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48A4EF85" w14:textId="11703A2D" w:rsidR="00623D4A" w:rsidRPr="00FF4C12" w:rsidRDefault="00623D4A" w:rsidP="00A20405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</w:t>
      </w:r>
      <w:r w:rsidR="00BB3E20">
        <w:rPr>
          <w:rFonts w:ascii="Arial Narrow" w:hAnsi="Arial Narrow"/>
          <w:sz w:val="22"/>
          <w:szCs w:val="22"/>
        </w:rPr>
        <w:t>Tovaru,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 xml:space="preserve">najmä náklady za </w:t>
      </w:r>
      <w:r w:rsidR="00BB3E20">
        <w:rPr>
          <w:rFonts w:ascii="Arial Narrow" w:hAnsi="Arial Narrow"/>
          <w:sz w:val="22"/>
          <w:szCs w:val="22"/>
        </w:rPr>
        <w:t>Tovar</w:t>
      </w:r>
      <w:r w:rsidRPr="00AA4341">
        <w:rPr>
          <w:rFonts w:ascii="Arial Narrow" w:hAnsi="Arial Narrow"/>
          <w:sz w:val="22"/>
          <w:szCs w:val="22"/>
        </w:rPr>
        <w:t>,</w:t>
      </w:r>
      <w:r w:rsidR="001B0D44" w:rsidRPr="00AA4341">
        <w:rPr>
          <w:rFonts w:ascii="Arial Narrow" w:hAnsi="Arial Narrow"/>
          <w:sz w:val="22"/>
          <w:szCs w:val="22"/>
        </w:rPr>
        <w:t xml:space="preserve"> náklady </w:t>
      </w:r>
      <w:r w:rsidR="000F6EE3" w:rsidRPr="00AA4341">
        <w:rPr>
          <w:rFonts w:ascii="Arial Narrow" w:hAnsi="Arial Narrow"/>
          <w:sz w:val="22"/>
          <w:szCs w:val="22"/>
        </w:rPr>
        <w:t xml:space="preserve">na </w:t>
      </w:r>
      <w:r w:rsidRPr="00AA4341">
        <w:rPr>
          <w:rFonts w:ascii="Arial Narrow" w:hAnsi="Arial Narrow"/>
          <w:sz w:val="22"/>
          <w:szCs w:val="22"/>
        </w:rPr>
        <w:t>obstaranie</w:t>
      </w:r>
      <w:r w:rsidRPr="0019761D">
        <w:rPr>
          <w:rFonts w:ascii="Arial Narrow" w:hAnsi="Arial Narrow"/>
          <w:sz w:val="22"/>
          <w:szCs w:val="22"/>
        </w:rPr>
        <w:t xml:space="preserve"> </w:t>
      </w:r>
      <w:r w:rsidR="00BB3E20">
        <w:rPr>
          <w:rFonts w:ascii="Arial Narrow" w:hAnsi="Arial Narrow"/>
          <w:sz w:val="22"/>
          <w:szCs w:val="22"/>
        </w:rPr>
        <w:t>Tovaru</w:t>
      </w:r>
      <w:r w:rsidRPr="0019761D">
        <w:rPr>
          <w:rFonts w:ascii="Arial Narrow" w:hAnsi="Arial Narrow"/>
          <w:sz w:val="22"/>
          <w:szCs w:val="22"/>
        </w:rPr>
        <w:t>, dopravu na miesto dodania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A76E9B">
        <w:rPr>
          <w:rFonts w:ascii="Arial Narrow" w:hAnsi="Arial Narrow"/>
          <w:sz w:val="22"/>
          <w:szCs w:val="22"/>
        </w:rPr>
        <w:t xml:space="preserve">ostatné náklady spojené s dodávkou </w:t>
      </w:r>
      <w:r w:rsidR="00BB3E20">
        <w:rPr>
          <w:rFonts w:ascii="Arial Narrow" w:hAnsi="Arial Narrow"/>
          <w:sz w:val="22"/>
          <w:szCs w:val="22"/>
        </w:rPr>
        <w:t>Tovaru</w:t>
      </w:r>
      <w:r w:rsidR="00AA4341">
        <w:rPr>
          <w:rFonts w:ascii="Arial Narrow" w:hAnsi="Arial Narrow"/>
          <w:sz w:val="22"/>
          <w:szCs w:val="22"/>
        </w:rPr>
        <w:t>,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E853C7" w:rsidRPr="005B72C4">
        <w:rPr>
          <w:rFonts w:ascii="Arial Narrow" w:hAnsi="Arial Narrow"/>
          <w:bCs/>
          <w:iCs/>
          <w:sz w:val="22"/>
          <w:szCs w:val="22"/>
        </w:rPr>
        <w:t xml:space="preserve">dodanie príslušnej dokumentácie, </w:t>
      </w:r>
      <w:r w:rsidR="005B72C4" w:rsidRPr="005B72C4">
        <w:rPr>
          <w:rFonts w:ascii="Arial Narrow" w:hAnsi="Arial Narrow"/>
          <w:bCs/>
          <w:iCs/>
          <w:sz w:val="22"/>
          <w:szCs w:val="22"/>
        </w:rPr>
        <w:t>zaškolenie</w:t>
      </w:r>
      <w:r w:rsidR="005B72C4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32976">
        <w:rPr>
          <w:rFonts w:ascii="Arial Narrow" w:hAnsi="Arial Narrow"/>
          <w:bCs/>
          <w:iCs/>
          <w:sz w:val="22"/>
          <w:szCs w:val="22"/>
        </w:rPr>
        <w:t>z</w:t>
      </w:r>
      <w:r w:rsidR="00503D89">
        <w:rPr>
          <w:rFonts w:ascii="Arial Narrow" w:hAnsi="Arial Narrow"/>
          <w:bCs/>
          <w:iCs/>
          <w:sz w:val="22"/>
          <w:szCs w:val="22"/>
        </w:rPr>
        <w:t>amestnancov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ako aj 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náklady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súvisiace so zabezpečením 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>servisn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ých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činnost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í</w:t>
      </w:r>
      <w:r w:rsidR="00BE226E">
        <w:rPr>
          <w:rFonts w:ascii="Arial Narrow" w:hAnsi="Arial Narrow"/>
          <w:bCs/>
          <w:iCs/>
          <w:sz w:val="22"/>
          <w:szCs w:val="22"/>
        </w:rPr>
        <w:t xml:space="preserve"> v rámci záruky</w:t>
      </w:r>
      <w:r w:rsidRPr="00FF4C12">
        <w:rPr>
          <w:rFonts w:ascii="Arial Narrow" w:hAnsi="Arial Narrow"/>
          <w:sz w:val="22"/>
          <w:szCs w:val="22"/>
        </w:rPr>
        <w:t xml:space="preserve"> a primeraný zisk Predávajúceho.</w:t>
      </w:r>
    </w:p>
    <w:p w14:paraId="7A858EDD" w14:textId="77777777" w:rsidR="008E7940" w:rsidRPr="00FF4C12" w:rsidRDefault="008E7940" w:rsidP="00A20405">
      <w:p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70C6B469" w14:textId="77777777" w:rsidR="00623D4A" w:rsidRPr="002E055D" w:rsidRDefault="00623D4A" w:rsidP="00A20405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466180">
        <w:rPr>
          <w:rFonts w:ascii="Arial Narrow" w:hAnsi="Arial Narrow"/>
          <w:sz w:val="22"/>
          <w:szCs w:val="22"/>
        </w:rPr>
        <w:t xml:space="preserve"> platnými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14:paraId="1204115D" w14:textId="77777777" w:rsidR="008E7940" w:rsidRDefault="008E7940" w:rsidP="00A20405">
      <w:p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411AE1F2" w14:textId="77777777" w:rsidR="006135F0" w:rsidRDefault="006135F0" w:rsidP="00A20405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14:paraId="3F5ACD7E" w14:textId="77777777" w:rsidR="00EB6ABB" w:rsidRPr="00FF4C12" w:rsidRDefault="00EB6ABB" w:rsidP="00A20405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198A26AE" w14:textId="77777777" w:rsidR="00EB6ABB" w:rsidRPr="00FF4C12" w:rsidRDefault="00EB6ABB" w:rsidP="00A20405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p w14:paraId="63FA94C2" w14:textId="77777777"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F29D57B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14:paraId="22EFA4F4" w14:textId="77777777"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14:paraId="5E97F33D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65B59C2" w14:textId="77777777" w:rsidR="00623D4A" w:rsidRDefault="00623D4A" w:rsidP="00AF60C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 w:rsidR="00FC124A">
        <w:rPr>
          <w:rFonts w:ascii="Arial Narrow" w:hAnsi="Arial Narrow"/>
          <w:sz w:val="22"/>
          <w:szCs w:val="22"/>
        </w:rPr>
        <w:t>a</w:t>
      </w:r>
      <w:r w:rsidR="00FA309F">
        <w:rPr>
          <w:rFonts w:ascii="Arial Narrow" w:hAnsi="Arial Narrow"/>
          <w:sz w:val="22"/>
          <w:szCs w:val="22"/>
        </w:rPr>
        <w:t> Kúpnymi zmluvami</w:t>
      </w:r>
      <w:r w:rsidR="00FC124A">
        <w:rPr>
          <w:rFonts w:ascii="Arial Narrow" w:hAnsi="Arial Narrow"/>
          <w:sz w:val="22"/>
          <w:szCs w:val="22"/>
        </w:rPr>
        <w:t xml:space="preserve">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 xml:space="preserve"> OPZ v Prílohe č. 1.A </w:t>
      </w:r>
      <w:r w:rsidR="00993DB1">
        <w:rPr>
          <w:rFonts w:ascii="Arial Narrow" w:hAnsi="Arial Narrow"/>
          <w:sz w:val="22"/>
          <w:szCs w:val="22"/>
        </w:rPr>
        <w:t>a v Prílohe č. 2</w:t>
      </w:r>
      <w:r w:rsidR="00734C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tejto Dohody.</w:t>
      </w:r>
    </w:p>
    <w:p w14:paraId="798F1ED8" w14:textId="77777777"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029F4D97" w14:textId="6C0DA4C1" w:rsidR="00FC124A" w:rsidRPr="00FF4C12" w:rsidRDefault="00FC124A" w:rsidP="00AF60CE">
      <w:pPr>
        <w:pStyle w:val="Default"/>
        <w:numPr>
          <w:ilvl w:val="1"/>
          <w:numId w:val="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nie je povinný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>. tejto Dohody. Celkové zakúpené množstvo Tovaru bude závisieť výlučne od potrieb Kupujúceh</w:t>
      </w:r>
      <w:r w:rsidR="00503D89">
        <w:rPr>
          <w:rFonts w:ascii="Arial Narrow" w:hAnsi="Arial Narrow"/>
          <w:color w:val="auto"/>
          <w:sz w:val="22"/>
          <w:szCs w:val="22"/>
        </w:rPr>
        <w:t>o počas platnosti tejto Dohody.</w:t>
      </w:r>
    </w:p>
    <w:p w14:paraId="34705CEB" w14:textId="77777777" w:rsidR="00FC124A" w:rsidRPr="00FF4C12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14:paraId="55A96CA7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</w:t>
      </w:r>
    </w:p>
    <w:p w14:paraId="5FBA25DF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DOBA PLATNOSTI  DOHODY</w:t>
      </w:r>
    </w:p>
    <w:p w14:paraId="034BC8BD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D609D48" w14:textId="19749AFB" w:rsidR="00623D4A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84633C">
        <w:rPr>
          <w:rFonts w:ascii="Arial Narrow" w:hAnsi="Arial Narrow" w:cs="Arial"/>
          <w:sz w:val="22"/>
          <w:szCs w:val="22"/>
        </w:rPr>
        <w:t xml:space="preserve">Dohoda sa uzatvára na dobu určitú, </w:t>
      </w:r>
      <w:r w:rsidRPr="00ED0500">
        <w:rPr>
          <w:rFonts w:ascii="Arial Narrow" w:hAnsi="Arial Narrow" w:cs="Arial"/>
          <w:sz w:val="22"/>
          <w:szCs w:val="22"/>
        </w:rPr>
        <w:t>a to na</w:t>
      </w:r>
      <w:r w:rsidR="00623D4A" w:rsidRPr="00ED050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947A26" w:rsidRPr="00ED0500">
        <w:rPr>
          <w:rFonts w:ascii="Arial Narrow" w:hAnsi="Arial Narrow"/>
          <w:bCs/>
          <w:iCs/>
          <w:sz w:val="22"/>
          <w:szCs w:val="22"/>
        </w:rPr>
        <w:t>48</w:t>
      </w:r>
      <w:r w:rsidR="00623D4A" w:rsidRPr="00ED0500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ED0500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ED0500">
        <w:rPr>
          <w:rFonts w:ascii="Arial Narrow" w:hAnsi="Arial Narrow"/>
          <w:bCs/>
          <w:iCs/>
          <w:sz w:val="22"/>
          <w:szCs w:val="22"/>
        </w:rPr>
        <w:t xml:space="preserve"> do vyčerpania finančného limitu podľa čl. III bod 3.</w:t>
      </w:r>
      <w:r w:rsidR="00F42357" w:rsidRPr="00ED0500">
        <w:rPr>
          <w:rFonts w:ascii="Arial Narrow" w:hAnsi="Arial Narrow"/>
          <w:bCs/>
          <w:iCs/>
          <w:sz w:val="22"/>
          <w:szCs w:val="22"/>
        </w:rPr>
        <w:t>1</w:t>
      </w:r>
      <w:r w:rsidR="00623D4A" w:rsidRPr="00ED0500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ED0500">
        <w:rPr>
          <w:rFonts w:ascii="Arial Narrow" w:hAnsi="Arial Narrow"/>
          <w:sz w:val="22"/>
          <w:szCs w:val="22"/>
        </w:rPr>
        <w:t xml:space="preserve"> podľa toho ktorá skutočnosť</w:t>
      </w:r>
      <w:r w:rsidR="00623D4A" w:rsidRPr="0084633C">
        <w:rPr>
          <w:rFonts w:ascii="Arial Narrow" w:hAnsi="Arial Narrow"/>
          <w:sz w:val="22"/>
          <w:szCs w:val="22"/>
        </w:rPr>
        <w:t xml:space="preserve"> nastane skôr.</w:t>
      </w:r>
    </w:p>
    <w:p w14:paraId="62767560" w14:textId="77777777" w:rsidR="00503D89" w:rsidRPr="00FF4C12" w:rsidRDefault="00503D89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E7E837D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</w:t>
      </w:r>
    </w:p>
    <w:p w14:paraId="668722F5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</w:t>
      </w:r>
      <w:r w:rsidR="00AE7614">
        <w:rPr>
          <w:rFonts w:ascii="Arial Narrow" w:hAnsi="Arial Narrow"/>
          <w:b/>
          <w:sz w:val="22"/>
          <w:szCs w:val="22"/>
        </w:rPr>
        <w:t xml:space="preserve"> A SERVISNÉ PODMIENKY</w:t>
      </w:r>
    </w:p>
    <w:p w14:paraId="6954F4F5" w14:textId="77777777" w:rsidR="009E23D9" w:rsidRPr="00ED0500" w:rsidRDefault="009E23D9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293B62">
        <w:rPr>
          <w:rFonts w:ascii="Arial Narrow" w:hAnsi="Arial Narrow" w:cs="Arial Narrow"/>
          <w:sz w:val="22"/>
          <w:szCs w:val="22"/>
        </w:rPr>
        <w:t>Kúpnej zmluvy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</w:t>
      </w:r>
      <w:r w:rsidRPr="00ED0500">
        <w:rPr>
          <w:rFonts w:ascii="Arial Narrow" w:hAnsi="Arial Narrow" w:cs="Arial Narrow"/>
          <w:sz w:val="22"/>
          <w:szCs w:val="22"/>
        </w:rPr>
        <w:t>Dohody</w:t>
      </w:r>
      <w:r w:rsidRPr="00ED0500">
        <w:rPr>
          <w:rFonts w:ascii="Arial Narrow" w:hAnsi="Arial Narrow"/>
          <w:sz w:val="22"/>
          <w:szCs w:val="22"/>
        </w:rPr>
        <w:t xml:space="preserve"> v bezchybnom stave.</w:t>
      </w:r>
    </w:p>
    <w:p w14:paraId="7B4640AE" w14:textId="77777777" w:rsidR="00CF062E" w:rsidRPr="00ED0500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73608BE6" w14:textId="71643238" w:rsidR="00705A05" w:rsidRPr="00ED0500" w:rsidRDefault="008803CD" w:rsidP="00AF60C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 xml:space="preserve">Čas plnenia čiastkových dodávok </w:t>
      </w:r>
      <w:r w:rsidR="00741B1D" w:rsidRPr="00ED0500">
        <w:rPr>
          <w:rFonts w:ascii="Arial Narrow" w:hAnsi="Arial Narrow"/>
          <w:sz w:val="22"/>
          <w:szCs w:val="22"/>
          <w:lang w:val="sk-SK"/>
        </w:rPr>
        <w:t>Tovaru</w:t>
      </w:r>
      <w:r w:rsidRPr="00ED0500">
        <w:rPr>
          <w:rFonts w:ascii="Arial Narrow" w:hAnsi="Arial Narrow"/>
          <w:sz w:val="22"/>
          <w:szCs w:val="22"/>
        </w:rPr>
        <w:t xml:space="preserve"> dohodnutých v uzavieraných </w:t>
      </w:r>
      <w:r w:rsidR="00576859" w:rsidRPr="00ED0500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ED0500">
        <w:rPr>
          <w:rFonts w:ascii="Arial Narrow" w:hAnsi="Arial Narrow"/>
          <w:sz w:val="22"/>
          <w:szCs w:val="22"/>
        </w:rPr>
        <w:t>úpnych</w:t>
      </w:r>
      <w:proofErr w:type="spellEnd"/>
      <w:r w:rsidRPr="00ED0500">
        <w:rPr>
          <w:rFonts w:ascii="Arial Narrow" w:hAnsi="Arial Narrow"/>
          <w:sz w:val="22"/>
          <w:szCs w:val="22"/>
        </w:rPr>
        <w:t xml:space="preserve"> zmluvách je stanovený dohodou </w:t>
      </w:r>
      <w:r w:rsidR="00576859" w:rsidRPr="00ED0500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ED0500">
        <w:rPr>
          <w:rFonts w:ascii="Arial Narrow" w:hAnsi="Arial Narrow"/>
          <w:sz w:val="22"/>
          <w:szCs w:val="22"/>
        </w:rPr>
        <w:t>mluvných</w:t>
      </w:r>
      <w:proofErr w:type="spellEnd"/>
      <w:r w:rsidRPr="00ED0500">
        <w:rPr>
          <w:rFonts w:ascii="Arial Narrow" w:hAnsi="Arial Narrow"/>
          <w:sz w:val="22"/>
          <w:szCs w:val="22"/>
        </w:rPr>
        <w:t xml:space="preserve"> strán, </w:t>
      </w:r>
      <w:r w:rsidR="00705A05" w:rsidRPr="00ED0500">
        <w:rPr>
          <w:rFonts w:ascii="Arial Narrow" w:hAnsi="Arial Narrow"/>
          <w:sz w:val="22"/>
          <w:szCs w:val="22"/>
          <w:lang w:val="sk-SK"/>
        </w:rPr>
        <w:t>v lehote</w:t>
      </w:r>
      <w:r w:rsidRPr="00ED0500">
        <w:rPr>
          <w:rFonts w:ascii="Arial Narrow" w:hAnsi="Arial Narrow"/>
          <w:sz w:val="22"/>
          <w:szCs w:val="22"/>
        </w:rPr>
        <w:t xml:space="preserve"> </w:t>
      </w:r>
      <w:r w:rsidR="00705A05" w:rsidRPr="00ED0500">
        <w:rPr>
          <w:rFonts w:ascii="Arial Narrow" w:hAnsi="Arial Narrow"/>
          <w:sz w:val="22"/>
          <w:szCs w:val="22"/>
          <w:lang w:val="sk-SK"/>
        </w:rPr>
        <w:t>najneskôr:</w:t>
      </w:r>
    </w:p>
    <w:p w14:paraId="1A4A591E" w14:textId="716B1D8B" w:rsidR="00705A05" w:rsidRPr="00ED0500" w:rsidRDefault="00705A05" w:rsidP="00705A05">
      <w:p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>6.2.1</w:t>
      </w:r>
      <w:r w:rsidRPr="00ED0500">
        <w:rPr>
          <w:rFonts w:ascii="Arial Narrow" w:hAnsi="Arial Narrow"/>
          <w:sz w:val="22"/>
          <w:szCs w:val="22"/>
        </w:rPr>
        <w:tab/>
        <w:t>do 1 mesiaca, v prípade rozsahu 1 – 19 zariadení</w:t>
      </w:r>
    </w:p>
    <w:p w14:paraId="35594187" w14:textId="5A36FE9A" w:rsidR="00705A05" w:rsidRPr="00ED0500" w:rsidRDefault="00705A05" w:rsidP="00705A05">
      <w:p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>6.2.2</w:t>
      </w:r>
      <w:r w:rsidRPr="00ED0500">
        <w:rPr>
          <w:rFonts w:ascii="Arial Narrow" w:hAnsi="Arial Narrow"/>
          <w:sz w:val="22"/>
          <w:szCs w:val="22"/>
        </w:rPr>
        <w:tab/>
        <w:t>do 2 mesiacov, v prípade rozsahu 20 – 99 zariadení</w:t>
      </w:r>
    </w:p>
    <w:p w14:paraId="1A667420" w14:textId="3FBCF94D" w:rsidR="00705A05" w:rsidRPr="00ED0500" w:rsidRDefault="00705A05" w:rsidP="00705A05">
      <w:p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>6.2.3</w:t>
      </w:r>
      <w:r w:rsidRPr="00ED0500">
        <w:rPr>
          <w:rFonts w:ascii="Arial Narrow" w:hAnsi="Arial Narrow"/>
          <w:sz w:val="22"/>
          <w:szCs w:val="22"/>
        </w:rPr>
        <w:tab/>
        <w:t>do 3 mesiacov, v prípade rozsahu 100 – 199 zariadení</w:t>
      </w:r>
    </w:p>
    <w:p w14:paraId="6DDE0DC2" w14:textId="01AB94FD" w:rsidR="00705A05" w:rsidRPr="00ED0500" w:rsidRDefault="00705A05" w:rsidP="00705A05">
      <w:p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>6.2.4</w:t>
      </w:r>
      <w:r w:rsidRPr="00ED0500">
        <w:rPr>
          <w:rFonts w:ascii="Arial Narrow" w:hAnsi="Arial Narrow"/>
          <w:sz w:val="22"/>
          <w:szCs w:val="22"/>
        </w:rPr>
        <w:tab/>
        <w:t>do 4 mesiacov, v prípade rozsahu 200 – 300 zariadení</w:t>
      </w:r>
    </w:p>
    <w:p w14:paraId="512C3FB5" w14:textId="59E3FC13" w:rsidR="008803CD" w:rsidRPr="00ED0500" w:rsidRDefault="008803CD" w:rsidP="00705A05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 xml:space="preserve">odo dňa nadobudnutia účinnosti </w:t>
      </w:r>
      <w:r w:rsidR="00576859" w:rsidRPr="00ED0500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ED0500">
        <w:rPr>
          <w:rFonts w:ascii="Arial Narrow" w:hAnsi="Arial Narrow"/>
          <w:sz w:val="22"/>
          <w:szCs w:val="22"/>
        </w:rPr>
        <w:t>úpnej</w:t>
      </w:r>
      <w:proofErr w:type="spellEnd"/>
      <w:r w:rsidRPr="00ED0500">
        <w:rPr>
          <w:rFonts w:ascii="Arial Narrow" w:hAnsi="Arial Narrow"/>
          <w:sz w:val="22"/>
          <w:szCs w:val="22"/>
        </w:rPr>
        <w:t xml:space="preserve"> zmluvy.</w:t>
      </w:r>
    </w:p>
    <w:p w14:paraId="2994DD32" w14:textId="77777777" w:rsidR="008803CD" w:rsidRPr="00ED0500" w:rsidRDefault="008803CD" w:rsidP="008803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4EF683DB" w14:textId="2AE7F565" w:rsidR="00CA1AF2" w:rsidRPr="00ED0500" w:rsidRDefault="00CA1AF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 xml:space="preserve">Miestom dodania Tovaru </w:t>
      </w:r>
      <w:r w:rsidR="00741B1D" w:rsidRPr="00ED0500">
        <w:rPr>
          <w:rFonts w:ascii="Arial Narrow" w:hAnsi="Arial Narrow"/>
          <w:sz w:val="22"/>
          <w:szCs w:val="22"/>
        </w:rPr>
        <w:t>je</w:t>
      </w:r>
      <w:r w:rsidRPr="00ED0500">
        <w:rPr>
          <w:rFonts w:ascii="Arial Narrow" w:hAnsi="Arial Narrow"/>
          <w:sz w:val="22"/>
          <w:szCs w:val="22"/>
        </w:rPr>
        <w:t xml:space="preserve"> </w:t>
      </w:r>
      <w:r w:rsidR="00503D89" w:rsidRPr="00ED0500">
        <w:rPr>
          <w:rFonts w:ascii="Arial Narrow" w:hAnsi="Arial Narrow" w:cs="Arial"/>
          <w:sz w:val="22"/>
          <w:szCs w:val="22"/>
        </w:rPr>
        <w:t xml:space="preserve">Ministerstvo vnútra SR, </w:t>
      </w:r>
      <w:r w:rsidR="00503D89" w:rsidRPr="00ED0500">
        <w:rPr>
          <w:rFonts w:ascii="Arial Narrow" w:hAnsi="Arial Narrow" w:cs="Arial"/>
          <w:color w:val="222222"/>
          <w:sz w:val="22"/>
          <w:lang w:eastAsia="sk-SK"/>
        </w:rPr>
        <w:t>Sklad OMTZ KS 11, Košická 47, 812 72 Bratislava</w:t>
      </w:r>
      <w:r w:rsidR="00293B62" w:rsidRPr="00ED0500">
        <w:rPr>
          <w:rFonts w:ascii="Arial Narrow" w:hAnsi="Arial Narrow"/>
          <w:sz w:val="22"/>
          <w:szCs w:val="22"/>
        </w:rPr>
        <w:t>.</w:t>
      </w:r>
    </w:p>
    <w:p w14:paraId="622D4757" w14:textId="77777777" w:rsidR="009E23D9" w:rsidRPr="00ED0500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7E16CC30" w14:textId="77777777" w:rsidR="00623D4A" w:rsidRPr="00FF4C12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>Tovar musí byť dodaný v súlade</w:t>
      </w:r>
      <w:r w:rsidRPr="005666CA">
        <w:rPr>
          <w:rFonts w:ascii="Arial Narrow" w:hAnsi="Arial Narrow"/>
          <w:sz w:val="22"/>
          <w:szCs w:val="22"/>
        </w:rPr>
        <w:t xml:space="preserve"> s Prílohou č.1 tejto Dohody a touto Dohodou</w:t>
      </w:r>
      <w:r w:rsidR="005666CA" w:rsidRPr="005666CA">
        <w:rPr>
          <w:rFonts w:ascii="Arial Narrow" w:hAnsi="Arial Narrow"/>
          <w:sz w:val="22"/>
          <w:szCs w:val="22"/>
        </w:rPr>
        <w:t>.</w:t>
      </w:r>
      <w:r w:rsidRPr="005666CA">
        <w:rPr>
          <w:rFonts w:ascii="Arial Narrow" w:hAnsi="Arial Narrow"/>
          <w:sz w:val="22"/>
          <w:szCs w:val="22"/>
        </w:rPr>
        <w:t xml:space="preserve">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293B62"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vád dodávky Tovaru. Preberacím protokolom môže byť aj dodací list. </w:t>
      </w:r>
    </w:p>
    <w:p w14:paraId="4BA449BE" w14:textId="77777777"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14:paraId="78ADE50C" w14:textId="35554B7E" w:rsidR="00733992" w:rsidRPr="00D7135A" w:rsidRDefault="0073399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3" w:name="_Hlk536371533"/>
      <w:r w:rsidRPr="00D7135A">
        <w:rPr>
          <w:rFonts w:ascii="Arial Narrow" w:hAnsi="Arial Narrow" w:cs="Arial Narrow"/>
          <w:sz w:val="22"/>
          <w:szCs w:val="22"/>
        </w:rPr>
        <w:t xml:space="preserve">Predávajúci sa zaväzuje zástupcovi Kupujúceho </w:t>
      </w:r>
      <w:r w:rsidR="0086059E">
        <w:rPr>
          <w:rFonts w:ascii="Arial Narrow" w:hAnsi="Arial Narrow" w:cs="Arial Narrow"/>
          <w:sz w:val="22"/>
          <w:szCs w:val="22"/>
        </w:rPr>
        <w:t xml:space="preserve">písomne </w:t>
      </w:r>
      <w:r w:rsidR="00CD6AA1" w:rsidRPr="00BE30F5">
        <w:rPr>
          <w:rFonts w:ascii="Arial Narrow" w:hAnsi="Arial Narrow" w:cs="Calibri"/>
          <w:sz w:val="22"/>
          <w:szCs w:val="22"/>
        </w:rPr>
        <w:t>alebo elektronicky</w:t>
      </w:r>
      <w:r w:rsidR="00CD6AA1" w:rsidRPr="00D7135A"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 xml:space="preserve">oznámiť čas dodávky Tovaru do miesta plnenia najneskôr dva 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(2) </w:t>
      </w:r>
      <w:r w:rsidRPr="00D7135A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 Tovaru</w:t>
      </w:r>
      <w:r w:rsidRPr="00D7135A">
        <w:rPr>
          <w:rFonts w:ascii="Arial Narrow" w:hAnsi="Arial Narrow" w:cs="Arial Narrow"/>
          <w:sz w:val="22"/>
          <w:szCs w:val="22"/>
        </w:rPr>
        <w:t>.</w:t>
      </w:r>
    </w:p>
    <w:p w14:paraId="4238F432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1DFCFF4D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14:paraId="0DDAFE59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55C59DA" w14:textId="77777777" w:rsidR="00A64E21" w:rsidRPr="00E94DE9" w:rsidRDefault="00623D4A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 w:rsidR="00367D4F"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 w:rsidR="00367D4F"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 w:rsidR="00367D4F"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</w:t>
      </w:r>
      <w:r w:rsidR="004F772C" w:rsidRPr="00E94DE9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E94DE9">
        <w:rPr>
          <w:rFonts w:ascii="Arial Narrow" w:hAnsi="Arial Narrow" w:cs="Arial Narrow"/>
          <w:sz w:val="22"/>
          <w:szCs w:val="22"/>
        </w:rPr>
        <w:t>listu</w:t>
      </w:r>
      <w:r w:rsidRPr="00E94DE9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  <w:r w:rsidR="00367D4F" w:rsidRPr="00E94DE9">
        <w:rPr>
          <w:rFonts w:ascii="Arial Narrow" w:hAnsi="Arial Narrow" w:cs="Arial Narrow"/>
          <w:sz w:val="22"/>
          <w:szCs w:val="22"/>
        </w:rPr>
        <w:t xml:space="preserve"> Vady zistené pri dodaní Tovaru je Kupujúci povinný oznámiť Predávajúcemu pri jeho prevzatí</w:t>
      </w:r>
      <w:r w:rsidR="00316DEE" w:rsidRPr="00E94DE9">
        <w:rPr>
          <w:rFonts w:ascii="Arial Narrow" w:hAnsi="Arial Narrow" w:cs="Arial Narrow"/>
          <w:sz w:val="22"/>
          <w:szCs w:val="22"/>
        </w:rPr>
        <w:t>. V</w:t>
      </w:r>
      <w:r w:rsidR="00367D4F" w:rsidRPr="00E94DE9">
        <w:rPr>
          <w:rFonts w:ascii="Arial Narrow" w:hAnsi="Arial Narrow" w:cs="Arial Narrow"/>
          <w:sz w:val="22"/>
          <w:szCs w:val="22"/>
        </w:rPr>
        <w:t>ady skryté je Kupujúci povinný oznámiť bez zbytočného odkladu.</w:t>
      </w:r>
      <w:r w:rsidR="00A64E21" w:rsidRPr="00E94DE9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14:paraId="62EFB88A" w14:textId="77777777" w:rsidR="00812D64" w:rsidRPr="00E94DE9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18776C1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E94DE9">
        <w:rPr>
          <w:rFonts w:ascii="Arial Narrow" w:hAnsi="Arial Narrow" w:cs="Arial Narrow"/>
          <w:sz w:val="22"/>
          <w:szCs w:val="22"/>
        </w:rPr>
        <w:t xml:space="preserve">riadnom </w:t>
      </w:r>
      <w:r w:rsidRPr="00E94DE9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</w:t>
      </w:r>
      <w:r w:rsidR="00C53650" w:rsidRPr="00E94DE9">
        <w:rPr>
          <w:rFonts w:ascii="Arial Narrow" w:hAnsi="Arial Narrow" w:cs="Arial Narrow"/>
          <w:sz w:val="22"/>
          <w:szCs w:val="22"/>
        </w:rPr>
        <w:t> Kúpna zmluva</w:t>
      </w:r>
      <w:r w:rsidRPr="00E94DE9">
        <w:rPr>
          <w:rFonts w:ascii="Arial Narrow" w:hAnsi="Arial Narrow" w:cs="Arial Narrow"/>
          <w:sz w:val="22"/>
          <w:szCs w:val="22"/>
        </w:rPr>
        <w:t xml:space="preserve">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faktúry a budú tvoriť jej neoddeliteľnú súčasť.</w:t>
      </w:r>
    </w:p>
    <w:p w14:paraId="64E37DD0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065E7B25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lastRenderedPageBreak/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14:paraId="71A6E11A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6109C663" w14:textId="77777777" w:rsidR="00EE430D" w:rsidRPr="003750FC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</w:t>
      </w:r>
      <w:r w:rsidR="00610AA8" w:rsidRPr="003750FC">
        <w:rPr>
          <w:rFonts w:ascii="Arial Narrow" w:hAnsi="Arial Narrow"/>
          <w:sz w:val="22"/>
          <w:szCs w:val="22"/>
        </w:rPr>
        <w:t> Kúpnej zmluvy</w:t>
      </w:r>
      <w:r w:rsidRPr="003750FC">
        <w:rPr>
          <w:rFonts w:ascii="Arial Narrow" w:hAnsi="Arial Narrow"/>
          <w:sz w:val="22"/>
          <w:szCs w:val="22"/>
        </w:rPr>
        <w:t xml:space="preserve">. </w:t>
      </w:r>
    </w:p>
    <w:p w14:paraId="4F0CA658" w14:textId="77777777" w:rsidR="00AE7614" w:rsidRPr="003750FC" w:rsidRDefault="00AE7614" w:rsidP="00AE7614">
      <w:pPr>
        <w:pStyle w:val="Odsekzoznamu"/>
        <w:rPr>
          <w:rFonts w:ascii="Arial Narrow" w:hAnsi="Arial Narrow"/>
          <w:sz w:val="22"/>
          <w:szCs w:val="22"/>
        </w:rPr>
      </w:pPr>
    </w:p>
    <w:p w14:paraId="33566AC4" w14:textId="77777777" w:rsidR="001D0C11" w:rsidRPr="005B72C4" w:rsidRDefault="000D6F1E" w:rsidP="001205FF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5B72C4">
        <w:rPr>
          <w:rFonts w:ascii="Arial Narrow" w:hAnsi="Arial Narrow"/>
          <w:sz w:val="22"/>
          <w:szCs w:val="22"/>
        </w:rPr>
        <w:t>Predávajúci garantuje zaistenie originálnych náhradných dielov a</w:t>
      </w:r>
      <w:r w:rsidR="0031769B" w:rsidRPr="005B72C4">
        <w:rPr>
          <w:rFonts w:ascii="Arial Narrow" w:hAnsi="Arial Narrow"/>
          <w:sz w:val="22"/>
          <w:szCs w:val="22"/>
        </w:rPr>
        <w:t> možnosť zabezpečenia servisu (vlastného alebo zmluvne zabezpečeného) bez vplyvu na požadovanú záruku</w:t>
      </w:r>
      <w:r w:rsidR="00984D53" w:rsidRPr="005B72C4">
        <w:rPr>
          <w:rFonts w:ascii="Arial Narrow" w:hAnsi="Arial Narrow"/>
          <w:sz w:val="22"/>
          <w:szCs w:val="22"/>
        </w:rPr>
        <w:t>.</w:t>
      </w:r>
    </w:p>
    <w:p w14:paraId="154AB128" w14:textId="77777777" w:rsidR="00377892" w:rsidRPr="006015D6" w:rsidRDefault="00377892" w:rsidP="00377892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bookmarkEnd w:id="3"/>
    <w:p w14:paraId="7AED1C6D" w14:textId="77777777" w:rsidR="008D207E" w:rsidRPr="001206F6" w:rsidRDefault="008D207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75687822" w14:textId="77777777"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Čl. VII</w:t>
      </w:r>
    </w:p>
    <w:p w14:paraId="43D597FA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14:paraId="743433C0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14:paraId="11B2361A" w14:textId="77777777" w:rsidR="0001397F" w:rsidRPr="00FF4C12" w:rsidRDefault="0001397F" w:rsidP="002C0776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 xml:space="preserve">enu podľa </w:t>
      </w:r>
      <w:r w:rsidR="00610AA8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 w:rsidR="00610AA8"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7CD245E7" w14:textId="77777777"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29D0B38B" w14:textId="68757A20" w:rsidR="002D1636" w:rsidRPr="008C583C" w:rsidRDefault="0001397F" w:rsidP="009D014B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8C583C">
        <w:rPr>
          <w:rFonts w:ascii="Arial Narrow" w:hAnsi="Arial Narrow"/>
          <w:sz w:val="22"/>
          <w:szCs w:val="22"/>
        </w:rPr>
        <w:t>Každá faktúra vystavená Predávajúcim bude obsahovať náležitosti podľa</w:t>
      </w:r>
      <w:r w:rsidR="00EE430D" w:rsidRPr="008C583C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8C583C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8C583C">
        <w:rPr>
          <w:rFonts w:ascii="Arial Narrow" w:hAnsi="Arial Narrow"/>
          <w:sz w:val="22"/>
          <w:szCs w:val="22"/>
        </w:rPr>
        <w:t>)</w:t>
      </w:r>
      <w:r w:rsidRPr="008C583C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alebo dodacieho listu s vyznačením </w:t>
      </w:r>
      <w:r w:rsidR="00B24C97">
        <w:rPr>
          <w:rFonts w:ascii="Arial Narrow" w:hAnsi="Arial Narrow"/>
          <w:sz w:val="22"/>
          <w:szCs w:val="22"/>
        </w:rPr>
        <w:t>riadneho</w:t>
      </w:r>
      <w:r w:rsidR="00B24C97" w:rsidRPr="008C583C">
        <w:rPr>
          <w:rFonts w:ascii="Arial Narrow" w:hAnsi="Arial Narrow"/>
          <w:sz w:val="22"/>
          <w:szCs w:val="22"/>
        </w:rPr>
        <w:t xml:space="preserve"> </w:t>
      </w:r>
      <w:r w:rsidRPr="008C583C">
        <w:rPr>
          <w:rFonts w:ascii="Arial Narrow" w:hAnsi="Arial Narrow"/>
          <w:sz w:val="22"/>
          <w:szCs w:val="22"/>
        </w:rPr>
        <w:t>dodania Tovaru potvrdeného Kupujúcim.</w:t>
      </w:r>
      <w:r w:rsidR="002D1636" w:rsidRPr="008C583C">
        <w:rPr>
          <w:rFonts w:ascii="Arial Narrow" w:hAnsi="Arial Narrow"/>
          <w:sz w:val="22"/>
          <w:szCs w:val="22"/>
        </w:rPr>
        <w:t xml:space="preserve"> </w:t>
      </w:r>
    </w:p>
    <w:p w14:paraId="4684A274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69591680" w14:textId="77777777" w:rsidR="00DB2E29" w:rsidRPr="002E68A8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8C583C">
        <w:rPr>
          <w:rFonts w:ascii="Arial Narrow" w:hAnsi="Arial Narrow"/>
          <w:sz w:val="22"/>
          <w:szCs w:val="22"/>
        </w:rPr>
        <w:t>tridsať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8C583C">
        <w:rPr>
          <w:rFonts w:ascii="Arial Narrow" w:hAnsi="Arial Narrow"/>
          <w:sz w:val="22"/>
          <w:szCs w:val="22"/>
        </w:rPr>
        <w:t>3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zo strany Predávajúceho za predpokladu, že doručená faktúra bude spĺňať všetky zákonné náležitosti a náležitosti podľa tejto Dohody.</w:t>
      </w:r>
      <w:r w:rsidR="00A30B02" w:rsidRPr="00A30B02">
        <w:rPr>
          <w:rFonts w:ascii="Arial Narrow" w:hAnsi="Arial Narrow"/>
          <w:color w:val="FF0000"/>
          <w:sz w:val="22"/>
          <w:szCs w:val="22"/>
        </w:rPr>
        <w:t xml:space="preserve"> </w:t>
      </w:r>
      <w:r w:rsidR="00A30B02" w:rsidRPr="002E68A8">
        <w:rPr>
          <w:rFonts w:ascii="Arial Narrow" w:hAnsi="Arial Narrow"/>
          <w:sz w:val="22"/>
          <w:szCs w:val="22"/>
        </w:rPr>
        <w:t>Lehota splatnosti faktúry začína plynúť dňom nasledujúcim po dni, v ktorom bola faktúra preukázateľne doručená Kupujúcemu.</w:t>
      </w:r>
    </w:p>
    <w:p w14:paraId="19C12EF4" w14:textId="77777777" w:rsidR="0018416F" w:rsidRPr="002E68A8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333032F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 w:rsidR="002F2A72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>, Kupujúci 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4F47DE">
        <w:rPr>
          <w:rFonts w:ascii="Arial Narrow" w:hAnsi="Arial Narrow"/>
          <w:sz w:val="22"/>
          <w:szCs w:val="22"/>
        </w:rPr>
        <w:t>3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770DF2EB" w14:textId="77777777"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6D2D2132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14:paraId="775F76DE" w14:textId="77777777"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14:paraId="24601EA8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 w:rsidR="00112EC7"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1684DE30" w14:textId="77777777" w:rsidR="00112EC7" w:rsidRDefault="00112EC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24C9209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VIII</w:t>
      </w:r>
    </w:p>
    <w:p w14:paraId="4E8B1865" w14:textId="77777777"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14:paraId="4933AC37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E629C6F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 akoby Dohodu plnil sám.</w:t>
      </w:r>
    </w:p>
    <w:p w14:paraId="08184218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5AC382F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14:paraId="5AF43605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65C93A93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14:paraId="73D914A8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69FA6984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46AEC9CA" w14:textId="77777777"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3A80263F" w14:textId="77777777" w:rsidR="00FA040B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</w:t>
      </w:r>
      <w:r w:rsidR="00B24C97">
        <w:rPr>
          <w:rFonts w:ascii="Arial Narrow" w:hAnsi="Arial Narrow"/>
          <w:color w:val="auto"/>
          <w:sz w:val="22"/>
          <w:szCs w:val="22"/>
        </w:rPr>
        <w:t xml:space="preserve"> č.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315/2016 </w:t>
      </w:r>
      <w:proofErr w:type="spellStart"/>
      <w:r w:rsidRPr="00FF4C12">
        <w:rPr>
          <w:rFonts w:ascii="Arial Narrow" w:hAnsi="Arial Narrow"/>
          <w:color w:val="auto"/>
          <w:sz w:val="22"/>
          <w:szCs w:val="22"/>
        </w:rPr>
        <w:t>Z.z</w:t>
      </w:r>
      <w:proofErr w:type="spellEnd"/>
      <w:r w:rsidRPr="00FF4C12">
        <w:rPr>
          <w:rFonts w:ascii="Arial Narrow" w:hAnsi="Arial Narrow"/>
          <w:color w:val="auto"/>
          <w:sz w:val="22"/>
          <w:szCs w:val="22"/>
        </w:rPr>
        <w:t>. o 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CD6AA1">
        <w:rPr>
          <w:rFonts w:ascii="Arial Narrow" w:hAnsi="Arial Narrow"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14:paraId="24233DAD" w14:textId="77777777" w:rsidR="00FB019E" w:rsidRDefault="00FB019E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7701EE2F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IX</w:t>
      </w:r>
    </w:p>
    <w:p w14:paraId="201B8733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14:paraId="5B1E6866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897E5B9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ohodou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 xml:space="preserve">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>. Za dôvernú sa považuje každá informácia, z povahy ktorej je zrejmé, že Zmluvná strana má záujem na jej utajovaní, nakoľko nejde o bežne dostupnú informáciu.</w:t>
      </w:r>
    </w:p>
    <w:p w14:paraId="3654CDCA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14:paraId="6E678137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>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13D51C16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14:paraId="71A32A44" w14:textId="1EE549C2" w:rsidR="00347545" w:rsidRPr="002E68A8" w:rsidRDefault="00347545" w:rsidP="00347545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2E68A8">
        <w:rPr>
          <w:rFonts w:ascii="Arial Narrow" w:hAnsi="Arial Narrow"/>
          <w:bCs/>
          <w:sz w:val="22"/>
          <w:szCs w:val="22"/>
        </w:rPr>
        <w:t xml:space="preserve">Ak sa budú na strane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eho</w:t>
      </w:r>
      <w:r w:rsidRPr="002E68A8">
        <w:rPr>
          <w:rFonts w:ascii="Arial Narrow" w:hAnsi="Arial Narrow"/>
          <w:bCs/>
          <w:sz w:val="22"/>
          <w:szCs w:val="22"/>
        </w:rPr>
        <w:t xml:space="preserve"> ako Zmluvnej strany podieľať viaceré subjekty, práva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voči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2E68A8">
        <w:rPr>
          <w:rFonts w:ascii="Arial Narrow" w:hAnsi="Arial Narrow"/>
          <w:bCs/>
          <w:sz w:val="22"/>
          <w:szCs w:val="22"/>
        </w:rPr>
        <w:t xml:space="preserve"> môže uplatňovať výlučne vedúci </w:t>
      </w:r>
      <w:r w:rsidRPr="002E68A8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2E68A8">
        <w:rPr>
          <w:rFonts w:ascii="Arial Narrow" w:hAnsi="Arial Narrow"/>
          <w:sz w:val="22"/>
          <w:szCs w:val="22"/>
        </w:rPr>
        <w:t>redávajúc</w:t>
      </w:r>
      <w:r w:rsidRPr="002E68A8">
        <w:rPr>
          <w:rFonts w:ascii="Arial Narrow" w:hAnsi="Arial Narrow"/>
          <w:sz w:val="22"/>
          <w:szCs w:val="22"/>
          <w:lang w:val="sk-SK"/>
        </w:rPr>
        <w:t>i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</w:t>
      </w:r>
      <w:r w:rsidRPr="00705A05">
        <w:rPr>
          <w:rFonts w:ascii="Arial Narrow" w:hAnsi="Arial Narrow"/>
          <w:bCs/>
          <w:sz w:val="22"/>
          <w:szCs w:val="22"/>
        </w:rPr>
        <w:t>[</w:t>
      </w:r>
      <w:r w:rsidR="00E77252" w:rsidRPr="00705A05">
        <w:rPr>
          <w:rFonts w:ascii="Arial Narrow" w:hAnsi="Arial Narrow"/>
          <w:bCs/>
          <w:sz w:val="22"/>
          <w:szCs w:val="22"/>
          <w:lang w:val="sk-SK"/>
        </w:rPr>
        <w:t xml:space="preserve">                 </w:t>
      </w:r>
      <w:r w:rsidRPr="00705A05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705A05">
        <w:rPr>
          <w:rFonts w:ascii="Arial Narrow" w:hAnsi="Arial Narrow"/>
          <w:bCs/>
          <w:sz w:val="22"/>
          <w:szCs w:val="22"/>
        </w:rPr>
        <w:t xml:space="preserve">], IČO: [ </w:t>
      </w:r>
      <w:r w:rsidR="00E77252" w:rsidRPr="00705A05">
        <w:rPr>
          <w:rFonts w:ascii="Arial Narrow" w:hAnsi="Arial Narrow"/>
          <w:bCs/>
          <w:sz w:val="22"/>
          <w:szCs w:val="22"/>
          <w:lang w:val="sk-SK"/>
        </w:rPr>
        <w:t xml:space="preserve">        </w:t>
      </w:r>
      <w:r w:rsidRPr="00705A05">
        <w:rPr>
          <w:rFonts w:ascii="Arial Narrow" w:hAnsi="Arial Narrow"/>
          <w:bCs/>
          <w:sz w:val="22"/>
          <w:szCs w:val="22"/>
        </w:rPr>
        <w:t>].</w:t>
      </w:r>
      <w:r w:rsidRPr="002E68A8">
        <w:rPr>
          <w:rFonts w:ascii="Arial Narrow" w:hAnsi="Arial Narrow"/>
          <w:bCs/>
          <w:sz w:val="22"/>
          <w:szCs w:val="22"/>
        </w:rPr>
        <w:t xml:space="preserve"> Vedúci </w:t>
      </w:r>
      <w:r w:rsidRPr="002E68A8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2E68A8">
        <w:rPr>
          <w:rFonts w:ascii="Arial Narrow" w:hAnsi="Arial Narrow"/>
          <w:sz w:val="22"/>
          <w:szCs w:val="22"/>
        </w:rPr>
        <w:t>redávajúc</w:t>
      </w:r>
      <w:r w:rsidRPr="002E68A8">
        <w:rPr>
          <w:rFonts w:ascii="Arial Narrow" w:hAnsi="Arial Narrow"/>
          <w:sz w:val="22"/>
          <w:szCs w:val="22"/>
          <w:lang w:val="sk-SK"/>
        </w:rPr>
        <w:t>i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podľa predchádzajúcej vety je oprávnený vykonávať fakturáciu v mene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ich</w:t>
      </w:r>
      <w:r w:rsidRPr="002E68A8">
        <w:rPr>
          <w:rFonts w:ascii="Arial Narrow" w:hAnsi="Arial Narrow"/>
          <w:bCs/>
          <w:sz w:val="22"/>
          <w:szCs w:val="22"/>
        </w:rPr>
        <w:t xml:space="preserve">, a tiež je za poskytovateľov výlučne tento oprávnený vykonávať iné práva voči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Kupujúcemu</w:t>
      </w:r>
      <w:r w:rsidRPr="002E68A8">
        <w:rPr>
          <w:rFonts w:ascii="Arial Narrow" w:hAnsi="Arial Narrow"/>
          <w:bCs/>
          <w:sz w:val="22"/>
          <w:szCs w:val="22"/>
        </w:rPr>
        <w:t xml:space="preserve"> vyplývajúce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alebo z</w:t>
      </w:r>
      <w:r w:rsidR="00B24C97">
        <w:rPr>
          <w:rFonts w:ascii="Arial Narrow" w:hAnsi="Arial Narrow"/>
          <w:bCs/>
          <w:sz w:val="22"/>
          <w:szCs w:val="22"/>
          <w:lang w:val="sk-SK"/>
        </w:rPr>
        <w:t> všeobecne záväzných</w:t>
      </w:r>
      <w:r w:rsidRPr="002E68A8">
        <w:rPr>
          <w:rFonts w:ascii="Arial Narrow" w:hAnsi="Arial Narrow"/>
          <w:bCs/>
          <w:sz w:val="22"/>
          <w:szCs w:val="22"/>
        </w:rPr>
        <w:t xml:space="preserve"> právnych predpisov, pokiaľ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ohoda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 xml:space="preserve"> (vrátane príloh) v konkrétnom prípade neurčí inak. Subjekty na strane </w:t>
      </w:r>
      <w:r w:rsidRPr="002E68A8">
        <w:rPr>
          <w:rFonts w:ascii="Arial Narrow" w:hAnsi="Arial Narrow"/>
          <w:sz w:val="22"/>
          <w:szCs w:val="22"/>
        </w:rPr>
        <w:t>Predávajúc</w:t>
      </w:r>
      <w:r w:rsidRPr="002E68A8">
        <w:rPr>
          <w:rFonts w:ascii="Arial Narrow" w:hAnsi="Arial Narrow"/>
          <w:sz w:val="22"/>
          <w:szCs w:val="22"/>
          <w:lang w:val="sk-SK"/>
        </w:rPr>
        <w:t>eho</w:t>
      </w:r>
      <w:r w:rsidRPr="002E68A8">
        <w:rPr>
          <w:rFonts w:ascii="Arial Narrow" w:hAnsi="Arial Narrow"/>
          <w:bCs/>
          <w:sz w:val="22"/>
          <w:szCs w:val="22"/>
        </w:rPr>
        <w:t xml:space="preserve"> si osobitnou písomnou dohodou určia a vysporiadajú vzájomné záväzky a oprávnenia vyplývajúce im z tejto </w:t>
      </w:r>
      <w:r w:rsidRPr="002E68A8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2E68A8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2E68A8">
        <w:rPr>
          <w:rFonts w:ascii="Arial Narrow" w:hAnsi="Arial Narrow"/>
          <w:bCs/>
          <w:sz w:val="22"/>
          <w:szCs w:val="22"/>
        </w:rPr>
        <w:t>.</w:t>
      </w:r>
    </w:p>
    <w:p w14:paraId="1B996E56" w14:textId="77777777" w:rsidR="00347545" w:rsidRPr="00347545" w:rsidRDefault="00347545" w:rsidP="00347545">
      <w:pPr>
        <w:pStyle w:val="Odsekzoznamu"/>
        <w:rPr>
          <w:rFonts w:ascii="Arial Narrow" w:hAnsi="Arial Narrow"/>
          <w:bCs/>
          <w:sz w:val="22"/>
          <w:szCs w:val="22"/>
          <w:lang w:val="sk-SK"/>
        </w:rPr>
      </w:pPr>
    </w:p>
    <w:p w14:paraId="682AA7FD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 xml:space="preserve">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14:paraId="477B9171" w14:textId="77777777"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14:paraId="6A87718B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X</w:t>
      </w:r>
    </w:p>
    <w:p w14:paraId="691BC500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14:paraId="6961733B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A8E7D4B" w14:textId="77777777" w:rsidR="0001397F" w:rsidRDefault="0001397F" w:rsidP="0011592E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vady dodaného Tovaru.</w:t>
      </w:r>
    </w:p>
    <w:p w14:paraId="27697E70" w14:textId="77777777" w:rsidR="00392E64" w:rsidRPr="0022232F" w:rsidRDefault="00392E64" w:rsidP="0011592E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14:paraId="15246083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F97428E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8E10791" w14:textId="77777777" w:rsidR="0001397F" w:rsidRPr="0022232F" w:rsidRDefault="0001397F" w:rsidP="0011592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BEC388A" w14:textId="0882B9A1" w:rsidR="0001397F" w:rsidRPr="0022232F" w:rsidRDefault="008A55AA" w:rsidP="0011592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</w:t>
      </w:r>
      <w:r w:rsidR="008838CA">
        <w:rPr>
          <w:rFonts w:ascii="Arial Narrow" w:hAnsi="Arial Narrow"/>
          <w:sz w:val="22"/>
          <w:szCs w:val="22"/>
        </w:rPr>
        <w:t xml:space="preserve">dodávaného Tovaru je </w:t>
      </w:r>
      <w:r w:rsidR="00201788">
        <w:rPr>
          <w:rFonts w:ascii="Arial Narrow" w:hAnsi="Arial Narrow"/>
          <w:sz w:val="22"/>
          <w:szCs w:val="22"/>
        </w:rPr>
        <w:t>min.</w:t>
      </w:r>
      <w:r w:rsidR="00CD6AA1">
        <w:rPr>
          <w:rFonts w:ascii="Arial Narrow" w:hAnsi="Arial Narrow"/>
          <w:sz w:val="22"/>
          <w:szCs w:val="22"/>
        </w:rPr>
        <w:t xml:space="preserve"> </w:t>
      </w:r>
      <w:r w:rsidR="008A20B9">
        <w:rPr>
          <w:rFonts w:ascii="Arial Narrow" w:hAnsi="Arial Narrow"/>
          <w:sz w:val="22"/>
          <w:szCs w:val="22"/>
        </w:rPr>
        <w:t>2</w:t>
      </w:r>
      <w:r w:rsidR="0017063A">
        <w:rPr>
          <w:rFonts w:ascii="Arial Narrow" w:hAnsi="Arial Narrow"/>
          <w:sz w:val="22"/>
          <w:szCs w:val="22"/>
        </w:rPr>
        <w:t xml:space="preserve"> roky</w:t>
      </w:r>
      <w:r w:rsidR="001E6550">
        <w:rPr>
          <w:rFonts w:ascii="Arial Narrow" w:hAnsi="Arial Narrow"/>
          <w:sz w:val="22"/>
          <w:szCs w:val="22"/>
        </w:rPr>
        <w:t xml:space="preserve"> </w:t>
      </w:r>
      <w:r w:rsidR="0001397F" w:rsidRPr="0022232F">
        <w:rPr>
          <w:rFonts w:ascii="Arial Narrow" w:hAnsi="Arial Narrow"/>
          <w:sz w:val="22"/>
          <w:szCs w:val="22"/>
        </w:rPr>
        <w:t>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proofErr w:type="spellStart"/>
      <w:r w:rsidR="0001397F" w:rsidRPr="0022232F">
        <w:rPr>
          <w:rFonts w:ascii="Arial Narrow" w:hAnsi="Arial Narrow"/>
          <w:sz w:val="22"/>
          <w:szCs w:val="22"/>
        </w:rPr>
        <w:t>nasl</w:t>
      </w:r>
      <w:proofErr w:type="spellEnd"/>
      <w:r w:rsidR="00401BB8" w:rsidRPr="0022232F">
        <w:rPr>
          <w:rFonts w:ascii="Arial Narrow" w:hAnsi="Arial Narrow"/>
          <w:sz w:val="22"/>
          <w:szCs w:val="22"/>
        </w:rPr>
        <w:t>.</w:t>
      </w:r>
      <w:r w:rsidR="0001397F" w:rsidRPr="0022232F">
        <w:rPr>
          <w:rFonts w:ascii="Arial Narrow" w:hAnsi="Arial Narrow"/>
          <w:sz w:val="22"/>
          <w:szCs w:val="22"/>
        </w:rPr>
        <w:t xml:space="preserve">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="0001397F" w:rsidRPr="0022232F">
        <w:rPr>
          <w:rFonts w:ascii="Arial Narrow" w:hAnsi="Arial Narrow"/>
          <w:sz w:val="22"/>
          <w:szCs w:val="22"/>
        </w:rPr>
        <w:t xml:space="preserve">  (ďalej len „</w:t>
      </w:r>
      <w:r w:rsidR="0001397F" w:rsidRPr="0022232F">
        <w:rPr>
          <w:rFonts w:ascii="Arial Narrow" w:hAnsi="Arial Narrow"/>
          <w:b/>
          <w:sz w:val="22"/>
          <w:szCs w:val="22"/>
        </w:rPr>
        <w:t>Záručná doba</w:t>
      </w:r>
      <w:r w:rsidR="0001397F" w:rsidRPr="0022232F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="0001397F" w:rsidRPr="0022232F">
        <w:rPr>
          <w:rFonts w:ascii="Arial Narrow" w:hAnsi="Arial Narrow"/>
          <w:sz w:val="22"/>
          <w:szCs w:val="22"/>
        </w:rPr>
        <w:t>t.j</w:t>
      </w:r>
      <w:proofErr w:type="spellEnd"/>
      <w:r w:rsidR="0001397F" w:rsidRPr="0022232F">
        <w:rPr>
          <w:rFonts w:ascii="Arial Narrow" w:hAnsi="Arial Narrow"/>
          <w:sz w:val="22"/>
          <w:szCs w:val="22"/>
        </w:rPr>
        <w:t xml:space="preserve">. odo dňa </w:t>
      </w:r>
      <w:r w:rsidR="0001397F" w:rsidRPr="004D2019">
        <w:rPr>
          <w:rFonts w:ascii="Arial Narrow" w:hAnsi="Arial Narrow"/>
          <w:sz w:val="22"/>
          <w:szCs w:val="22"/>
        </w:rPr>
        <w:t xml:space="preserve">uvedeného </w:t>
      </w:r>
      <w:r w:rsidR="0001397F" w:rsidRPr="0022232F">
        <w:rPr>
          <w:rFonts w:ascii="Arial Narrow" w:hAnsi="Arial Narrow"/>
          <w:sz w:val="22"/>
          <w:szCs w:val="22"/>
        </w:rPr>
        <w:t xml:space="preserve">na preberacom protokole alebo dodacom liste. </w:t>
      </w:r>
    </w:p>
    <w:p w14:paraId="4041F16E" w14:textId="77777777"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3CD7E6FF" w14:textId="77777777" w:rsidR="0001397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14:paraId="41C59CE7" w14:textId="77777777" w:rsidR="002A03C6" w:rsidRDefault="002A03C6" w:rsidP="002A03C6">
      <w:pPr>
        <w:pStyle w:val="Odsekzoznamu"/>
        <w:rPr>
          <w:rFonts w:ascii="Arial Narrow" w:hAnsi="Arial Narrow"/>
          <w:sz w:val="22"/>
          <w:szCs w:val="22"/>
        </w:rPr>
      </w:pPr>
    </w:p>
    <w:p w14:paraId="552122B5" w14:textId="77777777" w:rsidR="00A959F8" w:rsidRDefault="00A959F8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nenesie žiadnu zodpovednosť za vady, ktoré boli spôsobené neodbornou prevádzkou, obsluhou a údržbou.</w:t>
      </w:r>
    </w:p>
    <w:p w14:paraId="733D5CF5" w14:textId="77777777" w:rsidR="00A959F8" w:rsidRDefault="00A959F8" w:rsidP="00A959F8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14240FBA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467C1BA0" w14:textId="77777777"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14:paraId="223CA6CA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Uplatnenie záruky musí obsahovať: </w:t>
      </w:r>
    </w:p>
    <w:p w14:paraId="0BD748CF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číslo </w:t>
      </w:r>
      <w:r w:rsidR="00173F0A">
        <w:rPr>
          <w:rFonts w:ascii="Arial Narrow" w:hAnsi="Arial Narrow"/>
          <w:sz w:val="22"/>
          <w:szCs w:val="22"/>
          <w:lang w:val="sk-SK"/>
        </w:rPr>
        <w:t>Kúpnej zmluvy</w:t>
      </w:r>
      <w:r w:rsidRPr="0022232F">
        <w:rPr>
          <w:rFonts w:ascii="Arial Narrow" w:hAnsi="Arial Narrow"/>
          <w:sz w:val="22"/>
          <w:szCs w:val="22"/>
        </w:rPr>
        <w:t>,</w:t>
      </w:r>
    </w:p>
    <w:p w14:paraId="5D10F43B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14:paraId="6E765CC3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232F">
        <w:rPr>
          <w:rFonts w:ascii="Arial Narrow" w:hAnsi="Arial Narrow"/>
          <w:sz w:val="22"/>
          <w:szCs w:val="22"/>
        </w:rPr>
        <w:t>vadných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kusov Tovaru,</w:t>
      </w:r>
    </w:p>
    <w:p w14:paraId="4DD1A32B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03707B" w:rsidRPr="00313A38">
        <w:rPr>
          <w:rFonts w:ascii="Arial Narrow" w:hAnsi="Arial Narrow"/>
          <w:sz w:val="22"/>
          <w:szCs w:val="22"/>
          <w:lang w:val="sk-SK"/>
        </w:rPr>
        <w:t>10</w:t>
      </w:r>
      <w:r w:rsidRPr="00313A38">
        <w:rPr>
          <w:rFonts w:ascii="Arial Narrow" w:hAnsi="Arial Narrow"/>
          <w:sz w:val="22"/>
          <w:szCs w:val="22"/>
        </w:rPr>
        <w:t>.</w:t>
      </w:r>
      <w:r w:rsidR="00A959F8" w:rsidRPr="00313A38">
        <w:rPr>
          <w:rFonts w:ascii="Arial Narrow" w:hAnsi="Arial Narrow"/>
          <w:sz w:val="22"/>
          <w:szCs w:val="22"/>
          <w:lang w:val="sk-SK"/>
        </w:rPr>
        <w:t>9</w:t>
      </w:r>
      <w:r w:rsidRPr="00D4617D">
        <w:rPr>
          <w:rFonts w:ascii="Arial Narrow" w:hAnsi="Arial Narrow"/>
          <w:color w:val="FF0000"/>
          <w:sz w:val="22"/>
          <w:szCs w:val="22"/>
        </w:rPr>
        <w:t xml:space="preserve">. </w:t>
      </w:r>
      <w:r w:rsidRPr="0022232F">
        <w:rPr>
          <w:rFonts w:ascii="Arial Narrow" w:hAnsi="Arial Narrow"/>
          <w:sz w:val="22"/>
          <w:szCs w:val="22"/>
        </w:rPr>
        <w:t>tejto Dohody.</w:t>
      </w:r>
    </w:p>
    <w:p w14:paraId="7E6D8C0C" w14:textId="77777777"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4BA2A9FC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026124">
        <w:rPr>
          <w:rFonts w:ascii="Arial Narrow" w:hAnsi="Arial Narrow"/>
          <w:sz w:val="22"/>
          <w:szCs w:val="22"/>
        </w:rPr>
        <w:t>siedmich</w:t>
      </w:r>
      <w:r w:rsidR="00C23EA6" w:rsidRPr="0022232F">
        <w:rPr>
          <w:rFonts w:ascii="Arial Narrow" w:hAnsi="Arial Narrow"/>
          <w:sz w:val="22"/>
          <w:szCs w:val="22"/>
        </w:rPr>
        <w:t xml:space="preserve"> (</w:t>
      </w:r>
      <w:r w:rsidR="00026124">
        <w:rPr>
          <w:rFonts w:ascii="Arial Narrow" w:hAnsi="Arial Narrow"/>
          <w:sz w:val="22"/>
          <w:szCs w:val="22"/>
        </w:rPr>
        <w:t>7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vadami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3A600BAD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11ACD19A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14:paraId="2DF1CE0C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14:paraId="307A78A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zľavu z kúpnej ceny za Tovar vykazujúci vady akosti,</w:t>
      </w:r>
    </w:p>
    <w:p w14:paraId="65746847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výmenu Tovaru vykazujúcich vady akosti za bezchybný Tovar,</w:t>
      </w:r>
    </w:p>
    <w:p w14:paraId="3DD1470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opravu Tovaru vykazujúceho vady akosti.</w:t>
      </w:r>
    </w:p>
    <w:p w14:paraId="209FC712" w14:textId="77777777"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2CA4AEFE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026124">
        <w:rPr>
          <w:rFonts w:ascii="Arial Narrow" w:hAnsi="Arial Narrow"/>
          <w:sz w:val="22"/>
          <w:szCs w:val="22"/>
        </w:rPr>
        <w:t>8</w:t>
      </w:r>
      <w:r w:rsidRPr="0022232F">
        <w:rPr>
          <w:rFonts w:ascii="Arial Narrow" w:hAnsi="Arial Narrow"/>
          <w:sz w:val="22"/>
          <w:szCs w:val="22"/>
        </w:rPr>
        <w:t xml:space="preserve"> tohto článku má Kupujúci nárok na náhradu škody.</w:t>
      </w:r>
    </w:p>
    <w:p w14:paraId="44DA1B9E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7E6251F7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C62EC9">
        <w:rPr>
          <w:rFonts w:ascii="Arial Narrow" w:hAnsi="Arial Narrow"/>
          <w:sz w:val="22"/>
          <w:szCs w:val="22"/>
        </w:rPr>
        <w:t>8</w:t>
      </w:r>
      <w:r w:rsidRPr="0022232F">
        <w:rPr>
          <w:rFonts w:ascii="Arial Narrow" w:hAnsi="Arial Narrow"/>
          <w:sz w:val="22"/>
          <w:szCs w:val="22"/>
        </w:rPr>
        <w:t>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C62EC9">
        <w:rPr>
          <w:rFonts w:ascii="Arial Narrow" w:hAnsi="Arial Narrow"/>
          <w:sz w:val="22"/>
          <w:szCs w:val="22"/>
        </w:rPr>
        <w:t>8</w:t>
      </w:r>
      <w:r w:rsidRPr="0022232F">
        <w:rPr>
          <w:rFonts w:ascii="Arial Narrow" w:hAnsi="Arial Narrow"/>
          <w:sz w:val="22"/>
          <w:szCs w:val="22"/>
        </w:rPr>
        <w:t xml:space="preserve">.2 tohto článku je Predávajúci povinný vystaviť a doručiť Kupujúcemu dobropis (oprava základu dane s náležitosťami podľa príslušných </w:t>
      </w:r>
      <w:bookmarkStart w:id="4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4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14:paraId="1CEF5B35" w14:textId="77777777"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14:paraId="258AB814" w14:textId="77777777" w:rsidR="0001397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C62EC9">
        <w:rPr>
          <w:rFonts w:ascii="Arial Narrow" w:hAnsi="Arial Narrow"/>
          <w:sz w:val="22"/>
          <w:szCs w:val="22"/>
        </w:rPr>
        <w:t>8</w:t>
      </w:r>
      <w:r w:rsidRPr="0022232F">
        <w:rPr>
          <w:rFonts w:ascii="Arial Narrow" w:hAnsi="Arial Narrow"/>
          <w:sz w:val="22"/>
          <w:szCs w:val="22"/>
        </w:rPr>
        <w:t>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</w:t>
      </w:r>
      <w:r w:rsidR="00C62EC9">
        <w:rPr>
          <w:rFonts w:ascii="Arial Narrow" w:hAnsi="Arial Narrow"/>
          <w:sz w:val="22"/>
          <w:szCs w:val="22"/>
        </w:rPr>
        <w:t>8</w:t>
      </w:r>
      <w:r w:rsidRPr="0022232F">
        <w:rPr>
          <w:rFonts w:ascii="Arial Narrow" w:hAnsi="Arial Narrow"/>
          <w:sz w:val="22"/>
          <w:szCs w:val="22"/>
        </w:rPr>
        <w:t xml:space="preserve">.4 tohto článku je Predávajúci povinný vymeniť Tovar vykazujúci vady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vady akosti z miesta dodania tovaru a dodanie bezchybného a/alebo opraveného Tovarov na  miesto dodania Tovaru Predávajúci na svoje náklady. </w:t>
      </w:r>
    </w:p>
    <w:p w14:paraId="55C4971B" w14:textId="77777777" w:rsidR="00D4617D" w:rsidRDefault="00D4617D" w:rsidP="00D4617D">
      <w:pPr>
        <w:pStyle w:val="Odsekzoznamu"/>
        <w:rPr>
          <w:rFonts w:ascii="Arial Narrow" w:hAnsi="Arial Narrow"/>
          <w:sz w:val="22"/>
          <w:szCs w:val="22"/>
        </w:rPr>
      </w:pPr>
    </w:p>
    <w:p w14:paraId="71E5B75B" w14:textId="77777777" w:rsidR="00CA1AF2" w:rsidRPr="0022232F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4B80204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14:paraId="723212E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14:paraId="060C957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BCDE266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14732E6F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21C927D3" w14:textId="77777777" w:rsidR="00BC7139" w:rsidRPr="0022232F" w:rsidRDefault="00C37C2E" w:rsidP="00AF60CE">
      <w:pPr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</w:t>
      </w:r>
      <w:r w:rsidR="00C62EC9">
        <w:rPr>
          <w:rFonts w:ascii="Arial Narrow" w:hAnsi="Arial Narrow"/>
          <w:bCs/>
          <w:iCs/>
          <w:sz w:val="22"/>
          <w:szCs w:val="22"/>
        </w:rPr>
        <w:t>á</w:t>
      </w:r>
      <w:r w:rsidRPr="0022232F">
        <w:rPr>
          <w:rFonts w:ascii="Arial Narrow" w:hAnsi="Arial Narrow"/>
          <w:bCs/>
          <w:iCs/>
          <w:sz w:val="22"/>
          <w:szCs w:val="22"/>
        </w:rPr>
        <w:t>t</w:t>
      </w:r>
      <w:r w:rsidR="00C62EC9">
        <w:rPr>
          <w:rFonts w:ascii="Arial Narrow" w:hAnsi="Arial Narrow"/>
          <w:bCs/>
          <w:iCs/>
          <w:sz w:val="22"/>
          <w:szCs w:val="22"/>
        </w:rPr>
        <w:t>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</w:t>
      </w:r>
      <w:r w:rsidR="00CF5FBA">
        <w:rPr>
          <w:rFonts w:ascii="Arial Narrow" w:hAnsi="Arial Narrow"/>
          <w:bCs/>
          <w:iCs/>
          <w:sz w:val="22"/>
          <w:szCs w:val="22"/>
        </w:rPr>
        <w:t>a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14:paraId="3D0998C7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14:paraId="3436DCF1" w14:textId="77777777" w:rsidR="00BC7139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 xml:space="preserve">z dôvodov, ktoré stanovuje zákon (najmä § 19 zákona č. 343/2015 </w:t>
      </w:r>
      <w:proofErr w:type="spellStart"/>
      <w:r w:rsidR="00BC7139" w:rsidRPr="0022232F">
        <w:rPr>
          <w:rFonts w:ascii="Arial Narrow" w:hAnsi="Arial Narrow"/>
          <w:bCs/>
          <w:iCs/>
          <w:sz w:val="22"/>
          <w:szCs w:val="22"/>
        </w:rPr>
        <w:t>Z.z</w:t>
      </w:r>
      <w:proofErr w:type="spellEnd"/>
      <w:r w:rsidR="00BC7139" w:rsidRPr="0022232F">
        <w:rPr>
          <w:rFonts w:ascii="Arial Narrow" w:hAnsi="Arial Narrow"/>
          <w:bCs/>
          <w:iCs/>
          <w:sz w:val="22"/>
          <w:szCs w:val="22"/>
        </w:rPr>
        <w:t>.) alebo táto Dohoda,</w:t>
      </w:r>
    </w:p>
    <w:p w14:paraId="37C6CA71" w14:textId="77777777" w:rsidR="007D5BCF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14:paraId="60511010" w14:textId="77777777"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20E22CCD" w14:textId="0418E0F5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v prípade, ak:</w:t>
      </w:r>
    </w:p>
    <w:p w14:paraId="1FDD7909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14:paraId="0E790977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14:paraId="546CE0BD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14:paraId="6FF68993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6C15">
        <w:rPr>
          <w:rFonts w:ascii="Arial Narrow" w:hAnsi="Arial Narrow"/>
          <w:sz w:val="22"/>
          <w:szCs w:val="22"/>
          <w:lang w:val="sk-SK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proofErr w:type="spellStart"/>
      <w:r w:rsidRPr="0022232F">
        <w:rPr>
          <w:rFonts w:ascii="Arial Narrow" w:hAnsi="Arial Narrow"/>
          <w:sz w:val="22"/>
          <w:szCs w:val="22"/>
        </w:rPr>
        <w:t>šeobecne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14:paraId="6008C137" w14:textId="77777777" w:rsidR="007D5BCF" w:rsidRPr="0022232F" w:rsidRDefault="00ED67A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tejto Dohody,</w:t>
      </w:r>
    </w:p>
    <w:p w14:paraId="4AE93BB6" w14:textId="77777777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70A4A20F" w14:textId="7A1B90C3" w:rsidR="00020F0B" w:rsidRPr="00705A05" w:rsidRDefault="008E19D5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>Predávajúci nebol v čase uzavretia tejto Dohody zapísaný v registri partnerov verejného sektora podľa zákona o registri partnerov verejného sektora alebo ak bol vymazaný z registra partnerov verejného sektora</w:t>
      </w:r>
      <w:r w:rsidR="003B04A3">
        <w:rPr>
          <w:rFonts w:ascii="Arial Narrow" w:hAnsi="Arial Narrow"/>
          <w:sz w:val="22"/>
          <w:szCs w:val="22"/>
          <w:lang w:val="sk-SK"/>
        </w:rPr>
        <w:t>,</w:t>
      </w:r>
      <w:r w:rsidR="003B04A3" w:rsidRPr="003B04A3">
        <w:rPr>
          <w:rFonts w:ascii="Arial Narrow" w:hAnsi="Arial Narrow"/>
          <w:color w:val="FF0000"/>
          <w:sz w:val="22"/>
          <w:szCs w:val="22"/>
          <w:lang w:val="sk-SK"/>
        </w:rPr>
        <w:t xml:space="preserve"> </w:t>
      </w:r>
    </w:p>
    <w:p w14:paraId="0E8D82D4" w14:textId="294E325B" w:rsidR="00973876" w:rsidRPr="00ED0500" w:rsidRDefault="00973876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ED0500">
        <w:rPr>
          <w:rFonts w:ascii="Arial Narrow" w:hAnsi="Arial Narrow"/>
          <w:sz w:val="22"/>
          <w:szCs w:val="22"/>
        </w:rPr>
        <w:t xml:space="preserve">Predávajúci poruší povinnosť podľa čl. </w:t>
      </w:r>
      <w:r w:rsidRPr="00ED0500">
        <w:rPr>
          <w:rFonts w:ascii="Arial Narrow" w:hAnsi="Arial Narrow"/>
          <w:sz w:val="22"/>
          <w:szCs w:val="22"/>
          <w:lang w:val="sk-SK"/>
        </w:rPr>
        <w:t>I bod 1.5.</w:t>
      </w:r>
      <w:r w:rsidRPr="00ED0500">
        <w:rPr>
          <w:rFonts w:ascii="Arial Narrow" w:hAnsi="Arial Narrow"/>
          <w:sz w:val="22"/>
          <w:szCs w:val="22"/>
        </w:rPr>
        <w:t xml:space="preserve"> tejto Dohody,</w:t>
      </w:r>
    </w:p>
    <w:p w14:paraId="76EA1DB2" w14:textId="77777777" w:rsidR="00A55D44" w:rsidRPr="002E68A8" w:rsidRDefault="00A55D44" w:rsidP="00FC6B3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0E82266F" w14:textId="77777777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E68A8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viac ako </w:t>
      </w:r>
      <w:r w:rsidR="00C131FD">
        <w:rPr>
          <w:rFonts w:ascii="Arial Narrow" w:hAnsi="Arial Narrow"/>
          <w:bCs/>
          <w:iCs/>
          <w:sz w:val="22"/>
          <w:szCs w:val="22"/>
        </w:rPr>
        <w:t>tridsať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</w:t>
      </w:r>
      <w:r w:rsidR="00C131FD">
        <w:rPr>
          <w:rFonts w:ascii="Arial Narrow" w:hAnsi="Arial Narrow"/>
          <w:bCs/>
          <w:iCs/>
          <w:sz w:val="22"/>
          <w:szCs w:val="22"/>
        </w:rPr>
        <w:t>3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14:paraId="3209320A" w14:textId="77777777"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25D16893" w14:textId="77777777" w:rsidR="007D5BCF" w:rsidRDefault="007D5BCF" w:rsidP="00AF60CE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14:paraId="6DA5990E" w14:textId="77777777"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04ED9D22" w14:textId="77777777" w:rsidR="00F1766A" w:rsidRPr="0022232F" w:rsidRDefault="00F1766A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ohoda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si Zmluvné strany 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.</w:t>
      </w:r>
    </w:p>
    <w:p w14:paraId="2AB1DC52" w14:textId="77777777"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045E0DC2" w14:textId="77777777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B24C97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24C97" w:rsidRPr="00B24C97">
        <w:rPr>
          <w:rFonts w:ascii="Arial Narrow" w:hAnsi="Arial Narrow"/>
          <w:bCs/>
          <w:iCs/>
          <w:sz w:val="22"/>
          <w:szCs w:val="22"/>
        </w:rPr>
        <w:t>Za okolnosti vyššej moci sa pre účely tejto Dohody 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Dohody, štrajky a pod. Za vyššiu moc sa však nepovažujú napr. výpadky vo výrobe, prerušenie dodávok energií, nesplnenie alebo oneskorenie dodávok od subdodávateľov a zásahy orgánov verejnej moci alebo nezískanie úradných povolení</w:t>
      </w:r>
    </w:p>
    <w:p w14:paraId="27428865" w14:textId="77777777"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E775805" w14:textId="77777777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každá zo </w:t>
      </w:r>
      <w:r w:rsidR="00CC7BFC">
        <w:rPr>
          <w:rFonts w:ascii="Arial Narrow" w:hAnsi="Arial Narrow"/>
          <w:bCs/>
          <w:iCs/>
          <w:sz w:val="22"/>
          <w:szCs w:val="22"/>
        </w:rPr>
        <w:t>Z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mluvných strán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D25C2">
        <w:rPr>
          <w:rFonts w:ascii="Arial Narrow" w:hAnsi="Arial Narrow"/>
          <w:bCs/>
          <w:iCs/>
          <w:sz w:val="22"/>
          <w:szCs w:val="22"/>
        </w:rPr>
        <w:t>tr</w:t>
      </w:r>
      <w:r w:rsidR="00C23EA6" w:rsidRPr="00FD25C2">
        <w:rPr>
          <w:rFonts w:ascii="Arial Narrow" w:hAnsi="Arial Narrow"/>
          <w:bCs/>
          <w:iCs/>
          <w:sz w:val="22"/>
          <w:szCs w:val="22"/>
        </w:rPr>
        <w:t>i</w:t>
      </w:r>
      <w:r w:rsidR="00F21151" w:rsidRPr="00FD25C2">
        <w:rPr>
          <w:rFonts w:ascii="Arial Narrow" w:hAnsi="Arial Narrow"/>
          <w:bCs/>
          <w:iCs/>
          <w:sz w:val="22"/>
          <w:szCs w:val="22"/>
        </w:rPr>
        <w:t xml:space="preserve"> (</w:t>
      </w:r>
      <w:r w:rsidRPr="00FD25C2">
        <w:rPr>
          <w:rFonts w:ascii="Arial Narrow" w:hAnsi="Arial Narrow"/>
          <w:bCs/>
          <w:iCs/>
          <w:sz w:val="22"/>
          <w:szCs w:val="22"/>
        </w:rPr>
        <w:t>3</w:t>
      </w:r>
      <w:r w:rsidR="00F21151" w:rsidRPr="00FD25C2">
        <w:rPr>
          <w:rFonts w:ascii="Arial Narrow" w:hAnsi="Arial Narrow"/>
          <w:bCs/>
          <w:iCs/>
          <w:sz w:val="22"/>
          <w:szCs w:val="22"/>
        </w:rPr>
        <w:t>)</w:t>
      </w:r>
      <w:r w:rsidRPr="00FD25C2">
        <w:rPr>
          <w:rFonts w:ascii="Arial Narrow" w:hAnsi="Arial Narrow"/>
          <w:bCs/>
          <w:iCs/>
          <w:sz w:val="22"/>
          <w:szCs w:val="22"/>
        </w:rPr>
        <w:t xml:space="preserve"> mesiac</w:t>
      </w:r>
      <w:r w:rsidR="00C23EA6" w:rsidRPr="00FD25C2">
        <w:rPr>
          <w:rFonts w:ascii="Arial Narrow" w:hAnsi="Arial Narrow"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03787CAE" w14:textId="77777777" w:rsidR="00CC7BFC" w:rsidRDefault="00CC7BFC" w:rsidP="00CC7BF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4053CFEA" w14:textId="77777777"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6A5C2064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14:paraId="6B539B1B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172418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748FFCF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668A7646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68E84B1C" w14:textId="77777777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prípade, že Predávajúci nedodá Tovar</w:t>
      </w:r>
      <w:r w:rsidR="007740B6">
        <w:rPr>
          <w:rFonts w:ascii="Arial Narrow" w:hAnsi="Arial Narrow"/>
          <w:bCs/>
          <w:iCs/>
          <w:sz w:val="22"/>
          <w:szCs w:val="22"/>
        </w:rPr>
        <w:t xml:space="preserve"> </w:t>
      </w:r>
      <w:r w:rsidR="007740B6" w:rsidRPr="007740B6">
        <w:rPr>
          <w:rFonts w:ascii="Arial Narrow" w:hAnsi="Arial Narrow"/>
          <w:bCs/>
          <w:iCs/>
          <w:sz w:val="22"/>
          <w:szCs w:val="22"/>
        </w:rPr>
        <w:t>vrátane príslušných dokladov a/alebo dokumentov</w:t>
      </w:r>
      <w:r w:rsidR="007740B6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22232F">
        <w:rPr>
          <w:rFonts w:ascii="Arial Narrow" w:hAnsi="Arial Narrow"/>
          <w:bCs/>
          <w:iCs/>
          <w:sz w:val="22"/>
          <w:szCs w:val="22"/>
        </w:rPr>
        <w:t>v súlade s</w:t>
      </w:r>
      <w:r w:rsidR="00134AB5">
        <w:rPr>
          <w:rFonts w:ascii="Arial Narrow" w:hAnsi="Arial Narrow"/>
          <w:bCs/>
          <w:iCs/>
          <w:sz w:val="22"/>
          <w:szCs w:val="22"/>
        </w:rPr>
        <w:t> Kúpnou zmluvou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 ktorého je Predávajúci v omeškaní.</w:t>
      </w:r>
    </w:p>
    <w:p w14:paraId="32965414" w14:textId="77777777"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C24541D" w14:textId="04975ACD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5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úrok z omeškania v </w:t>
      </w:r>
      <w:r w:rsidR="00AE7871">
        <w:rPr>
          <w:rFonts w:ascii="Arial Narrow" w:hAnsi="Arial Narrow"/>
          <w:bCs/>
          <w:iCs/>
          <w:sz w:val="22"/>
          <w:szCs w:val="22"/>
        </w:rPr>
        <w:t>zákonom stanovenej výške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5"/>
    <w:p w14:paraId="28BBB600" w14:textId="77777777"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4441F332" w14:textId="74EFA0CE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>.1</w:t>
      </w:r>
      <w:r w:rsidR="00AE7871">
        <w:rPr>
          <w:rFonts w:ascii="Arial Narrow" w:hAnsi="Arial Narrow"/>
          <w:bCs/>
          <w:iCs/>
          <w:sz w:val="22"/>
          <w:szCs w:val="22"/>
        </w:rPr>
        <w:t>1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tejto Dohody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14:paraId="311B8CCC" w14:textId="77777777"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08F53A77" w14:textId="77777777" w:rsidR="00515A7B" w:rsidRPr="0022232F" w:rsidRDefault="00515A7B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14:paraId="42D09E3A" w14:textId="77777777" w:rsidR="00EB358C" w:rsidRPr="0022232F" w:rsidRDefault="00EB358C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852FD59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14:paraId="02CE16DA" w14:textId="77777777"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14:paraId="374F62AB" w14:textId="77777777"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B88F9CF" w14:textId="5142BE6A"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AE7871">
        <w:rPr>
          <w:rFonts w:ascii="Arial Narrow" w:hAnsi="Arial Narrow"/>
          <w:sz w:val="22"/>
          <w:szCs w:val="22"/>
        </w:rPr>
        <w:t xml:space="preserve">riadneho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14:paraId="50E47A2D" w14:textId="77777777" w:rsidR="00325E35" w:rsidRDefault="00325E35" w:rsidP="00325E3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682FF37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14:paraId="129C7513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14:paraId="1744270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C9927AF" w14:textId="77777777"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>Kupujúcemu 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14:paraId="0A9421A5" w14:textId="77777777" w:rsidR="000C1EBA" w:rsidRPr="0022232F" w:rsidRDefault="000C1EBA" w:rsidP="007D5BCF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5CFD57C" w14:textId="77777777" w:rsidR="000C76E1" w:rsidRDefault="000C76E1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FDB6BD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XV</w:t>
      </w:r>
    </w:p>
    <w:p w14:paraId="4FC4FA16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52BAF5E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977BB69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15DA2F5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7041557C" w14:textId="0DFD238F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</w:t>
      </w:r>
      <w:r w:rsidR="00AE7871">
        <w:rPr>
          <w:rFonts w:ascii="Arial Narrow" w:hAnsi="Arial Narrow"/>
          <w:sz w:val="22"/>
          <w:szCs w:val="22"/>
        </w:rPr>
        <w:t>/alebo Kúpnou zmluvou</w:t>
      </w:r>
      <w:r w:rsidR="00704CCB" w:rsidRPr="0022232F">
        <w:rPr>
          <w:rFonts w:ascii="Arial Narrow" w:hAnsi="Arial Narrow"/>
          <w:sz w:val="22"/>
          <w:szCs w:val="22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14:paraId="15797700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FD705B3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702A7E7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BF016C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4A652D7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BC4E2B0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B3958F1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216220A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624C9A8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C58D459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6D73B8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A1300FC" w14:textId="77777777" w:rsidR="007D5BCF" w:rsidRPr="0022232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14:paraId="161988B5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C9E5454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11160CC9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14:paraId="15F52EA6" w14:textId="77777777"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14:paraId="7A0B4F8C" w14:textId="77777777" w:rsidR="007D5BCF" w:rsidRPr="00255C32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14:paraId="1EF7A55F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14:paraId="1D8FFC90" w14:textId="77777777" w:rsidR="008114CC" w:rsidRPr="00A87FA7" w:rsidRDefault="008114CC" w:rsidP="008114CC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87FA7">
        <w:rPr>
          <w:rFonts w:ascii="Arial Narrow" w:hAnsi="Arial Narrow"/>
          <w:sz w:val="22"/>
          <w:szCs w:val="22"/>
        </w:rPr>
        <w:t xml:space="preserve">Ministerstvo vnútra Slovenskej republiky </w:t>
      </w:r>
    </w:p>
    <w:p w14:paraId="37D8EBFE" w14:textId="77777777" w:rsidR="007D5BCF" w:rsidRPr="0060143A" w:rsidRDefault="008114CC" w:rsidP="008114CC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Pribinova 2, 812 72 Bratislava – Staré Mesto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 xml:space="preserve">Slovenská republika </w:t>
      </w:r>
    </w:p>
    <w:p w14:paraId="17E23449" w14:textId="1E73F823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705A05">
        <w:rPr>
          <w:rFonts w:ascii="Arial Narrow" w:hAnsi="Arial Narrow"/>
          <w:i/>
          <w:color w:val="FF0000"/>
          <w:sz w:val="22"/>
          <w:szCs w:val="22"/>
        </w:rPr>
        <w:t>(doplní verejný obstarávateľ</w:t>
      </w:r>
      <w:r w:rsidR="001B1798" w:rsidRPr="00705A05">
        <w:rPr>
          <w:rFonts w:ascii="Arial Narrow" w:hAnsi="Arial Narrow"/>
          <w:i/>
          <w:color w:val="FF0000"/>
          <w:sz w:val="22"/>
          <w:szCs w:val="22"/>
        </w:rPr>
        <w:t xml:space="preserve"> pred podpisom Dohody</w:t>
      </w:r>
      <w:r w:rsidR="00704CCB" w:rsidRPr="00705A05">
        <w:rPr>
          <w:rFonts w:ascii="Arial Narrow" w:hAnsi="Arial Narrow"/>
          <w:i/>
          <w:color w:val="FF0000"/>
          <w:sz w:val="22"/>
          <w:szCs w:val="22"/>
        </w:rPr>
        <w:t>)</w:t>
      </w:r>
    </w:p>
    <w:p w14:paraId="5BFC9329" w14:textId="225D7355"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705A05">
        <w:rPr>
          <w:rFonts w:ascii="Arial Narrow" w:hAnsi="Arial Narrow"/>
          <w:i/>
          <w:color w:val="FF0000"/>
          <w:sz w:val="22"/>
          <w:szCs w:val="22"/>
        </w:rPr>
        <w:t>(doplní verejný obstarávateľ</w:t>
      </w:r>
      <w:r w:rsidR="001B1798" w:rsidRPr="00705A05">
        <w:rPr>
          <w:rFonts w:ascii="Arial Narrow" w:hAnsi="Arial Narrow"/>
          <w:i/>
          <w:color w:val="FF0000"/>
          <w:sz w:val="22"/>
          <w:szCs w:val="22"/>
        </w:rPr>
        <w:t xml:space="preserve"> pred podpisom Dohody</w:t>
      </w:r>
      <w:r w:rsidR="00704CCB" w:rsidRPr="00705A05">
        <w:rPr>
          <w:rFonts w:ascii="Arial Narrow" w:hAnsi="Arial Narrow"/>
          <w:i/>
          <w:color w:val="FF0000"/>
          <w:sz w:val="22"/>
          <w:szCs w:val="22"/>
        </w:rPr>
        <w:t>)</w:t>
      </w:r>
    </w:p>
    <w:p w14:paraId="03A6600B" w14:textId="77777777"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14:paraId="20BF38CD" w14:textId="77777777" w:rsidR="007D5BCF" w:rsidRPr="0060143A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14:paraId="62F2C9CA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173448DD" w14:textId="0EFC5780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705A05">
        <w:rPr>
          <w:rFonts w:ascii="Arial Narrow" w:hAnsi="Arial Narrow"/>
          <w:i/>
          <w:color w:val="FF0000"/>
          <w:sz w:val="22"/>
          <w:szCs w:val="22"/>
        </w:rPr>
        <w:t xml:space="preserve">(doplní </w:t>
      </w:r>
      <w:r w:rsidR="00E77252" w:rsidRPr="00705A05">
        <w:rPr>
          <w:rFonts w:ascii="Arial Narrow" w:hAnsi="Arial Narrow"/>
          <w:i/>
          <w:color w:val="FF0000"/>
          <w:sz w:val="22"/>
          <w:szCs w:val="22"/>
        </w:rPr>
        <w:t>úspešný uchádzač pred podpisom Dohody</w:t>
      </w:r>
      <w:r w:rsidR="00704CCB" w:rsidRPr="00705A05">
        <w:rPr>
          <w:rFonts w:ascii="Arial Narrow" w:hAnsi="Arial Narrow"/>
          <w:i/>
          <w:color w:val="FF0000"/>
          <w:sz w:val="22"/>
          <w:szCs w:val="22"/>
        </w:rPr>
        <w:t>)</w:t>
      </w:r>
    </w:p>
    <w:p w14:paraId="4BDC1123" w14:textId="3A361925" w:rsidR="00BA77AE" w:rsidRPr="00705A05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color w:val="FF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705A05">
        <w:rPr>
          <w:rFonts w:ascii="Arial Narrow" w:hAnsi="Arial Narrow"/>
          <w:i/>
          <w:color w:val="FF0000"/>
          <w:sz w:val="22"/>
          <w:szCs w:val="22"/>
        </w:rPr>
        <w:t xml:space="preserve">(doplní </w:t>
      </w:r>
      <w:r w:rsidR="00E77252" w:rsidRPr="00705A05">
        <w:rPr>
          <w:rFonts w:ascii="Arial Narrow" w:hAnsi="Arial Narrow"/>
          <w:i/>
          <w:color w:val="FF0000"/>
          <w:sz w:val="22"/>
          <w:szCs w:val="22"/>
        </w:rPr>
        <w:t>úspešný uchádzač pred podpisom Dohody</w:t>
      </w:r>
      <w:r w:rsidR="00BA77AE" w:rsidRPr="00705A05">
        <w:rPr>
          <w:rFonts w:ascii="Arial Narrow" w:hAnsi="Arial Narrow"/>
          <w:i/>
          <w:color w:val="FF0000"/>
          <w:sz w:val="22"/>
          <w:szCs w:val="22"/>
        </w:rPr>
        <w:t>)</w:t>
      </w:r>
    </w:p>
    <w:p w14:paraId="548A5729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A3EABDD" w14:textId="77777777" w:rsidR="007D5BCF" w:rsidRPr="00BE701D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15433AC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14:paraId="064F2707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14:paraId="2598ED58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14:paraId="76D60C7A" w14:textId="77777777"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0CA9976A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612270FB" w14:textId="77777777"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01554539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F4D4EBC" w14:textId="77777777"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13D25087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0667FBE6" w14:textId="77777777"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14:paraId="5E376A83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0EFE1A21" w14:textId="77777777" w:rsidR="00CC22AA" w:rsidRPr="0022232F" w:rsidRDefault="00CC22AA" w:rsidP="00CC22AA">
      <w:pPr>
        <w:pStyle w:val="Odsekzoznamu"/>
        <w:rPr>
          <w:rFonts w:ascii="Arial Narrow" w:hAnsi="Arial Narrow"/>
          <w:sz w:val="22"/>
          <w:szCs w:val="22"/>
        </w:rPr>
      </w:pPr>
    </w:p>
    <w:p w14:paraId="453D251A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sa zaväzuje poskytnúť Kupujúcemu všetku súčinnosť nevyhnutnú na plnenie tejto Dohody a/alebo </w:t>
      </w:r>
      <w:r w:rsidR="002B2979">
        <w:rPr>
          <w:rFonts w:ascii="Arial Narrow" w:hAnsi="Arial Narrow"/>
          <w:sz w:val="22"/>
          <w:szCs w:val="22"/>
        </w:rPr>
        <w:t>Kúpnej zmluvy/Kúpnych zmlúv</w:t>
      </w:r>
      <w:r w:rsidRPr="0022232F">
        <w:rPr>
          <w:rFonts w:ascii="Arial Narrow" w:hAnsi="Arial Narrow"/>
          <w:sz w:val="22"/>
          <w:szCs w:val="22"/>
        </w:rPr>
        <w:t xml:space="preserve">. </w:t>
      </w:r>
    </w:p>
    <w:p w14:paraId="2E09ADD4" w14:textId="72E81901" w:rsidR="0072049D" w:rsidRPr="000C76E1" w:rsidRDefault="0072049D" w:rsidP="000C76E1">
      <w:pPr>
        <w:rPr>
          <w:rFonts w:ascii="Arial Narrow" w:hAnsi="Arial Narrow"/>
          <w:sz w:val="22"/>
          <w:szCs w:val="22"/>
        </w:rPr>
      </w:pPr>
    </w:p>
    <w:p w14:paraId="76BBA324" w14:textId="315A6598" w:rsidR="00D13799" w:rsidRPr="000C76E1" w:rsidRDefault="00D13799" w:rsidP="000C76E1">
      <w:pPr>
        <w:rPr>
          <w:rFonts w:ascii="Arial Narrow" w:hAnsi="Arial Narrow"/>
          <w:sz w:val="22"/>
          <w:szCs w:val="22"/>
        </w:rPr>
      </w:pPr>
    </w:p>
    <w:p w14:paraId="216D76F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14:paraId="7F79C3A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14:paraId="7D5413BE" w14:textId="77777777"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D8648DA" w14:textId="68345E4C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22232F">
        <w:rPr>
          <w:rFonts w:ascii="Arial Narrow" w:hAnsi="Arial Narrow"/>
          <w:sz w:val="22"/>
          <w:szCs w:val="22"/>
        </w:rPr>
        <w:t>mluvnými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>, a to v zmysle § 47a 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14:paraId="43A58B2B" w14:textId="77777777"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0D8BE66" w14:textId="77777777" w:rsidR="00374BD3" w:rsidRPr="0022232F" w:rsidRDefault="00374BD3" w:rsidP="00AF60C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</w:p>
    <w:p w14:paraId="560D175C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14:paraId="4F460920" w14:textId="17225C89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6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14:paraId="4CD8EF42" w14:textId="3AF88F28" w:rsidR="00374BD3" w:rsidRPr="0022232F" w:rsidRDefault="0072695D" w:rsidP="0072695D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r w:rsidR="00374BD3" w:rsidRPr="0022232F">
        <w:rPr>
          <w:rFonts w:ascii="Arial Narrow" w:hAnsi="Arial Narrow"/>
          <w:sz w:val="22"/>
          <w:szCs w:val="22"/>
        </w:rPr>
        <w:t xml:space="preserve">Príloha  č.1.A - Opis predmetu zákazky použitý v súťažných podkladoch </w:t>
      </w:r>
    </w:p>
    <w:p w14:paraId="395FA0A0" w14:textId="17225C89" w:rsidR="00374BD3" w:rsidRPr="0022232F" w:rsidRDefault="00374BD3" w:rsidP="008279AE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Príloha č. 1.B - </w:t>
      </w:r>
      <w:r w:rsidR="008279AE">
        <w:rPr>
          <w:rFonts w:ascii="Arial Narrow" w:hAnsi="Arial Narrow"/>
          <w:sz w:val="22"/>
          <w:szCs w:val="22"/>
          <w:lang w:val="sk-SK"/>
        </w:rPr>
        <w:t>Ponuka</w:t>
      </w:r>
      <w:r w:rsidRPr="0022232F">
        <w:rPr>
          <w:rFonts w:ascii="Arial Narrow" w:hAnsi="Arial Narrow"/>
          <w:sz w:val="22"/>
          <w:szCs w:val="22"/>
        </w:rPr>
        <w:t xml:space="preserve"> Predávajúceho predložen</w:t>
      </w:r>
      <w:r w:rsidR="008279AE">
        <w:rPr>
          <w:rFonts w:ascii="Arial Narrow" w:hAnsi="Arial Narrow"/>
          <w:sz w:val="22"/>
          <w:szCs w:val="22"/>
          <w:lang w:val="sk-SK"/>
        </w:rPr>
        <w:t>á</w:t>
      </w:r>
      <w:r w:rsidRPr="0022232F">
        <w:rPr>
          <w:rFonts w:ascii="Arial Narrow" w:hAnsi="Arial Narrow"/>
          <w:sz w:val="22"/>
          <w:szCs w:val="22"/>
        </w:rPr>
        <w:t xml:space="preserve"> do</w:t>
      </w:r>
      <w:r w:rsidR="008D207E">
        <w:rPr>
          <w:rFonts w:ascii="Arial Narrow" w:hAnsi="Arial Narrow"/>
          <w:sz w:val="22"/>
          <w:szCs w:val="22"/>
          <w:lang w:val="sk-SK"/>
        </w:rPr>
        <w:t xml:space="preserve"> </w:t>
      </w:r>
      <w:r w:rsidR="008D207E" w:rsidRPr="0022232F">
        <w:rPr>
          <w:rFonts w:ascii="Arial Narrow" w:hAnsi="Arial Narrow"/>
          <w:sz w:val="22"/>
          <w:szCs w:val="22"/>
        </w:rPr>
        <w:t>verejného obstarávania</w:t>
      </w:r>
      <w:r w:rsidRPr="0022232F">
        <w:rPr>
          <w:rFonts w:ascii="Arial Narrow" w:hAnsi="Arial Narrow"/>
          <w:sz w:val="22"/>
          <w:szCs w:val="22"/>
        </w:rPr>
        <w:t xml:space="preserve">                                                        </w:t>
      </w:r>
      <w:r w:rsidR="0051624E" w:rsidRPr="0022232F">
        <w:rPr>
          <w:rFonts w:ascii="Arial Narrow" w:hAnsi="Arial Narrow"/>
          <w:sz w:val="22"/>
          <w:szCs w:val="22"/>
        </w:rPr>
        <w:t xml:space="preserve">     </w:t>
      </w:r>
      <w:bookmarkEnd w:id="6"/>
    </w:p>
    <w:p w14:paraId="24A1F850" w14:textId="32AE44F8"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2:   Štruktúrovaný r</w:t>
      </w:r>
      <w:r w:rsidR="00FD25C2">
        <w:rPr>
          <w:rFonts w:ascii="Arial Narrow" w:hAnsi="Arial Narrow"/>
          <w:sz w:val="22"/>
          <w:szCs w:val="22"/>
        </w:rPr>
        <w:t>ozpočet ceny</w:t>
      </w:r>
    </w:p>
    <w:p w14:paraId="74BFD4E6" w14:textId="77777777" w:rsidR="00374BD3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14:paraId="7E577276" w14:textId="77777777" w:rsidR="00E1369B" w:rsidRPr="0022232F" w:rsidRDefault="00E1369B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Vzor Kúpnej Zmluvy</w:t>
      </w:r>
    </w:p>
    <w:p w14:paraId="7BCF2342" w14:textId="77777777" w:rsidR="00C50B78" w:rsidRPr="0022232F" w:rsidRDefault="00C50B78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</w:rPr>
      </w:pPr>
    </w:p>
    <w:p w14:paraId="548887B2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14:paraId="14CAA716" w14:textId="77777777"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D78AE4A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="00374BD3" w:rsidRPr="0022232F">
        <w:rPr>
          <w:rFonts w:ascii="Arial Narrow" w:hAnsi="Arial Narrow"/>
          <w:sz w:val="22"/>
          <w:szCs w:val="22"/>
          <w:lang w:eastAsia="en-US"/>
        </w:rPr>
        <w:t>mluvných</w:t>
      </w:r>
      <w:proofErr w:type="spellEnd"/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="00374BD3" w:rsidRPr="0022232F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proofErr w:type="spellStart"/>
      <w:r w:rsidR="00EB0CE9" w:rsidRPr="0022232F">
        <w:rPr>
          <w:rFonts w:ascii="Arial Narrow" w:hAnsi="Arial Narrow"/>
          <w:sz w:val="22"/>
          <w:szCs w:val="22"/>
          <w:lang w:eastAsia="en-US"/>
        </w:rPr>
        <w:t>ohody</w:t>
      </w:r>
      <w:proofErr w:type="spellEnd"/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14:paraId="59C328AB" w14:textId="77777777"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EFC1585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="00374BD3" w:rsidRPr="0022232F">
        <w:rPr>
          <w:rFonts w:ascii="Arial Narrow" w:hAnsi="Arial Narrow"/>
          <w:sz w:val="22"/>
          <w:szCs w:val="22"/>
        </w:rPr>
        <w:t>obdrží</w:t>
      </w:r>
      <w:proofErr w:type="spellEnd"/>
      <w:r w:rsidR="00374BD3" w:rsidRPr="0022232F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="00374BD3" w:rsidRPr="0022232F">
        <w:rPr>
          <w:rFonts w:ascii="Arial Narrow" w:hAnsi="Arial Narrow"/>
          <w:sz w:val="22"/>
          <w:szCs w:val="22"/>
        </w:rPr>
        <w:t>obdrží</w:t>
      </w:r>
      <w:proofErr w:type="spellEnd"/>
      <w:r w:rsidR="00374BD3" w:rsidRPr="0022232F">
        <w:rPr>
          <w:rFonts w:ascii="Arial Narrow" w:hAnsi="Arial Narrow"/>
          <w:sz w:val="22"/>
          <w:szCs w:val="22"/>
        </w:rPr>
        <w:t xml:space="preserve"> tri (3) vyhotovenia.</w:t>
      </w:r>
    </w:p>
    <w:p w14:paraId="17D24A4A" w14:textId="77777777"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7978AA7B" w14:textId="77777777"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25313A54" w14:textId="77777777"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3B5D3D17" w14:textId="77777777" w:rsidR="009D014B" w:rsidRDefault="009D014B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6C9775EA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14:paraId="09938434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14:paraId="7B436B7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647EDDB7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14:paraId="720CB0E2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6BEAD485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2AE7ED6D" w14:textId="77777777" w:rsidR="00C07360" w:rsidRPr="00A87FA7" w:rsidRDefault="00374BD3" w:rsidP="00C07360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07360" w:rsidRPr="00A87FA7">
        <w:rPr>
          <w:rFonts w:ascii="Arial Narrow" w:hAnsi="Arial Narrow" w:cs="Times New Roman"/>
          <w:sz w:val="22"/>
          <w:szCs w:val="22"/>
        </w:rPr>
        <w:t xml:space="preserve">................................................................. </w:t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>.................................................................</w:t>
      </w:r>
    </w:p>
    <w:p w14:paraId="1E8C32DC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 xml:space="preserve">Ing. Ondrej Varačka. 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0387E79C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generálny tajomník služobného úradu MV SR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0443A054" w14:textId="77777777" w:rsidR="008A3410" w:rsidRDefault="008A3410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  <w:sectPr w:rsidR="008A3410" w:rsidSect="00E62015">
          <w:headerReference w:type="even" r:id="rId8"/>
          <w:headerReference w:type="default" r:id="rId9"/>
          <w:pgSz w:w="11906" w:h="16838" w:code="9"/>
          <w:pgMar w:top="1418" w:right="1418" w:bottom="1418" w:left="1418" w:header="709" w:footer="567" w:gutter="170"/>
          <w:pgNumType w:start="1" w:chapStyle="1" w:chapSep="period"/>
          <w:cols w:space="720"/>
          <w:docGrid w:linePitch="360"/>
        </w:sectPr>
      </w:pPr>
    </w:p>
    <w:p w14:paraId="0FCCFC4E" w14:textId="7CC3D7AE" w:rsidR="00D2253F" w:rsidRPr="008A3410" w:rsidRDefault="008A3410" w:rsidP="008A3410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8A3410">
        <w:rPr>
          <w:rFonts w:ascii="Arial Narrow" w:hAnsi="Arial Narrow"/>
          <w:sz w:val="22"/>
          <w:szCs w:val="22"/>
        </w:rPr>
        <w:lastRenderedPageBreak/>
        <w:t>Príloha č. 2 Štruktúrovaný rozpočet ceny</w:t>
      </w:r>
    </w:p>
    <w:p w14:paraId="64C9DDCB" w14:textId="77777777" w:rsidR="00E62015" w:rsidRPr="0022232F" w:rsidRDefault="00E62015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5F7EB64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01CA46E2" w14:textId="77777777" w:rsidR="008A3410" w:rsidRDefault="008A3410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480E08DE" w14:textId="77777777" w:rsidR="008A3410" w:rsidRDefault="008A3410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4D926D0" w14:textId="77777777" w:rsidR="008A3410" w:rsidRPr="002C6D1B" w:rsidRDefault="008A3410" w:rsidP="008A3410">
      <w:pPr>
        <w:rPr>
          <w:rFonts w:ascii="Arial Narrow" w:hAnsi="Arial Narrow"/>
          <w:b/>
          <w:caps/>
        </w:rPr>
      </w:pPr>
      <w:r w:rsidRPr="002C6D1B">
        <w:rPr>
          <w:rFonts w:ascii="Arial Narrow" w:hAnsi="Arial Narrow"/>
          <w:b/>
          <w:caps/>
        </w:rPr>
        <w:t xml:space="preserve">Mobilné zariadenia na detekciu požitia omamných a psychotropných látok </w:t>
      </w:r>
      <w:r w:rsidRPr="002C6D1B">
        <w:rPr>
          <w:rFonts w:ascii="Arial Narrow" w:hAnsi="Arial Narrow"/>
          <w:b/>
          <w:caps/>
        </w:rPr>
        <w:br/>
        <w:t>a jednorazové skríningové testy</w:t>
      </w:r>
    </w:p>
    <w:p w14:paraId="39B2CBC2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tbl>
      <w:tblPr>
        <w:tblStyle w:val="Mriekatabuky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993"/>
        <w:gridCol w:w="1275"/>
        <w:gridCol w:w="1276"/>
        <w:gridCol w:w="851"/>
        <w:gridCol w:w="1417"/>
        <w:gridCol w:w="1418"/>
      </w:tblGrid>
      <w:tr w:rsidR="001B1798" w14:paraId="0BE911C0" w14:textId="77777777" w:rsidTr="001B1798">
        <w:tc>
          <w:tcPr>
            <w:tcW w:w="1702" w:type="dxa"/>
            <w:vAlign w:val="center"/>
          </w:tcPr>
          <w:p w14:paraId="1B3FB549" w14:textId="77777777" w:rsidR="001B1798" w:rsidRPr="00AB3882" w:rsidRDefault="001B1798" w:rsidP="00A0059F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AB3882">
              <w:rPr>
                <w:rFonts w:ascii="Arial Narrow" w:hAnsi="Arial Narrow" w:cs="Arial"/>
                <w:color w:val="00000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14:paraId="761A62E5" w14:textId="77777777" w:rsidR="001B1798" w:rsidRPr="00AB3882" w:rsidRDefault="001B1798" w:rsidP="00A0059F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AB3882">
              <w:rPr>
                <w:rFonts w:ascii="Arial Narrow" w:hAnsi="Arial Narrow" w:cs="Arial"/>
                <w:color w:val="00000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14:paraId="6D50DFED" w14:textId="55FB68ED" w:rsidR="001B1798" w:rsidRPr="00AB3882" w:rsidRDefault="00705A05" w:rsidP="00705A05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proofErr w:type="spellStart"/>
            <w:r>
              <w:rPr>
                <w:rFonts w:ascii="Arial Narrow" w:hAnsi="Arial Narrow" w:cs="Arial"/>
                <w:color w:val="000000"/>
                <w:lang w:eastAsia="sk-SK"/>
              </w:rPr>
              <w:t>Predpo-kladané</w:t>
            </w:r>
            <w:proofErr w:type="spellEnd"/>
            <w:r>
              <w:rPr>
                <w:rFonts w:ascii="Arial Narrow" w:hAnsi="Arial Narrow" w:cs="Arial"/>
                <w:color w:val="000000"/>
                <w:lang w:eastAsia="sk-SK"/>
              </w:rPr>
              <w:t xml:space="preserve"> m</w:t>
            </w:r>
            <w:r w:rsidR="001B1798" w:rsidRPr="00AB3882">
              <w:rPr>
                <w:rFonts w:ascii="Arial Narrow" w:hAnsi="Arial Narrow" w:cs="Arial"/>
                <w:color w:val="000000"/>
                <w:lang w:eastAsia="sk-SK"/>
              </w:rPr>
              <w:t>nožstvo</w:t>
            </w:r>
          </w:p>
        </w:tc>
        <w:tc>
          <w:tcPr>
            <w:tcW w:w="1275" w:type="dxa"/>
            <w:vAlign w:val="center"/>
          </w:tcPr>
          <w:p w14:paraId="52AB874D" w14:textId="77777777" w:rsidR="001B1798" w:rsidRPr="00AB3882" w:rsidRDefault="001B1798" w:rsidP="00A0059F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AB3882">
              <w:rPr>
                <w:rFonts w:ascii="Arial Narrow" w:hAnsi="Arial Narrow" w:cs="Arial"/>
                <w:color w:val="000000"/>
                <w:lang w:eastAsia="sk-SK"/>
              </w:rPr>
              <w:t>Jednotková cena v EUR bez DPH</w:t>
            </w:r>
          </w:p>
        </w:tc>
        <w:tc>
          <w:tcPr>
            <w:tcW w:w="1276" w:type="dxa"/>
            <w:vAlign w:val="center"/>
          </w:tcPr>
          <w:p w14:paraId="197266B9" w14:textId="77777777" w:rsidR="001B1798" w:rsidRPr="00AB3882" w:rsidRDefault="001B1798" w:rsidP="00A0059F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AB3882">
              <w:rPr>
                <w:rFonts w:ascii="Arial Narrow" w:hAnsi="Arial Narrow" w:cs="Arial"/>
                <w:color w:val="000000"/>
                <w:lang w:eastAsia="sk-SK"/>
              </w:rPr>
              <w:t>Jednotková cena v EUR s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 </w:t>
            </w:r>
            <w:r w:rsidRPr="00AB3882">
              <w:rPr>
                <w:rFonts w:ascii="Arial Narrow" w:hAnsi="Arial Narrow" w:cs="Arial"/>
                <w:color w:val="000000"/>
                <w:lang w:eastAsia="sk-SK"/>
              </w:rPr>
              <w:t>DPH</w:t>
            </w:r>
          </w:p>
        </w:tc>
        <w:tc>
          <w:tcPr>
            <w:tcW w:w="851" w:type="dxa"/>
          </w:tcPr>
          <w:p w14:paraId="2E8D7E12" w14:textId="77777777" w:rsidR="001B1798" w:rsidRPr="001B1798" w:rsidRDefault="001B1798" w:rsidP="001B1798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1B1798">
              <w:rPr>
                <w:rFonts w:ascii="Arial Narrow" w:hAnsi="Arial Narrow"/>
              </w:rPr>
              <w:t>Sadzba</w:t>
            </w:r>
          </w:p>
          <w:p w14:paraId="4025FFD0" w14:textId="052A3E3A" w:rsidR="001B1798" w:rsidRPr="002D5E63" w:rsidRDefault="001B1798" w:rsidP="001B1798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1B1798">
              <w:rPr>
                <w:rFonts w:ascii="Arial Narrow" w:hAnsi="Arial Narrow"/>
              </w:rPr>
              <w:t>DPH (%)</w:t>
            </w:r>
          </w:p>
        </w:tc>
        <w:tc>
          <w:tcPr>
            <w:tcW w:w="1417" w:type="dxa"/>
            <w:vAlign w:val="center"/>
          </w:tcPr>
          <w:p w14:paraId="54DB8133" w14:textId="5B46A49D" w:rsidR="001B1798" w:rsidRPr="002D5E63" w:rsidRDefault="001B1798" w:rsidP="00A0059F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2D5E63">
              <w:rPr>
                <w:rFonts w:ascii="Arial Narrow" w:hAnsi="Arial Narrow"/>
              </w:rPr>
              <w:t>Celková cena</w:t>
            </w:r>
          </w:p>
          <w:p w14:paraId="03F87200" w14:textId="77777777" w:rsidR="001B1798" w:rsidRPr="00AB3882" w:rsidRDefault="001B1798" w:rsidP="00A0059F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hAnsi="Arial Narrow"/>
              </w:rPr>
              <w:t>v EUR bez DPH</w:t>
            </w:r>
          </w:p>
        </w:tc>
        <w:tc>
          <w:tcPr>
            <w:tcW w:w="1418" w:type="dxa"/>
            <w:vAlign w:val="center"/>
          </w:tcPr>
          <w:p w14:paraId="6D3A0FC3" w14:textId="77777777" w:rsidR="001B1798" w:rsidRPr="002D5E63" w:rsidRDefault="001B1798" w:rsidP="00A0059F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2D5E63">
              <w:rPr>
                <w:rFonts w:ascii="Arial Narrow" w:hAnsi="Arial Narrow"/>
              </w:rPr>
              <w:t>Celková cena</w:t>
            </w:r>
          </w:p>
          <w:p w14:paraId="677B9AA8" w14:textId="77777777" w:rsidR="001B1798" w:rsidRPr="00AB3882" w:rsidRDefault="001B1798" w:rsidP="00A0059F">
            <w:pPr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2D5E63">
              <w:rPr>
                <w:rFonts w:ascii="Arial Narrow" w:hAnsi="Arial Narrow"/>
              </w:rPr>
              <w:t>v EUR s DPH</w:t>
            </w:r>
          </w:p>
        </w:tc>
      </w:tr>
      <w:tr w:rsidR="001B1798" w14:paraId="1FD8C5C1" w14:textId="77777777" w:rsidTr="001B1798">
        <w:tc>
          <w:tcPr>
            <w:tcW w:w="1702" w:type="dxa"/>
            <w:vAlign w:val="center"/>
          </w:tcPr>
          <w:p w14:paraId="075AA9C0" w14:textId="77777777" w:rsidR="001B1798" w:rsidRPr="00545BB9" w:rsidRDefault="001B1798" w:rsidP="00A0059F">
            <w:pPr>
              <w:spacing w:before="120" w:after="120"/>
              <w:rPr>
                <w:rFonts w:ascii="Arial Narrow" w:hAnsi="Arial Narrow" w:cs="Arial"/>
                <w:color w:val="000000"/>
                <w:lang w:eastAsia="sk-SK"/>
              </w:rPr>
            </w:pPr>
            <w:r w:rsidRPr="00E35360">
              <w:rPr>
                <w:rFonts w:ascii="Arial Narrow" w:hAnsi="Arial Narrow" w:cs="Arial"/>
                <w:color w:val="000000"/>
                <w:lang w:eastAsia="sk-SK"/>
              </w:rPr>
              <w:t>Mobilné zariadenie na rýchlu detekciu požitia omamných a psychotropných látok, externá tlačiareň na tlač protokolov a prepravný kufor</w:t>
            </w:r>
          </w:p>
        </w:tc>
        <w:tc>
          <w:tcPr>
            <w:tcW w:w="850" w:type="dxa"/>
            <w:vAlign w:val="center"/>
          </w:tcPr>
          <w:p w14:paraId="3C2EEAAA" w14:textId="77777777" w:rsidR="001B1798" w:rsidRPr="00545BB9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 w:rsidRPr="00545BB9">
              <w:rPr>
                <w:rFonts w:ascii="Arial Narrow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14:paraId="6EED5346" w14:textId="77777777" w:rsidR="001B1798" w:rsidRPr="00545BB9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450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21A08444" w14:textId="247B196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5FEE478" w14:textId="6CCA35B4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B394C9" w14:textId="09ED39AC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E8F992C" w14:textId="1A6403A9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5F41510" w14:textId="0FD9321C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1B1798" w14:paraId="1BC5B409" w14:textId="77777777" w:rsidTr="001B1798">
        <w:tc>
          <w:tcPr>
            <w:tcW w:w="1702" w:type="dxa"/>
            <w:vAlign w:val="center"/>
          </w:tcPr>
          <w:p w14:paraId="5A2746C4" w14:textId="786364F8" w:rsidR="001B1798" w:rsidRPr="00025D73" w:rsidRDefault="001B1798" w:rsidP="00A0059F">
            <w:pPr>
              <w:spacing w:before="120" w:after="120"/>
              <w:rPr>
                <w:rFonts w:ascii="Arial Narrow" w:hAnsi="Arial Narrow" w:cs="Arial"/>
                <w:color w:val="000000"/>
                <w:lang w:eastAsia="sk-SK"/>
              </w:rPr>
            </w:pPr>
            <w:r w:rsidRPr="002C6D1B">
              <w:rPr>
                <w:rFonts w:ascii="Arial Narrow" w:hAnsi="Arial Narrow" w:cs="Arial"/>
                <w:color w:val="000000"/>
                <w:lang w:eastAsia="sk-SK"/>
              </w:rPr>
              <w:t>Jednorazové skríningové testy</w:t>
            </w:r>
          </w:p>
        </w:tc>
        <w:tc>
          <w:tcPr>
            <w:tcW w:w="850" w:type="dxa"/>
            <w:vAlign w:val="center"/>
          </w:tcPr>
          <w:p w14:paraId="2FD2BC40" w14:textId="77777777" w:rsidR="001B1798" w:rsidRPr="00545BB9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14:paraId="428C9E12" w14:textId="7777777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135 000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2798E292" w14:textId="7777777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F38C033" w14:textId="7777777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18922D73" w14:textId="7777777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2F32311B" w14:textId="745FC193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392A4B6" w14:textId="7777777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  <w:tr w:rsidR="001B1798" w14:paraId="1177BDBB" w14:textId="77777777" w:rsidTr="00BF1F35">
        <w:tc>
          <w:tcPr>
            <w:tcW w:w="1702" w:type="dxa"/>
            <w:tcBorders>
              <w:left w:val="nil"/>
              <w:bottom w:val="nil"/>
            </w:tcBorders>
            <w:vAlign w:val="center"/>
          </w:tcPr>
          <w:p w14:paraId="0A986F8D" w14:textId="77777777" w:rsidR="001B1798" w:rsidRPr="00B94CA2" w:rsidRDefault="001B1798" w:rsidP="00A0059F">
            <w:pPr>
              <w:spacing w:before="120" w:after="120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5245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B6688B" w14:textId="775C8916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Maximálna celková c</w:t>
            </w:r>
            <w:r w:rsidRPr="00025D73">
              <w:rPr>
                <w:rFonts w:ascii="Arial Narrow" w:hAnsi="Arial Narrow" w:cs="Arial"/>
                <w:color w:val="000000"/>
                <w:lang w:eastAsia="sk-SK"/>
              </w:rPr>
              <w:t>ena za dodanie predmetu zákazky: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27DC7797" w14:textId="506688A7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4FE4A416" w14:textId="218A442F" w:rsidR="001B1798" w:rsidRDefault="001B1798" w:rsidP="00A0059F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</w:p>
        </w:tc>
      </w:tr>
    </w:tbl>
    <w:p w14:paraId="530E37DD" w14:textId="77777777" w:rsidR="009250FD" w:rsidRDefault="009250F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CD9C63A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00C47F27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0D4EA342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5D53D248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412ECF4A" w14:textId="77777777" w:rsidR="008A3410" w:rsidRPr="00CE5D28" w:rsidRDefault="008A3410" w:rsidP="008A3410">
      <w:pPr>
        <w:rPr>
          <w:rFonts w:ascii="Arial Narrow" w:hAnsi="Arial Narrow" w:cs="Arial"/>
          <w:color w:val="000000"/>
          <w:lang w:eastAsia="sk-SK"/>
        </w:rPr>
      </w:pPr>
      <w:r w:rsidRPr="00CE5D28">
        <w:rPr>
          <w:rFonts w:ascii="Arial Narrow" w:hAnsi="Arial Narrow" w:cs="Arial"/>
          <w:color w:val="000000"/>
          <w:lang w:eastAsia="sk-SK"/>
        </w:rPr>
        <w:t>V ................................., dňa .........................</w:t>
      </w:r>
    </w:p>
    <w:p w14:paraId="3BD31EDA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2D536A49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74214B3B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3C501909" w14:textId="77777777" w:rsidR="008A3410" w:rsidRPr="00CE5D28" w:rsidRDefault="008A3410" w:rsidP="008A3410">
      <w:pPr>
        <w:jc w:val="right"/>
        <w:rPr>
          <w:rFonts w:ascii="Arial Narrow" w:hAnsi="Arial Narrow" w:cs="Arial"/>
          <w:color w:val="000000"/>
          <w:lang w:eastAsia="sk-SK"/>
        </w:rPr>
      </w:pPr>
      <w:r w:rsidRPr="00CE5D28">
        <w:rPr>
          <w:rFonts w:ascii="Arial Narrow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6381FFA3" w14:textId="151DBFBF" w:rsidR="009250FD" w:rsidRDefault="008A3410" w:rsidP="008A3410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8A3410">
        <w:rPr>
          <w:rFonts w:ascii="Arial Narrow" w:hAnsi="Arial Narrow" w:cs="Arial"/>
          <w:color w:val="000000"/>
          <w:lang w:eastAsia="sk-SK"/>
        </w:rPr>
        <w:t>Identifikácia a podpis osoby oprávnenej konať za Predávajúceho</w:t>
      </w:r>
    </w:p>
    <w:p w14:paraId="50DF729E" w14:textId="77777777" w:rsidR="00E62015" w:rsidRDefault="00E62015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  <w:sectPr w:rsidR="00E62015" w:rsidSect="00E62015">
          <w:pgSz w:w="11906" w:h="16838" w:code="9"/>
          <w:pgMar w:top="1418" w:right="1418" w:bottom="1418" w:left="1418" w:header="709" w:footer="567" w:gutter="170"/>
          <w:pgNumType w:start="1" w:chapStyle="1" w:chapSep="period"/>
          <w:cols w:space="720"/>
          <w:docGrid w:linePitch="360"/>
        </w:sectPr>
      </w:pPr>
    </w:p>
    <w:p w14:paraId="0D38EEB4" w14:textId="57937677" w:rsidR="009250FD" w:rsidRDefault="00E62015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>Príloha č. 3</w:t>
      </w:r>
      <w:r>
        <w:rPr>
          <w:rFonts w:ascii="Arial Narrow" w:hAnsi="Arial Narrow"/>
          <w:sz w:val="22"/>
          <w:szCs w:val="22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Zoznam subdodávateľov</w:t>
      </w:r>
    </w:p>
    <w:p w14:paraId="67AF0673" w14:textId="77777777" w:rsidR="00E62015" w:rsidRDefault="00E62015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4F34916A" w14:textId="77777777" w:rsidR="00E62015" w:rsidRDefault="00E62015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2EBB75B6" w14:textId="77777777" w:rsidR="00E62015" w:rsidRDefault="00E62015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</w:p>
    <w:p w14:paraId="16F94302" w14:textId="77777777" w:rsidR="00E62015" w:rsidRPr="00542B83" w:rsidRDefault="00E62015" w:rsidP="00E62015">
      <w:pPr>
        <w:jc w:val="center"/>
        <w:rPr>
          <w:rFonts w:ascii="Arial Narrow" w:hAnsi="Arial Narrow"/>
          <w:b/>
          <w:sz w:val="24"/>
          <w:szCs w:val="24"/>
        </w:rPr>
      </w:pPr>
      <w:r w:rsidRPr="00542B83">
        <w:rPr>
          <w:rFonts w:ascii="Arial Narrow" w:hAnsi="Arial Narrow"/>
          <w:b/>
          <w:sz w:val="24"/>
          <w:szCs w:val="24"/>
        </w:rPr>
        <w:t>Zoznam subdodávateľov</w:t>
      </w:r>
    </w:p>
    <w:p w14:paraId="738C630A" w14:textId="77777777" w:rsidR="00E62015" w:rsidRPr="00542B83" w:rsidRDefault="00E62015" w:rsidP="00E62015">
      <w:pPr>
        <w:rPr>
          <w:rFonts w:ascii="Arial Narrow" w:hAnsi="Arial Narrow"/>
        </w:rPr>
      </w:pPr>
    </w:p>
    <w:p w14:paraId="6BC06320" w14:textId="77777777" w:rsidR="00E62015" w:rsidRPr="00E62015" w:rsidRDefault="00E62015" w:rsidP="00E62015">
      <w:pPr>
        <w:rPr>
          <w:rFonts w:ascii="Arial Narrow" w:hAnsi="Arial Narrow"/>
          <w:b/>
          <w:sz w:val="22"/>
        </w:rPr>
      </w:pPr>
      <w:r w:rsidRPr="00E62015">
        <w:rPr>
          <w:rFonts w:ascii="Arial Narrow" w:hAnsi="Arial Narrow"/>
          <w:b/>
          <w:sz w:val="22"/>
        </w:rPr>
        <w:t>Identifikácia predávajúceho</w:t>
      </w:r>
    </w:p>
    <w:p w14:paraId="4EA7C36D" w14:textId="77777777" w:rsidR="00E62015" w:rsidRPr="00E62015" w:rsidRDefault="00E62015" w:rsidP="00E62015">
      <w:pPr>
        <w:rPr>
          <w:rFonts w:ascii="Arial Narrow" w:hAnsi="Arial Narrow"/>
          <w:sz w:val="22"/>
        </w:rPr>
      </w:pPr>
      <w:r w:rsidRPr="00E62015">
        <w:rPr>
          <w:rFonts w:ascii="Arial Narrow" w:hAnsi="Arial Narrow"/>
          <w:sz w:val="22"/>
        </w:rPr>
        <w:t>Obchodné meno:</w:t>
      </w:r>
    </w:p>
    <w:p w14:paraId="15010FBB" w14:textId="77777777" w:rsidR="00E62015" w:rsidRPr="00E62015" w:rsidRDefault="00E62015" w:rsidP="00E62015">
      <w:pPr>
        <w:rPr>
          <w:rFonts w:ascii="Arial Narrow" w:hAnsi="Arial Narrow"/>
          <w:sz w:val="22"/>
        </w:rPr>
      </w:pPr>
      <w:r w:rsidRPr="00E62015">
        <w:rPr>
          <w:rFonts w:ascii="Arial Narrow" w:hAnsi="Arial Narrow"/>
          <w:sz w:val="22"/>
        </w:rPr>
        <w:t>Sídlo:</w:t>
      </w:r>
    </w:p>
    <w:p w14:paraId="64C53852" w14:textId="77777777" w:rsidR="00E62015" w:rsidRPr="00E62015" w:rsidRDefault="00E62015" w:rsidP="00E62015">
      <w:pPr>
        <w:rPr>
          <w:rFonts w:ascii="Arial Narrow" w:hAnsi="Arial Narrow"/>
          <w:sz w:val="22"/>
        </w:rPr>
      </w:pPr>
      <w:r w:rsidRPr="00E62015">
        <w:rPr>
          <w:rFonts w:ascii="Arial Narrow" w:hAnsi="Arial Narrow"/>
          <w:sz w:val="22"/>
        </w:rPr>
        <w:t>IČO:</w:t>
      </w:r>
    </w:p>
    <w:p w14:paraId="7D0E9540" w14:textId="77777777" w:rsidR="00E62015" w:rsidRPr="00542B83" w:rsidRDefault="00E62015" w:rsidP="00E62015">
      <w:pPr>
        <w:rPr>
          <w:rFonts w:ascii="Arial Narrow" w:hAnsi="Arial Narrow"/>
        </w:rPr>
      </w:pPr>
    </w:p>
    <w:p w14:paraId="3380B4EF" w14:textId="77777777" w:rsidR="00E62015" w:rsidRPr="00542B83" w:rsidRDefault="00E62015" w:rsidP="00E62015">
      <w:pPr>
        <w:rPr>
          <w:rFonts w:ascii="Arial Narrow" w:hAnsi="Arial Narrow"/>
        </w:rPr>
      </w:pPr>
    </w:p>
    <w:p w14:paraId="6BA9F1E3" w14:textId="77777777" w:rsidR="00E62015" w:rsidRPr="00E62015" w:rsidRDefault="00E62015" w:rsidP="00E62015">
      <w:pPr>
        <w:rPr>
          <w:rFonts w:ascii="Arial Narrow" w:hAnsi="Arial Narrow"/>
          <w:sz w:val="22"/>
          <w:szCs w:val="22"/>
        </w:rPr>
      </w:pPr>
      <w:r w:rsidRPr="00E62015">
        <w:rPr>
          <w:rFonts w:ascii="Arial Narrow" w:hAnsi="Arial Narrow"/>
          <w:sz w:val="22"/>
          <w:szCs w:val="22"/>
        </w:rPr>
        <w:t>Predávajúci má v úmysle zadať plnenie, ktoré je predmetom Rámcovej dohody nasledovným subdodávateľom</w:t>
      </w:r>
    </w:p>
    <w:p w14:paraId="71B19317" w14:textId="77777777" w:rsidR="00E62015" w:rsidRPr="00E62015" w:rsidRDefault="00E62015" w:rsidP="00E62015">
      <w:pPr>
        <w:rPr>
          <w:rFonts w:ascii="Arial Narrow" w:hAnsi="Arial Narrow"/>
          <w:sz w:val="22"/>
          <w:szCs w:val="22"/>
        </w:rPr>
      </w:pPr>
      <w:r w:rsidRPr="00E62015">
        <w:rPr>
          <w:rFonts w:ascii="Arial Narrow" w:hAnsi="Arial Narrow"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2"/>
        <w:gridCol w:w="2502"/>
        <w:gridCol w:w="1112"/>
        <w:gridCol w:w="3464"/>
      </w:tblGrid>
      <w:tr w:rsidR="00E62015" w:rsidRPr="00E62015" w14:paraId="63185A8D" w14:textId="77777777" w:rsidTr="00023AAB">
        <w:tc>
          <w:tcPr>
            <w:tcW w:w="1838" w:type="dxa"/>
          </w:tcPr>
          <w:p w14:paraId="4464BC7C" w14:textId="77777777" w:rsidR="00E62015" w:rsidRPr="00E62015" w:rsidRDefault="00E62015" w:rsidP="00023A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62015">
              <w:rPr>
                <w:rFonts w:ascii="Arial Narrow" w:hAnsi="Arial Narrow"/>
                <w:b/>
                <w:sz w:val="22"/>
                <w:szCs w:val="22"/>
              </w:rPr>
              <w:t>Obchodné meno</w:t>
            </w:r>
          </w:p>
        </w:tc>
        <w:tc>
          <w:tcPr>
            <w:tcW w:w="2552" w:type="dxa"/>
          </w:tcPr>
          <w:p w14:paraId="679FC6DF" w14:textId="77777777" w:rsidR="00E62015" w:rsidRPr="00E62015" w:rsidRDefault="00E62015" w:rsidP="00023A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62015">
              <w:rPr>
                <w:rFonts w:ascii="Arial Narrow" w:hAnsi="Arial Narrow"/>
                <w:b/>
                <w:sz w:val="22"/>
                <w:szCs w:val="22"/>
              </w:rPr>
              <w:t>Sídlo/ miesto podnikania</w:t>
            </w:r>
          </w:p>
        </w:tc>
        <w:tc>
          <w:tcPr>
            <w:tcW w:w="1134" w:type="dxa"/>
          </w:tcPr>
          <w:p w14:paraId="779D5371" w14:textId="77777777" w:rsidR="00E62015" w:rsidRPr="00E62015" w:rsidRDefault="00E62015" w:rsidP="00023A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62015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3538" w:type="dxa"/>
          </w:tcPr>
          <w:p w14:paraId="69970E9C" w14:textId="77777777" w:rsidR="00E62015" w:rsidRPr="00E62015" w:rsidRDefault="00E62015" w:rsidP="00023A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62015">
              <w:rPr>
                <w:rFonts w:ascii="Arial Narrow" w:hAnsi="Arial Narrow"/>
                <w:b/>
                <w:sz w:val="22"/>
                <w:szCs w:val="22"/>
              </w:rPr>
              <w:t>Meno, priezvisko, dátum narodenia, adresa pobytu osoby oprávnenej konať za subdodávateľa</w:t>
            </w:r>
          </w:p>
        </w:tc>
      </w:tr>
      <w:tr w:rsidR="00E62015" w:rsidRPr="00E62015" w14:paraId="5795778F" w14:textId="77777777" w:rsidTr="00023AAB">
        <w:tc>
          <w:tcPr>
            <w:tcW w:w="1838" w:type="dxa"/>
          </w:tcPr>
          <w:p w14:paraId="3856B1EF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0F4E813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782153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1A37A3E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62015" w:rsidRPr="00E62015" w14:paraId="4C4103AE" w14:textId="77777777" w:rsidTr="00023AAB">
        <w:tc>
          <w:tcPr>
            <w:tcW w:w="1838" w:type="dxa"/>
          </w:tcPr>
          <w:p w14:paraId="1C189D64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75AC324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FD36A9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026D187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62015" w:rsidRPr="00E62015" w14:paraId="14655AE1" w14:textId="77777777" w:rsidTr="00023AAB">
        <w:tc>
          <w:tcPr>
            <w:tcW w:w="1838" w:type="dxa"/>
          </w:tcPr>
          <w:p w14:paraId="753709AB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B7ACEB2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15859F5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38" w:type="dxa"/>
          </w:tcPr>
          <w:p w14:paraId="057FD6F0" w14:textId="77777777" w:rsidR="00E62015" w:rsidRPr="00E62015" w:rsidRDefault="00E62015" w:rsidP="00023A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F5C2B3B" w14:textId="77777777" w:rsidR="00E62015" w:rsidRPr="00E62015" w:rsidRDefault="00E62015" w:rsidP="00E62015">
      <w:pPr>
        <w:rPr>
          <w:rFonts w:ascii="Arial Narrow" w:hAnsi="Arial Narrow"/>
          <w:sz w:val="22"/>
          <w:szCs w:val="22"/>
        </w:rPr>
      </w:pPr>
    </w:p>
    <w:p w14:paraId="5DF32078" w14:textId="509B9D6E" w:rsidR="00E62015" w:rsidRPr="00705A05" w:rsidRDefault="00CA5E17" w:rsidP="00E62015">
      <w:pPr>
        <w:rPr>
          <w:rFonts w:ascii="Arial Narrow" w:hAnsi="Arial Narrow"/>
          <w:color w:val="FF0000"/>
          <w:sz w:val="22"/>
          <w:szCs w:val="22"/>
        </w:rPr>
      </w:pPr>
      <w:r w:rsidRPr="00705A05">
        <w:rPr>
          <w:rFonts w:ascii="Arial Narrow" w:hAnsi="Arial Narrow"/>
          <w:i/>
          <w:color w:val="FF0000"/>
          <w:sz w:val="22"/>
          <w:szCs w:val="22"/>
        </w:rPr>
        <w:t>(doplní uchádzač</w:t>
      </w:r>
      <w:r w:rsidR="00ED0500">
        <w:rPr>
          <w:rFonts w:ascii="Arial Narrow" w:hAnsi="Arial Narrow"/>
          <w:i/>
          <w:color w:val="FF0000"/>
          <w:sz w:val="22"/>
          <w:szCs w:val="22"/>
        </w:rPr>
        <w:t>;</w:t>
      </w:r>
      <w:r w:rsidRPr="00705A05">
        <w:rPr>
          <w:rFonts w:ascii="Arial Narrow" w:hAnsi="Arial Narrow"/>
          <w:i/>
          <w:color w:val="FF0000"/>
          <w:sz w:val="22"/>
          <w:szCs w:val="22"/>
        </w:rPr>
        <w:t xml:space="preserve"> v prípade že nebude využívať subdodávateľov uvedie vyhlásenie)</w:t>
      </w:r>
    </w:p>
    <w:p w14:paraId="4C953A09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182571C9" w14:textId="77777777" w:rsidR="001B1798" w:rsidRDefault="001B1798" w:rsidP="008A3410">
      <w:pPr>
        <w:rPr>
          <w:rFonts w:ascii="Arial Narrow" w:hAnsi="Arial Narrow" w:cs="Arial"/>
          <w:color w:val="000000"/>
          <w:lang w:eastAsia="sk-SK"/>
        </w:rPr>
      </w:pPr>
    </w:p>
    <w:p w14:paraId="6F8AF0E0" w14:textId="77777777" w:rsidR="001B1798" w:rsidRDefault="001B1798" w:rsidP="008A3410">
      <w:pPr>
        <w:rPr>
          <w:rFonts w:ascii="Arial Narrow" w:hAnsi="Arial Narrow" w:cs="Arial"/>
          <w:color w:val="000000"/>
          <w:lang w:eastAsia="sk-SK"/>
        </w:rPr>
      </w:pPr>
    </w:p>
    <w:p w14:paraId="13E039CC" w14:textId="77777777" w:rsidR="008A3410" w:rsidRDefault="008A3410" w:rsidP="008A3410">
      <w:pPr>
        <w:rPr>
          <w:rFonts w:ascii="Arial Narrow" w:hAnsi="Arial Narrow" w:cs="Arial"/>
          <w:color w:val="000000"/>
          <w:lang w:eastAsia="sk-SK"/>
        </w:rPr>
      </w:pPr>
    </w:p>
    <w:p w14:paraId="0F67037E" w14:textId="77777777" w:rsidR="008A3410" w:rsidRPr="008A3410" w:rsidRDefault="008A3410" w:rsidP="008A3410">
      <w:pPr>
        <w:rPr>
          <w:rFonts w:ascii="Arial Narrow" w:hAnsi="Arial Narrow" w:cs="Arial"/>
          <w:color w:val="000000"/>
          <w:sz w:val="22"/>
          <w:lang w:eastAsia="sk-SK"/>
        </w:rPr>
      </w:pPr>
      <w:r w:rsidRPr="008A3410">
        <w:rPr>
          <w:rFonts w:ascii="Arial Narrow" w:hAnsi="Arial Narrow" w:cs="Arial"/>
          <w:color w:val="000000"/>
          <w:sz w:val="22"/>
          <w:lang w:eastAsia="sk-SK"/>
        </w:rPr>
        <w:t>V ................................., dňa .........................</w:t>
      </w:r>
    </w:p>
    <w:p w14:paraId="7DFDA0A2" w14:textId="77777777" w:rsidR="008A3410" w:rsidRPr="008A3410" w:rsidRDefault="008A3410" w:rsidP="008A3410">
      <w:pPr>
        <w:rPr>
          <w:rFonts w:ascii="Arial Narrow" w:hAnsi="Arial Narrow" w:cs="Arial"/>
          <w:color w:val="000000"/>
          <w:sz w:val="22"/>
          <w:lang w:eastAsia="sk-SK"/>
        </w:rPr>
      </w:pPr>
    </w:p>
    <w:p w14:paraId="060858F9" w14:textId="77777777" w:rsidR="008A3410" w:rsidRPr="008A3410" w:rsidRDefault="008A3410" w:rsidP="008A3410">
      <w:pPr>
        <w:rPr>
          <w:rFonts w:ascii="Arial Narrow" w:hAnsi="Arial Narrow" w:cs="Arial"/>
          <w:color w:val="000000"/>
          <w:sz w:val="22"/>
          <w:lang w:eastAsia="sk-SK"/>
        </w:rPr>
      </w:pPr>
    </w:p>
    <w:p w14:paraId="0949EE26" w14:textId="77777777" w:rsidR="008A3410" w:rsidRPr="008A3410" w:rsidRDefault="008A3410" w:rsidP="008A3410">
      <w:pPr>
        <w:rPr>
          <w:rFonts w:ascii="Arial Narrow" w:hAnsi="Arial Narrow" w:cs="Arial"/>
          <w:color w:val="000000"/>
          <w:sz w:val="22"/>
          <w:lang w:eastAsia="sk-SK"/>
        </w:rPr>
      </w:pPr>
    </w:p>
    <w:p w14:paraId="7441E94A" w14:textId="144C065F" w:rsidR="008A3410" w:rsidRPr="008A3410" w:rsidRDefault="008A3410" w:rsidP="008A3410">
      <w:pPr>
        <w:jc w:val="right"/>
        <w:rPr>
          <w:rFonts w:ascii="Arial Narrow" w:hAnsi="Arial Narrow" w:cs="Arial"/>
          <w:color w:val="000000"/>
          <w:sz w:val="22"/>
          <w:lang w:eastAsia="sk-SK"/>
        </w:rPr>
      </w:pPr>
      <w:r w:rsidRPr="008A3410">
        <w:rPr>
          <w:rFonts w:ascii="Arial Narrow" w:hAnsi="Arial Narrow" w:cs="Arial"/>
          <w:color w:val="000000"/>
          <w:sz w:val="22"/>
          <w:lang w:eastAsia="sk-SK"/>
        </w:rPr>
        <w:t>.....................................................................................................</w:t>
      </w:r>
      <w:r>
        <w:rPr>
          <w:rFonts w:ascii="Arial Narrow" w:hAnsi="Arial Narrow" w:cs="Arial"/>
          <w:color w:val="000000"/>
          <w:sz w:val="22"/>
          <w:lang w:eastAsia="sk-SK"/>
        </w:rPr>
        <w:t>.</w:t>
      </w:r>
    </w:p>
    <w:p w14:paraId="6D49EF93" w14:textId="77777777" w:rsidR="00E62015" w:rsidRPr="008A3410" w:rsidRDefault="00E62015" w:rsidP="008A3410">
      <w:pPr>
        <w:jc w:val="right"/>
        <w:rPr>
          <w:rFonts w:ascii="Arial Narrow" w:hAnsi="Arial Narrow"/>
          <w:i/>
          <w:sz w:val="24"/>
          <w:szCs w:val="22"/>
        </w:rPr>
      </w:pPr>
      <w:r w:rsidRPr="008A3410">
        <w:rPr>
          <w:rFonts w:ascii="Arial Narrow" w:hAnsi="Arial Narrow"/>
          <w:i/>
          <w:sz w:val="22"/>
          <w:szCs w:val="22"/>
        </w:rPr>
        <w:t>Identifikácia a podpis osoby oprávnenej konať za Predávajúceho</w:t>
      </w:r>
    </w:p>
    <w:p w14:paraId="4878BC7C" w14:textId="77777777" w:rsidR="00E62015" w:rsidRPr="008344DA" w:rsidRDefault="00E62015" w:rsidP="00E62015">
      <w:pPr>
        <w:jc w:val="center"/>
        <w:rPr>
          <w:rFonts w:ascii="Arial Narrow" w:hAnsi="Arial Narrow" w:cs="Arial Narrow"/>
          <w:sz w:val="24"/>
          <w:szCs w:val="24"/>
        </w:rPr>
      </w:pPr>
    </w:p>
    <w:p w14:paraId="409769D5" w14:textId="77777777" w:rsidR="00E62015" w:rsidRDefault="00E62015" w:rsidP="001B179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sectPr w:rsidR="00E62015" w:rsidSect="004D51C9"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E61E01" w16cid:durableId="20897BCA"/>
  <w16cid:commentId w16cid:paraId="062BF3C5" w16cid:durableId="208BBC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AFBCA" w14:textId="77777777" w:rsidR="00F6199C" w:rsidRDefault="00F6199C">
      <w:r>
        <w:separator/>
      </w:r>
    </w:p>
  </w:endnote>
  <w:endnote w:type="continuationSeparator" w:id="0">
    <w:p w14:paraId="2322B9BC" w14:textId="77777777" w:rsidR="00F6199C" w:rsidRDefault="00F6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B700A" w14:textId="77777777" w:rsidR="00F6199C" w:rsidRDefault="00F6199C">
      <w:r>
        <w:separator/>
      </w:r>
    </w:p>
  </w:footnote>
  <w:footnote w:type="continuationSeparator" w:id="0">
    <w:p w14:paraId="63E54605" w14:textId="77777777" w:rsidR="00F6199C" w:rsidRDefault="00F61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6421C" w14:textId="77777777" w:rsidR="009D014B" w:rsidRDefault="009D014B"/>
  <w:p w14:paraId="4E12F17B" w14:textId="77777777" w:rsidR="009D014B" w:rsidRDefault="009D014B"/>
  <w:p w14:paraId="47C6D632" w14:textId="77777777" w:rsidR="009D014B" w:rsidRDefault="009D014B"/>
  <w:p w14:paraId="32142630" w14:textId="77777777" w:rsidR="009D014B" w:rsidRDefault="009D014B"/>
  <w:p w14:paraId="4A09DA1A" w14:textId="77777777" w:rsidR="009D014B" w:rsidRDefault="009D014B"/>
  <w:p w14:paraId="7700E90A" w14:textId="77777777" w:rsidR="009D014B" w:rsidRDefault="009D014B"/>
  <w:p w14:paraId="78F91D6A" w14:textId="77777777" w:rsidR="009D014B" w:rsidRDefault="009D014B"/>
  <w:p w14:paraId="07EA6439" w14:textId="77777777" w:rsidR="009D014B" w:rsidRDefault="009D014B"/>
  <w:p w14:paraId="461383CC" w14:textId="77777777" w:rsidR="009D014B" w:rsidRDefault="009D014B"/>
  <w:p w14:paraId="75B3FF93" w14:textId="77777777" w:rsidR="009D014B" w:rsidRDefault="009D014B"/>
  <w:p w14:paraId="15609BC6" w14:textId="77777777" w:rsidR="009D014B" w:rsidRDefault="009D014B"/>
  <w:p w14:paraId="3644A7AA" w14:textId="77777777" w:rsidR="009D014B" w:rsidRDefault="009D014B"/>
  <w:p w14:paraId="02E0E919" w14:textId="77777777" w:rsidR="009D014B" w:rsidRDefault="009D014B"/>
  <w:p w14:paraId="095B0A60" w14:textId="77777777" w:rsidR="009D014B" w:rsidRDefault="009D014B"/>
  <w:p w14:paraId="04A9B164" w14:textId="77777777" w:rsidR="009D014B" w:rsidRDefault="009D014B"/>
  <w:p w14:paraId="7D06E962" w14:textId="77777777" w:rsidR="009D014B" w:rsidRDefault="009D014B"/>
  <w:p w14:paraId="0D346206" w14:textId="77777777" w:rsidR="009D014B" w:rsidRDefault="009D014B"/>
  <w:p w14:paraId="2DA131B5" w14:textId="77777777" w:rsidR="009D014B" w:rsidRDefault="009D014B"/>
  <w:p w14:paraId="1BFCC911" w14:textId="77777777" w:rsidR="009D014B" w:rsidRDefault="009D014B"/>
  <w:p w14:paraId="4BBA629F" w14:textId="77777777" w:rsidR="009D014B" w:rsidRDefault="009D014B"/>
  <w:p w14:paraId="4866589C" w14:textId="77777777" w:rsidR="009D014B" w:rsidRDefault="009D014B"/>
  <w:p w14:paraId="19623343" w14:textId="77777777" w:rsidR="009D014B" w:rsidRDefault="009D014B"/>
  <w:p w14:paraId="67555BF7" w14:textId="77777777" w:rsidR="009D014B" w:rsidRDefault="009D014B"/>
  <w:p w14:paraId="50B60FA3" w14:textId="77777777" w:rsidR="009D014B" w:rsidRDefault="009D014B"/>
  <w:p w14:paraId="7382B22F" w14:textId="77777777" w:rsidR="009D014B" w:rsidRDefault="009D014B"/>
  <w:p w14:paraId="77FAAA55" w14:textId="77777777" w:rsidR="009D014B" w:rsidRDefault="009D014B"/>
  <w:p w14:paraId="6665896B" w14:textId="77777777" w:rsidR="009D014B" w:rsidRDefault="009D014B"/>
  <w:p w14:paraId="6055C887" w14:textId="77777777" w:rsidR="009D014B" w:rsidRDefault="009D014B"/>
  <w:p w14:paraId="55FACA25" w14:textId="77777777" w:rsidR="009D014B" w:rsidRDefault="009D014B"/>
  <w:p w14:paraId="1129C4E3" w14:textId="77777777" w:rsidR="009D014B" w:rsidRDefault="009D014B"/>
  <w:p w14:paraId="0A72EAF8" w14:textId="77777777" w:rsidR="009D014B" w:rsidRDefault="009D014B"/>
  <w:p w14:paraId="75ACEFE7" w14:textId="77777777" w:rsidR="009D014B" w:rsidRDefault="009D014B"/>
  <w:p w14:paraId="067C5986" w14:textId="77777777" w:rsidR="009D014B" w:rsidRDefault="009D014B"/>
  <w:p w14:paraId="6B830CAB" w14:textId="77777777" w:rsidR="009D014B" w:rsidRDefault="009D014B"/>
  <w:p w14:paraId="1D89F5A8" w14:textId="77777777" w:rsidR="009D014B" w:rsidRDefault="009D014B"/>
  <w:p w14:paraId="50A1F97C" w14:textId="77777777" w:rsidR="009D014B" w:rsidRDefault="009D014B"/>
  <w:p w14:paraId="70ECE083" w14:textId="77777777" w:rsidR="009D014B" w:rsidRDefault="009D014B"/>
  <w:p w14:paraId="4A6DF2F5" w14:textId="77777777" w:rsidR="009D014B" w:rsidRDefault="009D014B">
    <w:pPr>
      <w:numPr>
        <w:ins w:id="7" w:author="" w:date="2005-03-03T15:40:00Z"/>
      </w:numPr>
    </w:pPr>
  </w:p>
  <w:p w14:paraId="770E7419" w14:textId="77777777" w:rsidR="009D014B" w:rsidRDefault="009D014B">
    <w:pPr>
      <w:numPr>
        <w:ins w:id="8" w:author="" w:date="2005-03-03T15:40:00Z"/>
      </w:numPr>
    </w:pPr>
  </w:p>
  <w:p w14:paraId="0088CDC9" w14:textId="77777777" w:rsidR="009D014B" w:rsidRDefault="009D014B">
    <w:pPr>
      <w:numPr>
        <w:ins w:id="9" w:author="" w:date="2005-03-03T15:40:00Z"/>
      </w:numPr>
    </w:pPr>
  </w:p>
  <w:p w14:paraId="1B4B3E4F" w14:textId="77777777" w:rsidR="009D014B" w:rsidRDefault="009D014B">
    <w:pPr>
      <w:numPr>
        <w:ins w:id="10" w:author="" w:date="2005-03-03T15:40:00Z"/>
      </w:numPr>
    </w:pPr>
  </w:p>
  <w:p w14:paraId="30A22F93" w14:textId="77777777" w:rsidR="009D014B" w:rsidRDefault="009D014B">
    <w:pPr>
      <w:numPr>
        <w:ins w:id="11" w:author="" w:date="2005-03-03T15:40:00Z"/>
      </w:numPr>
    </w:pPr>
  </w:p>
  <w:p w14:paraId="5907D555" w14:textId="77777777" w:rsidR="009D014B" w:rsidRDefault="009D014B">
    <w:pPr>
      <w:numPr>
        <w:ins w:id="12" w:author="" w:date="2005-03-03T15:40:00Z"/>
      </w:numPr>
    </w:pPr>
  </w:p>
  <w:p w14:paraId="1C90058B" w14:textId="77777777" w:rsidR="009D014B" w:rsidRDefault="009D014B">
    <w:pPr>
      <w:numPr>
        <w:ins w:id="13" w:author="" w:date="2005-03-03T15:40:00Z"/>
      </w:numPr>
    </w:pPr>
  </w:p>
  <w:p w14:paraId="5C31779E" w14:textId="77777777" w:rsidR="009D014B" w:rsidRDefault="009D014B">
    <w:pPr>
      <w:numPr>
        <w:ins w:id="14" w:author="" w:date="2005-03-03T15:40:00Z"/>
      </w:numPr>
    </w:pPr>
  </w:p>
  <w:p w14:paraId="70C6C53B" w14:textId="77777777" w:rsidR="009D014B" w:rsidRDefault="009D014B">
    <w:pPr>
      <w:numPr>
        <w:ins w:id="15" w:author="" w:date="2005-03-03T15:40:00Z"/>
      </w:numPr>
    </w:pPr>
  </w:p>
  <w:p w14:paraId="14896AA9" w14:textId="77777777" w:rsidR="009D014B" w:rsidRDefault="009D014B">
    <w:pPr>
      <w:numPr>
        <w:ins w:id="16" w:author="" w:date="2005-03-03T15:40:00Z"/>
      </w:numPr>
    </w:pPr>
  </w:p>
  <w:p w14:paraId="76CDA38B" w14:textId="77777777" w:rsidR="009D014B" w:rsidRDefault="009D014B">
    <w:pPr>
      <w:numPr>
        <w:ins w:id="17" w:author="" w:date="2005-03-03T15:40:00Z"/>
      </w:numPr>
    </w:pPr>
  </w:p>
  <w:p w14:paraId="4A07F6A5" w14:textId="77777777" w:rsidR="009D014B" w:rsidRDefault="009D014B">
    <w:pPr>
      <w:numPr>
        <w:ins w:id="18" w:author="" w:date="2005-03-03T15:40:00Z"/>
      </w:numPr>
    </w:pPr>
  </w:p>
  <w:p w14:paraId="2E8DE831" w14:textId="77777777" w:rsidR="009D014B" w:rsidRDefault="009D014B">
    <w:pPr>
      <w:numPr>
        <w:ins w:id="19" w:author="" w:date="2005-03-03T15:40:00Z"/>
      </w:numPr>
    </w:pPr>
  </w:p>
  <w:p w14:paraId="151167E2" w14:textId="77777777" w:rsidR="009D014B" w:rsidRDefault="009D014B">
    <w:pPr>
      <w:numPr>
        <w:ins w:id="20" w:author="" w:date="2005-03-03T15:40:00Z"/>
      </w:numPr>
    </w:pPr>
  </w:p>
  <w:p w14:paraId="57CB18E6" w14:textId="77777777" w:rsidR="009D014B" w:rsidRDefault="009D014B">
    <w:pPr>
      <w:numPr>
        <w:ins w:id="21" w:author="" w:date="2005-03-03T15:40:00Z"/>
      </w:numPr>
    </w:pPr>
  </w:p>
  <w:p w14:paraId="25871A8E" w14:textId="77777777" w:rsidR="009D014B" w:rsidRDefault="009D014B">
    <w:pPr>
      <w:numPr>
        <w:ins w:id="22" w:author="Unknown"/>
      </w:numPr>
    </w:pPr>
  </w:p>
  <w:p w14:paraId="4B127BBF" w14:textId="77777777" w:rsidR="009D014B" w:rsidRDefault="009D014B">
    <w:pPr>
      <w:numPr>
        <w:ins w:id="23" w:author="Unknown"/>
      </w:numPr>
    </w:pPr>
  </w:p>
  <w:p w14:paraId="1F223724" w14:textId="77777777" w:rsidR="009D014B" w:rsidRDefault="009D014B">
    <w:pPr>
      <w:numPr>
        <w:ins w:id="24" w:author="Unknown"/>
      </w:numPr>
    </w:pPr>
  </w:p>
  <w:p w14:paraId="7EAA1101" w14:textId="77777777" w:rsidR="009D014B" w:rsidRDefault="009D014B">
    <w:pPr>
      <w:numPr>
        <w:ins w:id="25" w:author="Unknown"/>
      </w:numPr>
    </w:pPr>
  </w:p>
  <w:p w14:paraId="5D5B44A7" w14:textId="77777777" w:rsidR="009D014B" w:rsidRDefault="009D014B">
    <w:pPr>
      <w:numPr>
        <w:ins w:id="26" w:author="Unknown"/>
      </w:numPr>
    </w:pPr>
  </w:p>
  <w:p w14:paraId="1165AD16" w14:textId="77777777" w:rsidR="009D014B" w:rsidRDefault="009D014B">
    <w:pPr>
      <w:numPr>
        <w:ins w:id="27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FCD16" w14:textId="77777777" w:rsidR="009D014B" w:rsidRPr="00E058D0" w:rsidRDefault="009D014B" w:rsidP="004D51C9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354B4EC0"/>
    <w:multiLevelType w:val="hybridMultilevel"/>
    <w:tmpl w:val="C42C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B5163"/>
    <w:multiLevelType w:val="multilevel"/>
    <w:tmpl w:val="DC32F84E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BF007FA"/>
    <w:multiLevelType w:val="multilevel"/>
    <w:tmpl w:val="D8CEDC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2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4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5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8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2">
    <w:nsid w:val="74CB615E"/>
    <w:multiLevelType w:val="multilevel"/>
    <w:tmpl w:val="E2346614"/>
    <w:lvl w:ilvl="0">
      <w:start w:val="7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43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39"/>
  </w:num>
  <w:num w:numId="2">
    <w:abstractNumId w:val="31"/>
  </w:num>
  <w:num w:numId="3">
    <w:abstractNumId w:val="43"/>
  </w:num>
  <w:num w:numId="4">
    <w:abstractNumId w:val="44"/>
  </w:num>
  <w:num w:numId="5">
    <w:abstractNumId w:val="1"/>
  </w:num>
  <w:num w:numId="6">
    <w:abstractNumId w:val="28"/>
  </w:num>
  <w:num w:numId="7">
    <w:abstractNumId w:val="6"/>
  </w:num>
  <w:num w:numId="8">
    <w:abstractNumId w:val="11"/>
  </w:num>
  <w:num w:numId="9">
    <w:abstractNumId w:val="26"/>
  </w:num>
  <w:num w:numId="10">
    <w:abstractNumId w:val="36"/>
  </w:num>
  <w:num w:numId="11">
    <w:abstractNumId w:val="27"/>
  </w:num>
  <w:num w:numId="12">
    <w:abstractNumId w:val="4"/>
  </w:num>
  <w:num w:numId="13">
    <w:abstractNumId w:val="16"/>
  </w:num>
  <w:num w:numId="14">
    <w:abstractNumId w:val="37"/>
  </w:num>
  <w:num w:numId="15">
    <w:abstractNumId w:val="14"/>
  </w:num>
  <w:num w:numId="16">
    <w:abstractNumId w:val="15"/>
  </w:num>
  <w:num w:numId="17">
    <w:abstractNumId w:val="25"/>
  </w:num>
  <w:num w:numId="18">
    <w:abstractNumId w:val="30"/>
  </w:num>
  <w:num w:numId="19">
    <w:abstractNumId w:val="41"/>
  </w:num>
  <w:num w:numId="20">
    <w:abstractNumId w:val="2"/>
  </w:num>
  <w:num w:numId="21">
    <w:abstractNumId w:val="40"/>
  </w:num>
  <w:num w:numId="22">
    <w:abstractNumId w:val="3"/>
  </w:num>
  <w:num w:numId="23">
    <w:abstractNumId w:val="33"/>
  </w:num>
  <w:num w:numId="24">
    <w:abstractNumId w:val="17"/>
  </w:num>
  <w:num w:numId="25">
    <w:abstractNumId w:val="35"/>
  </w:num>
  <w:num w:numId="26">
    <w:abstractNumId w:val="38"/>
  </w:num>
  <w:num w:numId="27">
    <w:abstractNumId w:val="23"/>
  </w:num>
  <w:num w:numId="28">
    <w:abstractNumId w:val="22"/>
  </w:num>
  <w:num w:numId="29">
    <w:abstractNumId w:val="29"/>
  </w:num>
  <w:num w:numId="30">
    <w:abstractNumId w:val="9"/>
  </w:num>
  <w:num w:numId="31">
    <w:abstractNumId w:val="7"/>
  </w:num>
  <w:num w:numId="32">
    <w:abstractNumId w:val="34"/>
    <w:lvlOverride w:ilvl="0">
      <w:startOverride w:val="1"/>
    </w:lvlOverride>
  </w:num>
  <w:num w:numId="33">
    <w:abstractNumId w:val="45"/>
  </w:num>
  <w:num w:numId="34">
    <w:abstractNumId w:val="32"/>
  </w:num>
  <w:num w:numId="35">
    <w:abstractNumId w:val="20"/>
  </w:num>
  <w:num w:numId="36">
    <w:abstractNumId w:val="42"/>
  </w:num>
  <w:num w:numId="37">
    <w:abstractNumId w:val="18"/>
  </w:num>
  <w:num w:numId="38">
    <w:abstractNumId w:val="13"/>
  </w:num>
  <w:num w:numId="39">
    <w:abstractNumId w:val="12"/>
  </w:num>
  <w:num w:numId="40">
    <w:abstractNumId w:val="19"/>
  </w:num>
  <w:num w:numId="41">
    <w:abstractNumId w:val="21"/>
  </w:num>
  <w:num w:numId="42">
    <w:abstractNumId w:val="5"/>
  </w:num>
  <w:num w:numId="43">
    <w:abstractNumId w:val="10"/>
  </w:num>
  <w:num w:numId="44">
    <w:abstractNumId w:val="8"/>
  </w:num>
  <w:num w:numId="45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041"/>
    <w:rsid w:val="000113C8"/>
    <w:rsid w:val="0001397F"/>
    <w:rsid w:val="000143FD"/>
    <w:rsid w:val="00014BB9"/>
    <w:rsid w:val="00015357"/>
    <w:rsid w:val="000179BD"/>
    <w:rsid w:val="000202C3"/>
    <w:rsid w:val="000204BC"/>
    <w:rsid w:val="00020D63"/>
    <w:rsid w:val="00020F0B"/>
    <w:rsid w:val="00020F96"/>
    <w:rsid w:val="0002181C"/>
    <w:rsid w:val="00022DF2"/>
    <w:rsid w:val="00022E36"/>
    <w:rsid w:val="000235AC"/>
    <w:rsid w:val="00023B3D"/>
    <w:rsid w:val="00026124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4D9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482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702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7FA"/>
    <w:rsid w:val="000C1ADD"/>
    <w:rsid w:val="000C1EBA"/>
    <w:rsid w:val="000C2820"/>
    <w:rsid w:val="000C29EF"/>
    <w:rsid w:val="000C3396"/>
    <w:rsid w:val="000C439B"/>
    <w:rsid w:val="000C702E"/>
    <w:rsid w:val="000C76E1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0F6EE3"/>
    <w:rsid w:val="000F7B63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85A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63F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7477"/>
    <w:rsid w:val="00167E6E"/>
    <w:rsid w:val="0017028C"/>
    <w:rsid w:val="0017063A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48E8"/>
    <w:rsid w:val="001A58BD"/>
    <w:rsid w:val="001A5CC0"/>
    <w:rsid w:val="001A6112"/>
    <w:rsid w:val="001A7252"/>
    <w:rsid w:val="001A74B4"/>
    <w:rsid w:val="001A76E5"/>
    <w:rsid w:val="001B0D44"/>
    <w:rsid w:val="001B1379"/>
    <w:rsid w:val="001B1798"/>
    <w:rsid w:val="001B2184"/>
    <w:rsid w:val="001B3B2D"/>
    <w:rsid w:val="001B4A43"/>
    <w:rsid w:val="001B4F49"/>
    <w:rsid w:val="001B5AB6"/>
    <w:rsid w:val="001B5C33"/>
    <w:rsid w:val="001B6437"/>
    <w:rsid w:val="001B6738"/>
    <w:rsid w:val="001B77A3"/>
    <w:rsid w:val="001C0C86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591"/>
    <w:rsid w:val="001E58CD"/>
    <w:rsid w:val="001E6550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788"/>
    <w:rsid w:val="00201A12"/>
    <w:rsid w:val="00201E16"/>
    <w:rsid w:val="00202A34"/>
    <w:rsid w:val="00203209"/>
    <w:rsid w:val="002068C4"/>
    <w:rsid w:val="002108A0"/>
    <w:rsid w:val="00210B3F"/>
    <w:rsid w:val="00210C0A"/>
    <w:rsid w:val="002120D1"/>
    <w:rsid w:val="00213B73"/>
    <w:rsid w:val="002144EC"/>
    <w:rsid w:val="0021501D"/>
    <w:rsid w:val="00215034"/>
    <w:rsid w:val="002164B1"/>
    <w:rsid w:val="00220BB3"/>
    <w:rsid w:val="0022125C"/>
    <w:rsid w:val="00221A54"/>
    <w:rsid w:val="0022232F"/>
    <w:rsid w:val="002234C7"/>
    <w:rsid w:val="0022371D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695"/>
    <w:rsid w:val="00252ADC"/>
    <w:rsid w:val="0025662E"/>
    <w:rsid w:val="00256805"/>
    <w:rsid w:val="00256AA1"/>
    <w:rsid w:val="002574F5"/>
    <w:rsid w:val="00257E9E"/>
    <w:rsid w:val="00260283"/>
    <w:rsid w:val="002606EB"/>
    <w:rsid w:val="00262DFC"/>
    <w:rsid w:val="002648D3"/>
    <w:rsid w:val="00264F3F"/>
    <w:rsid w:val="002656B1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3B62"/>
    <w:rsid w:val="002952C0"/>
    <w:rsid w:val="002957CD"/>
    <w:rsid w:val="002A03C6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D20"/>
    <w:rsid w:val="002B4EAF"/>
    <w:rsid w:val="002B5288"/>
    <w:rsid w:val="002B5E04"/>
    <w:rsid w:val="002B606F"/>
    <w:rsid w:val="002B615F"/>
    <w:rsid w:val="002B62C7"/>
    <w:rsid w:val="002B747F"/>
    <w:rsid w:val="002B7929"/>
    <w:rsid w:val="002C0776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3929"/>
    <w:rsid w:val="002D446D"/>
    <w:rsid w:val="002D4572"/>
    <w:rsid w:val="002D6816"/>
    <w:rsid w:val="002E013E"/>
    <w:rsid w:val="002E068D"/>
    <w:rsid w:val="002E0721"/>
    <w:rsid w:val="002E13EA"/>
    <w:rsid w:val="002E21FE"/>
    <w:rsid w:val="002E42C8"/>
    <w:rsid w:val="002E4EF7"/>
    <w:rsid w:val="002E5295"/>
    <w:rsid w:val="002E68A8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5B0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38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5C45"/>
    <w:rsid w:val="003461BE"/>
    <w:rsid w:val="0034676B"/>
    <w:rsid w:val="00347545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6F62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4A3"/>
    <w:rsid w:val="003B0549"/>
    <w:rsid w:val="003B0D90"/>
    <w:rsid w:val="003B1FDD"/>
    <w:rsid w:val="003B307D"/>
    <w:rsid w:val="003B33C9"/>
    <w:rsid w:val="003B4FF1"/>
    <w:rsid w:val="003B6814"/>
    <w:rsid w:val="003B7094"/>
    <w:rsid w:val="003B7948"/>
    <w:rsid w:val="003C1BA2"/>
    <w:rsid w:val="003C2321"/>
    <w:rsid w:val="003C2806"/>
    <w:rsid w:val="003C3161"/>
    <w:rsid w:val="003C4F4D"/>
    <w:rsid w:val="003C524F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4CEC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39C"/>
    <w:rsid w:val="004324DD"/>
    <w:rsid w:val="00432976"/>
    <w:rsid w:val="0043340A"/>
    <w:rsid w:val="00435D2F"/>
    <w:rsid w:val="00435FC5"/>
    <w:rsid w:val="00437656"/>
    <w:rsid w:val="00437B3E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6E3B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3B2A"/>
    <w:rsid w:val="00485001"/>
    <w:rsid w:val="00485959"/>
    <w:rsid w:val="004938BB"/>
    <w:rsid w:val="00494151"/>
    <w:rsid w:val="00494762"/>
    <w:rsid w:val="00494A2D"/>
    <w:rsid w:val="0049636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019"/>
    <w:rsid w:val="004D26A2"/>
    <w:rsid w:val="004D2776"/>
    <w:rsid w:val="004D307C"/>
    <w:rsid w:val="004D310A"/>
    <w:rsid w:val="004D4021"/>
    <w:rsid w:val="004D492E"/>
    <w:rsid w:val="004D51C9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4A50"/>
    <w:rsid w:val="004E686D"/>
    <w:rsid w:val="004E7C40"/>
    <w:rsid w:val="004F24F6"/>
    <w:rsid w:val="004F25EF"/>
    <w:rsid w:val="004F2788"/>
    <w:rsid w:val="004F35EE"/>
    <w:rsid w:val="004F3C8B"/>
    <w:rsid w:val="004F47DE"/>
    <w:rsid w:val="004F5464"/>
    <w:rsid w:val="004F5CF0"/>
    <w:rsid w:val="004F651A"/>
    <w:rsid w:val="004F6C10"/>
    <w:rsid w:val="004F74E3"/>
    <w:rsid w:val="004F772C"/>
    <w:rsid w:val="004F7FA3"/>
    <w:rsid w:val="00500669"/>
    <w:rsid w:val="00500BD3"/>
    <w:rsid w:val="0050171B"/>
    <w:rsid w:val="00503239"/>
    <w:rsid w:val="00503D8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62F4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D61"/>
    <w:rsid w:val="00542EBD"/>
    <w:rsid w:val="00542F74"/>
    <w:rsid w:val="0054345E"/>
    <w:rsid w:val="00543E05"/>
    <w:rsid w:val="00543F95"/>
    <w:rsid w:val="00544975"/>
    <w:rsid w:val="00545A1E"/>
    <w:rsid w:val="00550F6B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3411"/>
    <w:rsid w:val="005640F9"/>
    <w:rsid w:val="005652D9"/>
    <w:rsid w:val="00565B81"/>
    <w:rsid w:val="005666CA"/>
    <w:rsid w:val="005668B7"/>
    <w:rsid w:val="005677DD"/>
    <w:rsid w:val="00567C09"/>
    <w:rsid w:val="005704B7"/>
    <w:rsid w:val="00570F55"/>
    <w:rsid w:val="00571CFA"/>
    <w:rsid w:val="00571FF0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B72C4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2F60"/>
    <w:rsid w:val="005E3BB7"/>
    <w:rsid w:val="005E6727"/>
    <w:rsid w:val="005E6841"/>
    <w:rsid w:val="005F4139"/>
    <w:rsid w:val="005F5AA3"/>
    <w:rsid w:val="005F6175"/>
    <w:rsid w:val="005F6667"/>
    <w:rsid w:val="0060069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1FEE"/>
    <w:rsid w:val="00612199"/>
    <w:rsid w:val="006124CB"/>
    <w:rsid w:val="006135F0"/>
    <w:rsid w:val="00613EC4"/>
    <w:rsid w:val="006151EA"/>
    <w:rsid w:val="006153DB"/>
    <w:rsid w:val="00615F0D"/>
    <w:rsid w:val="0061796B"/>
    <w:rsid w:val="006205F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345E"/>
    <w:rsid w:val="00633641"/>
    <w:rsid w:val="006336DB"/>
    <w:rsid w:val="00635981"/>
    <w:rsid w:val="00635CF9"/>
    <w:rsid w:val="0063600F"/>
    <w:rsid w:val="006379ED"/>
    <w:rsid w:val="00637DE4"/>
    <w:rsid w:val="00637F58"/>
    <w:rsid w:val="00640D43"/>
    <w:rsid w:val="00641171"/>
    <w:rsid w:val="0064179F"/>
    <w:rsid w:val="00641F03"/>
    <w:rsid w:val="00643B68"/>
    <w:rsid w:val="00644A59"/>
    <w:rsid w:val="00647460"/>
    <w:rsid w:val="00647EDA"/>
    <w:rsid w:val="00651456"/>
    <w:rsid w:val="006517F6"/>
    <w:rsid w:val="00651956"/>
    <w:rsid w:val="006523B8"/>
    <w:rsid w:val="00652C21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0EDC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1976"/>
    <w:rsid w:val="006A2F58"/>
    <w:rsid w:val="006A312A"/>
    <w:rsid w:val="006A3761"/>
    <w:rsid w:val="006A3F14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661E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4CF6"/>
    <w:rsid w:val="00705A05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5D1A"/>
    <w:rsid w:val="00716334"/>
    <w:rsid w:val="00716505"/>
    <w:rsid w:val="00717870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058"/>
    <w:rsid w:val="0073316E"/>
    <w:rsid w:val="00733235"/>
    <w:rsid w:val="00733992"/>
    <w:rsid w:val="00734C65"/>
    <w:rsid w:val="007370AF"/>
    <w:rsid w:val="00737434"/>
    <w:rsid w:val="007404AA"/>
    <w:rsid w:val="007404B5"/>
    <w:rsid w:val="00740D10"/>
    <w:rsid w:val="00740EA9"/>
    <w:rsid w:val="00741B1D"/>
    <w:rsid w:val="00741E68"/>
    <w:rsid w:val="00742AEF"/>
    <w:rsid w:val="00743DC8"/>
    <w:rsid w:val="00744268"/>
    <w:rsid w:val="00745821"/>
    <w:rsid w:val="007463B6"/>
    <w:rsid w:val="007464E8"/>
    <w:rsid w:val="00746BB1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57D27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0B6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61E"/>
    <w:rsid w:val="00797CFC"/>
    <w:rsid w:val="007A0E4C"/>
    <w:rsid w:val="007A188D"/>
    <w:rsid w:val="007A3556"/>
    <w:rsid w:val="007A5903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1F7D"/>
    <w:rsid w:val="007C213F"/>
    <w:rsid w:val="007C2DFB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559"/>
    <w:rsid w:val="00822CFF"/>
    <w:rsid w:val="008246ED"/>
    <w:rsid w:val="00825325"/>
    <w:rsid w:val="00825CEE"/>
    <w:rsid w:val="008279AE"/>
    <w:rsid w:val="008315BC"/>
    <w:rsid w:val="008317CE"/>
    <w:rsid w:val="00831C8A"/>
    <w:rsid w:val="00833CDB"/>
    <w:rsid w:val="008343B6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33C"/>
    <w:rsid w:val="008467DE"/>
    <w:rsid w:val="00847B1B"/>
    <w:rsid w:val="00850922"/>
    <w:rsid w:val="008548C5"/>
    <w:rsid w:val="00856BA0"/>
    <w:rsid w:val="00857558"/>
    <w:rsid w:val="008579AC"/>
    <w:rsid w:val="0086059E"/>
    <w:rsid w:val="00860A0E"/>
    <w:rsid w:val="0086165D"/>
    <w:rsid w:val="00863D97"/>
    <w:rsid w:val="008653A8"/>
    <w:rsid w:val="0086687E"/>
    <w:rsid w:val="00867C67"/>
    <w:rsid w:val="00867D3D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3739"/>
    <w:rsid w:val="008838CA"/>
    <w:rsid w:val="008848C4"/>
    <w:rsid w:val="008848DB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0B9"/>
    <w:rsid w:val="008A29B2"/>
    <w:rsid w:val="008A3410"/>
    <w:rsid w:val="008A55AA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218"/>
    <w:rsid w:val="008C577F"/>
    <w:rsid w:val="008C583C"/>
    <w:rsid w:val="008C7975"/>
    <w:rsid w:val="008D023F"/>
    <w:rsid w:val="008D097B"/>
    <w:rsid w:val="008D207E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6B2A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0FD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64A"/>
    <w:rsid w:val="00935ACE"/>
    <w:rsid w:val="00935B5D"/>
    <w:rsid w:val="009365DB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15E0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3876"/>
    <w:rsid w:val="00974FA2"/>
    <w:rsid w:val="0097508A"/>
    <w:rsid w:val="00975A5F"/>
    <w:rsid w:val="00980448"/>
    <w:rsid w:val="00980475"/>
    <w:rsid w:val="009812A6"/>
    <w:rsid w:val="009813A1"/>
    <w:rsid w:val="00982DC7"/>
    <w:rsid w:val="00983478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7FB"/>
    <w:rsid w:val="009B2889"/>
    <w:rsid w:val="009B2B0E"/>
    <w:rsid w:val="009B3508"/>
    <w:rsid w:val="009B549D"/>
    <w:rsid w:val="009B6081"/>
    <w:rsid w:val="009B67DE"/>
    <w:rsid w:val="009B7F08"/>
    <w:rsid w:val="009C06DF"/>
    <w:rsid w:val="009C12E4"/>
    <w:rsid w:val="009C20C1"/>
    <w:rsid w:val="009C34DD"/>
    <w:rsid w:val="009C3AD2"/>
    <w:rsid w:val="009C4B4D"/>
    <w:rsid w:val="009C51F0"/>
    <w:rsid w:val="009C599E"/>
    <w:rsid w:val="009C627A"/>
    <w:rsid w:val="009C6284"/>
    <w:rsid w:val="009D014B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6705"/>
    <w:rsid w:val="009F7D09"/>
    <w:rsid w:val="00A00CA3"/>
    <w:rsid w:val="00A00F4A"/>
    <w:rsid w:val="00A02D60"/>
    <w:rsid w:val="00A03F3D"/>
    <w:rsid w:val="00A05187"/>
    <w:rsid w:val="00A0617A"/>
    <w:rsid w:val="00A06D43"/>
    <w:rsid w:val="00A06E04"/>
    <w:rsid w:val="00A07C42"/>
    <w:rsid w:val="00A07D86"/>
    <w:rsid w:val="00A12277"/>
    <w:rsid w:val="00A12A68"/>
    <w:rsid w:val="00A136DA"/>
    <w:rsid w:val="00A13E4A"/>
    <w:rsid w:val="00A148D8"/>
    <w:rsid w:val="00A15190"/>
    <w:rsid w:val="00A15228"/>
    <w:rsid w:val="00A16B86"/>
    <w:rsid w:val="00A17D15"/>
    <w:rsid w:val="00A2040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0B02"/>
    <w:rsid w:val="00A31157"/>
    <w:rsid w:val="00A31193"/>
    <w:rsid w:val="00A31C6D"/>
    <w:rsid w:val="00A32048"/>
    <w:rsid w:val="00A3212B"/>
    <w:rsid w:val="00A33150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BD1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45C0"/>
    <w:rsid w:val="00A753A9"/>
    <w:rsid w:val="00A762F7"/>
    <w:rsid w:val="00A7659F"/>
    <w:rsid w:val="00A76E9B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59F8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41"/>
    <w:rsid w:val="00AA438D"/>
    <w:rsid w:val="00AA5D54"/>
    <w:rsid w:val="00AB014D"/>
    <w:rsid w:val="00AB2C9F"/>
    <w:rsid w:val="00AB305B"/>
    <w:rsid w:val="00AB382F"/>
    <w:rsid w:val="00AB387F"/>
    <w:rsid w:val="00AB4F65"/>
    <w:rsid w:val="00AB6F80"/>
    <w:rsid w:val="00AC04A6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2FF0"/>
    <w:rsid w:val="00AE3BD4"/>
    <w:rsid w:val="00AE4790"/>
    <w:rsid w:val="00AE7614"/>
    <w:rsid w:val="00AE7756"/>
    <w:rsid w:val="00AE7871"/>
    <w:rsid w:val="00AF2E0A"/>
    <w:rsid w:val="00AF3BA9"/>
    <w:rsid w:val="00AF3E4E"/>
    <w:rsid w:val="00AF41D2"/>
    <w:rsid w:val="00AF5AEC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4C9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DD3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97F3D"/>
    <w:rsid w:val="00BA00C3"/>
    <w:rsid w:val="00BA0410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3E20"/>
    <w:rsid w:val="00BB4046"/>
    <w:rsid w:val="00BB4433"/>
    <w:rsid w:val="00BB44F8"/>
    <w:rsid w:val="00BB4688"/>
    <w:rsid w:val="00BB46CA"/>
    <w:rsid w:val="00BB560B"/>
    <w:rsid w:val="00BB640A"/>
    <w:rsid w:val="00BB65CB"/>
    <w:rsid w:val="00BB68C4"/>
    <w:rsid w:val="00BB6E33"/>
    <w:rsid w:val="00BB6F5B"/>
    <w:rsid w:val="00BB771B"/>
    <w:rsid w:val="00BC07FB"/>
    <w:rsid w:val="00BC1BB7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4E6F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1BF5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31FD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4D1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1F37"/>
    <w:rsid w:val="00C4241D"/>
    <w:rsid w:val="00C4367A"/>
    <w:rsid w:val="00C43759"/>
    <w:rsid w:val="00C44937"/>
    <w:rsid w:val="00C450CA"/>
    <w:rsid w:val="00C45C40"/>
    <w:rsid w:val="00C46568"/>
    <w:rsid w:val="00C46B16"/>
    <w:rsid w:val="00C46C4C"/>
    <w:rsid w:val="00C46CE5"/>
    <w:rsid w:val="00C46F0D"/>
    <w:rsid w:val="00C4735B"/>
    <w:rsid w:val="00C47E19"/>
    <w:rsid w:val="00C50146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CF7"/>
    <w:rsid w:val="00C61E0E"/>
    <w:rsid w:val="00C62EC9"/>
    <w:rsid w:val="00C63C2D"/>
    <w:rsid w:val="00C64054"/>
    <w:rsid w:val="00C64086"/>
    <w:rsid w:val="00C65D24"/>
    <w:rsid w:val="00C66A83"/>
    <w:rsid w:val="00C673EB"/>
    <w:rsid w:val="00C67603"/>
    <w:rsid w:val="00C6775E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16FE"/>
    <w:rsid w:val="00C82484"/>
    <w:rsid w:val="00C82BC9"/>
    <w:rsid w:val="00C8513B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97EA2"/>
    <w:rsid w:val="00CA0080"/>
    <w:rsid w:val="00CA0093"/>
    <w:rsid w:val="00CA04E4"/>
    <w:rsid w:val="00CA1AF2"/>
    <w:rsid w:val="00CA1B54"/>
    <w:rsid w:val="00CA5047"/>
    <w:rsid w:val="00CA534B"/>
    <w:rsid w:val="00CA5E17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C7BFC"/>
    <w:rsid w:val="00CD1927"/>
    <w:rsid w:val="00CD1BCB"/>
    <w:rsid w:val="00CD29DE"/>
    <w:rsid w:val="00CD3736"/>
    <w:rsid w:val="00CD4622"/>
    <w:rsid w:val="00CD5472"/>
    <w:rsid w:val="00CD6AA1"/>
    <w:rsid w:val="00CE1AB1"/>
    <w:rsid w:val="00CE20EF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5FBA"/>
    <w:rsid w:val="00CF7118"/>
    <w:rsid w:val="00D022AA"/>
    <w:rsid w:val="00D043DE"/>
    <w:rsid w:val="00D04F1D"/>
    <w:rsid w:val="00D05A20"/>
    <w:rsid w:val="00D06008"/>
    <w:rsid w:val="00D07D80"/>
    <w:rsid w:val="00D10058"/>
    <w:rsid w:val="00D10072"/>
    <w:rsid w:val="00D1159B"/>
    <w:rsid w:val="00D13682"/>
    <w:rsid w:val="00D13799"/>
    <w:rsid w:val="00D143ED"/>
    <w:rsid w:val="00D15020"/>
    <w:rsid w:val="00D1580E"/>
    <w:rsid w:val="00D16C9D"/>
    <w:rsid w:val="00D17FB9"/>
    <w:rsid w:val="00D2105C"/>
    <w:rsid w:val="00D211B5"/>
    <w:rsid w:val="00D2253F"/>
    <w:rsid w:val="00D22CB2"/>
    <w:rsid w:val="00D22EBE"/>
    <w:rsid w:val="00D235DC"/>
    <w:rsid w:val="00D24354"/>
    <w:rsid w:val="00D27ABD"/>
    <w:rsid w:val="00D27C2C"/>
    <w:rsid w:val="00D30C39"/>
    <w:rsid w:val="00D32B2A"/>
    <w:rsid w:val="00D3387E"/>
    <w:rsid w:val="00D347B3"/>
    <w:rsid w:val="00D35EBF"/>
    <w:rsid w:val="00D35FE3"/>
    <w:rsid w:val="00D404D0"/>
    <w:rsid w:val="00D41C90"/>
    <w:rsid w:val="00D43F40"/>
    <w:rsid w:val="00D44C37"/>
    <w:rsid w:val="00D4521A"/>
    <w:rsid w:val="00D45A3B"/>
    <w:rsid w:val="00D45B5A"/>
    <w:rsid w:val="00D4617D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617A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10F9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A7E44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369B"/>
    <w:rsid w:val="00E1676E"/>
    <w:rsid w:val="00E176F2"/>
    <w:rsid w:val="00E21BCF"/>
    <w:rsid w:val="00E2450E"/>
    <w:rsid w:val="00E2479F"/>
    <w:rsid w:val="00E247A9"/>
    <w:rsid w:val="00E24952"/>
    <w:rsid w:val="00E25579"/>
    <w:rsid w:val="00E265FF"/>
    <w:rsid w:val="00E30526"/>
    <w:rsid w:val="00E32FD4"/>
    <w:rsid w:val="00E331D8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47559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2015"/>
    <w:rsid w:val="00E63EC0"/>
    <w:rsid w:val="00E65765"/>
    <w:rsid w:val="00E65D9E"/>
    <w:rsid w:val="00E66C36"/>
    <w:rsid w:val="00E66EC2"/>
    <w:rsid w:val="00E70313"/>
    <w:rsid w:val="00E75075"/>
    <w:rsid w:val="00E77252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4DE9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944"/>
    <w:rsid w:val="00EC4B56"/>
    <w:rsid w:val="00EC52F1"/>
    <w:rsid w:val="00EC5830"/>
    <w:rsid w:val="00EC7736"/>
    <w:rsid w:val="00ED0500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406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29F8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0F27"/>
    <w:rsid w:val="00F31DA8"/>
    <w:rsid w:val="00F32AB4"/>
    <w:rsid w:val="00F32F58"/>
    <w:rsid w:val="00F33400"/>
    <w:rsid w:val="00F34997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574A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199C"/>
    <w:rsid w:val="00F62BCD"/>
    <w:rsid w:val="00F64623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019E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4E0"/>
    <w:rsid w:val="00FC4B5C"/>
    <w:rsid w:val="00FC5C45"/>
    <w:rsid w:val="00FC5EA3"/>
    <w:rsid w:val="00FC6B36"/>
    <w:rsid w:val="00FC7393"/>
    <w:rsid w:val="00FD071F"/>
    <w:rsid w:val="00FD159A"/>
    <w:rsid w:val="00FD1CA4"/>
    <w:rsid w:val="00FD25C2"/>
    <w:rsid w:val="00FD3CCE"/>
    <w:rsid w:val="00FD3DF0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E7699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54D7E4"/>
  <w15:docId w15:val="{25F58B13-E660-46FA-89EE-89F06CDD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7273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713B9-2C44-433E-A90F-651E569B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4383</Words>
  <Characters>26603</Characters>
  <DocSecurity>0</DocSecurity>
  <Lines>221</Lines>
  <Paragraphs>61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LinksUpToDate>false</LinksUpToDate>
  <CharactersWithSpaces>30925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2019-06-19T13:38:00Z</cp:lastPrinted>
  <dcterms:created xsi:type="dcterms:W3CDTF">2019-08-26T12:29:00Z</dcterms:created>
  <dcterms:modified xsi:type="dcterms:W3CDTF">2019-09-06T07:30:00Z</dcterms:modified>
</cp:coreProperties>
</file>