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061" w:rsidRDefault="004110FA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</w:rPr>
        <w:tab/>
      </w:r>
    </w:p>
    <w:p w:rsidR="00304C34" w:rsidRPr="0065639A" w:rsidRDefault="00304C34" w:rsidP="00613EC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rPr>
          <w:rFonts w:ascii="Arial Narrow" w:hAnsi="Arial Narrow" w:cs="Arial"/>
          <w:b/>
        </w:rPr>
      </w:pPr>
      <w:r w:rsidRPr="0065639A">
        <w:rPr>
          <w:rFonts w:ascii="Arial Narrow" w:hAnsi="Arial Narrow" w:cs="Arial"/>
          <w:b/>
        </w:rPr>
        <w:t>Príloha č. 2 súťažných podkladov</w:t>
      </w:r>
    </w:p>
    <w:p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BA00C3" w:rsidRPr="00FF3027">
        <w:rPr>
          <w:rFonts w:ascii="Arial Narrow" w:hAnsi="Arial Narrow" w:cs="Arial Narrow"/>
          <w:b/>
          <w:bCs/>
          <w:i/>
          <w:sz w:val="22"/>
          <w:szCs w:val="22"/>
          <w:highlight w:val="yellow"/>
        </w:rPr>
        <w:t xml:space="preserve">x  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(číslovanie podľa časti 1,2,3</w:t>
      </w:r>
      <w:r w:rsidR="001B5AB6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 xml:space="preserve"> uvedie verejný obstarávateľ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)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jc w:val="center"/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</w:pPr>
      <w:r w:rsidRPr="00FF3027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  <w:t>Zabezpečenie pripravenosti na zvládnutie mimoriadnych udalostí spôsobených náhlymi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</w:pP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  <w:t>pohybmi snehu na miestach so zvýšeným pohybom obyvateľstva a vyhodnocovanie dosahov a rizík svahových geohazardov“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noProof w:val="0"/>
          <w:sz w:val="22"/>
          <w:szCs w:val="22"/>
          <w:highlight w:val="yellow"/>
          <w:lang w:val="sk-SK"/>
        </w:rPr>
      </w:pPr>
      <w:r w:rsidRPr="00FF3027">
        <w:rPr>
          <w:rFonts w:ascii="Arial Narrow" w:hAnsi="Arial Narrow" w:cs="Arial"/>
          <w:noProof w:val="0"/>
          <w:sz w:val="22"/>
          <w:szCs w:val="22"/>
          <w:highlight w:val="yellow"/>
          <w:lang w:val="sk-SK"/>
        </w:rPr>
        <w:t>/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b/>
          <w:noProof w:val="0"/>
          <w:sz w:val="22"/>
          <w:szCs w:val="22"/>
          <w:highlight w:val="yellow"/>
        </w:rPr>
      </w:pP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  <w:t>Softvér na zber meteorologických údajov  a  meteo databáza HZS, softvér na simuláciu nebezpečných prírodných javov ohrozujúcich infraštruktúru a osoby v horskom prostredí a včasné varovanie pred nimi</w:t>
      </w: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</w:rPr>
        <w:t>“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</w:pP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  <w:t>/</w:t>
      </w:r>
    </w:p>
    <w:p w:rsidR="00431C5A" w:rsidRPr="00FF3027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b/>
          <w:noProof w:val="0"/>
          <w:sz w:val="22"/>
          <w:szCs w:val="22"/>
        </w:rPr>
      </w:pP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  <w:lang w:val="sk-SK"/>
        </w:rPr>
        <w:t>„Server a hardvér</w:t>
      </w:r>
      <w:r w:rsidRPr="00FF3027">
        <w:rPr>
          <w:rFonts w:ascii="Arial Narrow" w:hAnsi="Arial Narrow" w:cs="Arial"/>
          <w:b/>
          <w:noProof w:val="0"/>
          <w:sz w:val="22"/>
          <w:szCs w:val="22"/>
          <w:highlight w:val="yellow"/>
        </w:rPr>
        <w:t>“</w:t>
      </w:r>
    </w:p>
    <w:p w:rsidR="00431C5A" w:rsidRPr="00987BE5" w:rsidRDefault="00431C5A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</w:pPr>
      <w:r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</w:p>
    <w:p w:rsidR="00733992" w:rsidRPr="00877D19" w:rsidRDefault="00733992" w:rsidP="00431C5A">
      <w:pPr>
        <w:tabs>
          <w:tab w:val="left" w:pos="1620"/>
          <w:tab w:val="center" w:pos="445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zákon č. 343/2015 Z.z</w:t>
      </w:r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1E1F40" w:rsidRPr="00877D19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B30070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Horská záchranná služba</w:t>
      </w:r>
    </w:p>
    <w:p w:rsidR="00B30070" w:rsidRPr="00877D19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   Horný Smokovec 52, 062 01 Vysoké Tatry</w:t>
      </w:r>
    </w:p>
    <w:p w:rsidR="00B30070" w:rsidRPr="00877D19" w:rsidRDefault="00B30070" w:rsidP="00B30070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>
        <w:rPr>
          <w:rFonts w:ascii="Arial Narrow" w:hAnsi="Arial Narrow" w:cs="Arial Narrow"/>
          <w:sz w:val="22"/>
          <w:szCs w:val="22"/>
        </w:rPr>
        <w:t xml:space="preserve">                        </w:t>
      </w:r>
      <w:r>
        <w:rPr>
          <w:rFonts w:ascii="Arial Narrow" w:hAnsi="Arial Narrow" w:cs="Arial Narrow"/>
          <w:sz w:val="22"/>
          <w:szCs w:val="22"/>
        </w:rPr>
        <w:tab/>
        <w:t xml:space="preserve">Plk. </w:t>
      </w:r>
      <w:r w:rsidRPr="002B4EAF">
        <w:rPr>
          <w:rFonts w:ascii="Arial Narrow" w:hAnsi="Arial Narrow" w:cs="Arial Narrow"/>
          <w:sz w:val="22"/>
          <w:szCs w:val="22"/>
        </w:rPr>
        <w:t xml:space="preserve">Ing. </w:t>
      </w:r>
      <w:r>
        <w:rPr>
          <w:rFonts w:ascii="Arial Narrow" w:hAnsi="Arial Narrow" w:cs="Arial Narrow"/>
          <w:sz w:val="22"/>
          <w:szCs w:val="22"/>
        </w:rPr>
        <w:t>Jozef Janiga, riaditeľ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B30070" w:rsidRPr="00877D19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</w:t>
      </w:r>
      <w:r w:rsidRPr="00877D19">
        <w:rPr>
          <w:rFonts w:ascii="Arial Narrow" w:hAnsi="Arial Narrow" w:cs="Arial Narrow"/>
          <w:sz w:val="22"/>
          <w:szCs w:val="22"/>
        </w:rPr>
        <w:t>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37879693</w:t>
      </w:r>
    </w:p>
    <w:p w:rsidR="00B30070" w:rsidRDefault="00B30070" w:rsidP="00B30070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DIČ: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2021707776</w:t>
      </w:r>
    </w:p>
    <w:p w:rsidR="00B30070" w:rsidRDefault="00B30070" w:rsidP="00B30070">
      <w:pPr>
        <w:pStyle w:val="Odsekzoznamu1"/>
        <w:spacing w:before="120"/>
        <w:ind w:left="0"/>
        <w:contextualSpacing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IČ DPH: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Kupujúci nie je platcom DPH.</w:t>
      </w:r>
    </w:p>
    <w:p w:rsidR="00B30070" w:rsidRDefault="00B30070" w:rsidP="00B30070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B30070" w:rsidRPr="00FF4C12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FF4C12">
        <w:rPr>
          <w:rFonts w:ascii="Arial Narrow" w:hAnsi="Arial Narrow" w:cs="Arial Narrow"/>
          <w:sz w:val="22"/>
          <w:szCs w:val="22"/>
        </w:rPr>
        <w:t>SK</w:t>
      </w:r>
      <w:r w:rsidR="00BC4C1C">
        <w:rPr>
          <w:rFonts w:ascii="Arial Narrow" w:hAnsi="Arial Narrow" w:cs="Arial Narrow"/>
          <w:sz w:val="22"/>
          <w:szCs w:val="22"/>
        </w:rPr>
        <w:t>968</w:t>
      </w:r>
      <w:r w:rsidR="003C524F">
        <w:rPr>
          <w:rFonts w:ascii="Arial Narrow" w:hAnsi="Arial Narrow" w:cs="Arial Narrow"/>
          <w:sz w:val="22"/>
          <w:szCs w:val="22"/>
        </w:rPr>
        <w:t>180 0000 0070 00608536</w:t>
      </w:r>
    </w:p>
    <w:p w:rsidR="00B30070" w:rsidRDefault="00B30070" w:rsidP="00B30070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 w:cs="Arial Narrow"/>
          <w:sz w:val="22"/>
          <w:szCs w:val="22"/>
        </w:rPr>
        <w:t xml:space="preserve">                                         </w:t>
      </w:r>
      <w:r w:rsidRPr="00FF4C12">
        <w:rPr>
          <w:rFonts w:ascii="Arial Narrow" w:hAnsi="Arial Narrow"/>
          <w:sz w:val="22"/>
          <w:szCs w:val="22"/>
        </w:rPr>
        <w:t>BIC/SWIFT kód:    SPSRSKBA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„Kupujúci“)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B30070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IBAN:</w:t>
      </w:r>
    </w:p>
    <w:p w:rsidR="00B30070" w:rsidRPr="00877D19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1E1F40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7C19FE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ÚVODNÉ USTANOVENIA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3992" w:rsidRDefault="00B30070" w:rsidP="00EE5180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>d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) zákona č. 343/2015 Z. z. vyhlásilo oznámením uverejnenom v Úradnom vestníku EÚ </w:t>
      </w:r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č. S/xxx pod zn.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8-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8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/201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8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.2018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„Nákup, montáž a</w:t>
      </w:r>
      <w:r w:rsidR="00733992">
        <w:rPr>
          <w:rFonts w:ascii="Arial Narrow" w:hAnsi="Arial Narrow"/>
          <w:sz w:val="22"/>
          <w:szCs w:val="22"/>
          <w:lang w:val="sk-SK" w:eastAsia="en-US"/>
        </w:rPr>
        <w:t> inovácia automatických meteorologických staníc (AMS), vrátane dodania softvéru (SW) a hardvéru (HW) pre Horskú záchrannú službu“</w:t>
      </w:r>
      <w:r w:rsidR="00733992"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 w:rsidR="00733992"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="00733992"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="00733992">
        <w:rPr>
          <w:rFonts w:ascii="Arial Narrow" w:hAnsi="Arial Narrow"/>
          <w:sz w:val="22"/>
          <w:szCs w:val="22"/>
          <w:lang w:eastAsia="en-US"/>
        </w:rPr>
        <w:t>).</w:t>
      </w:r>
    </w:p>
    <w:p w:rsidR="0063600F" w:rsidRPr="00667D86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733992" w:rsidRDefault="00733992" w:rsidP="00EE5180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63600F" w:rsidRDefault="0063600F" w:rsidP="0063600F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733992" w:rsidRDefault="00733992" w:rsidP="00EE5180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63600F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733992" w:rsidRPr="003F67F5" w:rsidRDefault="00733992" w:rsidP="00EE5180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33992" w:rsidRPr="00FF4C12" w:rsidRDefault="00733992" w:rsidP="00EE5180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 xml:space="preserve">verejného </w:t>
      </w:r>
      <w:r w:rsidRPr="00FF4C12">
        <w:rPr>
          <w:rFonts w:ascii="Arial Narrow" w:hAnsi="Arial Narrow"/>
          <w:bCs/>
          <w:iCs/>
          <w:sz w:val="22"/>
          <w:szCs w:val="22"/>
        </w:rPr>
        <w:t>obstarávania zabezpeč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iť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u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, dopravu na miesto určenia, montáž, inštalovanie, sprevádzkovanie Tovaru, odskúšanie Tovaru,  dodanie príslušnej dokumentácie, zaškolenie obsluhy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bookmarkStart w:id="0" w:name="_GoBack"/>
      <w:bookmarkEnd w:id="0"/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2522F" w:rsidRPr="00FF4C12">
        <w:rPr>
          <w:rFonts w:ascii="Arial Narrow" w:hAnsi="Arial Narrow"/>
          <w:bCs/>
          <w:iCs/>
          <w:sz w:val="22"/>
          <w:szCs w:val="22"/>
        </w:rPr>
        <w:t xml:space="preserve"> písomnými 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O</w:t>
      </w:r>
      <w:r w:rsidRPr="00FF4C12">
        <w:rPr>
          <w:rFonts w:ascii="Arial Narrow" w:hAnsi="Arial Narrow"/>
          <w:bCs/>
          <w:iCs/>
          <w:sz w:val="22"/>
          <w:szCs w:val="22"/>
        </w:rPr>
        <w:t>bjednávkami kupovať Kupujúci od Predávajúceho.</w:t>
      </w:r>
    </w:p>
    <w:p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C770F7" w:rsidRPr="00FF4C12" w:rsidRDefault="00C770F7" w:rsidP="00EE5180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952CEC">
        <w:rPr>
          <w:rFonts w:ascii="Arial Narrow" w:hAnsi="Arial Narrow"/>
          <w:bCs/>
          <w:iCs/>
          <w:sz w:val="22"/>
          <w:szCs w:val="22"/>
        </w:rPr>
        <w:t>Predmet Dohody je financovaný z prostriedkov Európskych štrukturálnych a investičných fondov (Operačný program Kvalita životného prostredia), prípadne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z iných relevantných programov, fondov a finančných mechanizmov ako aj z rozpočtových prostriedkov verejného obstarávateľa.</w:t>
      </w:r>
    </w:p>
    <w:p w:rsidR="00C770F7" w:rsidRPr="00D11521" w:rsidRDefault="00C770F7" w:rsidP="00C770F7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63600F" w:rsidRDefault="0063600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3600F" w:rsidRDefault="002E5295" w:rsidP="000E5E09">
      <w:pPr>
        <w:pStyle w:val="Zarkazkladnhotextu2"/>
        <w:tabs>
          <w:tab w:val="right" w:leader="dot" w:pos="10080"/>
        </w:tabs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1.1</w:t>
      </w:r>
      <w:r w:rsidR="002B3EB4">
        <w:rPr>
          <w:rFonts w:ascii="Arial Narrow" w:hAnsi="Arial Narrow"/>
          <w:sz w:val="22"/>
          <w:szCs w:val="22"/>
          <w:lang w:val="sk-SK"/>
        </w:rPr>
        <w:t>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0E5E09">
        <w:rPr>
          <w:rFonts w:ascii="Arial Narrow" w:hAnsi="Arial Narrow"/>
          <w:sz w:val="22"/>
          <w:szCs w:val="22"/>
          <w:lang w:val="sk-SK"/>
        </w:rPr>
        <w:tab/>
      </w:r>
      <w:r w:rsidR="00733992"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>
        <w:rPr>
          <w:rFonts w:ascii="Arial Narrow" w:hAnsi="Arial Narrow"/>
          <w:sz w:val="22"/>
          <w:szCs w:val="22"/>
        </w:rPr>
        <w:t xml:space="preserve"> predmetu </w:t>
      </w:r>
      <w:r>
        <w:rPr>
          <w:rFonts w:ascii="Arial Narrow" w:hAnsi="Arial Narrow"/>
          <w:sz w:val="22"/>
          <w:szCs w:val="22"/>
          <w:lang w:val="sk-SK"/>
        </w:rPr>
        <w:t xml:space="preserve">tejto Dohody </w:t>
      </w:r>
      <w:r w:rsidRPr="002B3EB4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r w:rsidRPr="002B3EB4">
        <w:rPr>
          <w:rFonts w:ascii="Arial Narrow" w:hAnsi="Arial Narrow" w:cs="Arial"/>
          <w:noProof w:val="0"/>
          <w:sz w:val="22"/>
          <w:szCs w:val="22"/>
          <w:highlight w:val="yellow"/>
          <w:lang w:val="sk-SK"/>
        </w:rPr>
        <w:t>Zabezpečenie pripravenosti na zvládnutie mimoriadnych udalostí spôsobených náhlymi pohybmi snehu na miestach so zvýšeným pohybom obyvateľstva a vyhodnocovanie dosahov a rizík svahových geohazardov</w:t>
      </w:r>
      <w:r w:rsidR="000E5E09" w:rsidRPr="002B3EB4">
        <w:rPr>
          <w:rFonts w:ascii="Arial Narrow" w:hAnsi="Arial Narrow" w:cs="Arial"/>
          <w:noProof w:val="0"/>
          <w:sz w:val="22"/>
          <w:szCs w:val="22"/>
          <w:highlight w:val="yellow"/>
          <w:lang w:val="sk-SK"/>
        </w:rPr>
        <w:t xml:space="preserve">“/ „Softvér na zber meteorologických údajov  a  meteo databáza HZS, softvér na simuláciu nebezpečných prírodných javov ohrozujúcich infraštruktúru a osoby v horskom prostredí a včasné varovanie pred nimi“/ </w:t>
      </w:r>
      <w:r w:rsidR="000E5E09" w:rsidRPr="002B3EB4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bookmarkStart w:id="1" w:name="_Hlk519951137"/>
      <w:r w:rsidR="000E5E09" w:rsidRPr="002B3EB4">
        <w:rPr>
          <w:rFonts w:ascii="Arial Narrow" w:hAnsi="Arial Narrow" w:cs="Arial"/>
          <w:noProof w:val="0"/>
          <w:sz w:val="22"/>
          <w:szCs w:val="22"/>
          <w:highlight w:val="yellow"/>
          <w:lang w:val="sk-SK"/>
        </w:rPr>
        <w:t>Server a hardvér</w:t>
      </w:r>
      <w:r w:rsidR="000E5E09" w:rsidRPr="002B3EB4">
        <w:rPr>
          <w:rFonts w:ascii="Arial Narrow" w:hAnsi="Arial Narrow" w:cs="Arial"/>
          <w:noProof w:val="0"/>
          <w:sz w:val="22"/>
          <w:szCs w:val="22"/>
          <w:highlight w:val="yellow"/>
        </w:rPr>
        <w:t>“</w:t>
      </w:r>
      <w:r w:rsidR="000E5E09" w:rsidRPr="002B3EB4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0E5E09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  <w:bookmarkEnd w:id="1"/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, </w:t>
      </w:r>
      <w:r w:rsidR="0063600F">
        <w:rPr>
          <w:rFonts w:ascii="Arial Narrow" w:hAnsi="Arial Narrow"/>
          <w:sz w:val="22"/>
          <w:szCs w:val="22"/>
        </w:rPr>
        <w:t xml:space="preserve">vrátane súvisiacich služieb </w:t>
      </w:r>
      <w:r w:rsidR="0063600F" w:rsidRPr="005947A1">
        <w:rPr>
          <w:rFonts w:ascii="Arial Narrow" w:hAnsi="Arial Narrow"/>
          <w:sz w:val="22"/>
          <w:szCs w:val="22"/>
        </w:rPr>
        <w:t>podľa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„Tovar“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:rsidR="002B3EB4" w:rsidRPr="00FF4C12" w:rsidRDefault="002B3EB4" w:rsidP="000E5E09">
      <w:pPr>
        <w:pStyle w:val="Zarkazkladnhotextu2"/>
        <w:tabs>
          <w:tab w:val="right" w:leader="dot" w:pos="10080"/>
        </w:tabs>
        <w:ind w:left="426" w:hanging="426"/>
        <w:rPr>
          <w:rFonts w:ascii="Arial Narrow" w:hAnsi="Arial Narrow"/>
          <w:sz w:val="22"/>
          <w:szCs w:val="22"/>
        </w:rPr>
      </w:pPr>
    </w:p>
    <w:p w:rsidR="002B3EB4" w:rsidRPr="00FF4C12" w:rsidRDefault="002B3EB4" w:rsidP="002B3EB4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 w:cs="Arial"/>
          <w:sz w:val="22"/>
          <w:szCs w:val="22"/>
        </w:rPr>
        <w:t xml:space="preserve">1.2.  </w:t>
      </w:r>
      <w:r w:rsidRPr="00FF4C12">
        <w:rPr>
          <w:rFonts w:ascii="Arial Narrow" w:hAnsi="Arial Narrow"/>
          <w:sz w:val="22"/>
          <w:szCs w:val="22"/>
        </w:rPr>
        <w:t xml:space="preserve">Zmluvné strany sa dohodli, že dodávka Tovaru podľa tejto Dohody bude realizovaná na základe písomnej Objednávky, v ktorej budú špecifikované všetky detaily, najmä dodanie Tovaru, </w:t>
      </w:r>
      <w:r w:rsidRPr="00FF4C12">
        <w:rPr>
          <w:rFonts w:ascii="Arial Narrow" w:hAnsi="Arial Narrow"/>
          <w:bCs/>
          <w:iCs/>
          <w:sz w:val="22"/>
          <w:szCs w:val="22"/>
        </w:rPr>
        <w:t>doprav</w:t>
      </w:r>
      <w:r w:rsidR="0046083E" w:rsidRPr="00FF4C12">
        <w:rPr>
          <w:rFonts w:ascii="Arial Narrow" w:hAnsi="Arial Narrow"/>
          <w:bCs/>
          <w:iCs/>
          <w:sz w:val="22"/>
          <w:szCs w:val="22"/>
        </w:rPr>
        <w:t>a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na miesto určenia, montáž, inštalovanie, sprevádzkovanie Tovaru, odskúšanie Tovaru,  dodanie príslušnej dokumentácie, zaškolenie obsluhy</w:t>
      </w:r>
      <w:r w:rsidRPr="00FF4C12">
        <w:rPr>
          <w:rFonts w:ascii="Arial Narrow" w:hAnsi="Arial Narrow"/>
          <w:sz w:val="22"/>
          <w:szCs w:val="22"/>
        </w:rPr>
        <w:t xml:space="preserve"> (ďalej len </w:t>
      </w:r>
      <w:r w:rsidRPr="00FF4C12">
        <w:rPr>
          <w:rFonts w:ascii="Arial Narrow" w:hAnsi="Arial Narrow"/>
          <w:b/>
          <w:sz w:val="22"/>
          <w:szCs w:val="22"/>
        </w:rPr>
        <w:t>„Objednávka“</w:t>
      </w:r>
      <w:r w:rsidRPr="00FF4C12">
        <w:rPr>
          <w:rFonts w:ascii="Arial Narrow" w:hAnsi="Arial Narrow"/>
          <w:sz w:val="22"/>
          <w:szCs w:val="22"/>
        </w:rPr>
        <w:t>).</w:t>
      </w:r>
    </w:p>
    <w:p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2B3EB4" w:rsidRPr="00FF4C12" w:rsidRDefault="002B3EB4" w:rsidP="00EE5180">
      <w:pPr>
        <w:numPr>
          <w:ilvl w:val="1"/>
          <w:numId w:val="8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Predávajúci sa zaväzuje dodávať za podmienok stanovených touto Dohodou a príslušnou Objednávkou podľa tejto Dohody Kupujúcemu Tovar a Kupujúci sa zaväzuje Tovar prevziať a zaplatiť kúpnu cenu dohodnutú v súlade s podmienkami Dohody a príslušnej Objednávky.</w:t>
      </w:r>
    </w:p>
    <w:p w:rsidR="002B3EB4" w:rsidRPr="00FF4C12" w:rsidRDefault="002B3EB4" w:rsidP="000E5E09">
      <w:pPr>
        <w:pStyle w:val="Zarkazkladnhotextu2"/>
        <w:tabs>
          <w:tab w:val="right" w:leader="dot" w:pos="10080"/>
        </w:tabs>
        <w:ind w:left="426" w:hanging="426"/>
        <w:rPr>
          <w:rFonts w:ascii="Arial Narrow" w:hAnsi="Arial Narrow" w:cs="Arial"/>
          <w:i/>
          <w:noProof w:val="0"/>
          <w:sz w:val="22"/>
          <w:szCs w:val="22"/>
          <w:lang w:val="sk-SK"/>
        </w:rPr>
      </w:pPr>
    </w:p>
    <w:p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>
        <w:rPr>
          <w:rFonts w:ascii="Arial Narrow" w:hAnsi="Arial Narrow"/>
          <w:b/>
          <w:sz w:val="22"/>
          <w:szCs w:val="22"/>
        </w:rPr>
        <w:t>OBJEDNÁVKA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E025C5" w:rsidRDefault="00E025C5" w:rsidP="00EE5180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2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2"/>
    <w:p w:rsidR="007752EE" w:rsidRPr="00FF4C12" w:rsidRDefault="007752EE" w:rsidP="00EE5180">
      <w:pPr>
        <w:pStyle w:val="Default"/>
        <w:numPr>
          <w:ilvl w:val="1"/>
          <w:numId w:val="49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Objednávky s Ponukou Predávajúceho podľa prílohy č.1.B tejto Dohody, má Kupujúci právo v prípade, že je to pre neho výhodnejšie, požadovať od Predávajúceho dodanie Tovaru v kvalitatívnych parametroch podľa prílohy č.1.A tejto Dohody v rozsahu Objednávky, tak ako bolo zadané v predmete verejného obstarávania. </w:t>
      </w:r>
    </w:p>
    <w:p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:rsidR="009F1F82" w:rsidRPr="00FF4C12" w:rsidRDefault="009F1F82" w:rsidP="00EE5180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46083E" w:rsidRPr="00FF4C12">
        <w:rPr>
          <w:rFonts w:ascii="Arial Narrow" w:hAnsi="Arial Narrow" w:cs="Arial"/>
          <w:sz w:val="22"/>
          <w:szCs w:val="22"/>
          <w:lang w:val="sk-SK"/>
        </w:rPr>
        <w:t>Objednávky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:rsidR="00585B18" w:rsidRPr="00FF4C12" w:rsidRDefault="007752EE" w:rsidP="00EE5180">
      <w:pPr>
        <w:pStyle w:val="Odsekzoznamu"/>
        <w:numPr>
          <w:ilvl w:val="1"/>
          <w:numId w:val="4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Objednávky 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vystavené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 Objednávke bude určená aj maximálna cena celkom za Tovar kupovaný na základe príslušnej Objednávky.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>a cena celkom za požadovaný predmet Dohody je Zmluvnými stranami dohodnutá vo výške maximálne ________ EUR bez DPH (slovom __________________ eur bez DPH); teda ________ EUR vrátane DPH (slovom ___________________ eur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7404B5" w:rsidRPr="00FF4C12" w:rsidRDefault="007404B5" w:rsidP="00EE5180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cena,  ako aj Ceny za Tovar musia byť stanovené v zmysle zákona Národnej rady Slovenskej republiky č. 18/1996 Z. z. o cenách v znení neskorších predpisov </w:t>
      </w:r>
      <w:bookmarkStart w:id="3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3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Tovaru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>najmä náklady za Tovar,</w:t>
      </w:r>
      <w:r w:rsidR="001B0D44" w:rsidRPr="00FF4C12">
        <w:rPr>
          <w:rFonts w:ascii="Arial Narrow" w:hAnsi="Arial Narrow"/>
          <w:sz w:val="22"/>
          <w:szCs w:val="22"/>
        </w:rPr>
        <w:t xml:space="preserve"> náklady na obalovú techniku a balenie Tovaru,</w:t>
      </w:r>
      <w:r w:rsidRPr="00FF4C12">
        <w:rPr>
          <w:rFonts w:ascii="Arial Narrow" w:hAnsi="Arial Narrow"/>
          <w:sz w:val="22"/>
          <w:szCs w:val="22"/>
        </w:rPr>
        <w:t xml:space="preserve"> na obstaranie Tovaru, dovozné clá, dopravu na miesto dodania, </w:t>
      </w:r>
      <w:r w:rsidR="00E853C7" w:rsidRPr="00FF4C12">
        <w:rPr>
          <w:rFonts w:ascii="Arial Narrow" w:hAnsi="Arial Narrow"/>
          <w:sz w:val="22"/>
          <w:szCs w:val="22"/>
        </w:rPr>
        <w:t xml:space="preserve">náklady na </w:t>
      </w:r>
      <w:r w:rsidR="00E853C7" w:rsidRPr="00FF4C12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23D4A" w:rsidRPr="002E055D" w:rsidRDefault="00623D4A" w:rsidP="00EE5180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135F0" w:rsidRDefault="006135F0" w:rsidP="00EE5180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:rsidR="00EB6ABB" w:rsidRPr="00FF4C12" w:rsidRDefault="00EB6ABB" w:rsidP="00EB6ABB">
      <w:pPr>
        <w:numPr>
          <w:ilvl w:val="1"/>
          <w:numId w:val="18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lastRenderedPageBreak/>
        <w:t>Čl. IV</w:t>
      </w:r>
    </w:p>
    <w:p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Default="00623D4A" w:rsidP="00EE5180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 xml:space="preserve">e </w:t>
      </w:r>
      <w:r w:rsidR="00FC124A">
        <w:rPr>
          <w:rFonts w:ascii="Arial Narrow" w:hAnsi="Arial Narrow"/>
          <w:sz w:val="22"/>
          <w:szCs w:val="22"/>
        </w:rPr>
        <w:t xml:space="preserve">a Objednávkami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C124A" w:rsidRPr="00FF4C12" w:rsidRDefault="00FC124A" w:rsidP="00EE5180">
      <w:pPr>
        <w:pStyle w:val="Default"/>
        <w:numPr>
          <w:ilvl w:val="1"/>
          <w:numId w:val="19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p w:rsidR="00FC124A" w:rsidRPr="00FF4C12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FF4C12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FF4C12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FF4C12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FF4C12">
        <w:rPr>
          <w:rFonts w:ascii="Arial Narrow" w:hAnsi="Arial Narrow"/>
          <w:bCs/>
          <w:iCs/>
          <w:sz w:val="22"/>
          <w:szCs w:val="22"/>
        </w:rPr>
        <w:t>1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FF4C12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A LICENČNÉ PODMIENKY</w:t>
      </w: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9E23D9" w:rsidRDefault="009E23D9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predloženej </w:t>
      </w:r>
      <w:r>
        <w:rPr>
          <w:rFonts w:ascii="Arial Narrow" w:hAnsi="Arial Narrow" w:cs="Arial Narrow"/>
          <w:sz w:val="22"/>
          <w:szCs w:val="22"/>
        </w:rPr>
        <w:t>O</w:t>
      </w:r>
      <w:r w:rsidRPr="007872D6">
        <w:rPr>
          <w:rFonts w:ascii="Arial Narrow" w:hAnsi="Arial Narrow" w:cs="Arial Narrow"/>
          <w:sz w:val="22"/>
          <w:szCs w:val="22"/>
        </w:rPr>
        <w:t>bjednávky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A1AF2" w:rsidRDefault="00CA1AF2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sídlo Horskej záchrannej služby </w:t>
      </w:r>
      <w:r w:rsidRPr="00CA1AF2">
        <w:rPr>
          <w:rFonts w:ascii="Arial Narrow" w:hAnsi="Arial Narrow"/>
          <w:sz w:val="22"/>
          <w:szCs w:val="22"/>
        </w:rPr>
        <w:t>Horný Smokovec 52, 062 01 Vysoké Tatry, Slovenská republika</w:t>
      </w:r>
      <w:r w:rsidR="001B0D44">
        <w:rPr>
          <w:rFonts w:ascii="Arial Narrow" w:hAnsi="Arial Narrow"/>
          <w:sz w:val="22"/>
          <w:szCs w:val="22"/>
        </w:rPr>
        <w:t xml:space="preserve"> a miesta uvedené v OPZ Prílohe č.1A tejto Dohody</w:t>
      </w:r>
      <w:r>
        <w:rPr>
          <w:rFonts w:ascii="Arial Narrow" w:hAnsi="Arial Narrow"/>
          <w:sz w:val="22"/>
          <w:szCs w:val="22"/>
        </w:rPr>
        <w:t>.</w:t>
      </w:r>
    </w:p>
    <w:p w:rsidR="009E23D9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Tovar musí byť dodaný v súlade s </w:t>
      </w:r>
      <w:r w:rsidRPr="00FF4C12">
        <w:rPr>
          <w:rFonts w:ascii="Arial Narrow" w:hAnsi="Arial Narrow"/>
          <w:sz w:val="22"/>
          <w:szCs w:val="22"/>
        </w:rPr>
        <w:t>Prílohou č.1 tejto Dohody a touto Dohodou riadne zabalený</w:t>
      </w:r>
      <w:r w:rsidR="009E23D9" w:rsidRPr="00FF4C12">
        <w:rPr>
          <w:rFonts w:ascii="Arial Narrow" w:hAnsi="Arial Narrow"/>
          <w:sz w:val="22"/>
          <w:szCs w:val="22"/>
        </w:rPr>
        <w:t>, ak to prichádza do úvahy</w:t>
      </w:r>
      <w:r w:rsidRPr="00FF4C12">
        <w:rPr>
          <w:rFonts w:ascii="Arial Narrow" w:hAnsi="Arial Narrow"/>
          <w:sz w:val="22"/>
          <w:szCs w:val="22"/>
        </w:rPr>
        <w:t xml:space="preserve">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 Objednávky.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:rsidR="008315BC" w:rsidRDefault="008315BC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E2450E" w:rsidRPr="00E96280" w:rsidRDefault="00E2450E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 w:cs="Arial Narrow"/>
          <w:sz w:val="22"/>
          <w:szCs w:val="22"/>
        </w:rPr>
        <w:t>Predávajúci je povinný dodať Tovar špecifikovaný v Objednávke Kupujúceho do miesta plnenia pre</w:t>
      </w:r>
      <w:r w:rsidR="00933DE3">
        <w:rPr>
          <w:rFonts w:ascii="Arial Narrow" w:hAnsi="Arial Narrow" w:cs="Arial Narrow"/>
          <w:sz w:val="22"/>
          <w:szCs w:val="22"/>
        </w:rPr>
        <w:t xml:space="preserve"> </w:t>
      </w:r>
      <w:r w:rsidR="00933DE3" w:rsidRPr="002B3EB4">
        <w:rPr>
          <w:rFonts w:ascii="Arial Narrow" w:hAnsi="Arial Narrow" w:cs="Arial"/>
          <w:i/>
          <w:color w:val="FF0000"/>
          <w:sz w:val="22"/>
          <w:szCs w:val="22"/>
          <w:highlight w:val="yellow"/>
        </w:rPr>
        <w:t xml:space="preserve"> </w:t>
      </w:r>
      <w:r w:rsidR="00933DE3" w:rsidRPr="00987BE5">
        <w:rPr>
          <w:rFonts w:ascii="Arial Narrow" w:hAnsi="Arial Narrow" w:cs="Arial"/>
          <w:i/>
          <w:color w:val="FF0000"/>
          <w:sz w:val="22"/>
          <w:szCs w:val="22"/>
          <w:highlight w:val="yellow"/>
        </w:rPr>
        <w:t>(uchádzač vyberie a uvedie podľa toho na ktorú časť predmetu zákazky predkladá ponuku)</w:t>
      </w:r>
      <w:r w:rsidRPr="00E96280">
        <w:rPr>
          <w:rFonts w:ascii="Arial Narrow" w:hAnsi="Arial Narrow" w:cs="Arial Narrow"/>
          <w:sz w:val="22"/>
          <w:szCs w:val="22"/>
        </w:rPr>
        <w:t>:</w:t>
      </w:r>
    </w:p>
    <w:p w:rsidR="00E2450E" w:rsidRPr="00E96280" w:rsidRDefault="00E2450E" w:rsidP="00EE5180">
      <w:pPr>
        <w:numPr>
          <w:ilvl w:val="2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851"/>
        <w:jc w:val="both"/>
        <w:rPr>
          <w:rFonts w:ascii="Arial Narrow" w:hAnsi="Arial Narrow"/>
          <w:i/>
          <w:sz w:val="22"/>
          <w:szCs w:val="22"/>
          <w:highlight w:val="yellow"/>
        </w:rPr>
      </w:pPr>
      <w:r w:rsidRPr="00E96280">
        <w:rPr>
          <w:rFonts w:ascii="Arial Narrow" w:hAnsi="Arial Narrow" w:cs="Arial Narrow"/>
          <w:i/>
          <w:sz w:val="22"/>
          <w:szCs w:val="22"/>
          <w:highlight w:val="yellow"/>
        </w:rPr>
        <w:t>Časť 1: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 w:cs="Arial Narrow"/>
          <w:sz w:val="22"/>
          <w:szCs w:val="22"/>
        </w:rPr>
        <w:t xml:space="preserve">Nové automatické meteorologické stanice v horských oblastiach - technológie – do 9 mesiacov od vystavenia </w:t>
      </w:r>
      <w:r w:rsidR="00A30215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Nové automatické meteorologické stanice v horských oblastiach - drobná stavba – stožiar - </w:t>
      </w:r>
      <w:r w:rsidRPr="00E96280">
        <w:rPr>
          <w:rFonts w:ascii="Arial Narrow" w:hAnsi="Arial Narrow" w:cs="Arial Narrow"/>
          <w:sz w:val="22"/>
          <w:szCs w:val="22"/>
        </w:rPr>
        <w:t xml:space="preserve">do 9 mesiacov od vystavenia </w:t>
      </w:r>
      <w:r w:rsidR="00A30215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Nové automatické meteorologické stanice v horských oblastiach  - Pripojiteľná externá klávesnica pre nové stanice AMS - </w:t>
      </w:r>
      <w:r w:rsidRPr="00E96280">
        <w:rPr>
          <w:rFonts w:ascii="Arial Narrow" w:hAnsi="Arial Narrow" w:cs="Arial Narrow"/>
          <w:sz w:val="22"/>
          <w:szCs w:val="22"/>
        </w:rPr>
        <w:t xml:space="preserve">do 9 mesiacov od vystavenia </w:t>
      </w:r>
      <w:r w:rsidR="00A30215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Nové automatické meteorologické stanice v horských oblastiach  - Softvér k Automatickým meteorologickým staniciam - </w:t>
      </w:r>
      <w:r w:rsidRPr="00E96280">
        <w:rPr>
          <w:rFonts w:ascii="Arial Narrow" w:hAnsi="Arial Narrow" w:cs="Arial Narrow"/>
          <w:sz w:val="22"/>
          <w:szCs w:val="22"/>
        </w:rPr>
        <w:t xml:space="preserve">do 9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Doplnenie siete o kompaktné malé AMS - dispečingy HZS + vysokohorské zariadenia (komplet aj s montážou a inštaláciou) - </w:t>
      </w:r>
      <w:r w:rsidRPr="00E96280">
        <w:rPr>
          <w:rFonts w:ascii="Arial Narrow" w:hAnsi="Arial Narrow" w:cs="Arial Narrow"/>
          <w:sz w:val="22"/>
          <w:szCs w:val="22"/>
        </w:rPr>
        <w:t xml:space="preserve">do 9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Inovácia súčasných meteorologických staníc v horských oblastiach - </w:t>
      </w:r>
      <w:r w:rsidRPr="00E96280">
        <w:rPr>
          <w:rFonts w:ascii="Arial Narrow" w:hAnsi="Arial Narrow" w:cs="Arial Narrow"/>
          <w:sz w:val="22"/>
          <w:szCs w:val="22"/>
        </w:rPr>
        <w:t xml:space="preserve">do 6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Modernizácia meteoportálu HZS – do 6 mesiacov od vystavenia </w:t>
      </w:r>
      <w:r w:rsidR="006B01CC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b</w:t>
      </w:r>
      <w:r w:rsidRPr="00E96280">
        <w:rPr>
          <w:rFonts w:ascii="Arial Narrow" w:hAnsi="Arial Narrow"/>
          <w:sz w:val="22"/>
          <w:szCs w:val="22"/>
        </w:rPr>
        <w:t>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Ručné GNSS zariadenie s externou anténou, zabudovaným laserovým diaľkomerom a príslušenstvom </w:t>
      </w:r>
      <w:r w:rsidRPr="00E96280">
        <w:rPr>
          <w:rFonts w:ascii="Arial Narrow" w:hAnsi="Arial Narrow" w:cs="Arial Narrow"/>
          <w:sz w:val="22"/>
          <w:szCs w:val="22"/>
        </w:rPr>
        <w:t xml:space="preserve">- do 3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lastRenderedPageBreak/>
        <w:t xml:space="preserve">Malé ručné GNSS zariadenie ovládané mobilným zariadením s príslušenstvom - </w:t>
      </w:r>
      <w:r w:rsidRPr="00E96280">
        <w:rPr>
          <w:rFonts w:ascii="Arial Narrow" w:hAnsi="Arial Narrow" w:cs="Arial Narrow"/>
          <w:sz w:val="22"/>
          <w:szCs w:val="22"/>
        </w:rPr>
        <w:t xml:space="preserve">do 3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Osobná bluetooth meteostanica pre smartfóny - </w:t>
      </w:r>
      <w:r w:rsidRPr="00E96280">
        <w:rPr>
          <w:rFonts w:ascii="Arial Narrow" w:hAnsi="Arial Narrow" w:cs="Arial Narrow"/>
          <w:sz w:val="22"/>
          <w:szCs w:val="22"/>
        </w:rPr>
        <w:t xml:space="preserve">do 3 mesiacov od vystavenia </w:t>
      </w:r>
      <w:r w:rsidR="006B01CC">
        <w:rPr>
          <w:rFonts w:ascii="Arial Narrow" w:hAnsi="Arial Narrow" w:cs="Arial Narrow"/>
          <w:sz w:val="22"/>
          <w:szCs w:val="22"/>
        </w:rPr>
        <w:t>O</w:t>
      </w:r>
      <w:r w:rsidRPr="00E96280">
        <w:rPr>
          <w:rFonts w:ascii="Arial Narrow" w:hAnsi="Arial Narrow" w:cs="Arial Narrow"/>
          <w:sz w:val="22"/>
          <w:szCs w:val="22"/>
        </w:rPr>
        <w:t>bjednávky.</w:t>
      </w:r>
    </w:p>
    <w:p w:rsidR="00E2450E" w:rsidRPr="00E96280" w:rsidRDefault="00E2450E" w:rsidP="00EE5180">
      <w:pPr>
        <w:numPr>
          <w:ilvl w:val="2"/>
          <w:numId w:val="20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i/>
          <w:sz w:val="22"/>
          <w:szCs w:val="22"/>
          <w:highlight w:val="yellow"/>
        </w:rPr>
      </w:pPr>
      <w:r w:rsidRPr="00E96280">
        <w:rPr>
          <w:rFonts w:ascii="Arial Narrow" w:hAnsi="Arial Narrow"/>
          <w:i/>
          <w:sz w:val="22"/>
          <w:szCs w:val="22"/>
          <w:highlight w:val="yellow"/>
        </w:rPr>
        <w:t>Časť 2: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Meteo – klimaticko –  environmentálna  databáza HZS – do 9 mesiacov od vystavenia </w:t>
      </w:r>
      <w:r w:rsidR="006B01CC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Nástroj na zber meteorologických údajov - do 9 mesiacov od vystavenia </w:t>
      </w:r>
      <w:r w:rsidR="006B01CC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Softvér na riešenie geopriestorových analýz - do 3 mesiacov od vystavenia </w:t>
      </w:r>
      <w:r w:rsidR="006B01CC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Softvér na spracovanie dát z diaľkového prieskumu Zeme (DPZ) - do 3 mesiacov od vystavenia </w:t>
      </w:r>
      <w:r w:rsidR="006B01CC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Softvér na modelovanie a simuláciu snehových lavín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Softvér na modelovanie a simuláciu bahnotokov a murových prúdov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2"/>
          <w:numId w:val="20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i/>
          <w:sz w:val="22"/>
          <w:szCs w:val="22"/>
          <w:highlight w:val="yellow"/>
        </w:rPr>
      </w:pPr>
      <w:r w:rsidRPr="00E96280">
        <w:rPr>
          <w:rFonts w:ascii="Arial Narrow" w:hAnsi="Arial Narrow"/>
          <w:i/>
          <w:sz w:val="22"/>
          <w:szCs w:val="22"/>
          <w:highlight w:val="yellow"/>
        </w:rPr>
        <w:t>Časť 3: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Výkonná počítačová jednotka (stanica) vrátene OS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Kontrolná pracovná stanica na ovládanie UAV a servis AMS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Externé dátové úložisko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Laserová tlačiareň A3 -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Veľkoformátová tlačiareň - do 3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Pr="00E96280" w:rsidRDefault="00E2450E" w:rsidP="00EE5180">
      <w:pPr>
        <w:numPr>
          <w:ilvl w:val="3"/>
          <w:numId w:val="20"/>
        </w:numPr>
        <w:tabs>
          <w:tab w:val="clear" w:pos="2160"/>
          <w:tab w:val="clear" w:pos="2880"/>
          <w:tab w:val="clear" w:pos="4500"/>
        </w:tabs>
        <w:spacing w:after="60"/>
        <w:ind w:left="993"/>
        <w:jc w:val="both"/>
        <w:rPr>
          <w:rFonts w:ascii="Arial Narrow" w:hAnsi="Arial Narrow"/>
          <w:sz w:val="22"/>
          <w:szCs w:val="22"/>
        </w:rPr>
      </w:pPr>
      <w:r w:rsidRPr="00E96280">
        <w:rPr>
          <w:rFonts w:ascii="Arial Narrow" w:hAnsi="Arial Narrow"/>
          <w:sz w:val="22"/>
          <w:szCs w:val="22"/>
        </w:rPr>
        <w:t xml:space="preserve">Server - do 6 mesiacov od vystavenia </w:t>
      </w:r>
      <w:r w:rsidR="004D492E">
        <w:rPr>
          <w:rFonts w:ascii="Arial Narrow" w:hAnsi="Arial Narrow"/>
          <w:sz w:val="22"/>
          <w:szCs w:val="22"/>
        </w:rPr>
        <w:t>O</w:t>
      </w:r>
      <w:r w:rsidRPr="00E96280">
        <w:rPr>
          <w:rFonts w:ascii="Arial Narrow" w:hAnsi="Arial Narrow"/>
          <w:sz w:val="22"/>
          <w:szCs w:val="22"/>
        </w:rPr>
        <w:t>bjednávky</w:t>
      </w:r>
    </w:p>
    <w:p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:rsidR="00733992" w:rsidRPr="00812D64" w:rsidRDefault="00733992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315BC">
        <w:rPr>
          <w:rFonts w:ascii="Arial Narrow" w:hAnsi="Arial Narrow" w:cs="Arial Narrow"/>
          <w:sz w:val="22"/>
          <w:szCs w:val="22"/>
        </w:rPr>
        <w:t xml:space="preserve">Predávajúci sa zaväzuje zástupcovi Kupujúceho oznámiť čas dodávky Tovaru do miesta plnenia najneskôr dva </w:t>
      </w:r>
      <w:r w:rsidR="00785299" w:rsidRPr="008315BC">
        <w:rPr>
          <w:rFonts w:ascii="Arial Narrow" w:hAnsi="Arial Narrow" w:cs="Arial Narrow"/>
          <w:sz w:val="22"/>
          <w:szCs w:val="22"/>
        </w:rPr>
        <w:t xml:space="preserve">(2) </w:t>
      </w:r>
      <w:r w:rsidRPr="008315BC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8315BC">
        <w:rPr>
          <w:rFonts w:ascii="Arial Narrow" w:hAnsi="Arial Narrow" w:cs="Arial Narrow"/>
          <w:sz w:val="22"/>
          <w:szCs w:val="22"/>
        </w:rPr>
        <w:t xml:space="preserve"> Tovaru</w:t>
      </w:r>
      <w:r w:rsidRPr="008315BC">
        <w:rPr>
          <w:rFonts w:ascii="Arial Narrow" w:hAnsi="Arial Narrow" w:cs="Arial Narrow"/>
          <w:sz w:val="22"/>
          <w:szCs w:val="22"/>
        </w:rPr>
        <w:t>.</w:t>
      </w:r>
    </w:p>
    <w:p w:rsidR="00812D64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812D64" w:rsidRPr="00FF4C12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A64E21" w:rsidRPr="00FF4C12" w:rsidRDefault="00623D4A" w:rsidP="00A64E21">
      <w:pPr>
        <w:numPr>
          <w:ilvl w:val="1"/>
          <w:numId w:val="20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FF4C12">
        <w:rPr>
          <w:rFonts w:ascii="Arial Narrow" w:hAnsi="Arial Narrow" w:cs="Arial Narrow"/>
          <w:sz w:val="22"/>
          <w:szCs w:val="22"/>
        </w:rPr>
        <w:t>Predávajúci odovzdá Tovar na základe preberacieho protokolu</w:t>
      </w:r>
      <w:r w:rsidR="004F772C" w:rsidRPr="00FF4C12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FF4C12">
        <w:rPr>
          <w:rFonts w:ascii="Arial Narrow" w:hAnsi="Arial Narrow" w:cs="Arial Narrow"/>
          <w:sz w:val="22"/>
          <w:szCs w:val="22"/>
        </w:rPr>
        <w:t>listu</w:t>
      </w:r>
      <w:r w:rsidRPr="00FF4C12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A64E21" w:rsidRPr="00FF4C12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:rsidR="00812D64" w:rsidRPr="00FF4C12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FF4C12">
        <w:rPr>
          <w:rFonts w:ascii="Arial Narrow" w:hAnsi="Arial Narrow" w:cs="Arial Narrow"/>
          <w:sz w:val="22"/>
          <w:szCs w:val="22"/>
        </w:rPr>
        <w:t xml:space="preserve">riadnom </w:t>
      </w:r>
      <w:r w:rsidRPr="00FF4C12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 Objednávka sú podkladom pre vystavenie faktúry a budú tvoriť jej neoddeliteľnú súčasť.</w:t>
      </w:r>
    </w:p>
    <w:p w:rsidR="00812D64" w:rsidRPr="00FF4C12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FF4C12" w:rsidRDefault="00623D4A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V prípade </w:t>
      </w:r>
      <w:r w:rsidRPr="00FF4C12">
        <w:rPr>
          <w:rFonts w:ascii="Arial Narrow" w:hAnsi="Arial Narrow" w:cs="Arial Narrow"/>
          <w:sz w:val="22"/>
          <w:szCs w:val="22"/>
        </w:rPr>
        <w:t>dodania</w:t>
      </w:r>
      <w:r w:rsidRPr="00FF4C12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812D64" w:rsidRPr="00FF4C12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EA2E8F" w:rsidRPr="00FF4C12" w:rsidRDefault="00A64E21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je súčasťou dodávky podľa tejto Dohody softvér,</w:t>
      </w:r>
      <w:r w:rsidR="0040347E"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p</w:t>
      </w:r>
      <w:r w:rsidR="00785299" w:rsidRPr="00FF4C12">
        <w:rPr>
          <w:rFonts w:ascii="Arial Narrow" w:hAnsi="Arial Narrow"/>
          <w:sz w:val="22"/>
          <w:szCs w:val="22"/>
        </w:rPr>
        <w:t>redávajúci udeľuje Kupujúcemu v súlade s §</w:t>
      </w:r>
      <w:r w:rsidR="007D1CD8"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 xml:space="preserve">65 a nasl. </w:t>
      </w:r>
      <w:r w:rsidR="007D1CD8" w:rsidRPr="00FF4C12">
        <w:rPr>
          <w:rFonts w:ascii="Arial Narrow" w:hAnsi="Arial Narrow"/>
          <w:sz w:val="22"/>
          <w:szCs w:val="22"/>
        </w:rPr>
        <w:t>z</w:t>
      </w:r>
      <w:r w:rsidR="00785299" w:rsidRPr="00FF4C12">
        <w:rPr>
          <w:rFonts w:ascii="Arial Narrow" w:hAnsi="Arial Narrow"/>
          <w:sz w:val="22"/>
          <w:szCs w:val="22"/>
        </w:rPr>
        <w:t>ákona č. 185/2015 Z.</w:t>
      </w:r>
      <w:r w:rsidR="007D1CD8"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>z. Autorský zákon v znení zákona č.125/2016 Z.</w:t>
      </w:r>
      <w:r w:rsidR="007D1CD8"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>z. (ďalej</w:t>
      </w:r>
      <w:r w:rsidR="007D1CD8" w:rsidRPr="00FF4C12">
        <w:rPr>
          <w:rFonts w:ascii="Arial Narrow" w:hAnsi="Arial Narrow"/>
          <w:sz w:val="22"/>
          <w:szCs w:val="22"/>
        </w:rPr>
        <w:t xml:space="preserve"> len „zákon č. 185/2015 Z. z.“) súhlas na použitie (licenciu) </w:t>
      </w:r>
      <w:r w:rsidRPr="00FF4C12">
        <w:rPr>
          <w:rFonts w:ascii="Arial Narrow" w:hAnsi="Arial Narrow"/>
          <w:sz w:val="22"/>
          <w:szCs w:val="22"/>
        </w:rPr>
        <w:t xml:space="preserve">tohto </w:t>
      </w:r>
      <w:r w:rsidR="007D1CD8" w:rsidRPr="00FF4C12">
        <w:rPr>
          <w:rFonts w:ascii="Arial Narrow" w:hAnsi="Arial Narrow"/>
          <w:sz w:val="22"/>
          <w:szCs w:val="22"/>
        </w:rPr>
        <w:t>softvéru počas celej doby trvania majetkových práv k softvéru, bez územného obmedzenia na účely</w:t>
      </w:r>
      <w:r w:rsidR="00CE3146" w:rsidRPr="00FF4C12">
        <w:rPr>
          <w:rFonts w:ascii="Arial Narrow" w:hAnsi="Arial Narrow"/>
          <w:sz w:val="22"/>
          <w:szCs w:val="22"/>
        </w:rPr>
        <w:t>,</w:t>
      </w:r>
      <w:r w:rsidR="007D1CD8" w:rsidRPr="00FF4C12">
        <w:rPr>
          <w:rFonts w:ascii="Arial Narrow" w:hAnsi="Arial Narrow"/>
          <w:sz w:val="22"/>
          <w:szCs w:val="22"/>
        </w:rPr>
        <w:t xml:space="preserve"> na ktoré bol softvér vytvorený a/alebo na účely súvisiace s činnosťou </w:t>
      </w:r>
      <w:r w:rsidR="00CE3146" w:rsidRPr="00FF4C12">
        <w:rPr>
          <w:rFonts w:ascii="Arial Narrow" w:hAnsi="Arial Narrow"/>
          <w:sz w:val="22"/>
          <w:szCs w:val="22"/>
        </w:rPr>
        <w:t>Kupujúceho</w:t>
      </w:r>
      <w:r w:rsidR="007D1CD8" w:rsidRPr="00FF4C12">
        <w:rPr>
          <w:rFonts w:ascii="Arial Narrow" w:hAnsi="Arial Narrow"/>
          <w:sz w:val="22"/>
          <w:szCs w:val="22"/>
        </w:rPr>
        <w:t xml:space="preserve"> podľa tejto Dohody.</w:t>
      </w:r>
      <w:r w:rsidR="00925679" w:rsidRPr="00FF4C12">
        <w:rPr>
          <w:rFonts w:ascii="Arial Narrow" w:hAnsi="Arial Narrow"/>
          <w:sz w:val="22"/>
          <w:szCs w:val="22"/>
        </w:rPr>
        <w:t xml:space="preserve"> </w:t>
      </w:r>
    </w:p>
    <w:p w:rsidR="001E1B4C" w:rsidRDefault="001E1B4C" w:rsidP="001E1B4C">
      <w:pPr>
        <w:pStyle w:val="Odsekzoznamu"/>
        <w:rPr>
          <w:rFonts w:ascii="Arial Narrow" w:hAnsi="Arial Narrow"/>
          <w:sz w:val="22"/>
          <w:szCs w:val="22"/>
        </w:rPr>
      </w:pPr>
    </w:p>
    <w:p w:rsidR="007D1CD8" w:rsidRDefault="007D1CD8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udeľuje Kupujúcemu v súlade s § 133 ods.3  zákona č. 185/2015 Z. z. súhlas na použitie databázy uvedenej v bode 6.4.2.1 tohto článku Dohody.</w:t>
      </w:r>
      <w:r w:rsidR="00925679">
        <w:rPr>
          <w:rFonts w:ascii="Arial Narrow" w:hAnsi="Arial Narrow"/>
          <w:sz w:val="22"/>
          <w:szCs w:val="22"/>
        </w:rPr>
        <w:t xml:space="preserve"> </w:t>
      </w:r>
    </w:p>
    <w:p w:rsidR="0022125C" w:rsidRDefault="0022125C" w:rsidP="0022125C">
      <w:pPr>
        <w:pStyle w:val="Odsekzoznamu"/>
        <w:rPr>
          <w:rFonts w:ascii="Arial Narrow" w:hAnsi="Arial Narrow"/>
          <w:sz w:val="22"/>
          <w:szCs w:val="22"/>
        </w:rPr>
      </w:pPr>
    </w:p>
    <w:p w:rsidR="007D1CD8" w:rsidRDefault="007D1CD8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 týmto potvrdzuje, že je oprávnený poskytnúť Kupujúcemu všetky súhlasy (licencie) v zmysle bodu 6.</w:t>
      </w:r>
      <w:r w:rsidR="00925679">
        <w:rPr>
          <w:rFonts w:ascii="Arial Narrow" w:hAnsi="Arial Narrow"/>
          <w:sz w:val="22"/>
          <w:szCs w:val="22"/>
        </w:rPr>
        <w:t>10</w:t>
      </w:r>
      <w:r>
        <w:rPr>
          <w:rFonts w:ascii="Arial Narrow" w:hAnsi="Arial Narrow"/>
          <w:sz w:val="22"/>
          <w:szCs w:val="22"/>
        </w:rPr>
        <w:t>. a 6.1</w:t>
      </w:r>
      <w:r w:rsidR="00925679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. tohto článku Dohody, a že tým nedochádza k porušeniu práv duševného vlastníctva tretích osôb zmysle zákona č. 185/2015 Z. z</w:t>
      </w:r>
      <w:r w:rsidR="001E1B4C">
        <w:rPr>
          <w:rFonts w:ascii="Arial Narrow" w:hAnsi="Arial Narrow"/>
          <w:sz w:val="22"/>
          <w:szCs w:val="22"/>
        </w:rPr>
        <w:t>.</w:t>
      </w:r>
    </w:p>
    <w:p w:rsidR="00EA2E8F" w:rsidRDefault="00EA2E8F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91133E" w:rsidRPr="00FF4C12" w:rsidRDefault="007D1CD8" w:rsidP="00EE5180">
      <w:pPr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Predávajúci udeľuje Kupujúcemu licenciu podľa bodu 6.</w:t>
      </w:r>
      <w:r w:rsidR="0091133E" w:rsidRPr="00FF4C12">
        <w:rPr>
          <w:rFonts w:ascii="Arial Narrow" w:hAnsi="Arial Narrow"/>
          <w:sz w:val="22"/>
          <w:szCs w:val="22"/>
        </w:rPr>
        <w:t>10</w:t>
      </w:r>
      <w:r w:rsidRPr="00FF4C12">
        <w:rPr>
          <w:rFonts w:ascii="Arial Narrow" w:hAnsi="Arial Narrow"/>
          <w:sz w:val="22"/>
          <w:szCs w:val="22"/>
        </w:rPr>
        <w:t>. tohto článku Dohody a súhlas na použitie databázy podľa bodu 6.1</w:t>
      </w:r>
      <w:r w:rsidR="0091133E" w:rsidRPr="00FF4C12">
        <w:rPr>
          <w:rFonts w:ascii="Arial Narrow" w:hAnsi="Arial Narrow"/>
          <w:sz w:val="22"/>
          <w:szCs w:val="22"/>
        </w:rPr>
        <w:t>1</w:t>
      </w:r>
      <w:r w:rsidRPr="00FF4C12">
        <w:rPr>
          <w:rFonts w:ascii="Arial Narrow" w:hAnsi="Arial Narrow"/>
          <w:sz w:val="22"/>
          <w:szCs w:val="22"/>
        </w:rPr>
        <w:t>. tohto článku Dohody bezodplatne.</w:t>
      </w:r>
      <w:r w:rsidR="0091133E" w:rsidRPr="00FF4C12">
        <w:rPr>
          <w:rFonts w:ascii="Arial Narrow" w:hAnsi="Arial Narrow"/>
          <w:sz w:val="22"/>
          <w:szCs w:val="22"/>
        </w:rPr>
        <w:t xml:space="preserve"> </w:t>
      </w:r>
    </w:p>
    <w:p w:rsidR="00EE430D" w:rsidRPr="00FF4C12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:rsidR="00EE430D" w:rsidRPr="00FF4C12" w:rsidRDefault="00EE430D" w:rsidP="00EE430D">
      <w:pPr>
        <w:numPr>
          <w:ilvl w:val="1"/>
          <w:numId w:val="20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EE430D" w:rsidRPr="00FF4C12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:rsidR="00EE430D" w:rsidRPr="00FF4C12" w:rsidRDefault="00EE430D" w:rsidP="00EE430D">
      <w:pPr>
        <w:numPr>
          <w:ilvl w:val="1"/>
          <w:numId w:val="20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Nebezpečenstvo škody na Tovare prechádza z Predávajúceho na Kupujúceho okamihom jeho dodania podľa tejto Dohody a Objednávky. </w:t>
      </w:r>
    </w:p>
    <w:p w:rsidR="00EE430D" w:rsidRDefault="00EE430D" w:rsidP="00EE430D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7D1CD8" w:rsidRDefault="007D1CD8" w:rsidP="0091133E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:rsidR="0001397F" w:rsidRPr="00FF4C12" w:rsidRDefault="0001397F" w:rsidP="00EE5180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>enu podľa Objednávky na základe faktúry vystavenej Predávajúcim po dodaní Tovaru a podpísaní preberacieho protokolu alebo dodacieho listu s vyznačením riadneho dodania Tovaru. Kupujúci neposkytne Predávajúcemu žiaden preddavok na zrealizovanie Objednávky.</w:t>
      </w:r>
    </w:p>
    <w:p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2D1636" w:rsidRPr="00FF4C12" w:rsidRDefault="0001397F" w:rsidP="002D1636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>. Neoddeliteľnou súčasťou faktúry Predávajúceho bude originál/fotokópia preberacieho protokolu alebo dodacieho listu s vyznačením uspokojivého dodania Tovaru potvrdeného Kupujúcim.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operačného programu, číslo a názov opatrenia, názov projektu, kód projektu, (ak sú uvedené informácie Zmluvným stranám k dispozícii v čase vystavenia faktúry);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Dohody;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číslo Objednávky a dátum jej vystavenia;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DB2E29" w:rsidRPr="00FF4C12" w:rsidRDefault="0001397F" w:rsidP="00DB2E29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952CEC">
        <w:rPr>
          <w:rFonts w:ascii="Arial Narrow" w:hAnsi="Arial Narrow"/>
          <w:sz w:val="22"/>
          <w:szCs w:val="22"/>
        </w:rPr>
        <w:t>šes</w:t>
      </w:r>
      <w:r w:rsidR="00BC4C1C">
        <w:rPr>
          <w:rFonts w:ascii="Arial Narrow" w:hAnsi="Arial Narrow"/>
          <w:sz w:val="22"/>
          <w:szCs w:val="22"/>
        </w:rPr>
        <w:t>ť</w:t>
      </w:r>
      <w:r w:rsidR="00952CEC">
        <w:rPr>
          <w:rFonts w:ascii="Arial Narrow" w:hAnsi="Arial Narrow"/>
          <w:sz w:val="22"/>
          <w:szCs w:val="22"/>
        </w:rPr>
        <w:t>desiat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DB2E29" w:rsidRPr="00FF4C12">
        <w:rPr>
          <w:rFonts w:ascii="Arial Narrow" w:hAnsi="Arial Narrow"/>
          <w:sz w:val="22"/>
          <w:szCs w:val="22"/>
        </w:rPr>
        <w:t>6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Kupujúcemu.</w:t>
      </w:r>
      <w:r w:rsidR="00DB2E29" w:rsidRPr="00FF4C12">
        <w:rPr>
          <w:rFonts w:ascii="Arial Narrow" w:hAnsi="Arial Narrow"/>
          <w:sz w:val="22"/>
          <w:szCs w:val="22"/>
        </w:rPr>
        <w:t xml:space="preserve"> Predávajúci berie na vedomie, že predmet Dohody je financovaný z prostriedkov Európskej únie a z vlastných prostriedkov Kupujúceho. Predávajúci berie na vedomie, že uvedené financovanie platieb z prostriedkov Európskej únie je časovo a administratívne náročné. Predávajúci zároveň súhlasí a vyhlasuje, že lehota splatnosti nie je v hrubom nepomere k právam a povinnostiam vyplývajúcim z tejto Dohody.</w:t>
      </w:r>
    </w:p>
    <w:p w:rsidR="0018416F" w:rsidRPr="00FF4C12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01397F" w:rsidRPr="00FF4C12" w:rsidRDefault="0001397F" w:rsidP="00DB2E29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predložená faktúra nebude vystavená v súlade s touto Dohodou a/alebo Objednávkou,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lastRenderedPageBreak/>
        <w:t xml:space="preserve">sa majú odstrániť. Nová </w:t>
      </w:r>
      <w:r w:rsidR="00BD705C" w:rsidRPr="00FF4C12">
        <w:rPr>
          <w:rFonts w:ascii="Arial Narrow" w:hAnsi="Arial Narrow"/>
          <w:sz w:val="22"/>
          <w:szCs w:val="22"/>
        </w:rPr>
        <w:t>6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01397F" w:rsidRPr="00FF4C12" w:rsidRDefault="0001397F" w:rsidP="00DB2E29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FF4C12" w:rsidRDefault="0001397F" w:rsidP="00BD705C">
      <w:pPr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Dohode.</w:t>
      </w: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EE5180">
      <w:pPr>
        <w:pStyle w:val="Default"/>
        <w:numPr>
          <w:ilvl w:val="1"/>
          <w:numId w:val="8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EE5180">
      <w:pPr>
        <w:pStyle w:val="Default"/>
        <w:numPr>
          <w:ilvl w:val="1"/>
          <w:numId w:val="8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FA040B" w:rsidRPr="00FF4C12" w:rsidRDefault="005235CD" w:rsidP="000113C8">
      <w:pPr>
        <w:pStyle w:val="Default"/>
        <w:numPr>
          <w:ilvl w:val="1"/>
          <w:numId w:val="8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315/2016 Z.z.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:rsidR="0001397F" w:rsidRPr="00FF4C12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</w:rPr>
      </w:pP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IX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:rsidR="00FA040B" w:rsidRPr="00FF4C12" w:rsidRDefault="00FA040B" w:rsidP="00EE5180">
      <w:pPr>
        <w:pStyle w:val="Odsekzoznamu"/>
        <w:numPr>
          <w:ilvl w:val="0"/>
          <w:numId w:val="85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ohodou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>ohody. Za dôvernú sa považuje každá informácia, z povahy ktorej je zrejmé, že Zmluvná strana má záujem na jej utajovaní, nakoľko nejde o bežne dostupnú informáciu.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:rsidR="00FA040B" w:rsidRPr="00FF4C12" w:rsidRDefault="00FA040B" w:rsidP="00EE5180">
      <w:pPr>
        <w:pStyle w:val="Odsekzoznamu"/>
        <w:numPr>
          <w:ilvl w:val="0"/>
          <w:numId w:val="85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r w:rsidRPr="00FF4C12">
        <w:rPr>
          <w:rFonts w:ascii="Arial Narrow" w:hAnsi="Arial Narrow"/>
          <w:bCs/>
          <w:sz w:val="22"/>
          <w:szCs w:val="22"/>
        </w:rPr>
        <w:t>ohody,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FA040B" w:rsidRPr="00FF4C12" w:rsidRDefault="00FA040B" w:rsidP="00EE5180">
      <w:pPr>
        <w:pStyle w:val="Odsekzoznamu"/>
        <w:numPr>
          <w:ilvl w:val="0"/>
          <w:numId w:val="85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Ak sa budú na strane </w:t>
      </w:r>
      <w:r w:rsidRPr="00FF4C12">
        <w:rPr>
          <w:rFonts w:ascii="Arial Narrow" w:hAnsi="Arial Narrow"/>
          <w:sz w:val="22"/>
          <w:szCs w:val="22"/>
        </w:rPr>
        <w:t>Predávajúc</w:t>
      </w:r>
      <w:r w:rsidRPr="00FF4C12">
        <w:rPr>
          <w:rFonts w:ascii="Arial Narrow" w:hAnsi="Arial Narrow"/>
          <w:sz w:val="22"/>
          <w:szCs w:val="22"/>
          <w:lang w:val="sk-SK"/>
        </w:rPr>
        <w:t>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voči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FF4C12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Pr="00FF4C12">
        <w:rPr>
          <w:rFonts w:ascii="Arial Narrow" w:hAnsi="Arial Narrow"/>
          <w:sz w:val="22"/>
          <w:szCs w:val="22"/>
          <w:lang w:val="sk-SK"/>
        </w:rPr>
        <w:t>P</w:t>
      </w:r>
      <w:r w:rsidRPr="00FF4C12">
        <w:rPr>
          <w:rFonts w:ascii="Arial Narrow" w:hAnsi="Arial Narrow"/>
          <w:sz w:val="22"/>
          <w:szCs w:val="22"/>
        </w:rPr>
        <w:t>redávajúc</w:t>
      </w:r>
      <w:r w:rsidRPr="00FF4C12">
        <w:rPr>
          <w:rFonts w:ascii="Arial Narrow" w:hAnsi="Arial Narrow"/>
          <w:sz w:val="22"/>
          <w:szCs w:val="22"/>
          <w:lang w:val="sk-SK"/>
        </w:rPr>
        <w:t>i</w:t>
      </w:r>
      <w:r w:rsidRPr="00FF4C12">
        <w:rPr>
          <w:rFonts w:ascii="Arial Narrow" w:hAnsi="Arial Narrow"/>
          <w:b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sz w:val="22"/>
          <w:szCs w:val="22"/>
          <w:highlight w:val="yellow"/>
        </w:rPr>
        <w:t>[</w:t>
      </w:r>
      <w:r w:rsidRPr="00FF4C12">
        <w:rPr>
          <w:rFonts w:ascii="Arial Narrow" w:hAnsi="Arial Narrow"/>
          <w:bCs/>
          <w:sz w:val="22"/>
          <w:szCs w:val="22"/>
          <w:highlight w:val="yellow"/>
          <w:lang w:val="sk-SK"/>
        </w:rPr>
        <w:t xml:space="preserve"> </w:t>
      </w:r>
      <w:r w:rsidRPr="00FF4C12">
        <w:rPr>
          <w:rFonts w:ascii="Arial Narrow" w:hAnsi="Arial Narrow"/>
          <w:bCs/>
          <w:sz w:val="22"/>
          <w:szCs w:val="22"/>
          <w:highlight w:val="yellow"/>
        </w:rPr>
        <w:t>]</w:t>
      </w:r>
      <w:r w:rsidRPr="00FF4C12">
        <w:rPr>
          <w:rFonts w:ascii="Arial Narrow" w:hAnsi="Arial Narrow"/>
          <w:bCs/>
          <w:sz w:val="22"/>
          <w:szCs w:val="22"/>
        </w:rPr>
        <w:t xml:space="preserve">, IČO: </w:t>
      </w:r>
      <w:r w:rsidRPr="00FF4C12">
        <w:rPr>
          <w:rFonts w:ascii="Arial Narrow" w:hAnsi="Arial Narrow"/>
          <w:bCs/>
          <w:sz w:val="22"/>
          <w:szCs w:val="22"/>
          <w:highlight w:val="yellow"/>
        </w:rPr>
        <w:t>[ ]</w:t>
      </w:r>
      <w:r w:rsidRPr="00FF4C12">
        <w:rPr>
          <w:rFonts w:ascii="Arial Narrow" w:hAnsi="Arial Narrow"/>
          <w:bCs/>
          <w:sz w:val="22"/>
          <w:szCs w:val="22"/>
        </w:rPr>
        <w:t xml:space="preserve">. Vedúci </w:t>
      </w:r>
      <w:r w:rsidRPr="00FF4C12">
        <w:rPr>
          <w:rFonts w:ascii="Arial Narrow" w:hAnsi="Arial Narrow"/>
          <w:sz w:val="22"/>
          <w:szCs w:val="22"/>
          <w:lang w:val="sk-SK"/>
        </w:rPr>
        <w:t>P</w:t>
      </w:r>
      <w:r w:rsidRPr="00FF4C12">
        <w:rPr>
          <w:rFonts w:ascii="Arial Narrow" w:hAnsi="Arial Narrow"/>
          <w:sz w:val="22"/>
          <w:szCs w:val="22"/>
        </w:rPr>
        <w:t>redávajúc</w:t>
      </w:r>
      <w:r w:rsidRPr="00FF4C12">
        <w:rPr>
          <w:rFonts w:ascii="Arial Narrow" w:hAnsi="Arial Narrow"/>
          <w:sz w:val="22"/>
          <w:szCs w:val="22"/>
          <w:lang w:val="sk-SK"/>
        </w:rPr>
        <w:t>i</w:t>
      </w:r>
      <w:r w:rsidRPr="00FF4C12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FF4C12">
        <w:rPr>
          <w:rFonts w:ascii="Arial Narrow" w:hAnsi="Arial Narrow"/>
          <w:sz w:val="22"/>
          <w:szCs w:val="22"/>
        </w:rPr>
        <w:t>predávajúc</w:t>
      </w:r>
      <w:r w:rsidRPr="00FF4C12">
        <w:rPr>
          <w:rFonts w:ascii="Arial Narrow" w:hAnsi="Arial Narrow"/>
          <w:sz w:val="22"/>
          <w:szCs w:val="22"/>
          <w:lang w:val="sk-SK"/>
        </w:rPr>
        <w:t>ich</w:t>
      </w:r>
      <w:r w:rsidRPr="00FF4C12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FF4C12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alebo z právnych predpisov, pokiaľ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ohoda (vrátane príloh) v konkrétnom prípade neurčí inak. Subjekty na strane </w:t>
      </w:r>
      <w:r w:rsidRPr="00FF4C12">
        <w:rPr>
          <w:rFonts w:ascii="Arial Narrow" w:hAnsi="Arial Narrow"/>
          <w:sz w:val="22"/>
          <w:szCs w:val="22"/>
        </w:rPr>
        <w:t>Predávajúc</w:t>
      </w:r>
      <w:r w:rsidRPr="00FF4C12">
        <w:rPr>
          <w:rFonts w:ascii="Arial Narrow" w:hAnsi="Arial Narrow"/>
          <w:sz w:val="22"/>
          <w:szCs w:val="22"/>
          <w:lang w:val="sk-SK"/>
        </w:rPr>
        <w:t>eho</w:t>
      </w:r>
      <w:r w:rsidRPr="00FF4C12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>ohody.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FA040B" w:rsidRPr="00FF4C12" w:rsidRDefault="00FA040B" w:rsidP="00EE5180">
      <w:pPr>
        <w:pStyle w:val="Odsekzoznamu"/>
        <w:numPr>
          <w:ilvl w:val="0"/>
          <w:numId w:val="85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lastRenderedPageBreak/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01397F" w:rsidRPr="0022232F" w:rsidRDefault="0001397F" w:rsidP="00EE5180">
      <w:pPr>
        <w:pStyle w:val="Odsekzoznamu"/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:rsidR="00392E64" w:rsidRPr="0022232F" w:rsidRDefault="00392E64" w:rsidP="00392E6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01397F" w:rsidRPr="0022232F" w:rsidRDefault="0001397F" w:rsidP="00EE5180">
      <w:pPr>
        <w:pStyle w:val="Odsekzoznamu"/>
        <w:numPr>
          <w:ilvl w:val="0"/>
          <w:numId w:val="2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01397F" w:rsidRPr="0022232F" w:rsidRDefault="0001397F" w:rsidP="00EE5180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predpokladu, že Kupujúci Tovar riadne skladuje a používa v súlade s jeho účelom, zodpovedá Predávajúci 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nasl</w:t>
      </w:r>
      <w:r w:rsidR="00401BB8" w:rsidRPr="0022232F">
        <w:rPr>
          <w:rFonts w:ascii="Arial Narrow" w:hAnsi="Arial Narrow"/>
          <w:sz w:val="22"/>
          <w:szCs w:val="22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 za akosť Tovaru</w:t>
      </w:r>
      <w:r w:rsidR="008B3C2D" w:rsidRPr="0022232F">
        <w:rPr>
          <w:rFonts w:ascii="Arial Narrow" w:hAnsi="Arial Narrow"/>
          <w:sz w:val="22"/>
          <w:szCs w:val="22"/>
        </w:rPr>
        <w:t xml:space="preserve"> minimálne</w:t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23EA6" w:rsidRPr="0022232F">
        <w:rPr>
          <w:rFonts w:ascii="Arial Narrow" w:hAnsi="Arial Narrow"/>
          <w:sz w:val="22"/>
          <w:szCs w:val="22"/>
        </w:rPr>
        <w:t>dva (</w:t>
      </w:r>
      <w:r w:rsidRPr="0022232F">
        <w:rPr>
          <w:rFonts w:ascii="Arial Narrow" w:hAnsi="Arial Narrow"/>
          <w:sz w:val="22"/>
          <w:szCs w:val="22"/>
        </w:rPr>
        <w:t>2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roky (ďalej len „</w:t>
      </w:r>
      <w:r w:rsidRPr="0022232F">
        <w:rPr>
          <w:rFonts w:ascii="Arial Narrow" w:hAnsi="Arial Narrow"/>
          <w:b/>
          <w:sz w:val="22"/>
          <w:szCs w:val="22"/>
        </w:rPr>
        <w:t>Záručná doba</w:t>
      </w:r>
      <w:r w:rsidRPr="0022232F">
        <w:rPr>
          <w:rFonts w:ascii="Arial Narrow" w:hAnsi="Arial Narrow"/>
          <w:sz w:val="22"/>
          <w:szCs w:val="22"/>
        </w:rPr>
        <w:t xml:space="preserve">“) od prevzatia Tovaru Kupujúcim, t.j. odo dňa uvedeného na preberacom protokole alebo dodacom liste. </w:t>
      </w:r>
    </w:p>
    <w:p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:rsidR="008B219F" w:rsidRPr="0022232F" w:rsidRDefault="008B219F" w:rsidP="008B219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číslo Objednávky,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počet vadných kusov Tovaru,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22232F">
        <w:rPr>
          <w:rFonts w:ascii="Arial Narrow" w:hAnsi="Arial Narrow"/>
          <w:sz w:val="22"/>
          <w:szCs w:val="22"/>
          <w:lang w:val="sk-SK"/>
        </w:rPr>
        <w:t>10</w:t>
      </w:r>
      <w:r w:rsidRPr="0022232F">
        <w:rPr>
          <w:rFonts w:ascii="Arial Narrow" w:hAnsi="Arial Narrow"/>
          <w:sz w:val="22"/>
          <w:szCs w:val="22"/>
        </w:rPr>
        <w:t>.7. tejto Dohody.</w:t>
      </w:r>
    </w:p>
    <w:p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C23EA6" w:rsidRPr="0022232F">
        <w:rPr>
          <w:rFonts w:ascii="Arial Narrow" w:hAnsi="Arial Narrow"/>
          <w:sz w:val="22"/>
          <w:szCs w:val="22"/>
        </w:rPr>
        <w:t>siedmich (</w:t>
      </w:r>
      <w:r w:rsidRPr="0022232F">
        <w:rPr>
          <w:rFonts w:ascii="Arial Narrow" w:hAnsi="Arial Narrow"/>
          <w:sz w:val="22"/>
          <w:szCs w:val="22"/>
        </w:rPr>
        <w:t>7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:rsidR="0001397F" w:rsidRPr="0022232F" w:rsidRDefault="0001397F" w:rsidP="00EE5180">
      <w:pPr>
        <w:pStyle w:val="Odsekzoznamu"/>
        <w:numPr>
          <w:ilvl w:val="2"/>
          <w:numId w:val="86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 tohto článku má Kupujúci nárok na náhradu škody.</w:t>
      </w:r>
    </w:p>
    <w:p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bookmarkStart w:id="4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4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22232F" w:rsidRDefault="0001397F" w:rsidP="00EE5180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:rsidR="003D44B7" w:rsidRPr="0022232F" w:rsidRDefault="003D44B7" w:rsidP="003D44B7">
      <w:pPr>
        <w:pStyle w:val="Odsekzoznamu"/>
        <w:rPr>
          <w:rFonts w:ascii="Arial Narrow" w:hAnsi="Arial Narrow"/>
          <w:sz w:val="22"/>
          <w:szCs w:val="22"/>
        </w:rPr>
      </w:pPr>
    </w:p>
    <w:p w:rsidR="007D5BCF" w:rsidRPr="0022232F" w:rsidRDefault="007D5BCF" w:rsidP="000C702E">
      <w:pPr>
        <w:numPr>
          <w:ilvl w:val="1"/>
          <w:numId w:val="8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pacing w:val="-27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Predávajúci nezodpovedá za vady spôsobené z dôvodu vyššej moci. </w:t>
      </w:r>
      <w:r w:rsidRPr="0022232F">
        <w:rPr>
          <w:rFonts w:ascii="Arial Narrow" w:hAnsi="Arial Narrow"/>
          <w:spacing w:val="-4"/>
          <w:sz w:val="22"/>
          <w:szCs w:val="22"/>
        </w:rPr>
        <w:t>Za okolnosti vyššej moci sa</w:t>
      </w:r>
      <w:r w:rsidR="00C37C2E" w:rsidRPr="0022232F">
        <w:rPr>
          <w:rFonts w:ascii="Arial Narrow" w:hAnsi="Arial Narrow"/>
          <w:spacing w:val="-4"/>
          <w:sz w:val="22"/>
          <w:szCs w:val="22"/>
        </w:rPr>
        <w:t xml:space="preserve"> pre účely tejto </w:t>
      </w:r>
      <w:r w:rsidR="00C23EA6" w:rsidRPr="0022232F">
        <w:rPr>
          <w:rFonts w:ascii="Arial Narrow" w:hAnsi="Arial Narrow"/>
          <w:spacing w:val="-4"/>
          <w:sz w:val="22"/>
          <w:szCs w:val="22"/>
        </w:rPr>
        <w:t>Dohody</w:t>
      </w:r>
      <w:r w:rsidR="00C37C2E" w:rsidRPr="0022232F">
        <w:rPr>
          <w:rFonts w:ascii="Arial Narrow" w:hAnsi="Arial Narrow"/>
          <w:spacing w:val="-4"/>
          <w:sz w:val="22"/>
          <w:szCs w:val="22"/>
        </w:rPr>
        <w:t xml:space="preserve"> </w:t>
      </w:r>
      <w:r w:rsidRPr="0022232F">
        <w:rPr>
          <w:rFonts w:ascii="Arial Narrow" w:hAnsi="Arial Narrow"/>
          <w:spacing w:val="-4"/>
          <w:sz w:val="22"/>
          <w:szCs w:val="22"/>
        </w:rPr>
        <w:t xml:space="preserve"> považujú okolnosti, ktoré nastali nezávisle od vôle povinnej strany a bránia jej v splnení jej</w:t>
      </w:r>
      <w:r w:rsidR="00C37C2E" w:rsidRPr="0022232F">
        <w:rPr>
          <w:rFonts w:ascii="Arial Narrow" w:hAnsi="Arial Narrow"/>
          <w:spacing w:val="-4"/>
          <w:sz w:val="22"/>
          <w:szCs w:val="22"/>
        </w:rPr>
        <w:t xml:space="preserve"> povinnosti, </w:t>
      </w:r>
      <w:r w:rsidRPr="0022232F">
        <w:rPr>
          <w:rFonts w:ascii="Arial Narrow" w:hAnsi="Arial Narrow"/>
          <w:spacing w:val="-4"/>
          <w:sz w:val="22"/>
          <w:szCs w:val="22"/>
        </w:rPr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BC7139" w:rsidRPr="0022232F" w:rsidRDefault="00C37C2E" w:rsidP="00EE5180">
      <w:pPr>
        <w:numPr>
          <w:ilvl w:val="1"/>
          <w:numId w:val="8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Dohodu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:rsidR="00BC7139" w:rsidRPr="0022232F" w:rsidRDefault="006E411D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z dôvodov, ktoré stanovuje zákon (najmä § 19 zákona č. 343/2015 Z.z.) alebo táto Dohoda,</w:t>
      </w:r>
    </w:p>
    <w:p w:rsidR="007D5BCF" w:rsidRPr="0022232F" w:rsidRDefault="006E411D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0C702E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(ďalej len „</w:t>
      </w:r>
      <w:r w:rsidRPr="0022232F">
        <w:rPr>
          <w:rFonts w:ascii="Arial Narrow" w:hAnsi="Arial Narrow"/>
          <w:b/>
          <w:bCs/>
          <w:iCs/>
          <w:sz w:val="22"/>
          <w:szCs w:val="22"/>
        </w:rPr>
        <w:t>odstúpenie Kupujúceho</w:t>
      </w:r>
      <w:r w:rsidRPr="0022232F">
        <w:rPr>
          <w:rFonts w:ascii="Arial Narrow" w:hAnsi="Arial Narrow"/>
          <w:bCs/>
          <w:iCs/>
          <w:sz w:val="22"/>
          <w:szCs w:val="22"/>
        </w:rPr>
        <w:t>“) v prípade, ak: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Objednávkou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r w:rsidRPr="0022232F">
        <w:rPr>
          <w:rFonts w:ascii="Arial Narrow" w:hAnsi="Arial Narrow"/>
          <w:sz w:val="22"/>
          <w:szCs w:val="22"/>
        </w:rPr>
        <w:t xml:space="preserve">šeobecne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7D5BCF" w:rsidRPr="0022232F" w:rsidRDefault="007D5BCF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tejto Dohody,</w:t>
      </w:r>
    </w:p>
    <w:p w:rsidR="00F82E4A" w:rsidRPr="0022232F" w:rsidRDefault="00F82E4A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F82E4A" w:rsidRPr="0022232F" w:rsidRDefault="00F82E4A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:rsidR="008E19D5" w:rsidRPr="0022232F" w:rsidRDefault="008E19D5" w:rsidP="00EE5180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01028D" w:rsidRPr="0022232F">
        <w:rPr>
          <w:rFonts w:ascii="Arial Narrow" w:hAnsi="Arial Narrow"/>
          <w:sz w:val="22"/>
          <w:szCs w:val="22"/>
          <w:lang w:val="sk-SK"/>
        </w:rPr>
        <w:t>,</w:t>
      </w:r>
    </w:p>
    <w:p w:rsidR="0001028D" w:rsidRPr="0022232F" w:rsidRDefault="000C702E" w:rsidP="0001028D">
      <w:pPr>
        <w:pStyle w:val="Odsekzoznamu"/>
        <w:numPr>
          <w:ilvl w:val="2"/>
          <w:numId w:val="87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01028D" w:rsidRPr="0022232F">
        <w:rPr>
          <w:rFonts w:ascii="Arial Narrow" w:hAnsi="Arial Narrow"/>
          <w:sz w:val="22"/>
          <w:szCs w:val="22"/>
          <w:lang w:val="sk-SK"/>
        </w:rPr>
        <w:t>v prípade, ak ešte nedošlo k plneniu z tejto Dohody a výsledky kontroly Riadiaceho orgánu neumožňujú financovanie výdavkov vzniknutých z tejto Dohody.</w:t>
      </w:r>
    </w:p>
    <w:p w:rsidR="00A55D44" w:rsidRPr="0022232F" w:rsidRDefault="00A55D44" w:rsidP="00A55D44">
      <w:pPr>
        <w:pStyle w:val="Odsekzoznamu"/>
        <w:tabs>
          <w:tab w:val="clear" w:pos="2160"/>
          <w:tab w:val="clear" w:pos="2880"/>
          <w:tab w:val="clear" w:pos="4500"/>
        </w:tabs>
        <w:ind w:left="1418"/>
        <w:rPr>
          <w:rFonts w:ascii="Arial Narrow" w:hAnsi="Arial Narrow"/>
          <w:sz w:val="22"/>
          <w:szCs w:val="22"/>
        </w:rPr>
      </w:pPr>
    </w:p>
    <w:p w:rsidR="007D5BCF" w:rsidRPr="0022232F" w:rsidRDefault="007D5BCF" w:rsidP="000C702E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0C702E">
      <w:pPr>
        <w:pStyle w:val="Odsekzoznamu"/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:rsidR="00F1766A" w:rsidRPr="0022232F" w:rsidRDefault="00F1766A" w:rsidP="000C702E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ohoda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si Zmluvné strany 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ohody.</w:t>
      </w:r>
    </w:p>
    <w:p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0C702E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</w:p>
    <w:p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0C702E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:rsidR="00F1766A" w:rsidRDefault="00F1766A" w:rsidP="00F1766A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1766A" w:rsidRPr="0022232F" w:rsidRDefault="00F1766A" w:rsidP="00EE5180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hanging="526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 prípade, ak nastane na strane Kupujúceho dôvod na odstúpenie od Dohody podľa tohto článku Dohody je Kupujúci oprávnený vykonať zmenu Dohody spočívajúcu v zmene osoby Predávajúceho, a to nahradením pôvodného Predávajúceho (ďalej len „</w:t>
      </w:r>
      <w:r w:rsidRPr="0022232F">
        <w:rPr>
          <w:rFonts w:ascii="Arial Narrow" w:hAnsi="Arial Narrow"/>
          <w:b/>
          <w:bCs/>
          <w:iCs/>
          <w:sz w:val="22"/>
          <w:szCs w:val="22"/>
        </w:rPr>
        <w:t>Pôvodný predávajúci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“) novým predávajúcim v súlade s § 18 </w:t>
      </w:r>
      <w:r w:rsidRPr="0022232F">
        <w:rPr>
          <w:rFonts w:ascii="Arial Narrow" w:hAnsi="Arial Narrow"/>
          <w:sz w:val="22"/>
          <w:szCs w:val="22"/>
        </w:rPr>
        <w:t>zákona č. 343/2015 Z. z.</w:t>
      </w:r>
      <w:r w:rsidRPr="0022232F">
        <w:rPr>
          <w:rFonts w:ascii="Arial Narrow" w:hAnsi="Arial Narrow"/>
          <w:bCs/>
          <w:iCs/>
          <w:sz w:val="22"/>
          <w:szCs w:val="22"/>
        </w:rPr>
        <w:t>. Zmenu v osobe Predávajúceho je Kupujúci oprávnený vykonať vo forme písomného dodatku k tejto Dohode, uzatvoreného medzi Kupujúcim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</w:t>
      </w:r>
      <w:r w:rsidRPr="0022232F">
        <w:rPr>
          <w:rFonts w:ascii="Arial Narrow" w:hAnsi="Arial Narrow"/>
          <w:b/>
          <w:bCs/>
          <w:iCs/>
          <w:sz w:val="22"/>
          <w:szCs w:val="22"/>
        </w:rPr>
        <w:t>Nový predávajúci</w:t>
      </w:r>
      <w:r w:rsidRPr="0022232F">
        <w:rPr>
          <w:rFonts w:ascii="Arial Narrow" w:hAnsi="Arial Narrow"/>
          <w:bCs/>
          <w:iCs/>
          <w:sz w:val="22"/>
          <w:szCs w:val="22"/>
        </w:rPr>
        <w:t>“). Ustanovenia článku VIII bodu 8.5., článku IX bodu 9.3. a článku IX. bodu 9.4. Dohody tým nie sú dotknuté. Na vysporiadanie plnení medzi Pôvodným predávajúcim a Kupujúcim sa primerane aplikujú ustanovenia bodu 11.5 tohto článku Dohody. Na vysporiadanie plnení medzi Novým predávajúcim a Kupujúcim sa dodatkom vykonajú primerané úpravy Dohody.</w:t>
      </w:r>
    </w:p>
    <w:p w:rsidR="00F1766A" w:rsidRPr="0022232F" w:rsidRDefault="00F1766A" w:rsidP="00F1766A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F1766A" w:rsidRPr="0022232F" w:rsidRDefault="00F1766A" w:rsidP="00EE5180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hanging="526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Pôvodný Predávajúci je povinný za účelom zmeny Dohody podľa bodu 11.8. tohto článku Dohody poskytnúť najneskôr v lehote do 10 pracovných dní Kupujúcemu všetku potrebnú súčinnosť, najmä vykonať úkony, ktoré sú nevyhnutné na riadne plnenie Dohody do okamihu zmeny v osobe Predávajúceho, odovzdať Kupujúcemu všetky potrebné informácie a dokumenty v súvislosti s poskytnutým plnením podľa Dohody tak, aby nedošlo k vzniku škody. </w:t>
      </w:r>
    </w:p>
    <w:p w:rsidR="00F1766A" w:rsidRPr="0022232F" w:rsidRDefault="00F1766A" w:rsidP="00F1766A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F1766A" w:rsidRPr="0022232F" w:rsidRDefault="00F1766A" w:rsidP="00EE5180">
      <w:pPr>
        <w:numPr>
          <w:ilvl w:val="1"/>
          <w:numId w:val="87"/>
        </w:numPr>
        <w:tabs>
          <w:tab w:val="clear" w:pos="2160"/>
          <w:tab w:val="clear" w:pos="2880"/>
          <w:tab w:val="clear" w:pos="4500"/>
        </w:tabs>
        <w:ind w:hanging="526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porušenia povinnosti Pôvodného predávajúceho podľa bodu 11.9. tohto článku Dohody (neposkytnutie súčinnosti) vzniká Kupujúcemu nárok na zaplatenie zmluvnej pokuty zo strany Pôvodného Predávajúceho vo výške </w:t>
      </w:r>
      <w:r w:rsidR="00D671E1" w:rsidRPr="0022232F">
        <w:rPr>
          <w:rFonts w:ascii="Arial Narrow" w:hAnsi="Arial Narrow"/>
          <w:bCs/>
          <w:iCs/>
          <w:sz w:val="22"/>
          <w:szCs w:val="22"/>
        </w:rPr>
        <w:t>1</w:t>
      </w:r>
      <w:r w:rsidR="00610A7E" w:rsidRPr="0022232F">
        <w:rPr>
          <w:rFonts w:ascii="Arial Narrow" w:hAnsi="Arial Narrow"/>
          <w:bCs/>
          <w:iCs/>
          <w:sz w:val="22"/>
          <w:szCs w:val="22"/>
        </w:rPr>
        <w:t> 000,00 EUR</w:t>
      </w:r>
      <w:r w:rsidRPr="0022232F">
        <w:rPr>
          <w:rFonts w:ascii="Arial Narrow" w:hAnsi="Arial Narrow"/>
          <w:bCs/>
          <w:iCs/>
          <w:sz w:val="22"/>
          <w:szCs w:val="22"/>
        </w:rPr>
        <w:t>. Povinnosť nahradiť škodu vzniknutú v dôsledku porušenia povinnosti zabezpečenej zmluvnou pokutou ostáva zaplatením zmluvnej pokuty nedotknutá v plnom rozsahu vzniknutej škody.</w:t>
      </w:r>
    </w:p>
    <w:p w:rsidR="00F1766A" w:rsidRPr="0060143A" w:rsidRDefault="00F1766A" w:rsidP="00F1766A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bCs/>
          <w:iCs/>
          <w:sz w:val="22"/>
          <w:szCs w:val="22"/>
        </w:rPr>
      </w:pPr>
    </w:p>
    <w:p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5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50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8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prípade, že Predávajúci nedodá Tovar v súlade s Objednávkou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22232F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8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5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 omeškania v súlade s nariadením vlády Slovenskej republiky č. 21/2013 Z. z., ktorým sa vykonávajú niektoré ustanovenia Obchodného zákonníka v znení neskorších predpisov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5"/>
    <w:p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8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515A7B" w:rsidRPr="0022232F" w:rsidRDefault="00515A7B" w:rsidP="00EE5180">
      <w:pPr>
        <w:numPr>
          <w:ilvl w:val="1"/>
          <w:numId w:val="8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bezchybného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 Objednávkami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D5BCF" w:rsidRPr="0022232F" w:rsidRDefault="007D5BCF" w:rsidP="00EE5180">
      <w:pPr>
        <w:pStyle w:val="Odsekzoznamu"/>
        <w:numPr>
          <w:ilvl w:val="0"/>
          <w:numId w:val="5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:rsidR="007D5BCF" w:rsidRDefault="007D5BCF" w:rsidP="00EE5180">
      <w:pPr>
        <w:pStyle w:val="Odsekzoznamu"/>
        <w:numPr>
          <w:ilvl w:val="0"/>
          <w:numId w:val="5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D5BCF" w:rsidRDefault="007D5BCF" w:rsidP="00EE5180">
      <w:pPr>
        <w:pStyle w:val="Odsekzoznamu"/>
        <w:numPr>
          <w:ilvl w:val="0"/>
          <w:numId w:val="5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D5BCF" w:rsidRDefault="007D5BCF" w:rsidP="00EE5180">
      <w:pPr>
        <w:pStyle w:val="Odsekzoznamu"/>
        <w:numPr>
          <w:ilvl w:val="0"/>
          <w:numId w:val="5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:rsidR="007D5BCF" w:rsidRPr="00255C32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D5BCF" w:rsidRPr="0060143A" w:rsidRDefault="00611049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Horská záchranná služba</w:t>
      </w:r>
    </w:p>
    <w:p w:rsidR="007D5BCF" w:rsidRPr="0060143A" w:rsidRDefault="00611049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Horný Smokovec 52</w:t>
      </w:r>
      <w:r w:rsidR="007D5BCF" w:rsidRPr="0060143A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062 01 Vysoké Tatry</w:t>
      </w:r>
      <w:r w:rsidR="007D5BCF" w:rsidRPr="0060143A">
        <w:rPr>
          <w:rFonts w:ascii="Arial Narrow" w:hAnsi="Arial Narrow"/>
          <w:sz w:val="22"/>
          <w:szCs w:val="22"/>
        </w:rPr>
        <w:t xml:space="preserve">, Slovenská republika 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:rsidR="007D5BCF" w:rsidRPr="0060143A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D5BCF" w:rsidRPr="00BE701D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:rsidR="007D5BC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:rsidR="00CC22AA" w:rsidRPr="0022232F" w:rsidRDefault="00CC22AA" w:rsidP="00CC22AA">
      <w:pPr>
        <w:pStyle w:val="Odsekzoznamu"/>
        <w:rPr>
          <w:rFonts w:ascii="Arial Narrow" w:hAnsi="Arial Narrow"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 a/alebo Objednávky</w:t>
      </w:r>
      <w:r w:rsidR="00CC22AA" w:rsidRPr="0022232F">
        <w:rPr>
          <w:rFonts w:ascii="Arial Narrow" w:hAnsi="Arial Narrow"/>
          <w:sz w:val="22"/>
          <w:szCs w:val="22"/>
        </w:rPr>
        <w:t>/vok</w:t>
      </w:r>
      <w:r w:rsidRPr="0022232F">
        <w:rPr>
          <w:rFonts w:ascii="Arial Narrow" w:hAnsi="Arial Narrow"/>
          <w:sz w:val="22"/>
          <w:szCs w:val="22"/>
        </w:rPr>
        <w:t xml:space="preserve">. </w:t>
      </w:r>
    </w:p>
    <w:p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Zmluvné strany sa dohodli, že Objednávka/y</w:t>
      </w:r>
      <w:r w:rsidR="00CC22AA" w:rsidRPr="0022232F">
        <w:rPr>
          <w:rFonts w:ascii="Arial Narrow" w:hAnsi="Arial Narrow"/>
          <w:sz w:val="22"/>
          <w:szCs w:val="22"/>
        </w:rPr>
        <w:t xml:space="preserve"> vystavená</w:t>
      </w:r>
      <w:r w:rsidRPr="0022232F">
        <w:rPr>
          <w:rFonts w:ascii="Arial Narrow" w:hAnsi="Arial Narrow"/>
          <w:sz w:val="22"/>
          <w:szCs w:val="22"/>
        </w:rPr>
        <w:t xml:space="preserve">/é na základe tejto Dohody bude/ú zodpovedať podmienkam dohodnutým v tejto Dohode, </w:t>
      </w:r>
      <w:r w:rsidR="00CC22AA" w:rsidRPr="0022232F">
        <w:rPr>
          <w:rFonts w:ascii="Arial Narrow" w:hAnsi="Arial Narrow"/>
          <w:sz w:val="22"/>
          <w:szCs w:val="22"/>
        </w:rPr>
        <w:t>vrátane</w:t>
      </w:r>
      <w:r w:rsidRPr="0022232F">
        <w:rPr>
          <w:rFonts w:ascii="Arial Narrow" w:hAnsi="Arial Narrow"/>
          <w:sz w:val="22"/>
          <w:szCs w:val="22"/>
        </w:rPr>
        <w:t xml:space="preserve"> maximáln</w:t>
      </w:r>
      <w:r w:rsidR="00CC22AA" w:rsidRPr="0022232F">
        <w:rPr>
          <w:rFonts w:ascii="Arial Narrow" w:hAnsi="Arial Narrow"/>
          <w:sz w:val="22"/>
          <w:szCs w:val="22"/>
        </w:rPr>
        <w:t>ych</w:t>
      </w:r>
      <w:r w:rsidRPr="0022232F">
        <w:rPr>
          <w:rFonts w:ascii="Arial Narrow" w:hAnsi="Arial Narrow"/>
          <w:sz w:val="22"/>
          <w:szCs w:val="22"/>
        </w:rPr>
        <w:t xml:space="preserve"> jednotkov</w:t>
      </w:r>
      <w:r w:rsidR="00CC22AA" w:rsidRPr="0022232F">
        <w:rPr>
          <w:rFonts w:ascii="Arial Narrow" w:hAnsi="Arial Narrow"/>
          <w:sz w:val="22"/>
          <w:szCs w:val="22"/>
        </w:rPr>
        <w:t>ých</w:t>
      </w:r>
      <w:r w:rsidRPr="0022232F">
        <w:rPr>
          <w:rFonts w:ascii="Arial Narrow" w:hAnsi="Arial Narrow"/>
          <w:sz w:val="22"/>
          <w:szCs w:val="22"/>
        </w:rPr>
        <w:t xml:space="preserve"> c</w:t>
      </w:r>
      <w:r w:rsidR="00CC22AA" w:rsidRPr="0022232F">
        <w:rPr>
          <w:rFonts w:ascii="Arial Narrow" w:hAnsi="Arial Narrow"/>
          <w:sz w:val="22"/>
          <w:szCs w:val="22"/>
        </w:rPr>
        <w:t>ien</w:t>
      </w:r>
      <w:r w:rsidRPr="0022232F">
        <w:rPr>
          <w:rFonts w:ascii="Arial Narrow" w:hAnsi="Arial Narrow"/>
          <w:sz w:val="22"/>
          <w:szCs w:val="22"/>
        </w:rPr>
        <w:t xml:space="preserve"> Tovaru.  </w:t>
      </w:r>
    </w:p>
    <w:p w:rsidR="0072049D" w:rsidRPr="0022232F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:rsidR="001E1F40" w:rsidRPr="0022232F" w:rsidRDefault="00374BD3" w:rsidP="00EE5180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Akékoľvek zmeny predmetu </w:t>
      </w:r>
      <w:r w:rsidR="00D75FC6" w:rsidRPr="0022232F">
        <w:rPr>
          <w:rFonts w:ascii="Arial Narrow" w:hAnsi="Arial Narrow"/>
          <w:sz w:val="22"/>
          <w:szCs w:val="22"/>
        </w:rPr>
        <w:t>tejto Dohody</w:t>
      </w:r>
      <w:r w:rsidR="007D5BCF" w:rsidRPr="0022232F">
        <w:rPr>
          <w:rFonts w:ascii="Arial Narrow" w:hAnsi="Arial Narrow"/>
          <w:sz w:val="22"/>
          <w:szCs w:val="22"/>
        </w:rPr>
        <w:t xml:space="preserve"> je možné realizovať iba na základe predchádzajúceho písomného  odsúhlasenia kupujúceho.</w:t>
      </w:r>
    </w:p>
    <w:p w:rsidR="002B615F" w:rsidRPr="0022232F" w:rsidRDefault="002B615F" w:rsidP="002B615F">
      <w:pPr>
        <w:pStyle w:val="Odsekzoznamu"/>
        <w:rPr>
          <w:rFonts w:ascii="Arial Narrow" w:hAnsi="Arial Narrow"/>
          <w:sz w:val="22"/>
          <w:szCs w:val="22"/>
        </w:rPr>
      </w:pPr>
    </w:p>
    <w:p w:rsidR="002B615F" w:rsidRPr="0022232F" w:rsidRDefault="002B615F" w:rsidP="002B615F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je povinný zdržať sa pri plnení Dohody akéhokoľvek konania, ktoré by mohlo v dôsledku konfliktu záujmov spochybniť nestrannosť a základný účel plnenia Dohody. Konflikt záujmov podľa predchádzajúcej vety, ako uprednostnenie osobného záujmu Predávajúceho  pred záujmom na riadnom plnení Dohody, môže vzniknúť najmä v dôsledku ekonomických záujmov, politických alebo národnostných preferencií, rodinných vzťahov, alebo vzťahov s blízkymi osobami alebo iného spojenia, resp. spoločných záujmov. Predávajúci sa zaväzuje bezodkladne písomne oznámiť Kupujúcemu vznik konfliktu záujmov a vykonať kroky na odstránenie akejkoľvek skutočnosti, ktorá by mohla byť považovaná za konflikt záujmov.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2B615F" w:rsidRPr="0022232F" w:rsidRDefault="002B615F" w:rsidP="002B615F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sa zaväzuje pri plnení Dohody dodržiavať platné a účinné všeobecne záväzné právne predpisy Slovenskej republiky ako aj záväzné právne akty Európskej únie (ďalej len "</w:t>
      </w:r>
      <w:r w:rsidRPr="0022232F">
        <w:rPr>
          <w:rFonts w:ascii="Arial Narrow" w:hAnsi="Arial Narrow"/>
          <w:b/>
          <w:sz w:val="22"/>
          <w:szCs w:val="22"/>
        </w:rPr>
        <w:t>EÚ</w:t>
      </w:r>
      <w:r w:rsidRPr="0022232F">
        <w:rPr>
          <w:rFonts w:ascii="Arial Narrow" w:hAnsi="Arial Narrow"/>
          <w:sz w:val="22"/>
          <w:szCs w:val="22"/>
        </w:rPr>
        <w:t>") v oblasti Štrukturálnych fondov EÚ a primerane v rozsahu vzťahujúcom sa na Predávajúceho aj rešpektovať ostatné pravidlá vydané na ich základe ( napr. Systém finančného riadenia štrukturálnych fondov, Kohézneho fondu a Európskeho námorného a rybárskeho fondu  na programové obdobie 2014 - 2020, Systém riadenia európskych štrukturálnych a investičných fondov na programové obdobie 2014-2020 a pod.). Za účelom preventívneho riešenia problémov spojených s refundáciou nákladov na realizáciu projektu môže Kupujúci aj vopred oznámiť Predávajúcemu informácie a pokyny, ktoré je v tomto ohľade nevyhnutné dodržiavať zo strany Predávajúceho (napr. požiadavky na špecifikáciu plnenia v Preberacích protokoloch alebo faktúrach Predávajúceho a pod ).</w:t>
      </w:r>
    </w:p>
    <w:p w:rsidR="002B615F" w:rsidRPr="0022232F" w:rsidRDefault="002B615F" w:rsidP="002B615F">
      <w:pPr>
        <w:pStyle w:val="Odsekzoznamu"/>
        <w:rPr>
          <w:rFonts w:ascii="Arial Narrow" w:hAnsi="Arial Narrow"/>
          <w:sz w:val="22"/>
          <w:szCs w:val="22"/>
        </w:rPr>
      </w:pPr>
    </w:p>
    <w:p w:rsidR="002B615F" w:rsidRPr="0022232F" w:rsidRDefault="002B615F" w:rsidP="002B615F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je povinný strpieť výkon kontroly/auditu súvisiaceho s plnením podľa tejto Dohody kedykoľvek počas platnosti a účinnosti Zmluvy o poskytnutí nenávratného finančného príspevku, na základe ktorej je financované dodanie Tovaru (ďalej aj len "</w:t>
      </w:r>
      <w:r w:rsidRPr="0022232F">
        <w:rPr>
          <w:rFonts w:ascii="Arial Narrow" w:hAnsi="Arial Narrow"/>
          <w:b/>
          <w:sz w:val="22"/>
          <w:szCs w:val="22"/>
        </w:rPr>
        <w:t>Zmluva o poskytnutí NFP</w:t>
      </w:r>
      <w:r w:rsidRPr="0022232F">
        <w:rPr>
          <w:rFonts w:ascii="Arial Narrow" w:hAnsi="Arial Narrow"/>
          <w:sz w:val="22"/>
          <w:szCs w:val="22"/>
        </w:rPr>
        <w:t>"),  a to zo strany oprávnených osôb na výkon tejto kontroly/auditu v zmysle príslušných právnych  predpisov Slovenskej republiky a Európskej únie, najmä zákona č. 292/2014 Z. z. o príspevku poskytovanom z európskych štrukturálnych a investičných fondov a o zmene a doplnení niektorých zákonov v znení neskorších predpisov a zákona č. 357/2015 Z. z. o finančnej kontrole a audite a o zmene a doplnení niektorých zákonov v znení neskorších predpisov a vyššie uvedenej Zmluvy o poskytnutí NFP a jej príloh vrátane Všeobecných zmluvných podmienok a poskytnúť im riadne a včas všetku potrebnú súčinnosť.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2B615F" w:rsidRPr="0022232F" w:rsidRDefault="002B615F" w:rsidP="002B615F">
      <w:pPr>
        <w:numPr>
          <w:ilvl w:val="1"/>
          <w:numId w:val="90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Oprávnenými osobami na výkon kontroly v zmysle vyššie uvedeného v bode 15.14. sú najmä: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a) Poskytovateľ NFP  a ním poverené osoby;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b) Útvar vnútorného auditu Riadiaceho orgánu alebo Sprostredkovateľského orgánu a nimi poverené osoby;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c) Najvyšší kontrolný úrad Slovenskej republiky, Úrad vládneho auditu, Certifikačný orgán a nimi poverené osoby;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d) Orgán auditu, jeho spolupracujúce orgány a osoby poverené na výkon kontroly/auditu;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e) Splnomocnení zástupcovia Európskej Komisie a Európskeho dvora audítorov;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f) Orgán zabezpečujúci </w:t>
      </w:r>
      <w:r w:rsidR="0034533A" w:rsidRPr="0022232F">
        <w:rPr>
          <w:rFonts w:ascii="Arial Narrow" w:hAnsi="Arial Narrow"/>
          <w:sz w:val="22"/>
          <w:szCs w:val="22"/>
        </w:rPr>
        <w:t xml:space="preserve">za </w:t>
      </w:r>
      <w:r w:rsidRPr="0022232F">
        <w:rPr>
          <w:rFonts w:ascii="Arial Narrow" w:hAnsi="Arial Narrow"/>
          <w:sz w:val="22"/>
          <w:szCs w:val="22"/>
        </w:rPr>
        <w:t>ochranu finančných záujmov Európskej únie;</w:t>
      </w:r>
    </w:p>
    <w:p w:rsidR="002B615F" w:rsidRPr="0022232F" w:rsidRDefault="002B615F" w:rsidP="002B615F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g) osoby prizvané orgánmi uvedenými v písm. a) až f) v súlade s príslušnými právnymi predpismi Slovenskej republiky a právnymi aktmi Európskej únie. </w:t>
      </w:r>
    </w:p>
    <w:p w:rsidR="002B615F" w:rsidRDefault="002B615F" w:rsidP="002B615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C1EBA" w:rsidRDefault="000C1EBA" w:rsidP="000C1E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374BD3" w:rsidRPr="0022232F" w:rsidRDefault="00374BD3" w:rsidP="00EE5180">
      <w:pPr>
        <w:pStyle w:val="Odsekzoznamu"/>
        <w:numPr>
          <w:ilvl w:val="1"/>
          <w:numId w:val="9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r w:rsidRPr="0022232F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374BD3" w:rsidP="00EE5180">
      <w:pPr>
        <w:pStyle w:val="Odsekzoznamu"/>
        <w:numPr>
          <w:ilvl w:val="0"/>
          <w:numId w:val="5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:rsidR="00374BD3" w:rsidRPr="0022232F" w:rsidRDefault="00374BD3" w:rsidP="00EE5180">
      <w:pPr>
        <w:pStyle w:val="Odsekzoznamu"/>
        <w:numPr>
          <w:ilvl w:val="1"/>
          <w:numId w:val="9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6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Príloha č. 1.B  -     Opis predmetu zákazky z ponuky Predávajúceho predloženej do</w:t>
      </w:r>
    </w:p>
    <w:p w:rsidR="00374BD3" w:rsidRPr="0022232F" w:rsidRDefault="00374BD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                                     </w:t>
      </w:r>
      <w:r w:rsidR="0051624E" w:rsidRPr="0022232F">
        <w:rPr>
          <w:rFonts w:ascii="Arial Narrow" w:hAnsi="Arial Narrow"/>
          <w:sz w:val="22"/>
          <w:szCs w:val="22"/>
        </w:rPr>
        <w:t xml:space="preserve">    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6"/>
    </w:p>
    <w:p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rozpočet ceny tejto Dohody</w:t>
      </w:r>
    </w:p>
    <w:p w:rsidR="00374BD3" w:rsidRPr="0022232F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374BD3" w:rsidP="00EE5180">
      <w:pPr>
        <w:pStyle w:val="Odsekzoznamu"/>
        <w:numPr>
          <w:ilvl w:val="1"/>
          <w:numId w:val="9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mluvných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mluvné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>ohody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  <w:t>___</w:t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  <w:t>_________________________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</w:t>
      </w:r>
      <w:r w:rsidRPr="0022232F">
        <w:rPr>
          <w:rFonts w:ascii="Arial Narrow" w:hAnsi="Arial Narrow"/>
          <w:b/>
          <w:sz w:val="22"/>
          <w:szCs w:val="22"/>
        </w:rPr>
        <w:t>___</w:t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  <w:t>_________________________</w:t>
      </w:r>
    </w:p>
    <w:p w:rsidR="00FD7610" w:rsidRPr="0022232F" w:rsidRDefault="00374BD3" w:rsidP="00FD761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</w:t>
      </w:r>
      <w:r w:rsidR="00FD7610" w:rsidRPr="0022232F">
        <w:rPr>
          <w:rFonts w:ascii="Arial Narrow" w:hAnsi="Arial Narrow"/>
          <w:sz w:val="22"/>
          <w:szCs w:val="22"/>
        </w:rPr>
        <w:t xml:space="preserve">Horská záchranná služba    </w:t>
      </w:r>
    </w:p>
    <w:p w:rsidR="00FD7610" w:rsidRPr="0022232F" w:rsidRDefault="00FD7610" w:rsidP="00FD761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Plk. Ing. Jozef Janiga </w:t>
      </w:r>
    </w:p>
    <w:p w:rsidR="00D2253F" w:rsidRPr="0022232F" w:rsidRDefault="00FD7610" w:rsidP="00FD761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iCs/>
          <w:sz w:val="22"/>
          <w:szCs w:val="22"/>
        </w:rPr>
        <w:t xml:space="preserve">                       riaditeľ</w:t>
      </w:r>
    </w:p>
    <w:p w:rsidR="00F3066D" w:rsidRPr="0022232F" w:rsidRDefault="00D2253F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br w:type="page"/>
      </w:r>
    </w:p>
    <w:p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Rámcová dohoda</w:t>
      </w:r>
    </w:p>
    <w:p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</w:tbl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</w:p>
    <w:p w:rsidR="00F3066D" w:rsidRPr="0022232F" w:rsidRDefault="00F3066D" w:rsidP="00F3066D">
      <w:pPr>
        <w:jc w:val="center"/>
        <w:rPr>
          <w:rFonts w:ascii="Arial Narrow" w:hAnsi="Arial Narrow" w:cs="Arial Narrow"/>
          <w:sz w:val="24"/>
          <w:szCs w:val="24"/>
        </w:rPr>
      </w:pPr>
    </w:p>
    <w:p w:rsidR="00F3066D" w:rsidRPr="0022232F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sectPr w:rsidR="00F3066D" w:rsidSect="00613EC4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11A" w:rsidRDefault="0099611A">
      <w:r>
        <w:separator/>
      </w:r>
    </w:p>
  </w:endnote>
  <w:endnote w:type="continuationSeparator" w:id="0">
    <w:p w:rsidR="0099611A" w:rsidRDefault="0099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C11B1B" w:rsidRPr="00E91FE3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 w:val="18"/>
        <w:szCs w:val="18"/>
      </w:rPr>
    </w:pPr>
    <w:r w:rsidRPr="004E14FD">
      <w:rPr>
        <w:rFonts w:ascii="Arial Narrow" w:hAnsi="Arial Narrow" w:cs="Arial"/>
        <w:i/>
        <w:sz w:val="18"/>
        <w:szCs w:val="18"/>
      </w:rPr>
      <w:t xml:space="preserve">Súťažné podklady pre </w:t>
    </w:r>
    <w:r w:rsidRPr="004E14FD">
      <w:rPr>
        <w:rFonts w:ascii="Arial Narrow" w:hAnsi="Arial Narrow" w:cs="Arial"/>
        <w:sz w:val="18"/>
        <w:szCs w:val="18"/>
      </w:rPr>
      <w:t>„</w:t>
    </w:r>
    <w:r w:rsidRPr="004E14FD">
      <w:rPr>
        <w:rFonts w:ascii="Arial Narrow" w:hAnsi="Arial Narrow" w:cs="Arial"/>
        <w:i/>
        <w:sz w:val="18"/>
        <w:szCs w:val="18"/>
        <w:lang w:val="sk-SK"/>
      </w:rPr>
      <w:t>Nákup, montáž a inovácia automatických meteorologických staníc (AM</w:t>
    </w:r>
    <w:r>
      <w:rPr>
        <w:rFonts w:ascii="Arial Narrow" w:hAnsi="Arial Narrow" w:cs="Arial"/>
        <w:i/>
        <w:sz w:val="18"/>
        <w:szCs w:val="18"/>
        <w:lang w:val="sk-SK"/>
      </w:rPr>
      <w:t>S</w:t>
    </w:r>
    <w:r w:rsidRPr="004E14FD">
      <w:rPr>
        <w:rFonts w:ascii="Arial Narrow" w:hAnsi="Arial Narrow" w:cs="Arial"/>
        <w:i/>
        <w:sz w:val="18"/>
        <w:szCs w:val="18"/>
        <w:lang w:val="sk-SK"/>
      </w:rPr>
      <w:t>), vrátane dodania softvéru (SW) a hardvéru (HW) pre Horskú záchrannú službu“.</w:t>
    </w:r>
  </w:p>
  <w:p w:rsidR="00C11B1B" w:rsidRPr="004110F7" w:rsidRDefault="00C11B1B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99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>
      <w:rPr>
        <w:rStyle w:val="slostrany"/>
        <w:rFonts w:ascii="Arial Narrow" w:hAnsi="Arial Narrow" w:cs="Arial"/>
        <w:color w:val="000000"/>
        <w:szCs w:val="14"/>
      </w:rPr>
      <w:t>120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11A" w:rsidRDefault="0099611A">
      <w:r>
        <w:separator/>
      </w:r>
    </w:p>
  </w:footnote>
  <w:footnote w:type="continuationSeparator" w:id="0">
    <w:p w:rsidR="0099611A" w:rsidRDefault="0099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/>
  <w:p w:rsidR="00C11B1B" w:rsidRDefault="00C11B1B">
    <w:pPr>
      <w:numPr>
        <w:ins w:id="7" w:author="Autor" w:date="2005-03-03T15:40:00Z"/>
      </w:numPr>
    </w:pPr>
  </w:p>
  <w:p w:rsidR="00C11B1B" w:rsidRDefault="00C11B1B">
    <w:pPr>
      <w:numPr>
        <w:ins w:id="8" w:author="Autor" w:date="2005-03-03T15:40:00Z"/>
      </w:numPr>
    </w:pPr>
  </w:p>
  <w:p w:rsidR="00C11B1B" w:rsidRDefault="00C11B1B">
    <w:pPr>
      <w:numPr>
        <w:ins w:id="9" w:author="Autor" w:date="2005-03-03T15:40:00Z"/>
      </w:numPr>
    </w:pPr>
  </w:p>
  <w:p w:rsidR="00C11B1B" w:rsidRDefault="00C11B1B">
    <w:pPr>
      <w:numPr>
        <w:ins w:id="10" w:author="Autor" w:date="2005-03-03T15:40:00Z"/>
      </w:numPr>
    </w:pPr>
  </w:p>
  <w:p w:rsidR="00C11B1B" w:rsidRDefault="00C11B1B">
    <w:pPr>
      <w:numPr>
        <w:ins w:id="11" w:author="Autor" w:date="2005-03-03T15:40:00Z"/>
      </w:numPr>
    </w:pPr>
  </w:p>
  <w:p w:rsidR="00C11B1B" w:rsidRDefault="00C11B1B">
    <w:pPr>
      <w:numPr>
        <w:ins w:id="12" w:author="Autor" w:date="2005-03-03T15:40:00Z"/>
      </w:numPr>
    </w:pPr>
  </w:p>
  <w:p w:rsidR="00C11B1B" w:rsidRDefault="00C11B1B">
    <w:pPr>
      <w:numPr>
        <w:ins w:id="13" w:author="Autor" w:date="2005-03-03T15:40:00Z"/>
      </w:numPr>
    </w:pPr>
  </w:p>
  <w:p w:rsidR="00C11B1B" w:rsidRDefault="00C11B1B">
    <w:pPr>
      <w:numPr>
        <w:ins w:id="14" w:author="Autor" w:date="2005-03-03T15:40:00Z"/>
      </w:numPr>
    </w:pPr>
  </w:p>
  <w:p w:rsidR="00C11B1B" w:rsidRDefault="00C11B1B">
    <w:pPr>
      <w:numPr>
        <w:ins w:id="15" w:author="Autor" w:date="2005-03-03T15:40:00Z"/>
      </w:numPr>
    </w:pPr>
  </w:p>
  <w:p w:rsidR="00C11B1B" w:rsidRDefault="00C11B1B">
    <w:pPr>
      <w:numPr>
        <w:ins w:id="16" w:author="Autor" w:date="2005-03-03T15:40:00Z"/>
      </w:numPr>
    </w:pPr>
  </w:p>
  <w:p w:rsidR="00C11B1B" w:rsidRDefault="00C11B1B">
    <w:pPr>
      <w:numPr>
        <w:ins w:id="17" w:author="Autor" w:date="2005-03-03T15:40:00Z"/>
      </w:numPr>
    </w:pPr>
  </w:p>
  <w:p w:rsidR="00C11B1B" w:rsidRDefault="00C11B1B">
    <w:pPr>
      <w:numPr>
        <w:ins w:id="18" w:author="Autor" w:date="2005-03-03T15:40:00Z"/>
      </w:numPr>
    </w:pPr>
  </w:p>
  <w:p w:rsidR="00C11B1B" w:rsidRDefault="00C11B1B">
    <w:pPr>
      <w:numPr>
        <w:ins w:id="19" w:author="Autor" w:date="2005-03-03T15:40:00Z"/>
      </w:numPr>
    </w:pPr>
  </w:p>
  <w:p w:rsidR="00C11B1B" w:rsidRDefault="00C11B1B">
    <w:pPr>
      <w:numPr>
        <w:ins w:id="20" w:author="Autor" w:date="2005-03-03T15:40:00Z"/>
      </w:numPr>
    </w:pPr>
  </w:p>
  <w:p w:rsidR="00C11B1B" w:rsidRDefault="00C11B1B">
    <w:pPr>
      <w:numPr>
        <w:ins w:id="21" w:author="Autor" w:date="2005-03-03T15:40:00Z"/>
      </w:numPr>
    </w:pPr>
  </w:p>
  <w:p w:rsidR="00C11B1B" w:rsidRDefault="00C11B1B">
    <w:pPr>
      <w:numPr>
        <w:ins w:id="22" w:author="Unknown"/>
      </w:numPr>
    </w:pPr>
  </w:p>
  <w:p w:rsidR="00C11B1B" w:rsidRDefault="00C11B1B">
    <w:pPr>
      <w:numPr>
        <w:ins w:id="23" w:author="Unknown"/>
      </w:numPr>
    </w:pPr>
  </w:p>
  <w:p w:rsidR="00C11B1B" w:rsidRDefault="00C11B1B">
    <w:pPr>
      <w:numPr>
        <w:ins w:id="24" w:author="Unknown"/>
      </w:numPr>
    </w:pPr>
  </w:p>
  <w:p w:rsidR="00C11B1B" w:rsidRDefault="00C11B1B">
    <w:pPr>
      <w:numPr>
        <w:ins w:id="25" w:author="Unknown"/>
      </w:numPr>
    </w:pPr>
  </w:p>
  <w:p w:rsidR="00C11B1B" w:rsidRDefault="00C11B1B">
    <w:pPr>
      <w:numPr>
        <w:ins w:id="26" w:author="Unknown"/>
      </w:numPr>
    </w:pPr>
  </w:p>
  <w:p w:rsidR="00C11B1B" w:rsidRDefault="00C11B1B">
    <w:pPr>
      <w:numPr>
        <w:ins w:id="27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Pr="00A42946" w:rsidRDefault="00C11B1B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C11B1B" w:rsidRDefault="00C11B1B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C11B1B" w:rsidRPr="00C46F0D" w:rsidRDefault="00C11B1B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:rsidR="00C11B1B" w:rsidRPr="00E058D0" w:rsidRDefault="003C524F">
    <w:pPr>
      <w:pStyle w:val="Hlavika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4007BC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4A775C"/>
    <w:multiLevelType w:val="multilevel"/>
    <w:tmpl w:val="B8B0DE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812A2E"/>
    <w:multiLevelType w:val="hybridMultilevel"/>
    <w:tmpl w:val="395E2242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6D72937"/>
    <w:multiLevelType w:val="hybridMultilevel"/>
    <w:tmpl w:val="71D43E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91BF9"/>
    <w:multiLevelType w:val="multilevel"/>
    <w:tmpl w:val="8B525DC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A016934"/>
    <w:multiLevelType w:val="multilevel"/>
    <w:tmpl w:val="68E20D62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0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0FBA0B2E"/>
    <w:multiLevelType w:val="multilevel"/>
    <w:tmpl w:val="20A47A4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44C58B8"/>
    <w:multiLevelType w:val="multilevel"/>
    <w:tmpl w:val="9C3C2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68B7F26"/>
    <w:multiLevelType w:val="multilevel"/>
    <w:tmpl w:val="515E16EE"/>
    <w:lvl w:ilvl="0">
      <w:start w:val="1"/>
      <w:numFmt w:val="bullet"/>
      <w:lvlText w:val=""/>
      <w:lvlJc w:val="left"/>
      <w:pPr>
        <w:ind w:left="12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6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9E5369"/>
    <w:multiLevelType w:val="multilevel"/>
    <w:tmpl w:val="433A97B0"/>
    <w:lvl w:ilvl="0">
      <w:start w:val="1"/>
      <w:numFmt w:val="bullet"/>
      <w:lvlText w:val=""/>
      <w:lvlJc w:val="left"/>
      <w:pPr>
        <w:ind w:left="1191" w:hanging="34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6E61C1C"/>
    <w:multiLevelType w:val="multilevel"/>
    <w:tmpl w:val="2740316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6FB4ED2"/>
    <w:multiLevelType w:val="hybridMultilevel"/>
    <w:tmpl w:val="3EFE0A78"/>
    <w:lvl w:ilvl="0" w:tplc="178A48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9BB45A9"/>
    <w:multiLevelType w:val="hybridMultilevel"/>
    <w:tmpl w:val="09F0887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1E46A43"/>
    <w:multiLevelType w:val="hybridMultilevel"/>
    <w:tmpl w:val="C8C855F8"/>
    <w:lvl w:ilvl="0" w:tplc="946671E8">
      <w:numFmt w:val="bullet"/>
      <w:lvlText w:val="-"/>
      <w:lvlJc w:val="left"/>
      <w:pPr>
        <w:ind w:left="1206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9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31" w15:restartNumberingAfterBreak="0">
    <w:nsid w:val="23BF17E0"/>
    <w:multiLevelType w:val="multilevel"/>
    <w:tmpl w:val="22C07BEC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6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/>
        <w:sz w:val="22"/>
      </w:rPr>
    </w:lvl>
  </w:abstractNum>
  <w:abstractNum w:abstractNumId="32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915A8C"/>
    <w:multiLevelType w:val="multilevel"/>
    <w:tmpl w:val="0E9820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0C3287"/>
    <w:multiLevelType w:val="multilevel"/>
    <w:tmpl w:val="35FEC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40" w15:restartNumberingAfterBreak="0">
    <w:nsid w:val="33364B39"/>
    <w:multiLevelType w:val="multilevel"/>
    <w:tmpl w:val="42C6F9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39A663C0"/>
    <w:multiLevelType w:val="multilevel"/>
    <w:tmpl w:val="C79ADF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8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2A74456"/>
    <w:multiLevelType w:val="hybridMultilevel"/>
    <w:tmpl w:val="ACC807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3CC30E1"/>
    <w:multiLevelType w:val="multilevel"/>
    <w:tmpl w:val="DB3298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5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D4801AC"/>
    <w:multiLevelType w:val="hybridMultilevel"/>
    <w:tmpl w:val="90626716"/>
    <w:lvl w:ilvl="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61" w15:restartNumberingAfterBreak="0">
    <w:nsid w:val="50767BBB"/>
    <w:multiLevelType w:val="multilevel"/>
    <w:tmpl w:val="EF3C5C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507A133B"/>
    <w:multiLevelType w:val="multilevel"/>
    <w:tmpl w:val="019E4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5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62A4671"/>
    <w:multiLevelType w:val="multilevel"/>
    <w:tmpl w:val="4850A88A"/>
    <w:lvl w:ilvl="0">
      <w:start w:val="1"/>
      <w:numFmt w:val="bullet"/>
      <w:lvlText w:val=""/>
      <w:lvlJc w:val="left"/>
      <w:pPr>
        <w:ind w:left="1163" w:hanging="312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decimal"/>
      <w:lvlText w:val="%2.1"/>
      <w:lvlJc w:val="left"/>
      <w:pPr>
        <w:ind w:left="2041" w:hanging="340"/>
      </w:pPr>
      <w:rPr>
        <w:b/>
        <w:sz w:val="22"/>
      </w:rPr>
    </w:lvl>
    <w:lvl w:ilvl="2">
      <w:start w:val="1"/>
      <w:numFmt w:val="bullet"/>
      <w:lvlText w:val=""/>
      <w:lvlJc w:val="left"/>
      <w:pPr>
        <w:ind w:left="30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6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4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6C293061"/>
    <w:multiLevelType w:val="multilevel"/>
    <w:tmpl w:val="48F08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1" w15:restartNumberingAfterBreak="0">
    <w:nsid w:val="6C844DAE"/>
    <w:multiLevelType w:val="multilevel"/>
    <w:tmpl w:val="8A5EAF5E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  <w:b/>
        <w:sz w:val="22"/>
        <w:szCs w:val="20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5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6" w15:restartNumberingAfterBreak="0">
    <w:nsid w:val="75521352"/>
    <w:multiLevelType w:val="multilevel"/>
    <w:tmpl w:val="63485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63A54AB"/>
    <w:multiLevelType w:val="multilevel"/>
    <w:tmpl w:val="D4960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9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Zarkazkladnhotextu3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Zkladntext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77"/>
  </w:num>
  <w:num w:numId="3">
    <w:abstractNumId w:val="19"/>
  </w:num>
  <w:num w:numId="4">
    <w:abstractNumId w:val="60"/>
  </w:num>
  <w:num w:numId="5">
    <w:abstractNumId w:val="50"/>
  </w:num>
  <w:num w:numId="6">
    <w:abstractNumId w:val="79"/>
  </w:num>
  <w:num w:numId="7">
    <w:abstractNumId w:val="6"/>
  </w:num>
  <w:num w:numId="8">
    <w:abstractNumId w:val="93"/>
  </w:num>
  <w:num w:numId="9">
    <w:abstractNumId w:val="47"/>
  </w:num>
  <w:num w:numId="10">
    <w:abstractNumId w:val="89"/>
  </w:num>
  <w:num w:numId="11">
    <w:abstractNumId w:val="75"/>
  </w:num>
  <w:num w:numId="12">
    <w:abstractNumId w:val="49"/>
  </w:num>
  <w:num w:numId="13">
    <w:abstractNumId w:val="95"/>
  </w:num>
  <w:num w:numId="14">
    <w:abstractNumId w:val="54"/>
  </w:num>
  <w:num w:numId="15">
    <w:abstractNumId w:val="86"/>
  </w:num>
  <w:num w:numId="16">
    <w:abstractNumId w:val="11"/>
  </w:num>
  <w:num w:numId="17">
    <w:abstractNumId w:val="2"/>
  </w:num>
  <w:num w:numId="18">
    <w:abstractNumId w:val="58"/>
  </w:num>
  <w:num w:numId="19">
    <w:abstractNumId w:val="21"/>
  </w:num>
  <w:num w:numId="20">
    <w:abstractNumId w:val="26"/>
  </w:num>
  <w:num w:numId="21">
    <w:abstractNumId w:val="56"/>
  </w:num>
  <w:num w:numId="22">
    <w:abstractNumId w:val="69"/>
  </w:num>
  <w:num w:numId="23">
    <w:abstractNumId w:val="57"/>
  </w:num>
  <w:num w:numId="24">
    <w:abstractNumId w:val="14"/>
  </w:num>
  <w:num w:numId="25">
    <w:abstractNumId w:val="3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1"/>
  </w:num>
  <w:num w:numId="32">
    <w:abstractNumId w:val="32"/>
  </w:num>
  <w:num w:numId="33">
    <w:abstractNumId w:val="65"/>
  </w:num>
  <w:num w:numId="34">
    <w:abstractNumId w:val="38"/>
  </w:num>
  <w:num w:numId="35">
    <w:abstractNumId w:val="27"/>
  </w:num>
  <w:num w:numId="36">
    <w:abstractNumId w:val="24"/>
  </w:num>
  <w:num w:numId="37">
    <w:abstractNumId w:val="44"/>
  </w:num>
  <w:num w:numId="38">
    <w:abstractNumId w:val="10"/>
  </w:num>
  <w:num w:numId="39">
    <w:abstractNumId w:val="91"/>
  </w:num>
  <w:num w:numId="40">
    <w:abstractNumId w:val="71"/>
  </w:num>
  <w:num w:numId="41">
    <w:abstractNumId w:val="25"/>
  </w:num>
  <w:num w:numId="42">
    <w:abstractNumId w:val="45"/>
  </w:num>
  <w:num w:numId="43">
    <w:abstractNumId w:val="29"/>
  </w:num>
  <w:num w:numId="44">
    <w:abstractNumId w:val="8"/>
  </w:num>
  <w:num w:numId="45">
    <w:abstractNumId w:val="78"/>
  </w:num>
  <w:num w:numId="46">
    <w:abstractNumId w:val="70"/>
  </w:num>
  <w:num w:numId="47">
    <w:abstractNumId w:val="48"/>
  </w:num>
  <w:num w:numId="48">
    <w:abstractNumId w:val="23"/>
  </w:num>
  <w:num w:numId="49">
    <w:abstractNumId w:val="73"/>
  </w:num>
  <w:num w:numId="50">
    <w:abstractNumId w:val="34"/>
  </w:num>
  <w:num w:numId="51">
    <w:abstractNumId w:val="37"/>
  </w:num>
  <w:num w:numId="52">
    <w:abstractNumId w:val="55"/>
  </w:num>
  <w:num w:numId="53">
    <w:abstractNumId w:val="59"/>
  </w:num>
  <w:num w:numId="54">
    <w:abstractNumId w:val="30"/>
  </w:num>
  <w:num w:numId="55">
    <w:abstractNumId w:val="20"/>
  </w:num>
  <w:num w:numId="56">
    <w:abstractNumId w:val="28"/>
  </w:num>
  <w:num w:numId="57">
    <w:abstractNumId w:val="63"/>
  </w:num>
  <w:num w:numId="58">
    <w:abstractNumId w:val="83"/>
  </w:num>
  <w:num w:numId="59">
    <w:abstractNumId w:val="92"/>
  </w:num>
  <w:num w:numId="60">
    <w:abstractNumId w:val="87"/>
  </w:num>
  <w:num w:numId="61">
    <w:abstractNumId w:val="66"/>
  </w:num>
  <w:num w:numId="62">
    <w:abstractNumId w:val="17"/>
  </w:num>
  <w:num w:numId="63">
    <w:abstractNumId w:val="62"/>
  </w:num>
  <w:num w:numId="64">
    <w:abstractNumId w:val="61"/>
  </w:num>
  <w:num w:numId="65">
    <w:abstractNumId w:val="31"/>
  </w:num>
  <w:num w:numId="66">
    <w:abstractNumId w:val="51"/>
  </w:num>
  <w:num w:numId="67">
    <w:abstractNumId w:val="36"/>
  </w:num>
  <w:num w:numId="68">
    <w:abstractNumId w:val="1"/>
  </w:num>
  <w:num w:numId="69">
    <w:abstractNumId w:val="13"/>
  </w:num>
  <w:num w:numId="70">
    <w:abstractNumId w:val="16"/>
  </w:num>
  <w:num w:numId="71">
    <w:abstractNumId w:val="4"/>
  </w:num>
  <w:num w:numId="72">
    <w:abstractNumId w:val="15"/>
  </w:num>
  <w:num w:numId="73">
    <w:abstractNumId w:val="40"/>
  </w:num>
  <w:num w:numId="74">
    <w:abstractNumId w:val="81"/>
  </w:num>
  <w:num w:numId="75">
    <w:abstractNumId w:val="18"/>
  </w:num>
  <w:num w:numId="76">
    <w:abstractNumId w:val="80"/>
  </w:num>
  <w:num w:numId="77">
    <w:abstractNumId w:val="33"/>
  </w:num>
  <w:num w:numId="78">
    <w:abstractNumId w:val="88"/>
  </w:num>
  <w:num w:numId="79">
    <w:abstractNumId w:val="90"/>
  </w:num>
  <w:num w:numId="80">
    <w:abstractNumId w:val="72"/>
  </w:num>
  <w:num w:numId="81">
    <w:abstractNumId w:val="85"/>
  </w:num>
  <w:num w:numId="82">
    <w:abstractNumId w:val="7"/>
  </w:num>
  <w:num w:numId="83">
    <w:abstractNumId w:val="74"/>
  </w:num>
  <w:num w:numId="84">
    <w:abstractNumId w:val="53"/>
  </w:num>
  <w:num w:numId="85">
    <w:abstractNumId w:val="82"/>
  </w:num>
  <w:num w:numId="86">
    <w:abstractNumId w:val="12"/>
  </w:num>
  <w:num w:numId="87">
    <w:abstractNumId w:val="64"/>
  </w:num>
  <w:num w:numId="88">
    <w:abstractNumId w:val="42"/>
  </w:num>
  <w:num w:numId="89">
    <w:abstractNumId w:val="68"/>
  </w:num>
  <w:num w:numId="90">
    <w:abstractNumId w:val="76"/>
  </w:num>
  <w:num w:numId="91">
    <w:abstractNumId w:val="52"/>
  </w:num>
  <w:num w:numId="92">
    <w:abstractNumId w:val="96"/>
  </w:num>
  <w:num w:numId="93">
    <w:abstractNumId w:val="35"/>
  </w:num>
  <w:num w:numId="94">
    <w:abstractNumId w:val="84"/>
  </w:num>
  <w:num w:numId="95">
    <w:abstractNumId w:val="94"/>
  </w:num>
  <w:num w:numId="96">
    <w:abstractNumId w:val="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72FB"/>
    <w:rsid w:val="000E02B8"/>
    <w:rsid w:val="000E2C09"/>
    <w:rsid w:val="000E3BA3"/>
    <w:rsid w:val="000E49EE"/>
    <w:rsid w:val="000E5E09"/>
    <w:rsid w:val="000E6241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3E05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3784"/>
    <w:rsid w:val="00114597"/>
    <w:rsid w:val="001149E3"/>
    <w:rsid w:val="001160BD"/>
    <w:rsid w:val="001166F3"/>
    <w:rsid w:val="00116B8D"/>
    <w:rsid w:val="00116EEF"/>
    <w:rsid w:val="00117624"/>
    <w:rsid w:val="00117D05"/>
    <w:rsid w:val="00122DFB"/>
    <w:rsid w:val="001248FB"/>
    <w:rsid w:val="00125076"/>
    <w:rsid w:val="0012522F"/>
    <w:rsid w:val="00125830"/>
    <w:rsid w:val="00125DF9"/>
    <w:rsid w:val="0012746D"/>
    <w:rsid w:val="001301D3"/>
    <w:rsid w:val="001329EA"/>
    <w:rsid w:val="00132D99"/>
    <w:rsid w:val="00133726"/>
    <w:rsid w:val="00133D5B"/>
    <w:rsid w:val="00134206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13F4"/>
    <w:rsid w:val="001634AD"/>
    <w:rsid w:val="001659FC"/>
    <w:rsid w:val="00167E6E"/>
    <w:rsid w:val="0017028C"/>
    <w:rsid w:val="00170681"/>
    <w:rsid w:val="001736B9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98C"/>
    <w:rsid w:val="001A48E8"/>
    <w:rsid w:val="001A58BD"/>
    <w:rsid w:val="001A5CC0"/>
    <w:rsid w:val="001A7252"/>
    <w:rsid w:val="001A74B4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1360"/>
    <w:rsid w:val="002F1A00"/>
    <w:rsid w:val="002F1D29"/>
    <w:rsid w:val="002F257C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7412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713A4"/>
    <w:rsid w:val="00371725"/>
    <w:rsid w:val="003725F6"/>
    <w:rsid w:val="00373D6D"/>
    <w:rsid w:val="003743E1"/>
    <w:rsid w:val="003746BF"/>
    <w:rsid w:val="00374BD3"/>
    <w:rsid w:val="00375925"/>
    <w:rsid w:val="00376F60"/>
    <w:rsid w:val="0037772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4F4D"/>
    <w:rsid w:val="003C524F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504BB"/>
    <w:rsid w:val="0045057B"/>
    <w:rsid w:val="00453237"/>
    <w:rsid w:val="004539CB"/>
    <w:rsid w:val="00453FFB"/>
    <w:rsid w:val="00454565"/>
    <w:rsid w:val="00457FF1"/>
    <w:rsid w:val="0046083E"/>
    <w:rsid w:val="00460953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6863"/>
    <w:rsid w:val="00480098"/>
    <w:rsid w:val="00480194"/>
    <w:rsid w:val="004816BD"/>
    <w:rsid w:val="00482099"/>
    <w:rsid w:val="00482F58"/>
    <w:rsid w:val="00485959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32BE"/>
    <w:rsid w:val="00533789"/>
    <w:rsid w:val="00533EBC"/>
    <w:rsid w:val="005343C0"/>
    <w:rsid w:val="00534453"/>
    <w:rsid w:val="00534BF8"/>
    <w:rsid w:val="00534E34"/>
    <w:rsid w:val="00536CEF"/>
    <w:rsid w:val="0053725D"/>
    <w:rsid w:val="0053739A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8B7"/>
    <w:rsid w:val="005677DD"/>
    <w:rsid w:val="00567C09"/>
    <w:rsid w:val="005704B7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8128D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595"/>
    <w:rsid w:val="005C20E4"/>
    <w:rsid w:val="005C26BD"/>
    <w:rsid w:val="005C2B4E"/>
    <w:rsid w:val="005C5163"/>
    <w:rsid w:val="005C7280"/>
    <w:rsid w:val="005D0069"/>
    <w:rsid w:val="005D136A"/>
    <w:rsid w:val="005D25A9"/>
    <w:rsid w:val="005D26B6"/>
    <w:rsid w:val="005D3483"/>
    <w:rsid w:val="005D409C"/>
    <w:rsid w:val="005D4ADE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602C63"/>
    <w:rsid w:val="00603CFD"/>
    <w:rsid w:val="0060574A"/>
    <w:rsid w:val="00607679"/>
    <w:rsid w:val="00610A7E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8A4"/>
    <w:rsid w:val="00681D90"/>
    <w:rsid w:val="00681E1A"/>
    <w:rsid w:val="00682DE6"/>
    <w:rsid w:val="00683131"/>
    <w:rsid w:val="00684720"/>
    <w:rsid w:val="00684C3C"/>
    <w:rsid w:val="006876E0"/>
    <w:rsid w:val="00687C4C"/>
    <w:rsid w:val="006900DC"/>
    <w:rsid w:val="00690320"/>
    <w:rsid w:val="0069080B"/>
    <w:rsid w:val="006940F5"/>
    <w:rsid w:val="0069472E"/>
    <w:rsid w:val="0069651C"/>
    <w:rsid w:val="00696C37"/>
    <w:rsid w:val="006975FB"/>
    <w:rsid w:val="00697865"/>
    <w:rsid w:val="006A118D"/>
    <w:rsid w:val="006A13EE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BCF"/>
    <w:rsid w:val="007D73B8"/>
    <w:rsid w:val="007E164E"/>
    <w:rsid w:val="007E1C5A"/>
    <w:rsid w:val="007E458F"/>
    <w:rsid w:val="007E5269"/>
    <w:rsid w:val="007E59ED"/>
    <w:rsid w:val="007E7F3F"/>
    <w:rsid w:val="007F1E8E"/>
    <w:rsid w:val="007F2854"/>
    <w:rsid w:val="007F5610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9AC"/>
    <w:rsid w:val="00860A0E"/>
    <w:rsid w:val="0086165D"/>
    <w:rsid w:val="00863D97"/>
    <w:rsid w:val="008653A8"/>
    <w:rsid w:val="0086687E"/>
    <w:rsid w:val="00867C67"/>
    <w:rsid w:val="0087011E"/>
    <w:rsid w:val="00870CCF"/>
    <w:rsid w:val="0087127A"/>
    <w:rsid w:val="0087161F"/>
    <w:rsid w:val="008748A6"/>
    <w:rsid w:val="008748AA"/>
    <w:rsid w:val="00874AE2"/>
    <w:rsid w:val="00876901"/>
    <w:rsid w:val="008809FA"/>
    <w:rsid w:val="00880F4D"/>
    <w:rsid w:val="00882345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A68"/>
    <w:rsid w:val="00916BFF"/>
    <w:rsid w:val="00917435"/>
    <w:rsid w:val="00920B4B"/>
    <w:rsid w:val="009210D1"/>
    <w:rsid w:val="00921840"/>
    <w:rsid w:val="0092344D"/>
    <w:rsid w:val="00923EB3"/>
    <w:rsid w:val="00925679"/>
    <w:rsid w:val="009264A9"/>
    <w:rsid w:val="00926B06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5A8E"/>
    <w:rsid w:val="00985BAE"/>
    <w:rsid w:val="00987BE5"/>
    <w:rsid w:val="00987D86"/>
    <w:rsid w:val="009924A9"/>
    <w:rsid w:val="0099382F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4420"/>
    <w:rsid w:val="009A4E44"/>
    <w:rsid w:val="009A4FE4"/>
    <w:rsid w:val="009A5C59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5D54"/>
    <w:rsid w:val="00AB014D"/>
    <w:rsid w:val="00AB305B"/>
    <w:rsid w:val="00AB382F"/>
    <w:rsid w:val="00AB387F"/>
    <w:rsid w:val="00AB4F65"/>
    <w:rsid w:val="00AB6F8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756"/>
    <w:rsid w:val="00AF2E0A"/>
    <w:rsid w:val="00AF3E4E"/>
    <w:rsid w:val="00AF41D2"/>
    <w:rsid w:val="00AF5D3F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4A39"/>
    <w:rsid w:val="00C550C1"/>
    <w:rsid w:val="00C55EF5"/>
    <w:rsid w:val="00C561B9"/>
    <w:rsid w:val="00C5676F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3F40"/>
    <w:rsid w:val="00D44C37"/>
    <w:rsid w:val="00D4521A"/>
    <w:rsid w:val="00D45A3B"/>
    <w:rsid w:val="00D514D2"/>
    <w:rsid w:val="00D519E0"/>
    <w:rsid w:val="00D52D62"/>
    <w:rsid w:val="00D553CC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721"/>
    <w:rsid w:val="00DF5296"/>
    <w:rsid w:val="00DF549A"/>
    <w:rsid w:val="00DF592F"/>
    <w:rsid w:val="00DF7707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46E2"/>
    <w:rsid w:val="00FA5AFC"/>
    <w:rsid w:val="00FA5DA5"/>
    <w:rsid w:val="00FA6475"/>
    <w:rsid w:val="00FA6599"/>
    <w:rsid w:val="00FA7D77"/>
    <w:rsid w:val="00FB1CA2"/>
    <w:rsid w:val="00FB3AD9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D071F"/>
    <w:rsid w:val="00FD159A"/>
    <w:rsid w:val="00FD1CA4"/>
    <w:rsid w:val="00FD3CCE"/>
    <w:rsid w:val="00FD3DF0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24C318F"/>
  <w15:chartTrackingRefBased/>
  <w15:docId w15:val="{DEBE413C-0593-49E3-A1EC-40F74CD3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2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D2145-3627-4832-A7E2-04B6D22E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6008</Words>
  <Characters>34250</Characters>
  <Application>Microsoft Office Word</Application>
  <DocSecurity>0</DocSecurity>
  <Lines>285</Lines>
  <Paragraphs>80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40178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2</cp:revision>
  <cp:lastPrinted>2018-08-25T12:41:00Z</cp:lastPrinted>
  <dcterms:created xsi:type="dcterms:W3CDTF">2018-10-10T08:28:00Z</dcterms:created>
  <dcterms:modified xsi:type="dcterms:W3CDTF">2018-10-10T08:28:00Z</dcterms:modified>
</cp:coreProperties>
</file>