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BFAA9" w14:textId="77777777" w:rsidR="00C15837" w:rsidRDefault="00C15837" w:rsidP="00C15837">
      <w:pPr>
        <w:jc w:val="center"/>
        <w:rPr>
          <w:rFonts w:ascii="Arial Narrow" w:hAnsi="Arial Narrow"/>
          <w:sz w:val="22"/>
        </w:rPr>
      </w:pPr>
      <w:r w:rsidRPr="00D00E19">
        <w:rPr>
          <w:rFonts w:ascii="Arial Narrow" w:hAnsi="Arial Narrow"/>
          <w:b/>
          <w:sz w:val="22"/>
        </w:rPr>
        <w:t>Podmienky účasti</w:t>
      </w:r>
      <w:r w:rsidR="000C5887">
        <w:rPr>
          <w:rFonts w:ascii="Arial Narrow" w:hAnsi="Arial Narrow"/>
          <w:b/>
          <w:sz w:val="22"/>
        </w:rPr>
        <w:t xml:space="preserve"> </w:t>
      </w:r>
    </w:p>
    <w:p w14:paraId="406BE442" w14:textId="77777777" w:rsidR="00C15837" w:rsidRDefault="00C15837" w:rsidP="00C15837">
      <w:pPr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1. </w:t>
      </w:r>
      <w:r w:rsidRPr="006410FC">
        <w:rPr>
          <w:rFonts w:ascii="Arial Narrow" w:hAnsi="Arial Narrow"/>
          <w:b/>
          <w:sz w:val="22"/>
        </w:rPr>
        <w:t xml:space="preserve">Osobné postavenie podľa § 32 </w:t>
      </w:r>
      <w:r w:rsidRPr="00B45776">
        <w:rPr>
          <w:rFonts w:ascii="Arial Narrow" w:hAnsi="Arial Narrow" w:cs="Tahoma"/>
          <w:b/>
          <w:sz w:val="22"/>
        </w:rPr>
        <w:t>ods</w:t>
      </w:r>
      <w:r w:rsidRPr="00C15837">
        <w:rPr>
          <w:rFonts w:ascii="Arial Narrow" w:hAnsi="Arial Narrow" w:cs="Tahoma"/>
          <w:b/>
          <w:sz w:val="22"/>
        </w:rPr>
        <w:t>. 1 zákona</w:t>
      </w:r>
      <w:r>
        <w:rPr>
          <w:rFonts w:ascii="Arial Narrow" w:hAnsi="Arial Narrow" w:cs="Tahoma"/>
          <w:sz w:val="22"/>
        </w:rPr>
        <w:t xml:space="preserve"> </w:t>
      </w:r>
    </w:p>
    <w:p w14:paraId="0620A108" w14:textId="77777777" w:rsid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 xml:space="preserve">Verejného obstarávania sa môže zúčastniť hospodársky subjekt, ktorý spĺňa taxatívne určené podmienky účasti týkajúce sa osobného postavenia podľa § 32 ods. 1 zákona. Uchádzač preukáže splnenie podmienok účasti týkajúcich sa osobného postavenia podľa § 32 ods. 1 zákona dokladmi podľa § 32 ods. 2, resp. podľa § 32 ods. 4 a 5 zákona. </w:t>
      </w:r>
    </w:p>
    <w:p w14:paraId="2CCE5659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02D34EC8" w14:textId="77777777" w:rsid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Verejný obstarávateľ upozorňuje na znenie podmienok účasti podľa § 32 ods. 1 písm. b) a c) zákona a spôsobu ich preukazovania podľa § 32 ods. 2 písm. c) zákona účinné od 1.12.2019.</w:t>
      </w:r>
    </w:p>
    <w:p w14:paraId="7F81F5D7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37C1393C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 xml:space="preserve">Hospodársky subjekt môže predbežne nahradiť doklady na preukázanie splnenia podmienok účasti jednotným európskym dokumentom podľa § 39 ods. 1 zákona. </w:t>
      </w:r>
    </w:p>
    <w:p w14:paraId="0ABD9495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25F9CD2E" w14:textId="77777777" w:rsid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 xml:space="preserve">Preukazovanie podmienok účasti je voči verejnému obstarávateľovi účinné aj spôsobom podľa § 152 ods. 4 zákona. Uchádzač zapísaný v zozname hospodárskych subjektov podľa zákona nie je povinný v procese verejného obstarávania predkladať doklady podľa § 32 ods. 2 zákona. </w:t>
      </w:r>
    </w:p>
    <w:p w14:paraId="7B412843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0DB28848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14:paraId="1522E20A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76464FBA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V 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026D9852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41793E1B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Doklady, ktoré sa nepredkladajú:</w:t>
      </w:r>
    </w:p>
    <w:p w14:paraId="6350741D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Záujemca/uchádzač so sídlom/miestom podnikania v Slovenskej republike, a ktorého údaje sú vedené v 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14:paraId="2083795E" w14:textId="77777777" w:rsidR="007B66A5" w:rsidRPr="007B66A5" w:rsidRDefault="007B66A5" w:rsidP="007B66A5">
      <w:pPr>
        <w:pStyle w:val="Odsekzoznamu"/>
        <w:widowControl w:val="0"/>
        <w:tabs>
          <w:tab w:val="left" w:pos="0"/>
        </w:tabs>
        <w:spacing w:after="120" w:line="240" w:lineRule="exact"/>
        <w:ind w:hanging="360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-</w:t>
      </w:r>
      <w:r w:rsidRPr="007B66A5">
        <w:rPr>
          <w:rFonts w:ascii="Arial Narrow" w:hAnsi="Arial Narrow" w:cs="Tahoma"/>
          <w:sz w:val="22"/>
        </w:rPr>
        <w:tab/>
        <w:t>výpis z registra trestov záujemcu/uchádzača, jeho štatutárneho orgánu, člena štatutárneho orgánu, člena dozorného orgánu, prokuristu v súlade s § 32 ods. 1 písm. a)  a ods. 2 písm. a) zákona,</w:t>
      </w:r>
    </w:p>
    <w:p w14:paraId="6ED3D626" w14:textId="77777777" w:rsidR="007B66A5" w:rsidRPr="007B66A5" w:rsidRDefault="007B66A5" w:rsidP="007B66A5">
      <w:pPr>
        <w:pStyle w:val="Odsekzoznamu"/>
        <w:widowControl w:val="0"/>
        <w:tabs>
          <w:tab w:val="left" w:pos="0"/>
        </w:tabs>
        <w:spacing w:after="120" w:line="240" w:lineRule="exact"/>
        <w:ind w:hanging="360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-</w:t>
      </w:r>
      <w:r w:rsidRPr="007B66A5">
        <w:rPr>
          <w:rFonts w:ascii="Arial Narrow" w:hAnsi="Arial Narrow" w:cs="Tahoma"/>
          <w:sz w:val="22"/>
        </w:rPr>
        <w:tab/>
        <w:t>potvrdenia zdravotnej poisťovne a Sociálnej poisťovne podľa § 32 ods. 1 písm. b) a  ods. 2 písm. b) zákona,</w:t>
      </w:r>
    </w:p>
    <w:p w14:paraId="4FCB6930" w14:textId="77777777" w:rsidR="007B66A5" w:rsidRPr="007B66A5" w:rsidRDefault="007B66A5" w:rsidP="007B66A5">
      <w:pPr>
        <w:pStyle w:val="Odsekzoznamu"/>
        <w:widowControl w:val="0"/>
        <w:tabs>
          <w:tab w:val="left" w:pos="0"/>
        </w:tabs>
        <w:spacing w:after="120" w:line="240" w:lineRule="exact"/>
        <w:ind w:hanging="360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-</w:t>
      </w:r>
      <w:r w:rsidRPr="007B66A5">
        <w:rPr>
          <w:rFonts w:ascii="Arial Narrow" w:hAnsi="Arial Narrow" w:cs="Tahoma"/>
          <w:sz w:val="22"/>
        </w:rPr>
        <w:tab/>
        <w:t>potvrdenia miestne príslušného daňového úradu a miestne príslušného colného úradu podľa § 32 ods. 1 písm. c) a ods. 2 písm. c) zákona,</w:t>
      </w:r>
    </w:p>
    <w:p w14:paraId="498F3A2B" w14:textId="77777777" w:rsidR="007B66A5" w:rsidRDefault="007B66A5" w:rsidP="007B66A5">
      <w:pPr>
        <w:pStyle w:val="Odsekzoznamu"/>
        <w:widowControl w:val="0"/>
        <w:tabs>
          <w:tab w:val="left" w:pos="0"/>
        </w:tabs>
        <w:spacing w:after="120" w:line="240" w:lineRule="exact"/>
        <w:ind w:hanging="360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-</w:t>
      </w:r>
      <w:r w:rsidRPr="007B66A5">
        <w:rPr>
          <w:rFonts w:ascii="Arial Narrow" w:hAnsi="Arial Narrow" w:cs="Tahoma"/>
          <w:sz w:val="22"/>
        </w:rPr>
        <w:tab/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14:paraId="16B75466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122D7931" w14:textId="77777777" w:rsidR="007B66A5" w:rsidRP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>Upozornenie:</w:t>
      </w:r>
    </w:p>
    <w:p w14:paraId="758EFFC0" w14:textId="77777777" w:rsid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  <w:r w:rsidRPr="007B66A5">
        <w:rPr>
          <w:rFonts w:ascii="Arial Narrow" w:hAnsi="Arial Narrow" w:cs="Tahoma"/>
          <w:sz w:val="22"/>
        </w:rPr>
        <w:t xml:space="preserve">Záujemca/uchádzač so sídlom/miestom podnikania v Slovenskej republike, a ktorého údaje sú vedené v informačných systémoch verejnej správy Slovenskej republiky, poskytne verejnému obstarávateľovi za účelom získania výpisu z registra trestov jeho štatutárneho orgánu, člena štatutárneho orgánu, člena dozorného orgánu, prokuristu nasledovné údaje: krstné meno, priezvisko, </w:t>
      </w:r>
      <w:r>
        <w:rPr>
          <w:rFonts w:ascii="Arial Narrow" w:hAnsi="Arial Narrow" w:cs="Tahoma"/>
          <w:sz w:val="22"/>
        </w:rPr>
        <w:t>rodné priezvisko, rodné číslo.</w:t>
      </w:r>
    </w:p>
    <w:p w14:paraId="09F65660" w14:textId="77777777" w:rsidR="007B66A5" w:rsidRDefault="007B66A5" w:rsidP="007B66A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sz w:val="22"/>
        </w:rPr>
      </w:pPr>
    </w:p>
    <w:p w14:paraId="1DB3EEBA" w14:textId="77777777" w:rsidR="00C15837" w:rsidRDefault="00C15837" w:rsidP="008812C1">
      <w:pPr>
        <w:jc w:val="center"/>
        <w:rPr>
          <w:rFonts w:ascii="Arial Narrow" w:hAnsi="Arial Narrow"/>
          <w:sz w:val="22"/>
        </w:rPr>
      </w:pPr>
      <w:bookmarkStart w:id="0" w:name="_GoBack"/>
      <w:bookmarkEnd w:id="0"/>
    </w:p>
    <w:sectPr w:rsidR="00C158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4AEFF" w14:textId="77777777" w:rsidR="000C68DC" w:rsidRDefault="000C68DC" w:rsidP="008E5C6C">
      <w:pPr>
        <w:spacing w:after="0" w:line="240" w:lineRule="auto"/>
      </w:pPr>
      <w:r>
        <w:separator/>
      </w:r>
    </w:p>
  </w:endnote>
  <w:endnote w:type="continuationSeparator" w:id="0">
    <w:p w14:paraId="79FE87FD" w14:textId="77777777" w:rsidR="000C68DC" w:rsidRDefault="000C68DC" w:rsidP="008E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7F84B" w14:textId="77777777" w:rsidR="00C15837" w:rsidRDefault="00C15837">
    <w:pPr>
      <w:pStyle w:val="Pta"/>
    </w:pPr>
    <w:r>
      <w:rPr>
        <w:noProof/>
        <w:lang w:eastAsia="sk-SK"/>
      </w:rPr>
      <w:drawing>
        <wp:inline distT="0" distB="0" distL="0" distR="0" wp14:anchorId="0DCFAF5B" wp14:editId="7386F1C6">
          <wp:extent cx="5753100" cy="495935"/>
          <wp:effectExtent l="0" t="0" r="0" b="0"/>
          <wp:docPr id="2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02E8B" w14:textId="77777777" w:rsidR="000C68DC" w:rsidRDefault="000C68DC" w:rsidP="008E5C6C">
      <w:pPr>
        <w:spacing w:after="0" w:line="240" w:lineRule="auto"/>
      </w:pPr>
      <w:r>
        <w:separator/>
      </w:r>
    </w:p>
  </w:footnote>
  <w:footnote w:type="continuationSeparator" w:id="0">
    <w:p w14:paraId="02AB28FE" w14:textId="77777777" w:rsidR="000C68DC" w:rsidRDefault="000C68DC" w:rsidP="008E5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559A4" w14:textId="65F345C1" w:rsidR="00C15837" w:rsidRPr="00E70CD6" w:rsidRDefault="00C15837" w:rsidP="004E1DFB">
    <w:pPr>
      <w:pStyle w:val="Hlavika"/>
      <w:jc w:val="right"/>
      <w:rPr>
        <w:rFonts w:ascii="Arial Narrow" w:hAnsi="Arial Narrow"/>
        <w:szCs w:val="20"/>
      </w:rPr>
    </w:pPr>
    <w:r w:rsidRPr="00E70CD6">
      <w:rPr>
        <w:rFonts w:ascii="Arial Narrow" w:hAnsi="Arial Narrow"/>
        <w:szCs w:val="20"/>
      </w:rPr>
      <w:t>Príloha č.</w:t>
    </w:r>
    <w:r w:rsidR="008129F5">
      <w:rPr>
        <w:rFonts w:ascii="Arial Narrow" w:hAnsi="Arial Narrow"/>
        <w:szCs w:val="20"/>
      </w:rPr>
      <w:t xml:space="preserve"> </w:t>
    </w:r>
    <w:r w:rsidRPr="00E70CD6">
      <w:rPr>
        <w:rFonts w:ascii="Arial Narrow" w:hAnsi="Arial Narrow"/>
        <w:szCs w:val="20"/>
      </w:rPr>
      <w:t>5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" w15:restartNumberingAfterBreak="0">
    <w:nsid w:val="1C215028"/>
    <w:multiLevelType w:val="hybridMultilevel"/>
    <w:tmpl w:val="9190A8C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4825EE"/>
    <w:multiLevelType w:val="hybridMultilevel"/>
    <w:tmpl w:val="46327A8E"/>
    <w:lvl w:ilvl="0" w:tplc="D5860118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3CE1E4E"/>
    <w:multiLevelType w:val="hybridMultilevel"/>
    <w:tmpl w:val="E2020A6C"/>
    <w:lvl w:ilvl="0" w:tplc="2FD448F2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A24736"/>
    <w:multiLevelType w:val="multilevel"/>
    <w:tmpl w:val="3DEE1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cstheme="minorHAnsi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HAnsi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HAnsi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HAnsi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HAnsi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HAnsi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HAnsi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HAnsi"/>
        <w:color w:val="FF0000"/>
      </w:rPr>
    </w:lvl>
  </w:abstractNum>
  <w:abstractNum w:abstractNumId="6" w15:restartNumberingAfterBreak="0">
    <w:nsid w:val="621A399D"/>
    <w:multiLevelType w:val="multilevel"/>
    <w:tmpl w:val="078E21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8041CC9"/>
    <w:multiLevelType w:val="hybridMultilevel"/>
    <w:tmpl w:val="29FC12F8"/>
    <w:lvl w:ilvl="0" w:tplc="26923C7E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EB831C8"/>
    <w:multiLevelType w:val="hybridMultilevel"/>
    <w:tmpl w:val="2F3C8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8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55"/>
    <w:rsid w:val="00000C08"/>
    <w:rsid w:val="00002D28"/>
    <w:rsid w:val="00012626"/>
    <w:rsid w:val="000243C6"/>
    <w:rsid w:val="00076DBA"/>
    <w:rsid w:val="000A2C8A"/>
    <w:rsid w:val="000C5887"/>
    <w:rsid w:val="000C68DC"/>
    <w:rsid w:val="000E0B22"/>
    <w:rsid w:val="000E4CF4"/>
    <w:rsid w:val="00123E2F"/>
    <w:rsid w:val="001257F2"/>
    <w:rsid w:val="00185224"/>
    <w:rsid w:val="00187417"/>
    <w:rsid w:val="001B3466"/>
    <w:rsid w:val="00256EBF"/>
    <w:rsid w:val="00297ED4"/>
    <w:rsid w:val="002A1995"/>
    <w:rsid w:val="002D1876"/>
    <w:rsid w:val="002D2A7F"/>
    <w:rsid w:val="00300583"/>
    <w:rsid w:val="00316A29"/>
    <w:rsid w:val="003954FC"/>
    <w:rsid w:val="003A300F"/>
    <w:rsid w:val="003C337E"/>
    <w:rsid w:val="003D1BF4"/>
    <w:rsid w:val="00402465"/>
    <w:rsid w:val="00402BAB"/>
    <w:rsid w:val="0040403E"/>
    <w:rsid w:val="00454ECA"/>
    <w:rsid w:val="004725B1"/>
    <w:rsid w:val="0047620A"/>
    <w:rsid w:val="004D2157"/>
    <w:rsid w:val="004D3FCC"/>
    <w:rsid w:val="004D6607"/>
    <w:rsid w:val="004E1DFB"/>
    <w:rsid w:val="0053024B"/>
    <w:rsid w:val="00540B1A"/>
    <w:rsid w:val="00545055"/>
    <w:rsid w:val="00581E44"/>
    <w:rsid w:val="005871B1"/>
    <w:rsid w:val="00592954"/>
    <w:rsid w:val="005B2586"/>
    <w:rsid w:val="005C28C2"/>
    <w:rsid w:val="005D3998"/>
    <w:rsid w:val="006439FC"/>
    <w:rsid w:val="00656645"/>
    <w:rsid w:val="006575E4"/>
    <w:rsid w:val="00660D0D"/>
    <w:rsid w:val="0066697F"/>
    <w:rsid w:val="006A5A0E"/>
    <w:rsid w:val="006B2552"/>
    <w:rsid w:val="006B455F"/>
    <w:rsid w:val="006D39C1"/>
    <w:rsid w:val="006F5C6D"/>
    <w:rsid w:val="0070459B"/>
    <w:rsid w:val="007217F2"/>
    <w:rsid w:val="00785D19"/>
    <w:rsid w:val="007B66A5"/>
    <w:rsid w:val="007E0E9B"/>
    <w:rsid w:val="007F3E27"/>
    <w:rsid w:val="007F75CC"/>
    <w:rsid w:val="008129F5"/>
    <w:rsid w:val="00850036"/>
    <w:rsid w:val="008812C1"/>
    <w:rsid w:val="008875D0"/>
    <w:rsid w:val="008E5C6C"/>
    <w:rsid w:val="008F2E4C"/>
    <w:rsid w:val="008F4323"/>
    <w:rsid w:val="009033F9"/>
    <w:rsid w:val="00965B78"/>
    <w:rsid w:val="009F2EC2"/>
    <w:rsid w:val="00A5399E"/>
    <w:rsid w:val="00A54A19"/>
    <w:rsid w:val="00A66778"/>
    <w:rsid w:val="00A86DB3"/>
    <w:rsid w:val="00A935EB"/>
    <w:rsid w:val="00AD3CB3"/>
    <w:rsid w:val="00AE5732"/>
    <w:rsid w:val="00AF5FB0"/>
    <w:rsid w:val="00B16BB4"/>
    <w:rsid w:val="00B51D06"/>
    <w:rsid w:val="00BE5FBA"/>
    <w:rsid w:val="00BF097D"/>
    <w:rsid w:val="00BF7178"/>
    <w:rsid w:val="00C14532"/>
    <w:rsid w:val="00C15837"/>
    <w:rsid w:val="00C2284E"/>
    <w:rsid w:val="00C93963"/>
    <w:rsid w:val="00C972D4"/>
    <w:rsid w:val="00CB112A"/>
    <w:rsid w:val="00CD3EF7"/>
    <w:rsid w:val="00CD53AF"/>
    <w:rsid w:val="00D043B3"/>
    <w:rsid w:val="00D05717"/>
    <w:rsid w:val="00D36EF8"/>
    <w:rsid w:val="00D675DE"/>
    <w:rsid w:val="00D80789"/>
    <w:rsid w:val="00DA7A68"/>
    <w:rsid w:val="00DD30A4"/>
    <w:rsid w:val="00DD6CBD"/>
    <w:rsid w:val="00E53BC2"/>
    <w:rsid w:val="00E70CD6"/>
    <w:rsid w:val="00EE2B73"/>
    <w:rsid w:val="00EF5E3C"/>
    <w:rsid w:val="00EF7AA5"/>
    <w:rsid w:val="00F1205D"/>
    <w:rsid w:val="00F15F7A"/>
    <w:rsid w:val="00F274EA"/>
    <w:rsid w:val="00F3575A"/>
    <w:rsid w:val="00F43712"/>
    <w:rsid w:val="00FA210A"/>
    <w:rsid w:val="00FC3ECF"/>
    <w:rsid w:val="00FD29F1"/>
    <w:rsid w:val="00FE464D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8E69"/>
  <w15:chartTrackingRefBased/>
  <w15:docId w15:val="{30F9DB0B-4409-48CC-9878-F5B21FA0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5887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00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005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autoRedefine/>
    <w:uiPriority w:val="1"/>
    <w:qFormat/>
    <w:rsid w:val="008812C1"/>
    <w:pPr>
      <w:spacing w:before="120" w:after="120" w:line="276" w:lineRule="auto"/>
      <w:ind w:left="927" w:hanging="360"/>
      <w:jc w:val="both"/>
    </w:pPr>
    <w:rPr>
      <w:rFonts w:ascii="Times New Roman" w:eastAsia="Calibri" w:hAnsi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8E5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5C6C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8E5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5C6C"/>
    <w:rPr>
      <w:rFonts w:ascii="Times New Roman" w:eastAsia="Calibri" w:hAnsi="Times New Roman" w:cs="Times New Roman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8E5C6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C158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15837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15837"/>
    <w:rPr>
      <w:rFonts w:ascii="Times New Roman" w:eastAsia="Calibri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15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5837"/>
    <w:rPr>
      <w:rFonts w:ascii="Segoe UI" w:eastAsia="Calibri" w:hAnsi="Segoe UI" w:cs="Segoe UI"/>
      <w:sz w:val="18"/>
      <w:szCs w:val="18"/>
    </w:rPr>
  </w:style>
  <w:style w:type="paragraph" w:customStyle="1" w:styleId="CTL">
    <w:name w:val="CTL"/>
    <w:basedOn w:val="Normlny"/>
    <w:rsid w:val="003A300F"/>
    <w:pPr>
      <w:widowControl w:val="0"/>
      <w:numPr>
        <w:numId w:val="3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C3ECF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C3ECF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005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0058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OdsekzoznamuChar">
    <w:name w:val="Odsek zoznamu Char"/>
    <w:link w:val="Odsekzoznamu"/>
    <w:uiPriority w:val="34"/>
    <w:locked/>
    <w:rsid w:val="00300583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Martina Galabová</cp:lastModifiedBy>
  <cp:revision>3</cp:revision>
  <dcterms:created xsi:type="dcterms:W3CDTF">2020-08-03T14:59:00Z</dcterms:created>
  <dcterms:modified xsi:type="dcterms:W3CDTF">2020-08-03T14:59:00Z</dcterms:modified>
</cp:coreProperties>
</file>